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43D940" w14:textId="77777777" w:rsidR="00C42BAA" w:rsidRDefault="00C42BAA" w:rsidP="00C42BAA">
      <w:pPr>
        <w:jc w:val="center"/>
      </w:pPr>
      <w:bookmarkStart w:id="0" w:name="RANGE!A1:Y91"/>
      <w:r w:rsidRPr="003B478E">
        <w:rPr>
          <w:rFonts w:eastAsia="Times New Roman" w:cstheme="minorHAnsi"/>
          <w:b/>
          <w:bCs/>
          <w:color w:val="000000"/>
          <w:sz w:val="18"/>
          <w:szCs w:val="18"/>
        </w:rPr>
        <w:t>Africa Research in Sustainable Intensification for the Next Generation (Africa RISING) West Africa Project</w:t>
      </w:r>
      <w:bookmarkEnd w:id="0"/>
    </w:p>
    <w:p w14:paraId="36F230E3" w14:textId="77777777" w:rsidR="00F94AC1" w:rsidRDefault="00C42BAA" w:rsidP="00C42BAA">
      <w:pPr>
        <w:tabs>
          <w:tab w:val="left" w:pos="2640"/>
        </w:tabs>
        <w:jc w:val="center"/>
        <w:rPr>
          <w:rFonts w:eastAsia="Times New Roman" w:cstheme="minorHAnsi"/>
          <w:b/>
          <w:bCs/>
          <w:color w:val="000000"/>
          <w:sz w:val="18"/>
          <w:szCs w:val="18"/>
        </w:rPr>
      </w:pPr>
      <w:r w:rsidRPr="003B478E">
        <w:rPr>
          <w:rFonts w:eastAsia="Times New Roman" w:cstheme="minorHAnsi"/>
          <w:b/>
          <w:bCs/>
          <w:color w:val="000000"/>
          <w:sz w:val="18"/>
          <w:szCs w:val="18"/>
        </w:rPr>
        <w:t>2017/2018 work plan Summary</w:t>
      </w:r>
    </w:p>
    <w:p w14:paraId="044A36A1" w14:textId="77777777" w:rsidR="00C42BAA" w:rsidRDefault="00C42BAA" w:rsidP="00C42BAA">
      <w:pPr>
        <w:tabs>
          <w:tab w:val="left" w:pos="2640"/>
        </w:tabs>
        <w:jc w:val="center"/>
        <w:rPr>
          <w:rFonts w:eastAsia="Times New Roman" w:cstheme="minorHAnsi"/>
          <w:b/>
          <w:bCs/>
          <w:color w:val="000000"/>
          <w:sz w:val="18"/>
          <w:szCs w:val="18"/>
        </w:rPr>
      </w:pPr>
      <w:r w:rsidRPr="003B478E">
        <w:rPr>
          <w:rFonts w:eastAsia="Times New Roman" w:cstheme="minorHAnsi"/>
          <w:b/>
          <w:bCs/>
          <w:color w:val="000000"/>
          <w:sz w:val="18"/>
          <w:szCs w:val="18"/>
        </w:rPr>
        <w:t>Country: Mali</w:t>
      </w:r>
    </w:p>
    <w:p w14:paraId="2E1E80E0" w14:textId="77777777" w:rsidR="00C42BAA" w:rsidRDefault="00C42BAA" w:rsidP="00C42BAA">
      <w:pPr>
        <w:tabs>
          <w:tab w:val="left" w:pos="2640"/>
        </w:tabs>
        <w:rPr>
          <w:rFonts w:eastAsia="Times New Roman" w:cstheme="minorHAnsi"/>
          <w:b/>
          <w:bCs/>
          <w:color w:val="000000"/>
          <w:sz w:val="18"/>
          <w:szCs w:val="18"/>
        </w:rPr>
      </w:pPr>
      <w:r w:rsidRPr="009905D1">
        <w:rPr>
          <w:rFonts w:eastAsia="Times New Roman" w:cstheme="minorHAnsi"/>
          <w:b/>
          <w:bCs/>
          <w:color w:val="000000"/>
          <w:sz w:val="18"/>
          <w:szCs w:val="18"/>
        </w:rPr>
        <w:t>Program Purpose: To provide pathways out of hunger and poverty for smallholder families through sustainably intensified farming systems that sufficiently improve food, nutrition, and income security, particularly for women and children, and conserve or enhance the natural resource base.</w:t>
      </w:r>
    </w:p>
    <w:tbl>
      <w:tblPr>
        <w:tblW w:w="101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0"/>
        <w:gridCol w:w="2486"/>
        <w:gridCol w:w="1856"/>
        <w:gridCol w:w="1260"/>
      </w:tblGrid>
      <w:tr w:rsidR="00C42BAA" w:rsidRPr="00CC6185" w14:paraId="1FD9381B" w14:textId="77777777" w:rsidTr="00193356">
        <w:trPr>
          <w:trHeight w:val="260"/>
        </w:trPr>
        <w:tc>
          <w:tcPr>
            <w:tcW w:w="4590" w:type="dxa"/>
            <w:shd w:val="clear" w:color="auto" w:fill="auto"/>
          </w:tcPr>
          <w:p w14:paraId="18E4B30D" w14:textId="77777777" w:rsidR="00C42BAA" w:rsidRPr="00CC6185" w:rsidRDefault="00C42BAA" w:rsidP="00193356">
            <w:pPr>
              <w:spacing w:after="0" w:line="240" w:lineRule="auto"/>
              <w:rPr>
                <w:rFonts w:eastAsia="Times New Roman" w:cstheme="minorHAnsi"/>
                <w:b/>
                <w:color w:val="000000"/>
                <w:sz w:val="18"/>
                <w:szCs w:val="18"/>
              </w:rPr>
            </w:pPr>
            <w:r w:rsidRPr="009905D1">
              <w:rPr>
                <w:rFonts w:eastAsia="Times New Roman" w:cstheme="minorHAnsi"/>
                <w:b/>
                <w:bCs/>
                <w:color w:val="000000"/>
                <w:sz w:val="18"/>
                <w:szCs w:val="18"/>
              </w:rPr>
              <w:t>Outcome 1: Farmers and farming communities in the project area are practicing more productive, resilient, and profitable and sustainably intensified crop-livestock systems linked to markets.</w:t>
            </w:r>
          </w:p>
        </w:tc>
        <w:tc>
          <w:tcPr>
            <w:tcW w:w="2486" w:type="dxa"/>
            <w:shd w:val="clear" w:color="auto" w:fill="auto"/>
          </w:tcPr>
          <w:p w14:paraId="18B5C5C7" w14:textId="77777777" w:rsidR="00C42BAA" w:rsidRPr="009905D1" w:rsidRDefault="00C42BAA" w:rsidP="00193356">
            <w:pPr>
              <w:spacing w:after="0" w:line="240" w:lineRule="auto"/>
              <w:rPr>
                <w:rFonts w:eastAsia="Times New Roman" w:cstheme="minorHAnsi"/>
                <w:b/>
                <w:bCs/>
                <w:iCs/>
                <w:color w:val="000000"/>
                <w:sz w:val="18"/>
                <w:szCs w:val="18"/>
              </w:rPr>
            </w:pPr>
          </w:p>
        </w:tc>
        <w:tc>
          <w:tcPr>
            <w:tcW w:w="1856" w:type="dxa"/>
            <w:shd w:val="clear" w:color="auto" w:fill="auto"/>
          </w:tcPr>
          <w:p w14:paraId="107124C9" w14:textId="77777777" w:rsidR="00C42BAA" w:rsidRPr="009905D1" w:rsidRDefault="00C42BAA" w:rsidP="00193356">
            <w:pPr>
              <w:spacing w:after="0" w:line="240" w:lineRule="auto"/>
              <w:rPr>
                <w:rFonts w:eastAsia="Times New Roman" w:cstheme="minorHAnsi"/>
                <w:b/>
                <w:bCs/>
                <w:iCs/>
                <w:color w:val="000000"/>
                <w:sz w:val="18"/>
                <w:szCs w:val="18"/>
              </w:rPr>
            </w:pPr>
          </w:p>
        </w:tc>
        <w:tc>
          <w:tcPr>
            <w:tcW w:w="1260" w:type="dxa"/>
            <w:shd w:val="clear" w:color="auto" w:fill="auto"/>
          </w:tcPr>
          <w:p w14:paraId="5F9CDD0D" w14:textId="77777777" w:rsidR="00C42BAA" w:rsidRPr="009905D1" w:rsidRDefault="00C42BAA" w:rsidP="00193356">
            <w:pPr>
              <w:spacing w:after="0" w:line="240" w:lineRule="auto"/>
              <w:rPr>
                <w:rFonts w:eastAsia="Times New Roman" w:cstheme="minorHAnsi"/>
                <w:b/>
                <w:bCs/>
                <w:iCs/>
                <w:color w:val="000000"/>
                <w:sz w:val="18"/>
                <w:szCs w:val="18"/>
              </w:rPr>
            </w:pPr>
          </w:p>
        </w:tc>
      </w:tr>
      <w:tr w:rsidR="00C42BAA" w:rsidRPr="00CC6185" w14:paraId="39BDFAF8" w14:textId="77777777" w:rsidTr="00193356">
        <w:trPr>
          <w:trHeight w:val="260"/>
        </w:trPr>
        <w:tc>
          <w:tcPr>
            <w:tcW w:w="4590" w:type="dxa"/>
            <w:shd w:val="clear" w:color="auto" w:fill="auto"/>
          </w:tcPr>
          <w:p w14:paraId="6B4A2B5D" w14:textId="77777777" w:rsidR="00C42BAA" w:rsidRPr="00CC6185" w:rsidRDefault="00C42BAA" w:rsidP="00193356">
            <w:pPr>
              <w:spacing w:after="0" w:line="240" w:lineRule="auto"/>
              <w:rPr>
                <w:rFonts w:eastAsia="Times New Roman" w:cstheme="minorHAnsi"/>
                <w:b/>
                <w:color w:val="000000"/>
                <w:sz w:val="18"/>
                <w:szCs w:val="18"/>
              </w:rPr>
            </w:pPr>
            <w:r w:rsidRPr="008F22DC">
              <w:rPr>
                <w:rFonts w:eastAsia="Times New Roman" w:cstheme="minorHAnsi"/>
                <w:b/>
                <w:bCs/>
                <w:color w:val="000000"/>
                <w:sz w:val="18"/>
                <w:szCs w:val="18"/>
              </w:rPr>
              <w:t>Output 1: Research products for more productive, intensive, diverse, profitable and resilient crop (cereals, legumes, and vegetables); livestock (sheep, goats, cattle, poultry and pigs) and integrated crop-livestock farming systems are identified and disseminated to farmers through development partners in the intervention communities.</w:t>
            </w:r>
          </w:p>
        </w:tc>
        <w:tc>
          <w:tcPr>
            <w:tcW w:w="2486" w:type="dxa"/>
            <w:shd w:val="clear" w:color="auto" w:fill="auto"/>
          </w:tcPr>
          <w:p w14:paraId="176E7A89" w14:textId="77777777" w:rsidR="00C42BAA" w:rsidRPr="009905D1" w:rsidRDefault="00C42BAA" w:rsidP="00193356">
            <w:pPr>
              <w:spacing w:after="0" w:line="240" w:lineRule="auto"/>
              <w:rPr>
                <w:rFonts w:eastAsia="Times New Roman" w:cstheme="minorHAnsi"/>
                <w:b/>
                <w:bCs/>
                <w:iCs/>
                <w:color w:val="000000"/>
                <w:sz w:val="18"/>
                <w:szCs w:val="18"/>
              </w:rPr>
            </w:pPr>
          </w:p>
        </w:tc>
        <w:tc>
          <w:tcPr>
            <w:tcW w:w="1856" w:type="dxa"/>
            <w:shd w:val="clear" w:color="auto" w:fill="auto"/>
          </w:tcPr>
          <w:p w14:paraId="045F950B" w14:textId="77777777" w:rsidR="00C42BAA" w:rsidRPr="009905D1" w:rsidRDefault="00C42BAA" w:rsidP="00193356">
            <w:pPr>
              <w:spacing w:after="0" w:line="240" w:lineRule="auto"/>
              <w:rPr>
                <w:rFonts w:eastAsia="Times New Roman" w:cstheme="minorHAnsi"/>
                <w:b/>
                <w:bCs/>
                <w:iCs/>
                <w:color w:val="000000"/>
                <w:sz w:val="18"/>
                <w:szCs w:val="18"/>
              </w:rPr>
            </w:pPr>
          </w:p>
        </w:tc>
        <w:tc>
          <w:tcPr>
            <w:tcW w:w="1260" w:type="dxa"/>
            <w:shd w:val="clear" w:color="auto" w:fill="auto"/>
          </w:tcPr>
          <w:p w14:paraId="61E56E1B" w14:textId="77777777" w:rsidR="00C42BAA" w:rsidRPr="009905D1" w:rsidRDefault="00C42BAA" w:rsidP="00193356">
            <w:pPr>
              <w:spacing w:after="0" w:line="240" w:lineRule="auto"/>
              <w:rPr>
                <w:rFonts w:eastAsia="Times New Roman" w:cstheme="minorHAnsi"/>
                <w:b/>
                <w:bCs/>
                <w:iCs/>
                <w:color w:val="000000"/>
                <w:sz w:val="18"/>
                <w:szCs w:val="18"/>
              </w:rPr>
            </w:pPr>
          </w:p>
        </w:tc>
      </w:tr>
      <w:tr w:rsidR="00C42BAA" w:rsidRPr="00CC6185" w14:paraId="673B74A6" w14:textId="77777777" w:rsidTr="00193356">
        <w:trPr>
          <w:trHeight w:val="260"/>
        </w:trPr>
        <w:tc>
          <w:tcPr>
            <w:tcW w:w="4590" w:type="dxa"/>
            <w:shd w:val="clear" w:color="auto" w:fill="auto"/>
          </w:tcPr>
          <w:p w14:paraId="4851CAEB" w14:textId="77777777" w:rsidR="00C42BAA" w:rsidRPr="00CC6185" w:rsidRDefault="00C42BAA" w:rsidP="00193356">
            <w:pPr>
              <w:spacing w:after="0" w:line="240" w:lineRule="auto"/>
              <w:rPr>
                <w:rFonts w:eastAsia="Times New Roman" w:cstheme="minorHAnsi"/>
                <w:b/>
                <w:color w:val="000000"/>
                <w:sz w:val="18"/>
                <w:szCs w:val="18"/>
              </w:rPr>
            </w:pPr>
            <w:r w:rsidRPr="00CC6185">
              <w:rPr>
                <w:rFonts w:eastAsia="Times New Roman" w:cstheme="minorHAnsi"/>
                <w:b/>
                <w:color w:val="000000"/>
                <w:sz w:val="18"/>
                <w:szCs w:val="18"/>
              </w:rPr>
              <w:t>Activity description</w:t>
            </w:r>
          </w:p>
        </w:tc>
        <w:tc>
          <w:tcPr>
            <w:tcW w:w="2486" w:type="dxa"/>
            <w:shd w:val="clear" w:color="auto" w:fill="auto"/>
          </w:tcPr>
          <w:p w14:paraId="04E27683" w14:textId="77777777" w:rsidR="00C42BAA" w:rsidRPr="009905D1" w:rsidRDefault="00C42BAA" w:rsidP="00193356">
            <w:pPr>
              <w:spacing w:after="0" w:line="240" w:lineRule="auto"/>
              <w:rPr>
                <w:rFonts w:eastAsia="Times New Roman" w:cstheme="minorHAnsi"/>
                <w:b/>
                <w:bCs/>
                <w:iCs/>
                <w:color w:val="000000"/>
                <w:sz w:val="18"/>
                <w:szCs w:val="18"/>
              </w:rPr>
            </w:pPr>
            <w:r>
              <w:rPr>
                <w:rFonts w:eastAsia="Times New Roman" w:cstheme="minorHAnsi"/>
                <w:b/>
                <w:bCs/>
                <w:iCs/>
                <w:color w:val="000000"/>
                <w:sz w:val="18"/>
                <w:szCs w:val="18"/>
              </w:rPr>
              <w:t>Theme/</w:t>
            </w:r>
            <w:r w:rsidRPr="009905D1">
              <w:rPr>
                <w:rFonts w:eastAsia="Times New Roman" w:cstheme="minorHAnsi"/>
                <w:b/>
                <w:bCs/>
                <w:iCs/>
                <w:color w:val="000000"/>
                <w:sz w:val="18"/>
                <w:szCs w:val="18"/>
              </w:rPr>
              <w:t>Activity leader/Agency</w:t>
            </w:r>
          </w:p>
        </w:tc>
        <w:tc>
          <w:tcPr>
            <w:tcW w:w="1856" w:type="dxa"/>
            <w:shd w:val="clear" w:color="auto" w:fill="auto"/>
          </w:tcPr>
          <w:p w14:paraId="7EE92A98" w14:textId="77777777" w:rsidR="00C42BAA" w:rsidRPr="009905D1" w:rsidRDefault="00C42BAA" w:rsidP="00193356">
            <w:pPr>
              <w:spacing w:after="0" w:line="240" w:lineRule="auto"/>
              <w:rPr>
                <w:rFonts w:eastAsia="Times New Roman" w:cstheme="minorHAnsi"/>
                <w:b/>
                <w:bCs/>
                <w:iCs/>
                <w:color w:val="000000"/>
                <w:sz w:val="18"/>
                <w:szCs w:val="18"/>
              </w:rPr>
            </w:pPr>
            <w:r w:rsidRPr="009905D1">
              <w:rPr>
                <w:rFonts w:eastAsia="Times New Roman" w:cstheme="minorHAnsi"/>
                <w:b/>
                <w:bCs/>
                <w:iCs/>
                <w:color w:val="000000"/>
                <w:sz w:val="18"/>
                <w:szCs w:val="18"/>
              </w:rPr>
              <w:t>Team members</w:t>
            </w:r>
          </w:p>
        </w:tc>
        <w:tc>
          <w:tcPr>
            <w:tcW w:w="1260" w:type="dxa"/>
            <w:shd w:val="clear" w:color="auto" w:fill="auto"/>
          </w:tcPr>
          <w:p w14:paraId="52141376" w14:textId="77777777" w:rsidR="00C42BAA" w:rsidRPr="009905D1" w:rsidRDefault="00C42BAA" w:rsidP="00193356">
            <w:pPr>
              <w:spacing w:after="0" w:line="240" w:lineRule="auto"/>
              <w:rPr>
                <w:rFonts w:eastAsia="Times New Roman" w:cstheme="minorHAnsi"/>
                <w:b/>
                <w:bCs/>
                <w:iCs/>
                <w:color w:val="000000"/>
                <w:sz w:val="18"/>
                <w:szCs w:val="18"/>
              </w:rPr>
            </w:pPr>
            <w:r w:rsidRPr="009905D1">
              <w:rPr>
                <w:rFonts w:eastAsia="Times New Roman" w:cstheme="minorHAnsi"/>
                <w:b/>
                <w:bCs/>
                <w:iCs/>
                <w:color w:val="000000"/>
                <w:sz w:val="18"/>
                <w:szCs w:val="18"/>
              </w:rPr>
              <w:t>Budget (US$)</w:t>
            </w:r>
          </w:p>
        </w:tc>
      </w:tr>
      <w:tr w:rsidR="00C42BAA" w:rsidRPr="00CC6185" w14:paraId="0F12DB52" w14:textId="77777777" w:rsidTr="00193356">
        <w:trPr>
          <w:trHeight w:val="260"/>
        </w:trPr>
        <w:tc>
          <w:tcPr>
            <w:tcW w:w="4590" w:type="dxa"/>
            <w:shd w:val="clear" w:color="auto" w:fill="auto"/>
          </w:tcPr>
          <w:p w14:paraId="6EF6FBE3" w14:textId="77777777" w:rsidR="00C42BAA" w:rsidRPr="00CC6185" w:rsidRDefault="00C42BAA" w:rsidP="00193356">
            <w:pPr>
              <w:spacing w:after="0" w:line="240" w:lineRule="auto"/>
              <w:rPr>
                <w:rFonts w:eastAsia="Times New Roman" w:cstheme="minorHAnsi"/>
                <w:b/>
                <w:color w:val="000000"/>
                <w:sz w:val="18"/>
                <w:szCs w:val="18"/>
              </w:rPr>
            </w:pPr>
            <w:r w:rsidRPr="008F22DC">
              <w:rPr>
                <w:rFonts w:eastAsia="Times New Roman" w:cstheme="minorHAnsi"/>
                <w:b/>
                <w:color w:val="000000"/>
                <w:sz w:val="18"/>
                <w:szCs w:val="18"/>
              </w:rPr>
              <w:t>Activity 1: Test a combination of climate-smart crop varieties and agronomic practices to increase and sustain food and feed production.</w:t>
            </w:r>
          </w:p>
        </w:tc>
        <w:tc>
          <w:tcPr>
            <w:tcW w:w="2486" w:type="dxa"/>
            <w:shd w:val="clear" w:color="auto" w:fill="auto"/>
          </w:tcPr>
          <w:p w14:paraId="142A2FC6" w14:textId="77777777" w:rsidR="00C42BAA" w:rsidRPr="00215AAC" w:rsidRDefault="00C42BAA" w:rsidP="00193356">
            <w:pPr>
              <w:spacing w:after="0" w:line="240" w:lineRule="auto"/>
              <w:rPr>
                <w:rFonts w:eastAsia="Times New Roman" w:cstheme="minorHAnsi"/>
                <w:b/>
                <w:bCs/>
                <w:iCs/>
                <w:color w:val="000000"/>
                <w:sz w:val="18"/>
                <w:szCs w:val="18"/>
                <w:highlight w:val="yellow"/>
              </w:rPr>
            </w:pPr>
            <w:r w:rsidRPr="00215AAC">
              <w:rPr>
                <w:rFonts w:eastAsia="Times New Roman" w:cstheme="minorHAnsi"/>
                <w:b/>
                <w:bCs/>
                <w:iCs/>
                <w:color w:val="000000"/>
                <w:sz w:val="18"/>
                <w:szCs w:val="18"/>
                <w:highlight w:val="yellow"/>
              </w:rPr>
              <w:t>Theme Leader:  Bouba Traore</w:t>
            </w:r>
          </w:p>
          <w:p w14:paraId="31777F98" w14:textId="77777777" w:rsidR="00C42BAA" w:rsidRPr="009905D1" w:rsidRDefault="00C42BAA" w:rsidP="00193356">
            <w:pPr>
              <w:spacing w:after="0" w:line="240" w:lineRule="auto"/>
              <w:rPr>
                <w:rFonts w:eastAsia="Times New Roman" w:cstheme="minorHAnsi"/>
                <w:b/>
                <w:bCs/>
                <w:iCs/>
                <w:color w:val="000000"/>
                <w:sz w:val="18"/>
                <w:szCs w:val="18"/>
              </w:rPr>
            </w:pPr>
            <w:r w:rsidRPr="00215AAC">
              <w:rPr>
                <w:rFonts w:eastAsia="Times New Roman" w:cstheme="minorHAnsi"/>
                <w:b/>
                <w:bCs/>
                <w:iCs/>
                <w:color w:val="000000"/>
                <w:sz w:val="18"/>
                <w:szCs w:val="18"/>
                <w:highlight w:val="yellow"/>
              </w:rPr>
              <w:t>Deputy theme leader: Jean-Baptiste Tignegre</w:t>
            </w:r>
          </w:p>
        </w:tc>
        <w:tc>
          <w:tcPr>
            <w:tcW w:w="1856" w:type="dxa"/>
            <w:shd w:val="clear" w:color="auto" w:fill="auto"/>
          </w:tcPr>
          <w:p w14:paraId="5066BAB1" w14:textId="77777777" w:rsidR="00C42BAA" w:rsidRPr="009905D1" w:rsidRDefault="00C42BAA" w:rsidP="00193356">
            <w:pPr>
              <w:spacing w:after="0" w:line="240" w:lineRule="auto"/>
              <w:rPr>
                <w:rFonts w:eastAsia="Times New Roman" w:cstheme="minorHAnsi"/>
                <w:b/>
                <w:bCs/>
                <w:iCs/>
                <w:color w:val="000000"/>
                <w:sz w:val="18"/>
                <w:szCs w:val="18"/>
              </w:rPr>
            </w:pPr>
          </w:p>
        </w:tc>
        <w:tc>
          <w:tcPr>
            <w:tcW w:w="1260" w:type="dxa"/>
            <w:shd w:val="clear" w:color="auto" w:fill="auto"/>
          </w:tcPr>
          <w:p w14:paraId="1014F54A" w14:textId="77777777" w:rsidR="00C42BAA" w:rsidRPr="009905D1" w:rsidRDefault="00C42BAA" w:rsidP="00193356">
            <w:pPr>
              <w:spacing w:after="0" w:line="240" w:lineRule="auto"/>
              <w:rPr>
                <w:rFonts w:eastAsia="Times New Roman" w:cstheme="minorHAnsi"/>
                <w:b/>
                <w:bCs/>
                <w:iCs/>
                <w:color w:val="000000"/>
                <w:sz w:val="18"/>
                <w:szCs w:val="18"/>
              </w:rPr>
            </w:pPr>
          </w:p>
        </w:tc>
      </w:tr>
      <w:tr w:rsidR="00C42BAA" w:rsidRPr="00CC6185" w14:paraId="414720B9" w14:textId="77777777" w:rsidTr="00193356">
        <w:trPr>
          <w:trHeight w:val="1574"/>
        </w:trPr>
        <w:tc>
          <w:tcPr>
            <w:tcW w:w="4590" w:type="dxa"/>
            <w:shd w:val="clear" w:color="auto" w:fill="auto"/>
          </w:tcPr>
          <w:p w14:paraId="61749E8C"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Sub-activity 1.</w:t>
            </w:r>
            <w:r>
              <w:rPr>
                <w:rFonts w:eastAsia="Times New Roman" w:cstheme="minorHAnsi"/>
                <w:color w:val="000000"/>
                <w:sz w:val="18"/>
                <w:szCs w:val="18"/>
              </w:rPr>
              <w:t>1</w:t>
            </w:r>
            <w:r w:rsidRPr="00CC6185">
              <w:rPr>
                <w:rFonts w:eastAsia="Times New Roman" w:cstheme="minorHAnsi"/>
                <w:color w:val="000000"/>
                <w:sz w:val="18"/>
                <w:szCs w:val="18"/>
              </w:rPr>
              <w:t>: Effect of typologies (gender, soil position, mechanization level, market orientation and wealth) on production and adoption of rainy season vegetable and maize intercropping systems.</w:t>
            </w:r>
          </w:p>
          <w:p w14:paraId="51F33ED2"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CC"/>
                <w:sz w:val="18"/>
                <w:szCs w:val="18"/>
              </w:rPr>
              <w:t>This was conducted in Phase 1. Data has not been published. We should concentrate on publication of the data rather than starting a new activity.</w:t>
            </w:r>
          </w:p>
        </w:tc>
        <w:tc>
          <w:tcPr>
            <w:tcW w:w="2486" w:type="dxa"/>
            <w:shd w:val="clear" w:color="auto" w:fill="auto"/>
          </w:tcPr>
          <w:p w14:paraId="7BBDCF95"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Jean-Baptiste Tignegre/ Wolrdveg</w:t>
            </w:r>
          </w:p>
          <w:p w14:paraId="3BD18A67" w14:textId="77777777" w:rsidR="00C42BAA" w:rsidRPr="00CC6185" w:rsidRDefault="00C42BAA" w:rsidP="00193356">
            <w:pPr>
              <w:spacing w:after="0" w:line="240" w:lineRule="auto"/>
              <w:rPr>
                <w:rFonts w:eastAsia="Times New Roman" w:cstheme="minorHAnsi"/>
                <w:color w:val="000000"/>
                <w:sz w:val="18"/>
                <w:szCs w:val="18"/>
              </w:rPr>
            </w:pPr>
          </w:p>
        </w:tc>
        <w:tc>
          <w:tcPr>
            <w:tcW w:w="1856" w:type="dxa"/>
            <w:shd w:val="clear" w:color="auto" w:fill="auto"/>
          </w:tcPr>
          <w:p w14:paraId="70B7743F" w14:textId="77777777" w:rsidR="00C42BAA" w:rsidRPr="00CC6185" w:rsidRDefault="00C42BAA" w:rsidP="00193356">
            <w:pPr>
              <w:spacing w:after="0" w:line="240" w:lineRule="auto"/>
              <w:rPr>
                <w:rFonts w:eastAsia="Times New Roman" w:cstheme="minorHAnsi"/>
                <w:b/>
                <w:bCs/>
                <w:i/>
                <w:iCs/>
                <w:color w:val="000000"/>
                <w:sz w:val="18"/>
                <w:szCs w:val="18"/>
              </w:rPr>
            </w:pPr>
            <w:r w:rsidRPr="00CC6185">
              <w:rPr>
                <w:rFonts w:eastAsia="Times New Roman" w:cstheme="minorHAnsi"/>
                <w:color w:val="000000"/>
                <w:sz w:val="18"/>
                <w:szCs w:val="18"/>
              </w:rPr>
              <w:t>Felix Badolo/ICRISAT</w:t>
            </w:r>
          </w:p>
        </w:tc>
        <w:tc>
          <w:tcPr>
            <w:tcW w:w="1260" w:type="dxa"/>
            <w:shd w:val="clear" w:color="auto" w:fill="auto"/>
          </w:tcPr>
          <w:p w14:paraId="48F38521"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10000</w:t>
            </w:r>
          </w:p>
        </w:tc>
      </w:tr>
      <w:tr w:rsidR="00C42BAA" w:rsidRPr="00CC6185" w14:paraId="263AEC68" w14:textId="77777777" w:rsidTr="00193356">
        <w:trPr>
          <w:trHeight w:val="746"/>
        </w:trPr>
        <w:tc>
          <w:tcPr>
            <w:tcW w:w="4590" w:type="dxa"/>
            <w:shd w:val="clear" w:color="auto" w:fill="auto"/>
            <w:hideMark/>
          </w:tcPr>
          <w:p w14:paraId="60BF3BF6" w14:textId="77777777" w:rsidR="00C42BAA" w:rsidRPr="00CC6185" w:rsidRDefault="00C42BAA" w:rsidP="00193356">
            <w:pPr>
              <w:spacing w:after="0" w:line="240" w:lineRule="auto"/>
              <w:rPr>
                <w:rFonts w:eastAsia="Times New Roman" w:cstheme="minorHAnsi"/>
                <w:color w:val="0000CC"/>
                <w:sz w:val="18"/>
                <w:szCs w:val="18"/>
              </w:rPr>
            </w:pPr>
            <w:r w:rsidRPr="00CC6185">
              <w:rPr>
                <w:rFonts w:eastAsia="Times New Roman" w:cstheme="minorHAnsi"/>
                <w:color w:val="000000"/>
                <w:sz w:val="18"/>
                <w:szCs w:val="18"/>
              </w:rPr>
              <w:t>Sub-activity 1.</w:t>
            </w:r>
            <w:r>
              <w:rPr>
                <w:rFonts w:eastAsia="Times New Roman" w:cstheme="minorHAnsi"/>
                <w:color w:val="000000"/>
                <w:sz w:val="18"/>
                <w:szCs w:val="18"/>
              </w:rPr>
              <w:t>2</w:t>
            </w:r>
            <w:r w:rsidRPr="00CC6185">
              <w:rPr>
                <w:rFonts w:eastAsia="Times New Roman" w:cstheme="minorHAnsi"/>
                <w:color w:val="000000"/>
                <w:sz w:val="18"/>
                <w:szCs w:val="18"/>
              </w:rPr>
              <w:t xml:space="preserve">:  Profitability and gender analysis of vegetable mono-cropping and intercrops- </w:t>
            </w:r>
            <w:r w:rsidRPr="00CC6185">
              <w:rPr>
                <w:rFonts w:eastAsia="Times New Roman" w:cstheme="minorHAnsi"/>
                <w:color w:val="0000CC"/>
                <w:sz w:val="18"/>
                <w:szCs w:val="18"/>
              </w:rPr>
              <w:t>should be part of the vegetable sub-activity - see sub-activity 1.</w:t>
            </w:r>
          </w:p>
        </w:tc>
        <w:tc>
          <w:tcPr>
            <w:tcW w:w="2486" w:type="dxa"/>
            <w:shd w:val="clear" w:color="auto" w:fill="auto"/>
            <w:hideMark/>
          </w:tcPr>
          <w:p w14:paraId="236C35A5" w14:textId="77777777" w:rsidR="00C42BAA" w:rsidRPr="00CC6185" w:rsidRDefault="00C42BAA" w:rsidP="00193356">
            <w:pPr>
              <w:spacing w:line="240" w:lineRule="auto"/>
              <w:rPr>
                <w:rFonts w:eastAsia="Times New Roman" w:cstheme="minorHAnsi"/>
                <w:sz w:val="18"/>
                <w:szCs w:val="18"/>
              </w:rPr>
            </w:pPr>
            <w:r w:rsidRPr="00CC6185">
              <w:rPr>
                <w:rFonts w:eastAsia="Times New Roman" w:cstheme="minorHAnsi"/>
                <w:color w:val="000000"/>
                <w:sz w:val="18"/>
                <w:szCs w:val="18"/>
              </w:rPr>
              <w:t>Felix Badolo/ICRISAT</w:t>
            </w:r>
          </w:p>
        </w:tc>
        <w:tc>
          <w:tcPr>
            <w:tcW w:w="1856" w:type="dxa"/>
            <w:shd w:val="clear" w:color="auto" w:fill="auto"/>
            <w:hideMark/>
          </w:tcPr>
          <w:p w14:paraId="0952B64A" w14:textId="77777777" w:rsidR="00C42BAA" w:rsidRPr="00CC6185" w:rsidRDefault="00C42BAA" w:rsidP="00193356">
            <w:pPr>
              <w:spacing w:after="0" w:line="240" w:lineRule="auto"/>
              <w:rPr>
                <w:rFonts w:eastAsia="Times New Roman" w:cstheme="minorHAnsi"/>
                <w:color w:val="0000CC"/>
                <w:sz w:val="18"/>
                <w:szCs w:val="18"/>
              </w:rPr>
            </w:pPr>
            <w:r w:rsidRPr="00CC6185">
              <w:rPr>
                <w:rFonts w:eastAsia="Times New Roman" w:cstheme="minorHAnsi"/>
                <w:color w:val="000000"/>
                <w:sz w:val="18"/>
                <w:szCs w:val="18"/>
              </w:rPr>
              <w:t>Jean Baptiste/WorldVeg</w:t>
            </w:r>
          </w:p>
        </w:tc>
        <w:tc>
          <w:tcPr>
            <w:tcW w:w="1260" w:type="dxa"/>
            <w:shd w:val="clear" w:color="auto" w:fill="auto"/>
            <w:hideMark/>
          </w:tcPr>
          <w:p w14:paraId="4527E2F7" w14:textId="77777777" w:rsidR="00C42BAA" w:rsidRPr="00CC6185" w:rsidRDefault="00C42BAA" w:rsidP="00193356">
            <w:pPr>
              <w:spacing w:line="240" w:lineRule="auto"/>
              <w:rPr>
                <w:rFonts w:eastAsia="Times New Roman" w:cstheme="minorHAnsi"/>
                <w:sz w:val="18"/>
                <w:szCs w:val="18"/>
              </w:rPr>
            </w:pPr>
            <w:r>
              <w:rPr>
                <w:rFonts w:eastAsia="Times New Roman" w:cstheme="minorHAnsi"/>
                <w:sz w:val="18"/>
                <w:szCs w:val="18"/>
              </w:rPr>
              <w:t>10</w:t>
            </w:r>
            <w:r w:rsidRPr="00CC6185">
              <w:rPr>
                <w:rFonts w:eastAsia="Times New Roman" w:cstheme="minorHAnsi"/>
                <w:sz w:val="18"/>
                <w:szCs w:val="18"/>
              </w:rPr>
              <w:t>000</w:t>
            </w:r>
          </w:p>
        </w:tc>
      </w:tr>
      <w:tr w:rsidR="00C42BAA" w:rsidRPr="00CC6185" w14:paraId="4BB3E75E" w14:textId="77777777" w:rsidTr="00193356">
        <w:trPr>
          <w:trHeight w:val="746"/>
        </w:trPr>
        <w:tc>
          <w:tcPr>
            <w:tcW w:w="4590" w:type="dxa"/>
            <w:shd w:val="clear" w:color="auto" w:fill="auto"/>
          </w:tcPr>
          <w:p w14:paraId="3D8C20FB"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Sub-activity 1.</w:t>
            </w:r>
            <w:r>
              <w:rPr>
                <w:rFonts w:eastAsia="Times New Roman" w:cstheme="minorHAnsi"/>
                <w:color w:val="000000"/>
                <w:sz w:val="18"/>
                <w:szCs w:val="18"/>
              </w:rPr>
              <w:t>3</w:t>
            </w:r>
            <w:r w:rsidRPr="00CC6185">
              <w:rPr>
                <w:rFonts w:eastAsia="Times New Roman" w:cstheme="minorHAnsi"/>
                <w:color w:val="000000"/>
                <w:sz w:val="18"/>
                <w:szCs w:val="18"/>
              </w:rPr>
              <w:t xml:space="preserve">: Evaluating effect of different fertilizer sources and treatment on the productivity of sorghum in the Sudanian zone of southern Mali. </w:t>
            </w:r>
          </w:p>
          <w:p w14:paraId="43DA16CC"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CC"/>
                <w:sz w:val="18"/>
                <w:szCs w:val="18"/>
              </w:rPr>
              <w:t>Combine with sub-activity 15. Need to be sure to use more farmer-participatory approaches; and strengthen the agronomic component of the work in Mali.</w:t>
            </w:r>
          </w:p>
        </w:tc>
        <w:tc>
          <w:tcPr>
            <w:tcW w:w="2486" w:type="dxa"/>
            <w:shd w:val="clear" w:color="auto" w:fill="auto"/>
          </w:tcPr>
          <w:p w14:paraId="20A9733E"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Akinseye Folorunso/ICRISAT</w:t>
            </w:r>
          </w:p>
          <w:p w14:paraId="1FB6D0EA" w14:textId="77777777" w:rsidR="00C42BAA" w:rsidRPr="00CC6185" w:rsidRDefault="00C42BAA" w:rsidP="00193356">
            <w:pPr>
              <w:spacing w:line="240" w:lineRule="auto"/>
              <w:rPr>
                <w:rFonts w:eastAsia="Times New Roman" w:cstheme="minorHAnsi"/>
                <w:color w:val="000000"/>
                <w:sz w:val="18"/>
                <w:szCs w:val="18"/>
              </w:rPr>
            </w:pPr>
          </w:p>
        </w:tc>
        <w:tc>
          <w:tcPr>
            <w:tcW w:w="1856" w:type="dxa"/>
            <w:shd w:val="clear" w:color="auto" w:fill="auto"/>
          </w:tcPr>
          <w:p w14:paraId="43796E1C"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Birhanu Zemadim/ICRISAT</w:t>
            </w:r>
          </w:p>
        </w:tc>
        <w:tc>
          <w:tcPr>
            <w:tcW w:w="1260" w:type="dxa"/>
            <w:shd w:val="clear" w:color="auto" w:fill="auto"/>
          </w:tcPr>
          <w:p w14:paraId="2481FE7E" w14:textId="77777777" w:rsidR="00C42BAA" w:rsidRPr="00CC6185" w:rsidRDefault="00C42BAA" w:rsidP="00193356">
            <w:pPr>
              <w:spacing w:after="0" w:line="240" w:lineRule="auto"/>
              <w:rPr>
                <w:rFonts w:eastAsia="Times New Roman" w:cstheme="minorHAnsi"/>
                <w:color w:val="000000"/>
                <w:sz w:val="18"/>
                <w:szCs w:val="18"/>
              </w:rPr>
            </w:pPr>
            <w:r>
              <w:rPr>
                <w:rFonts w:eastAsia="Times New Roman" w:cstheme="minorHAnsi"/>
                <w:color w:val="000000"/>
                <w:sz w:val="18"/>
                <w:szCs w:val="18"/>
              </w:rPr>
              <w:t>15</w:t>
            </w:r>
            <w:r w:rsidRPr="00CC6185">
              <w:rPr>
                <w:rFonts w:eastAsia="Times New Roman" w:cstheme="minorHAnsi"/>
                <w:color w:val="000000"/>
                <w:sz w:val="18"/>
                <w:szCs w:val="18"/>
              </w:rPr>
              <w:t>000</w:t>
            </w:r>
          </w:p>
          <w:p w14:paraId="2A0CE4D7" w14:textId="77777777" w:rsidR="00C42BAA" w:rsidRPr="00CC6185" w:rsidRDefault="00C42BAA" w:rsidP="00193356">
            <w:pPr>
              <w:spacing w:line="240" w:lineRule="auto"/>
              <w:rPr>
                <w:rFonts w:eastAsia="Times New Roman" w:cstheme="minorHAnsi"/>
                <w:sz w:val="18"/>
                <w:szCs w:val="18"/>
              </w:rPr>
            </w:pPr>
          </w:p>
        </w:tc>
      </w:tr>
      <w:tr w:rsidR="00C42BAA" w:rsidRPr="00CC6185" w14:paraId="2C831F8E" w14:textId="77777777" w:rsidTr="00193356">
        <w:trPr>
          <w:trHeight w:val="620"/>
        </w:trPr>
        <w:tc>
          <w:tcPr>
            <w:tcW w:w="4590" w:type="dxa"/>
            <w:shd w:val="clear" w:color="auto" w:fill="auto"/>
          </w:tcPr>
          <w:p w14:paraId="4FBFE421"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Sub-activity 1.</w:t>
            </w:r>
            <w:r>
              <w:rPr>
                <w:rFonts w:eastAsia="Times New Roman" w:cstheme="minorHAnsi"/>
                <w:color w:val="000000"/>
                <w:sz w:val="18"/>
                <w:szCs w:val="18"/>
              </w:rPr>
              <w:t>4</w:t>
            </w:r>
            <w:r w:rsidRPr="00CC6185">
              <w:rPr>
                <w:rFonts w:eastAsia="Times New Roman" w:cstheme="minorHAnsi"/>
                <w:color w:val="000000"/>
                <w:sz w:val="18"/>
                <w:szCs w:val="18"/>
              </w:rPr>
              <w:t>:  Improving compost production for soil fertility management under inter cropping cereal-legume system in southern Mali.</w:t>
            </w:r>
          </w:p>
        </w:tc>
        <w:tc>
          <w:tcPr>
            <w:tcW w:w="2486" w:type="dxa"/>
            <w:shd w:val="clear" w:color="auto" w:fill="auto"/>
          </w:tcPr>
          <w:p w14:paraId="0F9F9DCF" w14:textId="77777777" w:rsidR="00C42BAA" w:rsidRPr="00CC6185" w:rsidRDefault="00C42BAA" w:rsidP="00193356">
            <w:pPr>
              <w:spacing w:line="240" w:lineRule="auto"/>
              <w:rPr>
                <w:rFonts w:eastAsia="Times New Roman" w:cstheme="minorHAnsi"/>
                <w:sz w:val="18"/>
                <w:szCs w:val="18"/>
              </w:rPr>
            </w:pPr>
            <w:r w:rsidRPr="00CC6185">
              <w:rPr>
                <w:rFonts w:eastAsia="Times New Roman" w:cstheme="minorHAnsi"/>
                <w:color w:val="000000"/>
                <w:sz w:val="18"/>
                <w:szCs w:val="18"/>
              </w:rPr>
              <w:t>Bouba Traore/ICRISAT</w:t>
            </w:r>
          </w:p>
          <w:p w14:paraId="7975BD2D" w14:textId="77777777" w:rsidR="00C42BAA" w:rsidRPr="00CC6185" w:rsidRDefault="00C42BAA" w:rsidP="00193356">
            <w:pPr>
              <w:spacing w:after="0" w:line="240" w:lineRule="auto"/>
              <w:rPr>
                <w:rFonts w:eastAsia="Times New Roman" w:cstheme="minorHAnsi"/>
                <w:color w:val="000000"/>
                <w:sz w:val="18"/>
                <w:szCs w:val="18"/>
              </w:rPr>
            </w:pPr>
          </w:p>
        </w:tc>
        <w:tc>
          <w:tcPr>
            <w:tcW w:w="1856" w:type="dxa"/>
            <w:shd w:val="clear" w:color="auto" w:fill="auto"/>
          </w:tcPr>
          <w:p w14:paraId="34E76348" w14:textId="77777777" w:rsidR="00C42BAA" w:rsidRPr="00CC6185" w:rsidRDefault="00C42BAA" w:rsidP="00193356">
            <w:pPr>
              <w:spacing w:after="0" w:line="240" w:lineRule="auto"/>
              <w:rPr>
                <w:rFonts w:eastAsia="Times New Roman" w:cstheme="minorHAnsi"/>
                <w:color w:val="000000"/>
                <w:sz w:val="18"/>
                <w:szCs w:val="18"/>
              </w:rPr>
            </w:pPr>
            <w:r>
              <w:rPr>
                <w:rFonts w:eastAsia="Times New Roman" w:cstheme="minorHAnsi"/>
                <w:color w:val="000000"/>
                <w:sz w:val="18"/>
                <w:szCs w:val="18"/>
              </w:rPr>
              <w:t>Mahamadou Dico, Karamoko Traore/ ICRISAT</w:t>
            </w:r>
          </w:p>
        </w:tc>
        <w:tc>
          <w:tcPr>
            <w:tcW w:w="1260" w:type="dxa"/>
            <w:shd w:val="clear" w:color="auto" w:fill="auto"/>
          </w:tcPr>
          <w:p w14:paraId="2BD8856B"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20000</w:t>
            </w:r>
          </w:p>
        </w:tc>
      </w:tr>
      <w:tr w:rsidR="00C42BAA" w:rsidRPr="00CC6185" w14:paraId="1F2FE106" w14:textId="77777777" w:rsidTr="00193356">
        <w:trPr>
          <w:trHeight w:val="1002"/>
        </w:trPr>
        <w:tc>
          <w:tcPr>
            <w:tcW w:w="4590" w:type="dxa"/>
            <w:shd w:val="clear" w:color="auto" w:fill="auto"/>
            <w:hideMark/>
          </w:tcPr>
          <w:p w14:paraId="3D5E6194" w14:textId="77777777" w:rsidR="00C42BAA" w:rsidRPr="00CC6185" w:rsidRDefault="00C42BAA" w:rsidP="00193356">
            <w:pPr>
              <w:spacing w:after="0" w:line="240" w:lineRule="auto"/>
              <w:rPr>
                <w:rFonts w:eastAsia="Times New Roman" w:cstheme="minorHAnsi"/>
                <w:color w:val="0000CC"/>
                <w:sz w:val="18"/>
                <w:szCs w:val="18"/>
              </w:rPr>
            </w:pPr>
            <w:r w:rsidRPr="00CC6185">
              <w:rPr>
                <w:rFonts w:eastAsia="Times New Roman" w:cstheme="minorHAnsi"/>
                <w:color w:val="000000"/>
                <w:sz w:val="18"/>
                <w:szCs w:val="18"/>
              </w:rPr>
              <w:t>Sub-activity 1.</w:t>
            </w:r>
            <w:r>
              <w:rPr>
                <w:rFonts w:eastAsia="Times New Roman" w:cstheme="minorHAnsi"/>
                <w:color w:val="000000"/>
                <w:sz w:val="18"/>
                <w:szCs w:val="18"/>
              </w:rPr>
              <w:t>5</w:t>
            </w:r>
            <w:r w:rsidRPr="00CC6185">
              <w:rPr>
                <w:rFonts w:eastAsia="Times New Roman" w:cstheme="minorHAnsi"/>
                <w:color w:val="000000"/>
                <w:sz w:val="18"/>
                <w:szCs w:val="18"/>
              </w:rPr>
              <w:t>: Cost-benefit analysis of alternative systems for sorghum production -</w:t>
            </w:r>
            <w:r w:rsidRPr="00CC6185">
              <w:rPr>
                <w:rFonts w:eastAsia="Times New Roman" w:cstheme="minorHAnsi"/>
                <w:color w:val="0000CC"/>
                <w:sz w:val="18"/>
                <w:szCs w:val="18"/>
              </w:rPr>
              <w:t>- shouldn't this be part of the cereal-legume systems research under sub-activity 2?</w:t>
            </w:r>
          </w:p>
          <w:p w14:paraId="68D2402F" w14:textId="77777777" w:rsidR="00C42BAA" w:rsidRPr="00CC6185" w:rsidRDefault="00C42BAA" w:rsidP="00193356">
            <w:pPr>
              <w:spacing w:after="0" w:line="240" w:lineRule="auto"/>
              <w:rPr>
                <w:rFonts w:eastAsia="Times New Roman" w:cstheme="minorHAnsi"/>
                <w:color w:val="0000CC"/>
                <w:sz w:val="18"/>
                <w:szCs w:val="18"/>
              </w:rPr>
            </w:pPr>
            <w:r w:rsidRPr="00CC6185">
              <w:rPr>
                <w:rFonts w:eastAsia="Times New Roman" w:cstheme="minorHAnsi"/>
                <w:color w:val="0000CC"/>
                <w:sz w:val="18"/>
                <w:szCs w:val="18"/>
              </w:rPr>
              <w:t>A paper was presented at the legacy workshop on this activity. What is the status of the paper? Do you really need 20k to finalize a paper? See comments on sub-activity 11.</w:t>
            </w:r>
          </w:p>
        </w:tc>
        <w:tc>
          <w:tcPr>
            <w:tcW w:w="2486" w:type="dxa"/>
            <w:shd w:val="clear" w:color="auto" w:fill="auto"/>
            <w:hideMark/>
          </w:tcPr>
          <w:p w14:paraId="64F5279C" w14:textId="77777777" w:rsidR="00C42BAA" w:rsidRPr="00CC6185" w:rsidRDefault="00C42BAA" w:rsidP="00193356">
            <w:pPr>
              <w:spacing w:line="240" w:lineRule="auto"/>
              <w:rPr>
                <w:rFonts w:eastAsia="Times New Roman" w:cstheme="minorHAnsi"/>
                <w:sz w:val="18"/>
                <w:szCs w:val="18"/>
              </w:rPr>
            </w:pPr>
            <w:r w:rsidRPr="00CC6185">
              <w:rPr>
                <w:rFonts w:eastAsia="Times New Roman" w:cstheme="minorHAnsi"/>
                <w:color w:val="000000"/>
                <w:sz w:val="18"/>
                <w:szCs w:val="18"/>
              </w:rPr>
              <w:t>Felix Badolo/ICRISAT</w:t>
            </w:r>
          </w:p>
        </w:tc>
        <w:tc>
          <w:tcPr>
            <w:tcW w:w="1856" w:type="dxa"/>
            <w:shd w:val="clear" w:color="auto" w:fill="auto"/>
            <w:hideMark/>
          </w:tcPr>
          <w:p w14:paraId="2BFD7207" w14:textId="77777777" w:rsidR="00C42BAA" w:rsidRPr="00CC6185" w:rsidRDefault="00C42BAA" w:rsidP="00193356">
            <w:pPr>
              <w:spacing w:after="0" w:line="240" w:lineRule="auto"/>
              <w:rPr>
                <w:rFonts w:eastAsia="Times New Roman" w:cstheme="minorHAnsi"/>
                <w:color w:val="000000"/>
                <w:sz w:val="18"/>
                <w:szCs w:val="18"/>
              </w:rPr>
            </w:pPr>
            <w:r>
              <w:rPr>
                <w:rFonts w:eastAsia="Times New Roman" w:cstheme="minorHAnsi"/>
                <w:color w:val="000000"/>
                <w:sz w:val="18"/>
                <w:szCs w:val="18"/>
              </w:rPr>
              <w:t>Mahamadou Dico, Karamoko Traore/ ICRISAT</w:t>
            </w:r>
          </w:p>
        </w:tc>
        <w:tc>
          <w:tcPr>
            <w:tcW w:w="1260" w:type="dxa"/>
            <w:shd w:val="clear" w:color="auto" w:fill="auto"/>
            <w:hideMark/>
          </w:tcPr>
          <w:p w14:paraId="350C2EAA" w14:textId="77777777" w:rsidR="00C42BAA" w:rsidRPr="00CC6185" w:rsidRDefault="00C42BAA" w:rsidP="00193356">
            <w:pPr>
              <w:spacing w:line="240" w:lineRule="auto"/>
              <w:rPr>
                <w:rFonts w:eastAsia="Times New Roman" w:cstheme="minorHAnsi"/>
                <w:sz w:val="18"/>
                <w:szCs w:val="18"/>
              </w:rPr>
            </w:pPr>
            <w:r>
              <w:rPr>
                <w:rFonts w:eastAsia="Times New Roman" w:cstheme="minorHAnsi"/>
                <w:sz w:val="18"/>
                <w:szCs w:val="18"/>
              </w:rPr>
              <w:t>10</w:t>
            </w:r>
            <w:r w:rsidRPr="00CC6185">
              <w:rPr>
                <w:rFonts w:eastAsia="Times New Roman" w:cstheme="minorHAnsi"/>
                <w:sz w:val="18"/>
                <w:szCs w:val="18"/>
              </w:rPr>
              <w:t>000</w:t>
            </w:r>
          </w:p>
          <w:p w14:paraId="2F670B79" w14:textId="77777777" w:rsidR="00C42BAA" w:rsidRPr="00CC6185" w:rsidRDefault="00C42BAA" w:rsidP="00193356">
            <w:pPr>
              <w:spacing w:line="240" w:lineRule="auto"/>
              <w:rPr>
                <w:rFonts w:eastAsia="Times New Roman" w:cstheme="minorHAnsi"/>
                <w:sz w:val="18"/>
                <w:szCs w:val="18"/>
              </w:rPr>
            </w:pPr>
          </w:p>
        </w:tc>
      </w:tr>
      <w:tr w:rsidR="00C42BAA" w:rsidRPr="00CC6185" w14:paraId="2B621109" w14:textId="77777777" w:rsidTr="00193356">
        <w:trPr>
          <w:trHeight w:val="890"/>
        </w:trPr>
        <w:tc>
          <w:tcPr>
            <w:tcW w:w="4590" w:type="dxa"/>
            <w:shd w:val="clear" w:color="auto" w:fill="auto"/>
            <w:hideMark/>
          </w:tcPr>
          <w:p w14:paraId="0AD86246"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Sub-activity 1.</w:t>
            </w:r>
            <w:r>
              <w:rPr>
                <w:rFonts w:eastAsia="Times New Roman" w:cstheme="minorHAnsi"/>
                <w:color w:val="000000"/>
                <w:sz w:val="18"/>
                <w:szCs w:val="18"/>
              </w:rPr>
              <w:t>6</w:t>
            </w:r>
            <w:r w:rsidRPr="00CC6185">
              <w:rPr>
                <w:rFonts w:eastAsia="Times New Roman" w:cstheme="minorHAnsi"/>
                <w:color w:val="000000"/>
                <w:sz w:val="18"/>
                <w:szCs w:val="18"/>
              </w:rPr>
              <w:t>: Use CCAFS’ CSV approach to mainstream climate variability in the promotion and dissemination of integrated crop-livestock-soil systems for sustained productivity and reduced risk in Mali.</w:t>
            </w:r>
          </w:p>
        </w:tc>
        <w:tc>
          <w:tcPr>
            <w:tcW w:w="2486" w:type="dxa"/>
            <w:shd w:val="clear" w:color="auto" w:fill="auto"/>
            <w:hideMark/>
          </w:tcPr>
          <w:p w14:paraId="2A3EC8A9"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Mathieu Ouedraogo/CCAFS</w:t>
            </w:r>
          </w:p>
        </w:tc>
        <w:tc>
          <w:tcPr>
            <w:tcW w:w="1856" w:type="dxa"/>
            <w:shd w:val="clear" w:color="auto" w:fill="auto"/>
            <w:hideMark/>
          </w:tcPr>
          <w:p w14:paraId="45A4BBD5" w14:textId="77777777" w:rsidR="00C42BAA" w:rsidRPr="00CC6185" w:rsidRDefault="00C42BAA" w:rsidP="00193356">
            <w:pPr>
              <w:spacing w:line="240" w:lineRule="auto"/>
              <w:rPr>
                <w:rFonts w:eastAsia="Times New Roman" w:cstheme="minorHAnsi"/>
                <w:sz w:val="18"/>
                <w:szCs w:val="18"/>
              </w:rPr>
            </w:pPr>
            <w:r w:rsidRPr="00CC6185">
              <w:rPr>
                <w:rFonts w:eastAsia="Times New Roman" w:cstheme="minorHAnsi"/>
                <w:color w:val="000000"/>
                <w:sz w:val="18"/>
                <w:szCs w:val="18"/>
              </w:rPr>
              <w:t> Bouba Traore/ICRISAT</w:t>
            </w:r>
          </w:p>
          <w:p w14:paraId="5BC6BC4F" w14:textId="77777777" w:rsidR="00C42BAA" w:rsidRPr="00CC6185" w:rsidRDefault="00C42BAA" w:rsidP="00193356">
            <w:pPr>
              <w:spacing w:after="0" w:line="240" w:lineRule="auto"/>
              <w:rPr>
                <w:rFonts w:eastAsia="Times New Roman" w:cstheme="minorHAnsi"/>
                <w:color w:val="000000"/>
                <w:sz w:val="18"/>
                <w:szCs w:val="18"/>
              </w:rPr>
            </w:pPr>
          </w:p>
        </w:tc>
        <w:tc>
          <w:tcPr>
            <w:tcW w:w="1260" w:type="dxa"/>
            <w:shd w:val="clear" w:color="auto" w:fill="auto"/>
            <w:hideMark/>
          </w:tcPr>
          <w:p w14:paraId="72330C0C"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20000</w:t>
            </w:r>
          </w:p>
        </w:tc>
      </w:tr>
      <w:tr w:rsidR="00C42BAA" w:rsidRPr="00CC6185" w14:paraId="4D265075" w14:textId="77777777" w:rsidTr="00193356">
        <w:trPr>
          <w:trHeight w:val="890"/>
        </w:trPr>
        <w:tc>
          <w:tcPr>
            <w:tcW w:w="4590" w:type="dxa"/>
            <w:shd w:val="clear" w:color="auto" w:fill="auto"/>
          </w:tcPr>
          <w:p w14:paraId="6C3456AA"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b/>
                <w:color w:val="000000"/>
                <w:sz w:val="18"/>
                <w:szCs w:val="18"/>
              </w:rPr>
              <w:lastRenderedPageBreak/>
              <w:t>Activity 2: Test and disseminate a combination of improved breeds, housing, feeding, health and breeding practices to intensify rearing of livestock (sheep, goat, pig, and poultry) for meat, egg and milk production.</w:t>
            </w:r>
          </w:p>
        </w:tc>
        <w:tc>
          <w:tcPr>
            <w:tcW w:w="2486" w:type="dxa"/>
            <w:shd w:val="clear" w:color="auto" w:fill="auto"/>
          </w:tcPr>
          <w:p w14:paraId="2EEDB424" w14:textId="77777777" w:rsidR="00C42BAA" w:rsidRPr="00834C96" w:rsidRDefault="00C42BAA" w:rsidP="00193356">
            <w:pPr>
              <w:spacing w:after="0" w:line="240" w:lineRule="auto"/>
              <w:rPr>
                <w:rFonts w:eastAsia="Times New Roman" w:cstheme="minorHAnsi"/>
                <w:b/>
                <w:bCs/>
                <w:iCs/>
                <w:color w:val="000000"/>
                <w:sz w:val="18"/>
                <w:szCs w:val="18"/>
                <w:highlight w:val="yellow"/>
              </w:rPr>
            </w:pPr>
            <w:r w:rsidRPr="00215AAC">
              <w:rPr>
                <w:rFonts w:eastAsia="Times New Roman" w:cstheme="minorHAnsi"/>
                <w:b/>
                <w:bCs/>
                <w:iCs/>
                <w:color w:val="000000"/>
                <w:sz w:val="18"/>
                <w:szCs w:val="18"/>
                <w:highlight w:val="yellow"/>
              </w:rPr>
              <w:t xml:space="preserve">Theme Leader:  </w:t>
            </w:r>
            <w:r w:rsidRPr="00834C96">
              <w:rPr>
                <w:rFonts w:eastAsia="Times New Roman" w:cstheme="minorHAnsi"/>
                <w:b/>
                <w:color w:val="000000"/>
                <w:sz w:val="18"/>
                <w:szCs w:val="18"/>
              </w:rPr>
              <w:t>Augustine Ayantunde</w:t>
            </w:r>
          </w:p>
          <w:p w14:paraId="702490A2" w14:textId="77777777" w:rsidR="00C42BAA" w:rsidRPr="00CC6185" w:rsidRDefault="00C42BAA" w:rsidP="00193356">
            <w:pPr>
              <w:spacing w:after="0" w:line="240" w:lineRule="auto"/>
              <w:rPr>
                <w:rFonts w:eastAsia="Times New Roman" w:cstheme="minorHAnsi"/>
                <w:color w:val="000000"/>
                <w:sz w:val="18"/>
                <w:szCs w:val="18"/>
              </w:rPr>
            </w:pPr>
            <w:r w:rsidRPr="00215AAC">
              <w:rPr>
                <w:rFonts w:eastAsia="Times New Roman" w:cstheme="minorHAnsi"/>
                <w:b/>
                <w:bCs/>
                <w:iCs/>
                <w:color w:val="000000"/>
                <w:sz w:val="18"/>
                <w:szCs w:val="18"/>
                <w:highlight w:val="yellow"/>
              </w:rPr>
              <w:t xml:space="preserve">Deputy theme leader: </w:t>
            </w:r>
            <w:r>
              <w:rPr>
                <w:rFonts w:eastAsia="Times New Roman" w:cstheme="minorHAnsi"/>
                <w:b/>
                <w:bCs/>
                <w:iCs/>
                <w:color w:val="000000"/>
                <w:sz w:val="18"/>
                <w:szCs w:val="18"/>
              </w:rPr>
              <w:t>Hamidou Nantume</w:t>
            </w:r>
          </w:p>
        </w:tc>
        <w:tc>
          <w:tcPr>
            <w:tcW w:w="1856" w:type="dxa"/>
            <w:shd w:val="clear" w:color="auto" w:fill="auto"/>
          </w:tcPr>
          <w:p w14:paraId="45CD8299" w14:textId="77777777" w:rsidR="00C42BAA" w:rsidRPr="00CC6185" w:rsidRDefault="00C42BAA" w:rsidP="00193356">
            <w:pPr>
              <w:spacing w:line="240" w:lineRule="auto"/>
              <w:rPr>
                <w:rFonts w:eastAsia="Times New Roman" w:cstheme="minorHAnsi"/>
                <w:color w:val="000000"/>
                <w:sz w:val="18"/>
                <w:szCs w:val="18"/>
              </w:rPr>
            </w:pPr>
          </w:p>
        </w:tc>
        <w:tc>
          <w:tcPr>
            <w:tcW w:w="1260" w:type="dxa"/>
            <w:shd w:val="clear" w:color="auto" w:fill="auto"/>
          </w:tcPr>
          <w:p w14:paraId="78180936" w14:textId="77777777" w:rsidR="00C42BAA" w:rsidRPr="00CC6185" w:rsidRDefault="00C42BAA" w:rsidP="00193356">
            <w:pPr>
              <w:spacing w:after="0" w:line="240" w:lineRule="auto"/>
              <w:rPr>
                <w:rFonts w:eastAsia="Times New Roman" w:cstheme="minorHAnsi"/>
                <w:color w:val="000000"/>
                <w:sz w:val="18"/>
                <w:szCs w:val="18"/>
              </w:rPr>
            </w:pPr>
          </w:p>
        </w:tc>
      </w:tr>
      <w:tr w:rsidR="00C42BAA" w:rsidRPr="00CC6185" w14:paraId="633AAF72" w14:textId="77777777" w:rsidTr="00193356">
        <w:trPr>
          <w:trHeight w:val="1196"/>
        </w:trPr>
        <w:tc>
          <w:tcPr>
            <w:tcW w:w="4590" w:type="dxa"/>
            <w:shd w:val="clear" w:color="auto" w:fill="auto"/>
            <w:hideMark/>
          </w:tcPr>
          <w:p w14:paraId="51E96B73"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Sub-activity 2.1: Feed-health interventions for improved small ruminant production</w:t>
            </w:r>
          </w:p>
          <w:p w14:paraId="02CBF78B" w14:textId="77777777" w:rsidR="00C42BAA" w:rsidRPr="00CC6185" w:rsidRDefault="00C42BAA" w:rsidP="00193356">
            <w:pPr>
              <w:spacing w:after="0" w:line="240" w:lineRule="auto"/>
              <w:rPr>
                <w:rFonts w:eastAsia="Times New Roman" w:cstheme="minorHAnsi"/>
                <w:color w:val="0000CC"/>
                <w:sz w:val="18"/>
                <w:szCs w:val="18"/>
              </w:rPr>
            </w:pPr>
            <w:r w:rsidRPr="00CC6185">
              <w:rPr>
                <w:rFonts w:eastAsia="Times New Roman" w:cstheme="minorHAnsi"/>
                <w:color w:val="0000CC"/>
                <w:sz w:val="18"/>
                <w:szCs w:val="18"/>
              </w:rPr>
              <w:t>I suggest this sub-activity is combined with sub-activities 5,6 and 34 under the leadership of ILRI with IER as a partner. Ensure the livestock activities are linked with the crop and nutrition activities and activities are farmer-participatory.</w:t>
            </w:r>
          </w:p>
        </w:tc>
        <w:tc>
          <w:tcPr>
            <w:tcW w:w="2486" w:type="dxa"/>
            <w:shd w:val="clear" w:color="auto" w:fill="auto"/>
            <w:hideMark/>
          </w:tcPr>
          <w:p w14:paraId="65E43E06" w14:textId="77777777" w:rsidR="00C42BAA" w:rsidRPr="00CC6185" w:rsidRDefault="00C42BAA" w:rsidP="00193356">
            <w:pPr>
              <w:spacing w:after="0" w:line="240" w:lineRule="auto"/>
              <w:rPr>
                <w:rFonts w:eastAsia="Times New Roman" w:cstheme="minorHAnsi"/>
                <w:sz w:val="18"/>
                <w:szCs w:val="18"/>
              </w:rPr>
            </w:pPr>
            <w:r w:rsidRPr="00CC6185">
              <w:rPr>
                <w:rFonts w:eastAsia="Times New Roman" w:cstheme="minorHAnsi"/>
                <w:color w:val="000000"/>
                <w:sz w:val="18"/>
                <w:szCs w:val="18"/>
              </w:rPr>
              <w:t>Augustine Ayantunde/ILRI</w:t>
            </w:r>
          </w:p>
        </w:tc>
        <w:tc>
          <w:tcPr>
            <w:tcW w:w="1856" w:type="dxa"/>
            <w:shd w:val="clear" w:color="auto" w:fill="auto"/>
            <w:hideMark/>
          </w:tcPr>
          <w:p w14:paraId="002C64AC"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 Hamidou Nantoume/IER</w:t>
            </w:r>
          </w:p>
        </w:tc>
        <w:tc>
          <w:tcPr>
            <w:tcW w:w="1260" w:type="dxa"/>
            <w:shd w:val="clear" w:color="auto" w:fill="auto"/>
            <w:hideMark/>
          </w:tcPr>
          <w:p w14:paraId="421EC199" w14:textId="77777777" w:rsidR="00C42BAA" w:rsidRPr="00CC6185" w:rsidRDefault="00C42BAA" w:rsidP="00193356">
            <w:pPr>
              <w:spacing w:after="0" w:line="240" w:lineRule="auto"/>
              <w:rPr>
                <w:rFonts w:eastAsia="Times New Roman" w:cstheme="minorHAnsi"/>
                <w:sz w:val="18"/>
                <w:szCs w:val="18"/>
              </w:rPr>
            </w:pPr>
            <w:r w:rsidRPr="00CC6185">
              <w:rPr>
                <w:rFonts w:eastAsia="Times New Roman" w:cstheme="minorHAnsi"/>
                <w:color w:val="000000"/>
                <w:sz w:val="18"/>
                <w:szCs w:val="18"/>
              </w:rPr>
              <w:t>60000</w:t>
            </w:r>
          </w:p>
          <w:p w14:paraId="30F5DD61" w14:textId="77777777" w:rsidR="00C42BAA" w:rsidRPr="00CC6185" w:rsidRDefault="00C42BAA" w:rsidP="00193356">
            <w:pPr>
              <w:spacing w:line="240" w:lineRule="auto"/>
              <w:rPr>
                <w:rFonts w:eastAsia="Times New Roman" w:cstheme="minorHAnsi"/>
                <w:sz w:val="18"/>
                <w:szCs w:val="18"/>
              </w:rPr>
            </w:pPr>
          </w:p>
        </w:tc>
      </w:tr>
      <w:tr w:rsidR="00C42BAA" w:rsidRPr="00CC6185" w14:paraId="0167DD27" w14:textId="77777777" w:rsidTr="00193356">
        <w:trPr>
          <w:trHeight w:val="440"/>
        </w:trPr>
        <w:tc>
          <w:tcPr>
            <w:tcW w:w="4590" w:type="dxa"/>
            <w:shd w:val="clear" w:color="auto" w:fill="auto"/>
          </w:tcPr>
          <w:p w14:paraId="5D69A71E"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Sub-activity 2.2: Test and disseminate poor forage upgrading technics for better feeding livestock during the dry season</w:t>
            </w:r>
          </w:p>
        </w:tc>
        <w:tc>
          <w:tcPr>
            <w:tcW w:w="2486" w:type="dxa"/>
            <w:shd w:val="clear" w:color="auto" w:fill="auto"/>
          </w:tcPr>
          <w:p w14:paraId="393D09A8" w14:textId="77777777" w:rsidR="00C42BAA" w:rsidRPr="00CC6185" w:rsidRDefault="00C42BAA" w:rsidP="00193356">
            <w:pPr>
              <w:spacing w:line="240" w:lineRule="auto"/>
              <w:rPr>
                <w:rFonts w:cstheme="minorHAnsi"/>
                <w:sz w:val="18"/>
                <w:szCs w:val="18"/>
              </w:rPr>
            </w:pPr>
            <w:r w:rsidRPr="00CC6185">
              <w:rPr>
                <w:rFonts w:eastAsia="Times New Roman" w:cstheme="minorHAnsi"/>
                <w:color w:val="000000"/>
                <w:sz w:val="18"/>
                <w:szCs w:val="18"/>
              </w:rPr>
              <w:t>Hamidou Nantoume/IER</w:t>
            </w:r>
          </w:p>
        </w:tc>
        <w:tc>
          <w:tcPr>
            <w:tcW w:w="1856" w:type="dxa"/>
            <w:shd w:val="clear" w:color="auto" w:fill="auto"/>
          </w:tcPr>
          <w:p w14:paraId="75A8511D" w14:textId="77777777" w:rsidR="00C42BAA" w:rsidRPr="00CC6185" w:rsidRDefault="00C42BAA" w:rsidP="00193356">
            <w:pPr>
              <w:spacing w:line="240" w:lineRule="auto"/>
              <w:rPr>
                <w:rFonts w:cstheme="minorHAnsi"/>
                <w:sz w:val="18"/>
                <w:szCs w:val="18"/>
              </w:rPr>
            </w:pPr>
            <w:r w:rsidRPr="00CC6185">
              <w:rPr>
                <w:rFonts w:eastAsia="Times New Roman" w:cstheme="minorHAnsi"/>
                <w:color w:val="000000"/>
                <w:sz w:val="18"/>
                <w:szCs w:val="18"/>
              </w:rPr>
              <w:t>Augustine Ayantunde/ILRI</w:t>
            </w:r>
          </w:p>
        </w:tc>
        <w:tc>
          <w:tcPr>
            <w:tcW w:w="1260" w:type="dxa"/>
            <w:shd w:val="clear" w:color="auto" w:fill="auto"/>
          </w:tcPr>
          <w:p w14:paraId="553CB2A1" w14:textId="77777777" w:rsidR="00C42BAA" w:rsidRPr="00CC6185" w:rsidRDefault="00C42BAA" w:rsidP="00193356">
            <w:pPr>
              <w:spacing w:line="240" w:lineRule="auto"/>
              <w:rPr>
                <w:rFonts w:eastAsia="Times New Roman" w:cstheme="minorHAnsi"/>
                <w:sz w:val="18"/>
                <w:szCs w:val="18"/>
              </w:rPr>
            </w:pPr>
            <w:r w:rsidRPr="00CC6185">
              <w:rPr>
                <w:rFonts w:eastAsia="Times New Roman" w:cstheme="minorHAnsi"/>
                <w:color w:val="000000"/>
                <w:sz w:val="18"/>
                <w:szCs w:val="18"/>
              </w:rPr>
              <w:t>10000</w:t>
            </w:r>
          </w:p>
          <w:p w14:paraId="149DB650" w14:textId="77777777" w:rsidR="00C42BAA" w:rsidRPr="00CC6185" w:rsidRDefault="00C42BAA" w:rsidP="00193356">
            <w:pPr>
              <w:spacing w:after="0" w:line="240" w:lineRule="auto"/>
              <w:jc w:val="right"/>
              <w:rPr>
                <w:rFonts w:eastAsia="Times New Roman" w:cstheme="minorHAnsi"/>
                <w:color w:val="000000"/>
                <w:sz w:val="18"/>
                <w:szCs w:val="18"/>
              </w:rPr>
            </w:pPr>
          </w:p>
        </w:tc>
      </w:tr>
      <w:tr w:rsidR="00C42BAA" w:rsidRPr="00CC6185" w14:paraId="170E67AC" w14:textId="77777777" w:rsidTr="00193356">
        <w:trPr>
          <w:trHeight w:val="368"/>
        </w:trPr>
        <w:tc>
          <w:tcPr>
            <w:tcW w:w="4590" w:type="dxa"/>
            <w:shd w:val="clear" w:color="auto" w:fill="auto"/>
          </w:tcPr>
          <w:p w14:paraId="089BDC97"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Sub-activity 2.3: Sheep fattening to reduce poverty and food insecurity for women farmers -</w:t>
            </w:r>
            <w:r w:rsidRPr="00CC6185">
              <w:rPr>
                <w:rFonts w:eastAsia="Times New Roman" w:cstheme="minorHAnsi"/>
                <w:color w:val="0000CC"/>
                <w:sz w:val="18"/>
                <w:szCs w:val="18"/>
              </w:rPr>
              <w:t xml:space="preserve"> combine with 4, and 5</w:t>
            </w:r>
          </w:p>
        </w:tc>
        <w:tc>
          <w:tcPr>
            <w:tcW w:w="2486" w:type="dxa"/>
            <w:shd w:val="clear" w:color="auto" w:fill="auto"/>
          </w:tcPr>
          <w:p w14:paraId="5E6A41E8" w14:textId="77777777" w:rsidR="00C42BAA" w:rsidRPr="00CC6185" w:rsidRDefault="00C42BAA" w:rsidP="00193356">
            <w:pPr>
              <w:spacing w:line="240" w:lineRule="auto"/>
              <w:rPr>
                <w:rFonts w:cstheme="minorHAnsi"/>
                <w:sz w:val="18"/>
                <w:szCs w:val="18"/>
              </w:rPr>
            </w:pPr>
            <w:r w:rsidRPr="00CC6185">
              <w:rPr>
                <w:rFonts w:eastAsia="Times New Roman" w:cstheme="minorHAnsi"/>
                <w:color w:val="000000"/>
                <w:sz w:val="18"/>
                <w:szCs w:val="18"/>
              </w:rPr>
              <w:t>Hamidou Nantoume/IER</w:t>
            </w:r>
          </w:p>
        </w:tc>
        <w:tc>
          <w:tcPr>
            <w:tcW w:w="1856" w:type="dxa"/>
            <w:shd w:val="clear" w:color="auto" w:fill="auto"/>
          </w:tcPr>
          <w:p w14:paraId="2D6F3756" w14:textId="77777777" w:rsidR="00C42BAA" w:rsidRPr="00CC6185" w:rsidRDefault="00C42BAA" w:rsidP="00193356">
            <w:pPr>
              <w:spacing w:line="240" w:lineRule="auto"/>
              <w:rPr>
                <w:rFonts w:cstheme="minorHAnsi"/>
                <w:sz w:val="18"/>
                <w:szCs w:val="18"/>
              </w:rPr>
            </w:pPr>
            <w:r w:rsidRPr="00CC6185">
              <w:rPr>
                <w:rFonts w:eastAsia="Times New Roman" w:cstheme="minorHAnsi"/>
                <w:color w:val="000000"/>
                <w:sz w:val="18"/>
                <w:szCs w:val="18"/>
              </w:rPr>
              <w:t>Augustine Ayantunde/ILRI</w:t>
            </w:r>
          </w:p>
        </w:tc>
        <w:tc>
          <w:tcPr>
            <w:tcW w:w="1260" w:type="dxa"/>
            <w:shd w:val="clear" w:color="auto" w:fill="auto"/>
          </w:tcPr>
          <w:p w14:paraId="1EAABC81" w14:textId="77777777" w:rsidR="00C42BAA" w:rsidRPr="00CC6185" w:rsidRDefault="00C42BAA" w:rsidP="00193356">
            <w:pPr>
              <w:spacing w:line="240" w:lineRule="auto"/>
              <w:rPr>
                <w:rFonts w:eastAsia="Times New Roman" w:cstheme="minorHAnsi"/>
                <w:color w:val="000000"/>
                <w:sz w:val="18"/>
                <w:szCs w:val="18"/>
              </w:rPr>
            </w:pPr>
            <w:r w:rsidRPr="00CC6185">
              <w:rPr>
                <w:rFonts w:eastAsia="Times New Roman" w:cstheme="minorHAnsi"/>
                <w:sz w:val="18"/>
                <w:szCs w:val="18"/>
              </w:rPr>
              <w:t>15000</w:t>
            </w:r>
          </w:p>
        </w:tc>
      </w:tr>
      <w:tr w:rsidR="00C42BAA" w:rsidRPr="00CC6185" w14:paraId="1CC15B69" w14:textId="77777777" w:rsidTr="00193356">
        <w:trPr>
          <w:trHeight w:val="368"/>
        </w:trPr>
        <w:tc>
          <w:tcPr>
            <w:tcW w:w="4590" w:type="dxa"/>
            <w:shd w:val="clear" w:color="auto" w:fill="auto"/>
          </w:tcPr>
          <w:p w14:paraId="1EABFDEA"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b/>
                <w:color w:val="000000"/>
                <w:sz w:val="18"/>
                <w:szCs w:val="18"/>
              </w:rPr>
              <w:t>Activity 3: Test and disseminate integrated crop-livestock-soil systems to increase and sustain productivity and reduce risk.</w:t>
            </w:r>
          </w:p>
        </w:tc>
        <w:tc>
          <w:tcPr>
            <w:tcW w:w="2486" w:type="dxa"/>
            <w:shd w:val="clear" w:color="auto" w:fill="auto"/>
          </w:tcPr>
          <w:p w14:paraId="4738B7F9" w14:textId="77777777" w:rsidR="00C42BAA" w:rsidRPr="00CC6185" w:rsidRDefault="00C42BAA" w:rsidP="00193356">
            <w:pPr>
              <w:spacing w:line="240" w:lineRule="auto"/>
              <w:rPr>
                <w:rFonts w:eastAsia="Times New Roman" w:cstheme="minorHAnsi"/>
                <w:color w:val="000000"/>
                <w:sz w:val="18"/>
                <w:szCs w:val="18"/>
              </w:rPr>
            </w:pPr>
          </w:p>
        </w:tc>
        <w:tc>
          <w:tcPr>
            <w:tcW w:w="1856" w:type="dxa"/>
            <w:shd w:val="clear" w:color="auto" w:fill="auto"/>
          </w:tcPr>
          <w:p w14:paraId="65F6AD9C" w14:textId="77777777" w:rsidR="00C42BAA" w:rsidRPr="00CC6185" w:rsidRDefault="00C42BAA" w:rsidP="00193356">
            <w:pPr>
              <w:spacing w:line="240" w:lineRule="auto"/>
              <w:rPr>
                <w:rFonts w:eastAsia="Times New Roman" w:cstheme="minorHAnsi"/>
                <w:color w:val="000000"/>
                <w:sz w:val="18"/>
                <w:szCs w:val="18"/>
              </w:rPr>
            </w:pPr>
          </w:p>
        </w:tc>
        <w:tc>
          <w:tcPr>
            <w:tcW w:w="1260" w:type="dxa"/>
            <w:shd w:val="clear" w:color="auto" w:fill="auto"/>
          </w:tcPr>
          <w:p w14:paraId="436F37ED" w14:textId="77777777" w:rsidR="00C42BAA" w:rsidRPr="00CC6185" w:rsidRDefault="00C42BAA" w:rsidP="00193356">
            <w:pPr>
              <w:spacing w:line="240" w:lineRule="auto"/>
              <w:rPr>
                <w:rFonts w:eastAsia="Times New Roman" w:cstheme="minorHAnsi"/>
                <w:sz w:val="18"/>
                <w:szCs w:val="18"/>
              </w:rPr>
            </w:pPr>
          </w:p>
        </w:tc>
      </w:tr>
      <w:tr w:rsidR="00C42BAA" w:rsidRPr="00CC6185" w14:paraId="65547CC7" w14:textId="77777777" w:rsidTr="00193356">
        <w:trPr>
          <w:trHeight w:val="368"/>
        </w:trPr>
        <w:tc>
          <w:tcPr>
            <w:tcW w:w="4590" w:type="dxa"/>
            <w:shd w:val="clear" w:color="auto" w:fill="auto"/>
          </w:tcPr>
          <w:p w14:paraId="40DC9C98"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Sub-activity 3.1: Multi-criteria assessment and trade-off analysis of tested options at farm level, leading to options that are tailored to farmer contexts.</w:t>
            </w:r>
          </w:p>
          <w:p w14:paraId="6A7037B3" w14:textId="77777777" w:rsidR="00C42BAA" w:rsidRPr="00CC6185" w:rsidRDefault="00C42BAA" w:rsidP="00193356">
            <w:pPr>
              <w:spacing w:after="0" w:line="240" w:lineRule="auto"/>
              <w:rPr>
                <w:rFonts w:eastAsia="Times New Roman" w:cstheme="minorHAnsi"/>
                <w:b/>
                <w:color w:val="000000"/>
                <w:sz w:val="18"/>
                <w:szCs w:val="18"/>
              </w:rPr>
            </w:pPr>
            <w:r w:rsidRPr="00CC6185">
              <w:rPr>
                <w:rFonts w:eastAsia="Times New Roman" w:cstheme="minorHAnsi"/>
                <w:color w:val="0000CC"/>
                <w:sz w:val="18"/>
                <w:szCs w:val="18"/>
              </w:rPr>
              <w:t>Consider joining with sub-activity 29.</w:t>
            </w:r>
          </w:p>
        </w:tc>
        <w:tc>
          <w:tcPr>
            <w:tcW w:w="2486" w:type="dxa"/>
            <w:shd w:val="clear" w:color="auto" w:fill="auto"/>
          </w:tcPr>
          <w:p w14:paraId="6E15CEFA" w14:textId="77777777" w:rsidR="00C42BAA" w:rsidRPr="00CC6185" w:rsidRDefault="00C42BAA" w:rsidP="00193356">
            <w:pPr>
              <w:spacing w:line="240" w:lineRule="auto"/>
              <w:rPr>
                <w:rFonts w:eastAsia="Times New Roman" w:cstheme="minorHAnsi"/>
                <w:color w:val="000000"/>
                <w:sz w:val="18"/>
                <w:szCs w:val="18"/>
              </w:rPr>
            </w:pPr>
            <w:r w:rsidRPr="00CC6185">
              <w:rPr>
                <w:rFonts w:eastAsia="Times New Roman" w:cstheme="minorHAnsi"/>
                <w:color w:val="000000"/>
                <w:sz w:val="18"/>
                <w:szCs w:val="18"/>
              </w:rPr>
              <w:t>Katrien Descheemaeker / WUR</w:t>
            </w:r>
          </w:p>
        </w:tc>
        <w:tc>
          <w:tcPr>
            <w:tcW w:w="1856" w:type="dxa"/>
            <w:shd w:val="clear" w:color="auto" w:fill="auto"/>
          </w:tcPr>
          <w:p w14:paraId="55B23DD0" w14:textId="77777777" w:rsidR="00C42BAA" w:rsidRPr="00CC6185" w:rsidRDefault="00C42BAA" w:rsidP="00193356">
            <w:pPr>
              <w:spacing w:line="240" w:lineRule="auto"/>
              <w:rPr>
                <w:rFonts w:eastAsia="Times New Roman" w:cstheme="minorHAnsi"/>
                <w:color w:val="000000"/>
                <w:sz w:val="18"/>
                <w:szCs w:val="18"/>
              </w:rPr>
            </w:pPr>
            <w:r w:rsidRPr="00CC6185">
              <w:rPr>
                <w:rFonts w:eastAsia="Times New Roman" w:cstheme="minorHAnsi"/>
                <w:color w:val="000000"/>
                <w:sz w:val="18"/>
                <w:szCs w:val="18"/>
              </w:rPr>
              <w:t> </w:t>
            </w:r>
          </w:p>
        </w:tc>
        <w:tc>
          <w:tcPr>
            <w:tcW w:w="1260" w:type="dxa"/>
            <w:shd w:val="clear" w:color="auto" w:fill="auto"/>
          </w:tcPr>
          <w:p w14:paraId="31FA2B1B" w14:textId="77777777" w:rsidR="00C42BAA" w:rsidRPr="00CC6185" w:rsidRDefault="00C42BAA" w:rsidP="00193356">
            <w:pPr>
              <w:spacing w:line="240" w:lineRule="auto"/>
              <w:rPr>
                <w:rFonts w:eastAsia="Times New Roman" w:cstheme="minorHAnsi"/>
                <w:sz w:val="18"/>
                <w:szCs w:val="18"/>
              </w:rPr>
            </w:pPr>
            <w:r>
              <w:rPr>
                <w:rFonts w:eastAsia="Times New Roman" w:cstheme="minorHAnsi"/>
                <w:color w:val="000000"/>
                <w:sz w:val="18"/>
                <w:szCs w:val="18"/>
              </w:rPr>
              <w:t>75</w:t>
            </w:r>
            <w:r w:rsidRPr="00CC6185">
              <w:rPr>
                <w:rFonts w:eastAsia="Times New Roman" w:cstheme="minorHAnsi"/>
                <w:color w:val="000000"/>
                <w:sz w:val="18"/>
                <w:szCs w:val="18"/>
              </w:rPr>
              <w:t>00</w:t>
            </w:r>
          </w:p>
        </w:tc>
      </w:tr>
      <w:tr w:rsidR="00C42BAA" w:rsidRPr="00CC6185" w14:paraId="5AE73982" w14:textId="77777777" w:rsidTr="00193356">
        <w:trPr>
          <w:trHeight w:val="368"/>
        </w:trPr>
        <w:tc>
          <w:tcPr>
            <w:tcW w:w="4590" w:type="dxa"/>
            <w:shd w:val="clear" w:color="auto" w:fill="auto"/>
          </w:tcPr>
          <w:p w14:paraId="7543D38E"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 xml:space="preserve">Sub-activity 3.2: Assess value chain constraints and opportunities for male, female and young farmers in the Koutiala area - </w:t>
            </w:r>
            <w:r w:rsidRPr="00CC6185">
              <w:rPr>
                <w:rFonts w:eastAsia="Times New Roman" w:cstheme="minorHAnsi"/>
                <w:color w:val="0000CC"/>
                <w:sz w:val="18"/>
                <w:szCs w:val="18"/>
              </w:rPr>
              <w:t>combine with sub-activity 9</w:t>
            </w:r>
          </w:p>
        </w:tc>
        <w:tc>
          <w:tcPr>
            <w:tcW w:w="2486" w:type="dxa"/>
            <w:shd w:val="clear" w:color="auto" w:fill="auto"/>
          </w:tcPr>
          <w:p w14:paraId="4617D2B1" w14:textId="77777777" w:rsidR="00C42BAA" w:rsidRPr="00CC6185" w:rsidRDefault="00C42BAA" w:rsidP="00193356">
            <w:pPr>
              <w:spacing w:line="240" w:lineRule="auto"/>
              <w:rPr>
                <w:rFonts w:eastAsia="Times New Roman" w:cstheme="minorHAnsi"/>
                <w:color w:val="000000"/>
                <w:sz w:val="18"/>
                <w:szCs w:val="18"/>
              </w:rPr>
            </w:pPr>
            <w:r w:rsidRPr="00CC6185">
              <w:rPr>
                <w:rFonts w:eastAsia="Times New Roman" w:cstheme="minorHAnsi"/>
                <w:color w:val="000000"/>
                <w:sz w:val="18"/>
                <w:szCs w:val="18"/>
              </w:rPr>
              <w:t>Katrien Descheemaeker / WUR</w:t>
            </w:r>
          </w:p>
        </w:tc>
        <w:tc>
          <w:tcPr>
            <w:tcW w:w="1856" w:type="dxa"/>
            <w:shd w:val="clear" w:color="auto" w:fill="auto"/>
          </w:tcPr>
          <w:p w14:paraId="1AFA9D8E" w14:textId="77777777" w:rsidR="00C42BAA" w:rsidRPr="00CC6185" w:rsidRDefault="00C42BAA" w:rsidP="00193356">
            <w:pPr>
              <w:spacing w:line="240" w:lineRule="auto"/>
              <w:rPr>
                <w:rFonts w:eastAsia="Times New Roman" w:cstheme="minorHAnsi"/>
                <w:color w:val="000000"/>
                <w:sz w:val="18"/>
                <w:szCs w:val="18"/>
              </w:rPr>
            </w:pPr>
          </w:p>
        </w:tc>
        <w:tc>
          <w:tcPr>
            <w:tcW w:w="1260" w:type="dxa"/>
            <w:shd w:val="clear" w:color="auto" w:fill="auto"/>
          </w:tcPr>
          <w:p w14:paraId="1B7B0E7B" w14:textId="77777777" w:rsidR="00C42BAA" w:rsidRDefault="00C42BAA" w:rsidP="00193356">
            <w:pPr>
              <w:spacing w:line="240" w:lineRule="auto"/>
              <w:rPr>
                <w:rFonts w:eastAsia="Times New Roman" w:cstheme="minorHAnsi"/>
                <w:color w:val="000000"/>
                <w:sz w:val="18"/>
                <w:szCs w:val="18"/>
              </w:rPr>
            </w:pPr>
            <w:r>
              <w:rPr>
                <w:rFonts w:eastAsia="Times New Roman" w:cstheme="minorHAnsi"/>
                <w:sz w:val="18"/>
                <w:szCs w:val="18"/>
              </w:rPr>
              <w:t>7500</w:t>
            </w:r>
          </w:p>
        </w:tc>
      </w:tr>
      <w:tr w:rsidR="00C42BAA" w:rsidRPr="00CC6185" w14:paraId="6CFE2D2A" w14:textId="77777777" w:rsidTr="00193356">
        <w:trPr>
          <w:trHeight w:val="368"/>
        </w:trPr>
        <w:tc>
          <w:tcPr>
            <w:tcW w:w="4590" w:type="dxa"/>
            <w:shd w:val="clear" w:color="auto" w:fill="auto"/>
          </w:tcPr>
          <w:p w14:paraId="73960C3C"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b/>
                <w:color w:val="000000"/>
                <w:sz w:val="18"/>
                <w:szCs w:val="18"/>
              </w:rPr>
              <w:t>Activity 4: Evaluate and disseminate agroforestry systems to increase and sustain productivity and reduce risk.</w:t>
            </w:r>
          </w:p>
        </w:tc>
        <w:tc>
          <w:tcPr>
            <w:tcW w:w="2486" w:type="dxa"/>
            <w:shd w:val="clear" w:color="auto" w:fill="auto"/>
          </w:tcPr>
          <w:p w14:paraId="5E605C18" w14:textId="77777777" w:rsidR="00C42BAA" w:rsidRPr="00CC6185" w:rsidRDefault="00C42BAA" w:rsidP="00193356">
            <w:pPr>
              <w:spacing w:line="240" w:lineRule="auto"/>
              <w:rPr>
                <w:rFonts w:eastAsia="Times New Roman" w:cstheme="minorHAnsi"/>
                <w:color w:val="000000"/>
                <w:sz w:val="18"/>
                <w:szCs w:val="18"/>
              </w:rPr>
            </w:pPr>
          </w:p>
        </w:tc>
        <w:tc>
          <w:tcPr>
            <w:tcW w:w="1856" w:type="dxa"/>
            <w:shd w:val="clear" w:color="auto" w:fill="auto"/>
          </w:tcPr>
          <w:p w14:paraId="31BA0020" w14:textId="77777777" w:rsidR="00C42BAA" w:rsidRPr="00CC6185" w:rsidRDefault="00C42BAA" w:rsidP="00193356">
            <w:pPr>
              <w:spacing w:line="240" w:lineRule="auto"/>
              <w:rPr>
                <w:rFonts w:eastAsia="Times New Roman" w:cstheme="minorHAnsi"/>
                <w:color w:val="000000"/>
                <w:sz w:val="18"/>
                <w:szCs w:val="18"/>
              </w:rPr>
            </w:pPr>
          </w:p>
        </w:tc>
        <w:tc>
          <w:tcPr>
            <w:tcW w:w="1260" w:type="dxa"/>
            <w:shd w:val="clear" w:color="auto" w:fill="auto"/>
          </w:tcPr>
          <w:p w14:paraId="47A3ABAF" w14:textId="77777777" w:rsidR="00C42BAA" w:rsidRDefault="00C42BAA" w:rsidP="00193356">
            <w:pPr>
              <w:spacing w:line="240" w:lineRule="auto"/>
              <w:rPr>
                <w:rFonts w:eastAsia="Times New Roman" w:cstheme="minorHAnsi"/>
                <w:sz w:val="18"/>
                <w:szCs w:val="18"/>
              </w:rPr>
            </w:pPr>
          </w:p>
        </w:tc>
      </w:tr>
      <w:tr w:rsidR="00C42BAA" w:rsidRPr="00CC6185" w14:paraId="42129794" w14:textId="77777777" w:rsidTr="00193356">
        <w:trPr>
          <w:trHeight w:val="1002"/>
        </w:trPr>
        <w:tc>
          <w:tcPr>
            <w:tcW w:w="4590" w:type="dxa"/>
            <w:shd w:val="clear" w:color="auto" w:fill="auto"/>
            <w:vAlign w:val="center"/>
          </w:tcPr>
          <w:p w14:paraId="6E17A73B"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b/>
                <w:color w:val="000000"/>
                <w:sz w:val="18"/>
                <w:szCs w:val="18"/>
              </w:rPr>
              <w:t>Output 2: : Integrated management technologies and practices to improve and sustain productivity and ecosystems services of the soil, land, water and vegetation resources are developed and disseminated with farmers and development partners in the intervention communities.</w:t>
            </w:r>
          </w:p>
        </w:tc>
        <w:tc>
          <w:tcPr>
            <w:tcW w:w="2486" w:type="dxa"/>
            <w:shd w:val="clear" w:color="auto" w:fill="auto"/>
          </w:tcPr>
          <w:p w14:paraId="1C776FC2" w14:textId="77777777" w:rsidR="00C42BAA" w:rsidRPr="00CC6185" w:rsidRDefault="00C42BAA" w:rsidP="00193356">
            <w:pPr>
              <w:spacing w:after="0" w:line="240" w:lineRule="auto"/>
              <w:rPr>
                <w:rFonts w:eastAsia="Times New Roman" w:cstheme="minorHAnsi"/>
                <w:color w:val="000000"/>
                <w:sz w:val="18"/>
                <w:szCs w:val="18"/>
              </w:rPr>
            </w:pPr>
          </w:p>
        </w:tc>
        <w:tc>
          <w:tcPr>
            <w:tcW w:w="1856" w:type="dxa"/>
            <w:shd w:val="clear" w:color="auto" w:fill="auto"/>
          </w:tcPr>
          <w:p w14:paraId="2D07198E" w14:textId="77777777" w:rsidR="00C42BAA" w:rsidRPr="00CC6185" w:rsidRDefault="00C42BAA" w:rsidP="00193356">
            <w:pPr>
              <w:spacing w:after="0" w:line="240" w:lineRule="auto"/>
              <w:rPr>
                <w:rFonts w:eastAsia="Times New Roman" w:cstheme="minorHAnsi"/>
                <w:color w:val="000000"/>
                <w:sz w:val="18"/>
                <w:szCs w:val="18"/>
              </w:rPr>
            </w:pPr>
          </w:p>
        </w:tc>
        <w:tc>
          <w:tcPr>
            <w:tcW w:w="1260" w:type="dxa"/>
            <w:shd w:val="clear" w:color="auto" w:fill="auto"/>
          </w:tcPr>
          <w:p w14:paraId="046C1948" w14:textId="77777777" w:rsidR="00C42BAA" w:rsidRPr="00CC6185" w:rsidRDefault="00C42BAA" w:rsidP="00193356">
            <w:pPr>
              <w:spacing w:after="0" w:line="240" w:lineRule="auto"/>
              <w:jc w:val="right"/>
              <w:rPr>
                <w:rFonts w:eastAsia="Times New Roman" w:cstheme="minorHAnsi"/>
                <w:color w:val="000000"/>
                <w:sz w:val="18"/>
                <w:szCs w:val="18"/>
              </w:rPr>
            </w:pPr>
          </w:p>
        </w:tc>
      </w:tr>
      <w:tr w:rsidR="00C42BAA" w:rsidRPr="00CC6185" w14:paraId="14DA37EA" w14:textId="77777777" w:rsidTr="00193356">
        <w:trPr>
          <w:trHeight w:val="1002"/>
        </w:trPr>
        <w:tc>
          <w:tcPr>
            <w:tcW w:w="4590" w:type="dxa"/>
            <w:shd w:val="clear" w:color="auto" w:fill="auto"/>
            <w:vAlign w:val="center"/>
          </w:tcPr>
          <w:p w14:paraId="5E4DD9FD"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b/>
                <w:color w:val="000000"/>
                <w:sz w:val="18"/>
                <w:szCs w:val="18"/>
              </w:rPr>
              <w:t>Activity 1: Test and disseminate land, soil and integrated land-soil technologies and practices to improve and sustain productivity and ecosystems services at the farm and landscape/watershed levels.</w:t>
            </w:r>
          </w:p>
        </w:tc>
        <w:tc>
          <w:tcPr>
            <w:tcW w:w="2486" w:type="dxa"/>
            <w:shd w:val="clear" w:color="auto" w:fill="auto"/>
          </w:tcPr>
          <w:p w14:paraId="6BB094DA" w14:textId="77777777" w:rsidR="00C42BAA" w:rsidRPr="00215AAC" w:rsidRDefault="00C42BAA" w:rsidP="00193356">
            <w:pPr>
              <w:spacing w:after="0" w:line="240" w:lineRule="auto"/>
              <w:rPr>
                <w:rFonts w:eastAsia="Times New Roman" w:cstheme="minorHAnsi"/>
                <w:b/>
                <w:bCs/>
                <w:iCs/>
                <w:color w:val="000000"/>
                <w:sz w:val="18"/>
                <w:szCs w:val="18"/>
                <w:highlight w:val="yellow"/>
              </w:rPr>
            </w:pPr>
            <w:r w:rsidRPr="00215AAC">
              <w:rPr>
                <w:rFonts w:eastAsia="Times New Roman" w:cstheme="minorHAnsi"/>
                <w:b/>
                <w:bCs/>
                <w:iCs/>
                <w:color w:val="000000"/>
                <w:sz w:val="18"/>
                <w:szCs w:val="18"/>
                <w:highlight w:val="yellow"/>
              </w:rPr>
              <w:t xml:space="preserve">Theme Leader:  </w:t>
            </w:r>
            <w:r>
              <w:rPr>
                <w:rFonts w:eastAsia="Times New Roman" w:cstheme="minorHAnsi"/>
                <w:color w:val="000000"/>
                <w:sz w:val="18"/>
                <w:szCs w:val="18"/>
              </w:rPr>
              <w:t>Birhanu Zemadim</w:t>
            </w:r>
          </w:p>
          <w:p w14:paraId="704B5625" w14:textId="77777777" w:rsidR="00C42BAA" w:rsidRPr="00CC6185" w:rsidRDefault="00C42BAA" w:rsidP="00193356">
            <w:pPr>
              <w:spacing w:after="0" w:line="240" w:lineRule="auto"/>
              <w:rPr>
                <w:rFonts w:eastAsia="Times New Roman" w:cstheme="minorHAnsi"/>
                <w:color w:val="000000"/>
                <w:sz w:val="18"/>
                <w:szCs w:val="18"/>
              </w:rPr>
            </w:pPr>
            <w:r w:rsidRPr="00215AAC">
              <w:rPr>
                <w:rFonts w:eastAsia="Times New Roman" w:cstheme="minorHAnsi"/>
                <w:b/>
                <w:bCs/>
                <w:iCs/>
                <w:color w:val="000000"/>
                <w:sz w:val="18"/>
                <w:szCs w:val="18"/>
                <w:highlight w:val="yellow"/>
              </w:rPr>
              <w:t xml:space="preserve">Deputy theme leader: </w:t>
            </w:r>
            <w:r w:rsidRPr="00B57B01">
              <w:rPr>
                <w:rFonts w:eastAsia="Times New Roman" w:cstheme="minorHAnsi"/>
                <w:bCs/>
                <w:iCs/>
                <w:color w:val="000000"/>
                <w:sz w:val="18"/>
                <w:szCs w:val="18"/>
              </w:rPr>
              <w:t>Kalifa Traore</w:t>
            </w:r>
          </w:p>
        </w:tc>
        <w:tc>
          <w:tcPr>
            <w:tcW w:w="1856" w:type="dxa"/>
            <w:shd w:val="clear" w:color="auto" w:fill="auto"/>
          </w:tcPr>
          <w:p w14:paraId="1534B976" w14:textId="77777777" w:rsidR="00C42BAA" w:rsidRPr="00CC6185" w:rsidRDefault="00C42BAA" w:rsidP="00193356">
            <w:pPr>
              <w:spacing w:after="0" w:line="240" w:lineRule="auto"/>
              <w:rPr>
                <w:rFonts w:eastAsia="Times New Roman" w:cstheme="minorHAnsi"/>
                <w:color w:val="000000"/>
                <w:sz w:val="18"/>
                <w:szCs w:val="18"/>
              </w:rPr>
            </w:pPr>
          </w:p>
        </w:tc>
        <w:tc>
          <w:tcPr>
            <w:tcW w:w="1260" w:type="dxa"/>
            <w:shd w:val="clear" w:color="auto" w:fill="auto"/>
          </w:tcPr>
          <w:p w14:paraId="22BBACA0" w14:textId="77777777" w:rsidR="00C42BAA" w:rsidRPr="00CC6185" w:rsidRDefault="00C42BAA" w:rsidP="00193356">
            <w:pPr>
              <w:spacing w:after="0" w:line="240" w:lineRule="auto"/>
              <w:jc w:val="right"/>
              <w:rPr>
                <w:rFonts w:eastAsia="Times New Roman" w:cstheme="minorHAnsi"/>
                <w:color w:val="000000"/>
                <w:sz w:val="18"/>
                <w:szCs w:val="18"/>
              </w:rPr>
            </w:pPr>
          </w:p>
        </w:tc>
      </w:tr>
      <w:tr w:rsidR="00C42BAA" w:rsidRPr="00CC6185" w14:paraId="2CBB74A4" w14:textId="77777777" w:rsidTr="00193356">
        <w:trPr>
          <w:trHeight w:val="1002"/>
        </w:trPr>
        <w:tc>
          <w:tcPr>
            <w:tcW w:w="4590" w:type="dxa"/>
            <w:shd w:val="clear" w:color="auto" w:fill="auto"/>
            <w:hideMark/>
          </w:tcPr>
          <w:p w14:paraId="129FD1EB"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Sub-activity 1.1. Investigate the impact of land management practices over time on the productivity and economic benefits on major cereal crops (sorghum, millet and maize) in different agro-ecologies</w:t>
            </w:r>
          </w:p>
          <w:p w14:paraId="1844E9E8" w14:textId="77777777" w:rsidR="00C42BAA" w:rsidRPr="00CC6185" w:rsidRDefault="00C42BAA" w:rsidP="00193356">
            <w:pPr>
              <w:spacing w:after="0" w:line="240" w:lineRule="auto"/>
              <w:rPr>
                <w:rFonts w:eastAsia="Times New Roman" w:cstheme="minorHAnsi"/>
                <w:color w:val="0000CC"/>
                <w:sz w:val="18"/>
                <w:szCs w:val="18"/>
              </w:rPr>
            </w:pPr>
            <w:r w:rsidRPr="00CC6185">
              <w:rPr>
                <w:rFonts w:eastAsia="Times New Roman" w:cstheme="minorHAnsi"/>
                <w:color w:val="0000CC"/>
                <w:sz w:val="18"/>
                <w:szCs w:val="18"/>
              </w:rPr>
              <w:t xml:space="preserve">Sub-activities 10, 12,8 13 and 14 should be part of this sub-activity. Under the leadership </w:t>
            </w:r>
            <w:r>
              <w:rPr>
                <w:rFonts w:eastAsia="Times New Roman" w:cstheme="minorHAnsi"/>
                <w:color w:val="0000CC"/>
                <w:sz w:val="18"/>
                <w:szCs w:val="18"/>
              </w:rPr>
              <w:t xml:space="preserve">of ICRISAT with IER as partner. </w:t>
            </w:r>
            <w:r w:rsidRPr="00CC6185">
              <w:rPr>
                <w:rFonts w:eastAsia="Times New Roman" w:cstheme="minorHAnsi"/>
                <w:color w:val="0000CC"/>
                <w:sz w:val="18"/>
                <w:szCs w:val="18"/>
              </w:rPr>
              <w:t>The land management and soil and water related research should relate to the agronomic research (sub-activities 1 and 2 and 15).</w:t>
            </w:r>
          </w:p>
          <w:p w14:paraId="26CE3257" w14:textId="77777777" w:rsidR="00C42BAA" w:rsidRPr="00CC6185" w:rsidRDefault="00C42BAA" w:rsidP="00193356">
            <w:pPr>
              <w:spacing w:after="0" w:line="240" w:lineRule="auto"/>
              <w:rPr>
                <w:rFonts w:eastAsia="Times New Roman" w:cstheme="minorHAnsi"/>
                <w:color w:val="0000CC"/>
                <w:sz w:val="18"/>
                <w:szCs w:val="18"/>
              </w:rPr>
            </w:pPr>
            <w:r w:rsidRPr="00CC6185">
              <w:rPr>
                <w:rFonts w:eastAsia="Times New Roman" w:cstheme="minorHAnsi"/>
                <w:color w:val="0000CC"/>
                <w:sz w:val="18"/>
                <w:szCs w:val="18"/>
              </w:rPr>
              <w:t>What are the plans for publishing the data from phase 1</w:t>
            </w:r>
          </w:p>
        </w:tc>
        <w:tc>
          <w:tcPr>
            <w:tcW w:w="2486" w:type="dxa"/>
            <w:shd w:val="clear" w:color="auto" w:fill="auto"/>
            <w:hideMark/>
          </w:tcPr>
          <w:p w14:paraId="4F6DEAE7" w14:textId="77777777" w:rsidR="00C42BAA" w:rsidRPr="00CC6185" w:rsidRDefault="00C42BAA" w:rsidP="00193356">
            <w:pPr>
              <w:spacing w:after="0" w:line="240" w:lineRule="auto"/>
              <w:rPr>
                <w:rFonts w:eastAsia="Times New Roman" w:cstheme="minorHAnsi"/>
                <w:sz w:val="18"/>
                <w:szCs w:val="18"/>
              </w:rPr>
            </w:pPr>
            <w:r w:rsidRPr="00CC6185">
              <w:rPr>
                <w:rFonts w:eastAsia="Times New Roman" w:cstheme="minorHAnsi"/>
                <w:color w:val="000000"/>
                <w:sz w:val="18"/>
                <w:szCs w:val="18"/>
              </w:rPr>
              <w:t>Birhanu Zemadim/ICRISAT</w:t>
            </w:r>
          </w:p>
          <w:p w14:paraId="46D97BB4" w14:textId="77777777" w:rsidR="00C42BAA" w:rsidRPr="00CC6185" w:rsidRDefault="00C42BAA" w:rsidP="00193356">
            <w:pPr>
              <w:spacing w:line="240" w:lineRule="auto"/>
              <w:rPr>
                <w:rFonts w:eastAsia="Times New Roman" w:cstheme="minorHAnsi"/>
                <w:sz w:val="18"/>
                <w:szCs w:val="18"/>
              </w:rPr>
            </w:pPr>
          </w:p>
          <w:p w14:paraId="206B95CA" w14:textId="77777777" w:rsidR="00C42BAA" w:rsidRPr="00CC6185" w:rsidRDefault="00C42BAA" w:rsidP="00193356">
            <w:pPr>
              <w:spacing w:line="240" w:lineRule="auto"/>
              <w:rPr>
                <w:rFonts w:eastAsia="Times New Roman" w:cstheme="minorHAnsi"/>
                <w:sz w:val="18"/>
                <w:szCs w:val="18"/>
              </w:rPr>
            </w:pPr>
          </w:p>
          <w:p w14:paraId="5A5E215A" w14:textId="77777777" w:rsidR="00C42BAA" w:rsidRPr="00CC6185" w:rsidRDefault="00C42BAA" w:rsidP="00193356">
            <w:pPr>
              <w:spacing w:line="240" w:lineRule="auto"/>
              <w:rPr>
                <w:rFonts w:eastAsia="Times New Roman" w:cstheme="minorHAnsi"/>
                <w:sz w:val="18"/>
                <w:szCs w:val="18"/>
              </w:rPr>
            </w:pPr>
          </w:p>
          <w:p w14:paraId="683251A9" w14:textId="77777777" w:rsidR="00C42BAA" w:rsidRPr="00CC6185" w:rsidRDefault="00C42BAA" w:rsidP="00193356">
            <w:pPr>
              <w:spacing w:line="240" w:lineRule="auto"/>
              <w:jc w:val="center"/>
              <w:rPr>
                <w:rFonts w:eastAsia="Times New Roman" w:cstheme="minorHAnsi"/>
                <w:sz w:val="18"/>
                <w:szCs w:val="18"/>
              </w:rPr>
            </w:pPr>
          </w:p>
        </w:tc>
        <w:tc>
          <w:tcPr>
            <w:tcW w:w="1856" w:type="dxa"/>
            <w:shd w:val="clear" w:color="auto" w:fill="auto"/>
            <w:hideMark/>
          </w:tcPr>
          <w:p w14:paraId="6D73A3AC"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Ramadjita Tabo, Felix Badolo, Mahamadou Dicko and Karamoko Traore/ICRISAT</w:t>
            </w:r>
          </w:p>
          <w:p w14:paraId="085AF12D"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Kalifa Traore/IER</w:t>
            </w:r>
          </w:p>
        </w:tc>
        <w:tc>
          <w:tcPr>
            <w:tcW w:w="1260" w:type="dxa"/>
            <w:shd w:val="clear" w:color="auto" w:fill="auto"/>
            <w:hideMark/>
          </w:tcPr>
          <w:p w14:paraId="23E31035" w14:textId="77777777" w:rsidR="00C42BAA" w:rsidRPr="00CC6185" w:rsidRDefault="00C42BAA" w:rsidP="00193356">
            <w:pPr>
              <w:spacing w:after="0" w:line="240" w:lineRule="auto"/>
              <w:jc w:val="right"/>
              <w:rPr>
                <w:rFonts w:eastAsia="Times New Roman" w:cstheme="minorHAnsi"/>
                <w:sz w:val="18"/>
                <w:szCs w:val="18"/>
              </w:rPr>
            </w:pPr>
            <w:r>
              <w:rPr>
                <w:rFonts w:eastAsia="Times New Roman" w:cstheme="minorHAnsi"/>
                <w:color w:val="000000"/>
                <w:sz w:val="18"/>
                <w:szCs w:val="18"/>
              </w:rPr>
              <w:t>20</w:t>
            </w:r>
            <w:r w:rsidRPr="00CC6185">
              <w:rPr>
                <w:rFonts w:eastAsia="Times New Roman" w:cstheme="minorHAnsi"/>
                <w:color w:val="000000"/>
                <w:sz w:val="18"/>
                <w:szCs w:val="18"/>
              </w:rPr>
              <w:t>000</w:t>
            </w:r>
          </w:p>
          <w:p w14:paraId="58F19852" w14:textId="77777777" w:rsidR="00C42BAA" w:rsidRPr="00CC6185" w:rsidRDefault="00C42BAA" w:rsidP="00193356">
            <w:pPr>
              <w:spacing w:line="240" w:lineRule="auto"/>
              <w:rPr>
                <w:rFonts w:eastAsia="Times New Roman" w:cstheme="minorHAnsi"/>
                <w:sz w:val="18"/>
                <w:szCs w:val="18"/>
              </w:rPr>
            </w:pPr>
          </w:p>
          <w:p w14:paraId="476D5E2D" w14:textId="77777777" w:rsidR="00C42BAA" w:rsidRPr="00CC6185" w:rsidRDefault="00C42BAA" w:rsidP="00193356">
            <w:pPr>
              <w:spacing w:line="240" w:lineRule="auto"/>
              <w:rPr>
                <w:rFonts w:eastAsia="Times New Roman" w:cstheme="minorHAnsi"/>
                <w:sz w:val="18"/>
                <w:szCs w:val="18"/>
              </w:rPr>
            </w:pPr>
          </w:p>
          <w:p w14:paraId="49C2BCC3" w14:textId="77777777" w:rsidR="00C42BAA" w:rsidRPr="00CC6185" w:rsidRDefault="00C42BAA" w:rsidP="00193356">
            <w:pPr>
              <w:spacing w:line="240" w:lineRule="auto"/>
              <w:rPr>
                <w:rFonts w:eastAsia="Times New Roman" w:cstheme="minorHAnsi"/>
                <w:sz w:val="18"/>
                <w:szCs w:val="18"/>
              </w:rPr>
            </w:pPr>
          </w:p>
          <w:p w14:paraId="4ED06B91" w14:textId="77777777" w:rsidR="00C42BAA" w:rsidRPr="00CC6185" w:rsidRDefault="00C42BAA" w:rsidP="00193356">
            <w:pPr>
              <w:spacing w:line="240" w:lineRule="auto"/>
              <w:rPr>
                <w:rFonts w:eastAsia="Times New Roman" w:cstheme="minorHAnsi"/>
                <w:sz w:val="18"/>
                <w:szCs w:val="18"/>
              </w:rPr>
            </w:pPr>
          </w:p>
        </w:tc>
      </w:tr>
      <w:tr w:rsidR="00C42BAA" w:rsidRPr="00CC6185" w14:paraId="3570C1CE" w14:textId="77777777" w:rsidTr="00193356">
        <w:trPr>
          <w:trHeight w:val="1007"/>
        </w:trPr>
        <w:tc>
          <w:tcPr>
            <w:tcW w:w="4590" w:type="dxa"/>
            <w:shd w:val="clear" w:color="auto" w:fill="auto"/>
          </w:tcPr>
          <w:p w14:paraId="2E767EB0" w14:textId="77777777" w:rsidR="00C42BAA" w:rsidRPr="00CC6185" w:rsidRDefault="00C42BAA" w:rsidP="00193356">
            <w:pPr>
              <w:spacing w:after="0"/>
              <w:rPr>
                <w:rFonts w:eastAsia="Times New Roman" w:cstheme="minorHAnsi"/>
                <w:color w:val="000000"/>
                <w:sz w:val="18"/>
                <w:szCs w:val="18"/>
              </w:rPr>
            </w:pPr>
            <w:r w:rsidRPr="00CC6185">
              <w:rPr>
                <w:rFonts w:eastAsia="Times New Roman" w:cstheme="minorHAnsi"/>
                <w:color w:val="000000"/>
                <w:sz w:val="18"/>
                <w:szCs w:val="18"/>
              </w:rPr>
              <w:t xml:space="preserve">Sub-activity 1.2: </w:t>
            </w:r>
            <w:r w:rsidRPr="003A6B21">
              <w:rPr>
                <w:rFonts w:ascii="Calibri" w:hAnsi="Calibri" w:cs="Calibri"/>
                <w:color w:val="000000"/>
                <w:sz w:val="18"/>
                <w:szCs w:val="18"/>
              </w:rPr>
              <w:t>Land Ownership and Technology Adoption: Evidence from Southern Mali using IFPRI surveyed data</w:t>
            </w:r>
            <w:r w:rsidRPr="00CC6185">
              <w:rPr>
                <w:rFonts w:eastAsia="Times New Roman" w:cstheme="minorHAnsi"/>
                <w:color w:val="0000CC"/>
                <w:sz w:val="18"/>
                <w:szCs w:val="18"/>
              </w:rPr>
              <w:t xml:space="preserve"> combine with sub-activity 14 (see comments on sub-activity 14)</w:t>
            </w:r>
          </w:p>
        </w:tc>
        <w:tc>
          <w:tcPr>
            <w:tcW w:w="2486" w:type="dxa"/>
            <w:shd w:val="clear" w:color="auto" w:fill="auto"/>
          </w:tcPr>
          <w:p w14:paraId="12E6E7E1" w14:textId="77777777" w:rsidR="00C42BAA" w:rsidRPr="00CC6185" w:rsidRDefault="00C42BAA" w:rsidP="00193356">
            <w:pPr>
              <w:spacing w:line="240" w:lineRule="auto"/>
              <w:rPr>
                <w:rFonts w:eastAsia="Times New Roman" w:cstheme="minorHAnsi"/>
                <w:color w:val="000000"/>
                <w:sz w:val="18"/>
                <w:szCs w:val="18"/>
              </w:rPr>
            </w:pPr>
            <w:r w:rsidRPr="00CC6185">
              <w:rPr>
                <w:rFonts w:eastAsia="Times New Roman" w:cstheme="minorHAnsi"/>
                <w:color w:val="000000"/>
                <w:sz w:val="18"/>
                <w:szCs w:val="18"/>
              </w:rPr>
              <w:t>Moussa Sankara/ICRISAT</w:t>
            </w:r>
          </w:p>
        </w:tc>
        <w:tc>
          <w:tcPr>
            <w:tcW w:w="1856" w:type="dxa"/>
            <w:shd w:val="clear" w:color="auto" w:fill="auto"/>
          </w:tcPr>
          <w:p w14:paraId="3F5A5038" w14:textId="77777777" w:rsidR="00C42BAA" w:rsidRPr="00CC6185" w:rsidRDefault="00C42BAA" w:rsidP="00193356">
            <w:pPr>
              <w:spacing w:line="240" w:lineRule="auto"/>
              <w:rPr>
                <w:rFonts w:cstheme="minorHAnsi"/>
                <w:sz w:val="18"/>
                <w:szCs w:val="18"/>
              </w:rPr>
            </w:pPr>
            <w:r w:rsidRPr="00CC6185">
              <w:rPr>
                <w:rFonts w:eastAsia="Times New Roman" w:cstheme="minorHAnsi"/>
                <w:color w:val="000000"/>
                <w:sz w:val="18"/>
                <w:szCs w:val="18"/>
              </w:rPr>
              <w:t>Birhanu Zemadim/ICRISAT</w:t>
            </w:r>
          </w:p>
        </w:tc>
        <w:tc>
          <w:tcPr>
            <w:tcW w:w="1260" w:type="dxa"/>
            <w:shd w:val="clear" w:color="auto" w:fill="auto"/>
          </w:tcPr>
          <w:p w14:paraId="06C45801" w14:textId="77777777" w:rsidR="00C42BAA" w:rsidRPr="00CC6185" w:rsidRDefault="00C42BAA" w:rsidP="00193356">
            <w:pPr>
              <w:spacing w:after="0" w:line="240" w:lineRule="auto"/>
              <w:rPr>
                <w:rFonts w:eastAsia="Times New Roman" w:cstheme="minorHAnsi"/>
                <w:color w:val="000000"/>
                <w:sz w:val="18"/>
                <w:szCs w:val="18"/>
              </w:rPr>
            </w:pPr>
            <w:r>
              <w:rPr>
                <w:rFonts w:eastAsia="Times New Roman" w:cstheme="minorHAnsi"/>
                <w:color w:val="000000"/>
                <w:sz w:val="18"/>
                <w:szCs w:val="18"/>
              </w:rPr>
              <w:t>0</w:t>
            </w:r>
          </w:p>
        </w:tc>
      </w:tr>
      <w:tr w:rsidR="00C42BAA" w:rsidRPr="00CC6185" w14:paraId="628E2F11" w14:textId="77777777" w:rsidTr="00193356">
        <w:trPr>
          <w:trHeight w:val="50"/>
        </w:trPr>
        <w:tc>
          <w:tcPr>
            <w:tcW w:w="4590" w:type="dxa"/>
            <w:shd w:val="clear" w:color="auto" w:fill="auto"/>
          </w:tcPr>
          <w:p w14:paraId="41C7D274"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Sub-activity 1.3:  Improving crop livestock productivity and household income through the use of contour bunding and agroforestry options -</w:t>
            </w:r>
            <w:r w:rsidRPr="00CC6185">
              <w:rPr>
                <w:rFonts w:eastAsia="Times New Roman" w:cstheme="minorHAnsi"/>
                <w:color w:val="0000CC"/>
                <w:sz w:val="18"/>
                <w:szCs w:val="18"/>
              </w:rPr>
              <w:t xml:space="preserve"> see comments on sub-activity 14. </w:t>
            </w:r>
            <w:r w:rsidRPr="00CC6185">
              <w:rPr>
                <w:rFonts w:eastAsia="Times New Roman" w:cstheme="minorHAnsi"/>
                <w:color w:val="0000CC"/>
                <w:sz w:val="18"/>
                <w:szCs w:val="18"/>
              </w:rPr>
              <w:lastRenderedPageBreak/>
              <w:t>What is the status of the data from phase 1? We should focus on publication of the data from phase 1.</w:t>
            </w:r>
          </w:p>
        </w:tc>
        <w:tc>
          <w:tcPr>
            <w:tcW w:w="2486" w:type="dxa"/>
            <w:shd w:val="clear" w:color="auto" w:fill="auto"/>
          </w:tcPr>
          <w:p w14:paraId="29E18515" w14:textId="77777777" w:rsidR="00C42BAA" w:rsidRPr="00CC6185" w:rsidRDefault="00C42BAA" w:rsidP="00193356">
            <w:pPr>
              <w:spacing w:line="240" w:lineRule="auto"/>
              <w:rPr>
                <w:rFonts w:cstheme="minorHAnsi"/>
                <w:sz w:val="18"/>
                <w:szCs w:val="18"/>
              </w:rPr>
            </w:pPr>
            <w:r w:rsidRPr="00CC6185">
              <w:rPr>
                <w:rFonts w:eastAsia="Times New Roman" w:cstheme="minorHAnsi"/>
                <w:color w:val="000000"/>
                <w:sz w:val="18"/>
                <w:szCs w:val="18"/>
              </w:rPr>
              <w:lastRenderedPageBreak/>
              <w:t>Kalifa Traore/IER</w:t>
            </w:r>
          </w:p>
        </w:tc>
        <w:tc>
          <w:tcPr>
            <w:tcW w:w="1856" w:type="dxa"/>
            <w:shd w:val="clear" w:color="auto" w:fill="auto"/>
          </w:tcPr>
          <w:p w14:paraId="4BBB4168" w14:textId="77777777" w:rsidR="00C42BAA" w:rsidRPr="00CC6185" w:rsidRDefault="00C42BAA" w:rsidP="00193356">
            <w:pPr>
              <w:spacing w:line="240" w:lineRule="auto"/>
              <w:rPr>
                <w:rFonts w:cstheme="minorHAnsi"/>
                <w:sz w:val="18"/>
                <w:szCs w:val="18"/>
              </w:rPr>
            </w:pPr>
            <w:r w:rsidRPr="00CC6185">
              <w:rPr>
                <w:rFonts w:eastAsia="Times New Roman" w:cstheme="minorHAnsi"/>
                <w:color w:val="000000"/>
                <w:sz w:val="18"/>
                <w:szCs w:val="18"/>
              </w:rPr>
              <w:t>Birhanu Zemadim/ICRISAT</w:t>
            </w:r>
          </w:p>
        </w:tc>
        <w:tc>
          <w:tcPr>
            <w:tcW w:w="1260" w:type="dxa"/>
            <w:shd w:val="clear" w:color="auto" w:fill="auto"/>
          </w:tcPr>
          <w:p w14:paraId="69C91742" w14:textId="77777777" w:rsidR="00C42BAA" w:rsidRPr="00CC6185" w:rsidRDefault="00C42BAA" w:rsidP="00193356">
            <w:pPr>
              <w:spacing w:after="0" w:line="240" w:lineRule="auto"/>
              <w:jc w:val="right"/>
              <w:rPr>
                <w:rFonts w:eastAsia="Times New Roman" w:cstheme="minorHAnsi"/>
                <w:color w:val="000000"/>
                <w:sz w:val="18"/>
                <w:szCs w:val="18"/>
              </w:rPr>
            </w:pPr>
            <w:r w:rsidRPr="00CC6185">
              <w:rPr>
                <w:rFonts w:eastAsia="Times New Roman" w:cstheme="minorHAnsi"/>
                <w:color w:val="000000"/>
                <w:sz w:val="18"/>
                <w:szCs w:val="18"/>
              </w:rPr>
              <w:t>10000</w:t>
            </w:r>
          </w:p>
        </w:tc>
      </w:tr>
      <w:tr w:rsidR="00C42BAA" w:rsidRPr="00CC6185" w14:paraId="7B853287" w14:textId="77777777" w:rsidTr="00193356">
        <w:trPr>
          <w:trHeight w:val="1002"/>
        </w:trPr>
        <w:tc>
          <w:tcPr>
            <w:tcW w:w="4590" w:type="dxa"/>
            <w:shd w:val="clear" w:color="auto" w:fill="auto"/>
          </w:tcPr>
          <w:p w14:paraId="03B09531"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 xml:space="preserve">Sub activity 1.4: </w:t>
            </w:r>
            <w:r>
              <w:rPr>
                <w:rFonts w:eastAsia="Times New Roman" w:cstheme="minorHAnsi"/>
                <w:color w:val="000000"/>
                <w:sz w:val="18"/>
                <w:szCs w:val="18"/>
              </w:rPr>
              <w:t>Field m</w:t>
            </w:r>
            <w:r w:rsidRPr="00CC6185">
              <w:rPr>
                <w:rFonts w:eastAsia="Times New Roman" w:cstheme="minorHAnsi"/>
                <w:color w:val="000000"/>
                <w:sz w:val="18"/>
                <w:szCs w:val="18"/>
              </w:rPr>
              <w:t xml:space="preserve">easurement </w:t>
            </w:r>
            <w:r>
              <w:rPr>
                <w:rFonts w:eastAsia="Times New Roman" w:cstheme="minorHAnsi"/>
                <w:color w:val="000000"/>
                <w:sz w:val="18"/>
                <w:szCs w:val="18"/>
              </w:rPr>
              <w:t xml:space="preserve">and nutrient quality assessment </w:t>
            </w:r>
            <w:r w:rsidRPr="00CC6185">
              <w:rPr>
                <w:rFonts w:eastAsia="Times New Roman" w:cstheme="minorHAnsi"/>
                <w:color w:val="000000"/>
                <w:sz w:val="18"/>
                <w:szCs w:val="18"/>
              </w:rPr>
              <w:t>of runoff, erosion, soil water content, water table and vegetation from field to watershed scale under different land use and land management practices.</w:t>
            </w:r>
          </w:p>
          <w:p w14:paraId="28582F80"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CC"/>
                <w:sz w:val="18"/>
                <w:szCs w:val="18"/>
              </w:rPr>
              <w:t>See comments on sub-activity 14. What are the plans for publishing the data from phase 1?</w:t>
            </w:r>
          </w:p>
        </w:tc>
        <w:tc>
          <w:tcPr>
            <w:tcW w:w="2486" w:type="dxa"/>
            <w:shd w:val="clear" w:color="auto" w:fill="auto"/>
          </w:tcPr>
          <w:p w14:paraId="5A230BE7" w14:textId="77777777" w:rsidR="00C42BAA" w:rsidRPr="00CC6185" w:rsidRDefault="00C42BAA" w:rsidP="00193356">
            <w:pPr>
              <w:spacing w:line="240" w:lineRule="auto"/>
              <w:rPr>
                <w:rFonts w:cstheme="minorHAnsi"/>
                <w:sz w:val="18"/>
                <w:szCs w:val="18"/>
              </w:rPr>
            </w:pPr>
            <w:r w:rsidRPr="00CC6185">
              <w:rPr>
                <w:rFonts w:eastAsia="Times New Roman" w:cstheme="minorHAnsi"/>
                <w:color w:val="000000"/>
                <w:sz w:val="18"/>
                <w:szCs w:val="18"/>
              </w:rPr>
              <w:t>Kalifa Traore/IER</w:t>
            </w:r>
          </w:p>
        </w:tc>
        <w:tc>
          <w:tcPr>
            <w:tcW w:w="1856" w:type="dxa"/>
            <w:shd w:val="clear" w:color="auto" w:fill="auto"/>
          </w:tcPr>
          <w:p w14:paraId="0D8C84EC" w14:textId="77777777" w:rsidR="00C42BAA" w:rsidRPr="00CC6185" w:rsidRDefault="00C42BAA" w:rsidP="00193356">
            <w:pPr>
              <w:spacing w:line="240" w:lineRule="auto"/>
              <w:rPr>
                <w:rFonts w:cstheme="minorHAnsi"/>
                <w:sz w:val="18"/>
                <w:szCs w:val="18"/>
              </w:rPr>
            </w:pPr>
            <w:r w:rsidRPr="00CC6185">
              <w:rPr>
                <w:rFonts w:eastAsia="Times New Roman" w:cstheme="minorHAnsi"/>
                <w:color w:val="000000"/>
                <w:sz w:val="18"/>
                <w:szCs w:val="18"/>
              </w:rPr>
              <w:t>Birhanu Zemadim/ICRISAT</w:t>
            </w:r>
          </w:p>
        </w:tc>
        <w:tc>
          <w:tcPr>
            <w:tcW w:w="1260" w:type="dxa"/>
            <w:shd w:val="clear" w:color="auto" w:fill="auto"/>
          </w:tcPr>
          <w:p w14:paraId="62D409B4" w14:textId="77777777" w:rsidR="00C42BAA" w:rsidRPr="00CC6185" w:rsidRDefault="00C42BAA" w:rsidP="00193356">
            <w:pPr>
              <w:spacing w:after="0" w:line="240" w:lineRule="auto"/>
              <w:jc w:val="right"/>
              <w:rPr>
                <w:rFonts w:eastAsia="Times New Roman" w:cstheme="minorHAnsi"/>
                <w:color w:val="000000"/>
                <w:sz w:val="18"/>
                <w:szCs w:val="18"/>
              </w:rPr>
            </w:pPr>
            <w:r>
              <w:rPr>
                <w:rFonts w:eastAsia="Times New Roman" w:cstheme="minorHAnsi"/>
                <w:color w:val="000000"/>
                <w:sz w:val="18"/>
                <w:szCs w:val="18"/>
              </w:rPr>
              <w:t>15</w:t>
            </w:r>
            <w:r w:rsidRPr="00CC6185">
              <w:rPr>
                <w:rFonts w:eastAsia="Times New Roman" w:cstheme="minorHAnsi"/>
                <w:color w:val="000000"/>
                <w:sz w:val="18"/>
                <w:szCs w:val="18"/>
              </w:rPr>
              <w:t>000</w:t>
            </w:r>
          </w:p>
        </w:tc>
      </w:tr>
      <w:tr w:rsidR="00C42BAA" w:rsidRPr="00CC6185" w14:paraId="2FFADAFE" w14:textId="77777777" w:rsidTr="00193356">
        <w:trPr>
          <w:trHeight w:val="818"/>
        </w:trPr>
        <w:tc>
          <w:tcPr>
            <w:tcW w:w="4590" w:type="dxa"/>
            <w:shd w:val="clear" w:color="auto" w:fill="auto"/>
          </w:tcPr>
          <w:p w14:paraId="3FF053B6"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b/>
                <w:color w:val="000000"/>
                <w:sz w:val="18"/>
                <w:szCs w:val="18"/>
              </w:rPr>
              <w:t>Activity 2: Test and promote water management technologies and practices to increase water productivity in the small-scale crop-livestock farming systems under rain-fed and irrigated conditions.</w:t>
            </w:r>
          </w:p>
        </w:tc>
        <w:tc>
          <w:tcPr>
            <w:tcW w:w="2486" w:type="dxa"/>
            <w:shd w:val="clear" w:color="auto" w:fill="auto"/>
          </w:tcPr>
          <w:p w14:paraId="01C851E6" w14:textId="77777777" w:rsidR="00C42BAA" w:rsidRPr="00CC6185" w:rsidRDefault="00C42BAA" w:rsidP="00193356">
            <w:pPr>
              <w:spacing w:line="240" w:lineRule="auto"/>
              <w:rPr>
                <w:rFonts w:eastAsia="Times New Roman" w:cstheme="minorHAnsi"/>
                <w:color w:val="000000"/>
                <w:sz w:val="18"/>
                <w:szCs w:val="18"/>
              </w:rPr>
            </w:pPr>
          </w:p>
        </w:tc>
        <w:tc>
          <w:tcPr>
            <w:tcW w:w="1856" w:type="dxa"/>
            <w:shd w:val="clear" w:color="auto" w:fill="auto"/>
          </w:tcPr>
          <w:p w14:paraId="7CFAA3CA" w14:textId="77777777" w:rsidR="00C42BAA" w:rsidRPr="00CC6185" w:rsidRDefault="00C42BAA" w:rsidP="00193356">
            <w:pPr>
              <w:spacing w:line="240" w:lineRule="auto"/>
              <w:rPr>
                <w:rFonts w:eastAsia="Times New Roman" w:cstheme="minorHAnsi"/>
                <w:color w:val="000000"/>
                <w:sz w:val="18"/>
                <w:szCs w:val="18"/>
              </w:rPr>
            </w:pPr>
          </w:p>
        </w:tc>
        <w:tc>
          <w:tcPr>
            <w:tcW w:w="1260" w:type="dxa"/>
            <w:shd w:val="clear" w:color="auto" w:fill="auto"/>
          </w:tcPr>
          <w:p w14:paraId="366A8847" w14:textId="77777777" w:rsidR="00C42BAA" w:rsidRDefault="00C42BAA" w:rsidP="00193356">
            <w:pPr>
              <w:spacing w:after="0" w:line="240" w:lineRule="auto"/>
              <w:jc w:val="right"/>
              <w:rPr>
                <w:rFonts w:eastAsia="Times New Roman" w:cstheme="minorHAnsi"/>
                <w:color w:val="000000"/>
                <w:sz w:val="18"/>
                <w:szCs w:val="18"/>
              </w:rPr>
            </w:pPr>
          </w:p>
        </w:tc>
      </w:tr>
      <w:tr w:rsidR="00C42BAA" w:rsidRPr="00CC6185" w14:paraId="16A86745" w14:textId="77777777" w:rsidTr="00193356">
        <w:trPr>
          <w:trHeight w:val="620"/>
        </w:trPr>
        <w:tc>
          <w:tcPr>
            <w:tcW w:w="4590" w:type="dxa"/>
            <w:shd w:val="clear" w:color="auto" w:fill="auto"/>
          </w:tcPr>
          <w:p w14:paraId="45B01BE3"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b/>
                <w:color w:val="000000"/>
                <w:sz w:val="18"/>
                <w:szCs w:val="18"/>
              </w:rPr>
              <w:t>Activity 3: Test and promote integrated soil fertility and integrated pest management technologies and practices to increase and sustain productivity and reduce risk</w:t>
            </w:r>
            <w:r w:rsidRPr="00CC6185">
              <w:rPr>
                <w:rFonts w:eastAsia="Times New Roman" w:cstheme="minorHAnsi"/>
                <w:color w:val="000000"/>
                <w:sz w:val="18"/>
                <w:szCs w:val="18"/>
              </w:rPr>
              <w:t>.</w:t>
            </w:r>
          </w:p>
        </w:tc>
        <w:tc>
          <w:tcPr>
            <w:tcW w:w="2486" w:type="dxa"/>
            <w:shd w:val="clear" w:color="auto" w:fill="auto"/>
          </w:tcPr>
          <w:p w14:paraId="102AB699" w14:textId="77777777" w:rsidR="00C42BAA" w:rsidRPr="00CC6185" w:rsidRDefault="00C42BAA" w:rsidP="00193356">
            <w:pPr>
              <w:spacing w:line="240" w:lineRule="auto"/>
              <w:rPr>
                <w:rFonts w:eastAsia="Times New Roman" w:cstheme="minorHAnsi"/>
                <w:color w:val="000000"/>
                <w:sz w:val="18"/>
                <w:szCs w:val="18"/>
              </w:rPr>
            </w:pPr>
          </w:p>
        </w:tc>
        <w:tc>
          <w:tcPr>
            <w:tcW w:w="1856" w:type="dxa"/>
            <w:shd w:val="clear" w:color="auto" w:fill="auto"/>
          </w:tcPr>
          <w:p w14:paraId="51ABCAF8" w14:textId="77777777" w:rsidR="00C42BAA" w:rsidRPr="00CC6185" w:rsidRDefault="00C42BAA" w:rsidP="00193356">
            <w:pPr>
              <w:spacing w:line="240" w:lineRule="auto"/>
              <w:rPr>
                <w:rFonts w:eastAsia="Times New Roman" w:cstheme="minorHAnsi"/>
                <w:color w:val="000000"/>
                <w:sz w:val="18"/>
                <w:szCs w:val="18"/>
              </w:rPr>
            </w:pPr>
          </w:p>
        </w:tc>
        <w:tc>
          <w:tcPr>
            <w:tcW w:w="1260" w:type="dxa"/>
            <w:shd w:val="clear" w:color="auto" w:fill="auto"/>
          </w:tcPr>
          <w:p w14:paraId="46967F8F" w14:textId="77777777" w:rsidR="00C42BAA" w:rsidRDefault="00C42BAA" w:rsidP="00193356">
            <w:pPr>
              <w:spacing w:after="0" w:line="240" w:lineRule="auto"/>
              <w:jc w:val="right"/>
              <w:rPr>
                <w:rFonts w:eastAsia="Times New Roman" w:cstheme="minorHAnsi"/>
                <w:color w:val="000000"/>
                <w:sz w:val="18"/>
                <w:szCs w:val="18"/>
              </w:rPr>
            </w:pPr>
          </w:p>
        </w:tc>
      </w:tr>
      <w:tr w:rsidR="00C42BAA" w:rsidRPr="00CC6185" w14:paraId="1A38E16A" w14:textId="77777777" w:rsidTr="00193356">
        <w:trPr>
          <w:trHeight w:val="584"/>
        </w:trPr>
        <w:tc>
          <w:tcPr>
            <w:tcW w:w="4590" w:type="dxa"/>
            <w:shd w:val="clear" w:color="auto" w:fill="auto"/>
          </w:tcPr>
          <w:p w14:paraId="558E7F22" w14:textId="77777777" w:rsidR="00C42BAA" w:rsidRPr="00CC6185" w:rsidRDefault="00C42BAA" w:rsidP="00193356">
            <w:pPr>
              <w:spacing w:after="0" w:line="240" w:lineRule="auto"/>
              <w:rPr>
                <w:rFonts w:eastAsia="Times New Roman" w:cstheme="minorHAnsi"/>
                <w:b/>
                <w:color w:val="000000"/>
                <w:sz w:val="18"/>
                <w:szCs w:val="18"/>
              </w:rPr>
            </w:pPr>
            <w:r w:rsidRPr="00CC6185">
              <w:rPr>
                <w:rFonts w:eastAsia="Times New Roman" w:cstheme="minorHAnsi"/>
                <w:b/>
                <w:color w:val="000000"/>
                <w:sz w:val="18"/>
                <w:szCs w:val="18"/>
              </w:rPr>
              <w:t>Output 3: Labor-saving and gender-sensitive technologies in target areas to reduce drudgery while increasing labor efficiency in the production cycle delivered.</w:t>
            </w:r>
          </w:p>
        </w:tc>
        <w:tc>
          <w:tcPr>
            <w:tcW w:w="2486" w:type="dxa"/>
            <w:shd w:val="clear" w:color="auto" w:fill="auto"/>
          </w:tcPr>
          <w:p w14:paraId="56B0169D" w14:textId="77777777" w:rsidR="00C42BAA" w:rsidRPr="00CC6185" w:rsidRDefault="00C42BAA" w:rsidP="00193356">
            <w:pPr>
              <w:spacing w:line="240" w:lineRule="auto"/>
              <w:rPr>
                <w:rFonts w:eastAsia="Times New Roman" w:cstheme="minorHAnsi"/>
                <w:color w:val="000000"/>
                <w:sz w:val="18"/>
                <w:szCs w:val="18"/>
              </w:rPr>
            </w:pPr>
          </w:p>
        </w:tc>
        <w:tc>
          <w:tcPr>
            <w:tcW w:w="1856" w:type="dxa"/>
            <w:shd w:val="clear" w:color="auto" w:fill="auto"/>
          </w:tcPr>
          <w:p w14:paraId="3C606804" w14:textId="77777777" w:rsidR="00C42BAA" w:rsidRPr="00CC6185" w:rsidRDefault="00C42BAA" w:rsidP="00193356">
            <w:pPr>
              <w:spacing w:line="240" w:lineRule="auto"/>
              <w:rPr>
                <w:rFonts w:eastAsia="Times New Roman" w:cstheme="minorHAnsi"/>
                <w:color w:val="000000"/>
                <w:sz w:val="18"/>
                <w:szCs w:val="18"/>
              </w:rPr>
            </w:pPr>
          </w:p>
        </w:tc>
        <w:tc>
          <w:tcPr>
            <w:tcW w:w="1260" w:type="dxa"/>
            <w:shd w:val="clear" w:color="auto" w:fill="auto"/>
          </w:tcPr>
          <w:p w14:paraId="59833945" w14:textId="77777777" w:rsidR="00C42BAA" w:rsidRDefault="00C42BAA" w:rsidP="00193356">
            <w:pPr>
              <w:spacing w:after="0" w:line="240" w:lineRule="auto"/>
              <w:jc w:val="right"/>
              <w:rPr>
                <w:rFonts w:eastAsia="Times New Roman" w:cstheme="minorHAnsi"/>
                <w:color w:val="000000"/>
                <w:sz w:val="18"/>
                <w:szCs w:val="18"/>
              </w:rPr>
            </w:pPr>
          </w:p>
        </w:tc>
      </w:tr>
      <w:tr w:rsidR="00C42BAA" w:rsidRPr="00CC6185" w14:paraId="20977E67" w14:textId="77777777" w:rsidTr="00193356">
        <w:trPr>
          <w:trHeight w:val="449"/>
        </w:trPr>
        <w:tc>
          <w:tcPr>
            <w:tcW w:w="4590" w:type="dxa"/>
            <w:shd w:val="clear" w:color="auto" w:fill="auto"/>
          </w:tcPr>
          <w:p w14:paraId="132C4EB7" w14:textId="77777777" w:rsidR="00C42BAA" w:rsidRPr="00CC6185" w:rsidRDefault="00C42BAA" w:rsidP="00193356">
            <w:pPr>
              <w:spacing w:after="0" w:line="240" w:lineRule="auto"/>
              <w:rPr>
                <w:rFonts w:eastAsia="Times New Roman" w:cstheme="minorHAnsi"/>
                <w:b/>
                <w:color w:val="000000"/>
                <w:sz w:val="18"/>
                <w:szCs w:val="18"/>
              </w:rPr>
            </w:pPr>
            <w:r w:rsidRPr="00CC6185">
              <w:rPr>
                <w:rFonts w:eastAsia="Times New Roman" w:cstheme="minorHAnsi"/>
                <w:b/>
                <w:color w:val="000000"/>
                <w:sz w:val="18"/>
                <w:szCs w:val="18"/>
              </w:rPr>
              <w:t>Activity 1: Support local partners through training on appropriate drudgery-reducing technology delivery.</w:t>
            </w:r>
          </w:p>
        </w:tc>
        <w:tc>
          <w:tcPr>
            <w:tcW w:w="2486" w:type="dxa"/>
            <w:shd w:val="clear" w:color="auto" w:fill="auto"/>
          </w:tcPr>
          <w:p w14:paraId="25D48698" w14:textId="77777777" w:rsidR="00C42BAA" w:rsidRPr="00CC6185" w:rsidRDefault="00C42BAA" w:rsidP="00193356">
            <w:pPr>
              <w:spacing w:line="240" w:lineRule="auto"/>
              <w:rPr>
                <w:rFonts w:eastAsia="Times New Roman" w:cstheme="minorHAnsi"/>
                <w:color w:val="000000"/>
                <w:sz w:val="18"/>
                <w:szCs w:val="18"/>
              </w:rPr>
            </w:pPr>
          </w:p>
        </w:tc>
        <w:tc>
          <w:tcPr>
            <w:tcW w:w="1856" w:type="dxa"/>
            <w:shd w:val="clear" w:color="auto" w:fill="auto"/>
          </w:tcPr>
          <w:p w14:paraId="653C2CF7" w14:textId="77777777" w:rsidR="00C42BAA" w:rsidRPr="00CC6185" w:rsidRDefault="00C42BAA" w:rsidP="00193356">
            <w:pPr>
              <w:spacing w:line="240" w:lineRule="auto"/>
              <w:rPr>
                <w:rFonts w:eastAsia="Times New Roman" w:cstheme="minorHAnsi"/>
                <w:color w:val="000000"/>
                <w:sz w:val="18"/>
                <w:szCs w:val="18"/>
              </w:rPr>
            </w:pPr>
          </w:p>
        </w:tc>
        <w:tc>
          <w:tcPr>
            <w:tcW w:w="1260" w:type="dxa"/>
            <w:shd w:val="clear" w:color="auto" w:fill="auto"/>
          </w:tcPr>
          <w:p w14:paraId="5095DEF7" w14:textId="77777777" w:rsidR="00C42BAA" w:rsidRDefault="00C42BAA" w:rsidP="00193356">
            <w:pPr>
              <w:spacing w:after="0" w:line="240" w:lineRule="auto"/>
              <w:jc w:val="right"/>
              <w:rPr>
                <w:rFonts w:eastAsia="Times New Roman" w:cstheme="minorHAnsi"/>
                <w:color w:val="000000"/>
                <w:sz w:val="18"/>
                <w:szCs w:val="18"/>
              </w:rPr>
            </w:pPr>
          </w:p>
        </w:tc>
      </w:tr>
      <w:tr w:rsidR="00C42BAA" w:rsidRPr="00CC6185" w14:paraId="49EBF2A0" w14:textId="77777777" w:rsidTr="00193356">
        <w:trPr>
          <w:trHeight w:val="260"/>
        </w:trPr>
        <w:tc>
          <w:tcPr>
            <w:tcW w:w="4590" w:type="dxa"/>
            <w:shd w:val="clear" w:color="auto" w:fill="auto"/>
            <w:hideMark/>
          </w:tcPr>
          <w:p w14:paraId="6ED8F2A2"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 xml:space="preserve">Sub-activity 1.1: </w:t>
            </w:r>
          </w:p>
        </w:tc>
        <w:tc>
          <w:tcPr>
            <w:tcW w:w="2486" w:type="dxa"/>
            <w:shd w:val="clear" w:color="auto" w:fill="auto"/>
            <w:hideMark/>
          </w:tcPr>
          <w:p w14:paraId="13E11A0E"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 </w:t>
            </w:r>
          </w:p>
        </w:tc>
        <w:tc>
          <w:tcPr>
            <w:tcW w:w="1856" w:type="dxa"/>
            <w:shd w:val="clear" w:color="auto" w:fill="auto"/>
            <w:hideMark/>
          </w:tcPr>
          <w:p w14:paraId="3DB13F76"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 </w:t>
            </w:r>
          </w:p>
        </w:tc>
        <w:tc>
          <w:tcPr>
            <w:tcW w:w="1260" w:type="dxa"/>
            <w:shd w:val="clear" w:color="auto" w:fill="auto"/>
          </w:tcPr>
          <w:p w14:paraId="53DC6A6E" w14:textId="77777777" w:rsidR="00C42BAA" w:rsidRPr="00CC6185" w:rsidRDefault="00C42BAA" w:rsidP="00193356">
            <w:pPr>
              <w:spacing w:after="0" w:line="240" w:lineRule="auto"/>
              <w:jc w:val="right"/>
              <w:rPr>
                <w:rFonts w:eastAsia="Times New Roman" w:cstheme="minorHAnsi"/>
                <w:color w:val="000000"/>
                <w:sz w:val="18"/>
                <w:szCs w:val="18"/>
              </w:rPr>
            </w:pPr>
          </w:p>
        </w:tc>
      </w:tr>
      <w:tr w:rsidR="00C42BAA" w:rsidRPr="00CC6185" w14:paraId="66CB442F" w14:textId="77777777" w:rsidTr="00193356">
        <w:trPr>
          <w:trHeight w:val="260"/>
        </w:trPr>
        <w:tc>
          <w:tcPr>
            <w:tcW w:w="4590" w:type="dxa"/>
            <w:shd w:val="clear" w:color="auto" w:fill="auto"/>
            <w:hideMark/>
          </w:tcPr>
          <w:p w14:paraId="7BC7B6D8"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 xml:space="preserve">Sub-activity 1.2: </w:t>
            </w:r>
          </w:p>
        </w:tc>
        <w:tc>
          <w:tcPr>
            <w:tcW w:w="2486" w:type="dxa"/>
            <w:shd w:val="clear" w:color="auto" w:fill="auto"/>
            <w:hideMark/>
          </w:tcPr>
          <w:p w14:paraId="37BE6AB0"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 </w:t>
            </w:r>
          </w:p>
        </w:tc>
        <w:tc>
          <w:tcPr>
            <w:tcW w:w="1856" w:type="dxa"/>
            <w:shd w:val="clear" w:color="auto" w:fill="auto"/>
            <w:hideMark/>
          </w:tcPr>
          <w:p w14:paraId="1F0FC346"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 </w:t>
            </w:r>
          </w:p>
        </w:tc>
        <w:tc>
          <w:tcPr>
            <w:tcW w:w="1260" w:type="dxa"/>
            <w:shd w:val="clear" w:color="auto" w:fill="auto"/>
          </w:tcPr>
          <w:p w14:paraId="3AC30608" w14:textId="77777777" w:rsidR="00C42BAA" w:rsidRPr="00CC6185" w:rsidRDefault="00C42BAA" w:rsidP="00193356">
            <w:pPr>
              <w:spacing w:after="0" w:line="240" w:lineRule="auto"/>
              <w:jc w:val="right"/>
              <w:rPr>
                <w:rFonts w:eastAsia="Times New Roman" w:cstheme="minorHAnsi"/>
                <w:color w:val="000000"/>
                <w:sz w:val="18"/>
                <w:szCs w:val="18"/>
              </w:rPr>
            </w:pPr>
          </w:p>
        </w:tc>
      </w:tr>
      <w:tr w:rsidR="00C42BAA" w:rsidRPr="00CC6185" w14:paraId="55D249C8" w14:textId="77777777" w:rsidTr="00193356">
        <w:trPr>
          <w:trHeight w:val="260"/>
        </w:trPr>
        <w:tc>
          <w:tcPr>
            <w:tcW w:w="4590" w:type="dxa"/>
            <w:shd w:val="clear" w:color="auto" w:fill="auto"/>
          </w:tcPr>
          <w:p w14:paraId="1F03B2C4"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b/>
                <w:color w:val="000000"/>
                <w:sz w:val="18"/>
                <w:szCs w:val="18"/>
              </w:rPr>
              <w:t>Activity 2: Introduce, test and adapt existing pre-harvest and post-harvest small-scale mechanization options.</w:t>
            </w:r>
          </w:p>
        </w:tc>
        <w:tc>
          <w:tcPr>
            <w:tcW w:w="2486" w:type="dxa"/>
            <w:shd w:val="clear" w:color="auto" w:fill="auto"/>
          </w:tcPr>
          <w:p w14:paraId="6BEDCE0F" w14:textId="77777777" w:rsidR="00C42BAA" w:rsidRPr="00CC6185" w:rsidRDefault="00C42BAA" w:rsidP="00193356">
            <w:pPr>
              <w:spacing w:after="0" w:line="240" w:lineRule="auto"/>
              <w:rPr>
                <w:rFonts w:eastAsia="Times New Roman" w:cstheme="minorHAnsi"/>
                <w:color w:val="000000"/>
                <w:sz w:val="18"/>
                <w:szCs w:val="18"/>
              </w:rPr>
            </w:pPr>
          </w:p>
        </w:tc>
        <w:tc>
          <w:tcPr>
            <w:tcW w:w="1856" w:type="dxa"/>
            <w:shd w:val="clear" w:color="auto" w:fill="auto"/>
          </w:tcPr>
          <w:p w14:paraId="1D0712E2" w14:textId="77777777" w:rsidR="00C42BAA" w:rsidRPr="00CC6185" w:rsidRDefault="00C42BAA" w:rsidP="00193356">
            <w:pPr>
              <w:spacing w:after="0" w:line="240" w:lineRule="auto"/>
              <w:rPr>
                <w:rFonts w:eastAsia="Times New Roman" w:cstheme="minorHAnsi"/>
                <w:color w:val="000000"/>
                <w:sz w:val="18"/>
                <w:szCs w:val="18"/>
              </w:rPr>
            </w:pPr>
          </w:p>
        </w:tc>
        <w:tc>
          <w:tcPr>
            <w:tcW w:w="1260" w:type="dxa"/>
            <w:shd w:val="clear" w:color="auto" w:fill="auto"/>
          </w:tcPr>
          <w:p w14:paraId="336C1E47" w14:textId="77777777" w:rsidR="00C42BAA" w:rsidRPr="00CC6185" w:rsidRDefault="00C42BAA" w:rsidP="00193356">
            <w:pPr>
              <w:spacing w:after="0" w:line="240" w:lineRule="auto"/>
              <w:jc w:val="right"/>
              <w:rPr>
                <w:rFonts w:eastAsia="Times New Roman" w:cstheme="minorHAnsi"/>
                <w:color w:val="000000"/>
                <w:sz w:val="18"/>
                <w:szCs w:val="18"/>
              </w:rPr>
            </w:pPr>
          </w:p>
        </w:tc>
      </w:tr>
      <w:tr w:rsidR="00C42BAA" w:rsidRPr="00CC6185" w14:paraId="1A9BDF22" w14:textId="77777777" w:rsidTr="00193356">
        <w:trPr>
          <w:trHeight w:val="260"/>
        </w:trPr>
        <w:tc>
          <w:tcPr>
            <w:tcW w:w="4590" w:type="dxa"/>
            <w:shd w:val="clear" w:color="auto" w:fill="auto"/>
            <w:hideMark/>
          </w:tcPr>
          <w:p w14:paraId="7F655C23" w14:textId="77777777" w:rsidR="00C42BAA" w:rsidRPr="00CC6185" w:rsidRDefault="00C42BAA" w:rsidP="00193356">
            <w:pPr>
              <w:spacing w:after="0" w:line="240" w:lineRule="auto"/>
              <w:rPr>
                <w:rFonts w:eastAsia="Times New Roman" w:cstheme="minorHAnsi"/>
                <w:sz w:val="18"/>
                <w:szCs w:val="18"/>
              </w:rPr>
            </w:pPr>
            <w:r w:rsidRPr="00CC6185">
              <w:rPr>
                <w:rFonts w:eastAsia="Times New Roman" w:cstheme="minorHAnsi"/>
                <w:sz w:val="18"/>
                <w:szCs w:val="18"/>
              </w:rPr>
              <w:t xml:space="preserve">Sub-activity 2.1: </w:t>
            </w:r>
          </w:p>
        </w:tc>
        <w:tc>
          <w:tcPr>
            <w:tcW w:w="2486" w:type="dxa"/>
            <w:shd w:val="clear" w:color="auto" w:fill="auto"/>
            <w:hideMark/>
          </w:tcPr>
          <w:p w14:paraId="6E8CACCA"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 </w:t>
            </w:r>
          </w:p>
        </w:tc>
        <w:tc>
          <w:tcPr>
            <w:tcW w:w="1856" w:type="dxa"/>
            <w:shd w:val="clear" w:color="auto" w:fill="auto"/>
            <w:hideMark/>
          </w:tcPr>
          <w:p w14:paraId="25CDA7D0"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 </w:t>
            </w:r>
          </w:p>
        </w:tc>
        <w:tc>
          <w:tcPr>
            <w:tcW w:w="1260" w:type="dxa"/>
            <w:shd w:val="clear" w:color="auto" w:fill="auto"/>
          </w:tcPr>
          <w:p w14:paraId="5DAB95BA" w14:textId="77777777" w:rsidR="00C42BAA" w:rsidRPr="00CC6185" w:rsidRDefault="00C42BAA" w:rsidP="00193356">
            <w:pPr>
              <w:spacing w:after="0" w:line="240" w:lineRule="auto"/>
              <w:jc w:val="right"/>
              <w:rPr>
                <w:rFonts w:eastAsia="Times New Roman" w:cstheme="minorHAnsi"/>
                <w:color w:val="000000"/>
                <w:sz w:val="18"/>
                <w:szCs w:val="18"/>
              </w:rPr>
            </w:pPr>
          </w:p>
        </w:tc>
      </w:tr>
      <w:tr w:rsidR="00C42BAA" w:rsidRPr="00CC6185" w14:paraId="61959B30" w14:textId="77777777" w:rsidTr="00193356">
        <w:trPr>
          <w:trHeight w:val="260"/>
        </w:trPr>
        <w:tc>
          <w:tcPr>
            <w:tcW w:w="4590" w:type="dxa"/>
            <w:shd w:val="clear" w:color="auto" w:fill="auto"/>
            <w:hideMark/>
          </w:tcPr>
          <w:p w14:paraId="68CBD7AB"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 xml:space="preserve">Sub-activity 2.2: </w:t>
            </w:r>
          </w:p>
        </w:tc>
        <w:tc>
          <w:tcPr>
            <w:tcW w:w="2486" w:type="dxa"/>
            <w:shd w:val="clear" w:color="auto" w:fill="auto"/>
            <w:hideMark/>
          </w:tcPr>
          <w:p w14:paraId="6F1D9D6D"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 </w:t>
            </w:r>
          </w:p>
        </w:tc>
        <w:tc>
          <w:tcPr>
            <w:tcW w:w="1856" w:type="dxa"/>
            <w:shd w:val="clear" w:color="auto" w:fill="auto"/>
            <w:hideMark/>
          </w:tcPr>
          <w:p w14:paraId="5E2D446C"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 </w:t>
            </w:r>
          </w:p>
        </w:tc>
        <w:tc>
          <w:tcPr>
            <w:tcW w:w="1260" w:type="dxa"/>
            <w:shd w:val="clear" w:color="auto" w:fill="auto"/>
          </w:tcPr>
          <w:p w14:paraId="09A6DDBF" w14:textId="77777777" w:rsidR="00C42BAA" w:rsidRPr="00CC6185" w:rsidRDefault="00C42BAA" w:rsidP="00193356">
            <w:pPr>
              <w:spacing w:after="0" w:line="240" w:lineRule="auto"/>
              <w:jc w:val="right"/>
              <w:rPr>
                <w:rFonts w:eastAsia="Times New Roman" w:cstheme="minorHAnsi"/>
                <w:color w:val="000000"/>
                <w:sz w:val="18"/>
                <w:szCs w:val="18"/>
              </w:rPr>
            </w:pPr>
          </w:p>
        </w:tc>
      </w:tr>
      <w:tr w:rsidR="00C42BAA" w:rsidRPr="00CC6185" w14:paraId="14F13273" w14:textId="77777777" w:rsidTr="00193356">
        <w:trPr>
          <w:trHeight w:val="260"/>
        </w:trPr>
        <w:tc>
          <w:tcPr>
            <w:tcW w:w="4590" w:type="dxa"/>
            <w:shd w:val="clear" w:color="auto" w:fill="auto"/>
          </w:tcPr>
          <w:p w14:paraId="436F601F"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b/>
                <w:color w:val="000000"/>
                <w:sz w:val="18"/>
                <w:szCs w:val="18"/>
              </w:rPr>
              <w:t>Outcome 2: More farmers and farm families in the intervention communities are adopting technologies and practices to improve nutrition, food and feed safety, post-harvest handling and value addition.</w:t>
            </w:r>
          </w:p>
        </w:tc>
        <w:tc>
          <w:tcPr>
            <w:tcW w:w="2486" w:type="dxa"/>
            <w:shd w:val="clear" w:color="auto" w:fill="auto"/>
          </w:tcPr>
          <w:p w14:paraId="22C75D61" w14:textId="77777777" w:rsidR="00C42BAA" w:rsidRPr="00CC6185" w:rsidRDefault="00C42BAA" w:rsidP="00193356">
            <w:pPr>
              <w:spacing w:after="0" w:line="240" w:lineRule="auto"/>
              <w:rPr>
                <w:rFonts w:eastAsia="Times New Roman" w:cstheme="minorHAnsi"/>
                <w:color w:val="000000"/>
                <w:sz w:val="18"/>
                <w:szCs w:val="18"/>
              </w:rPr>
            </w:pPr>
          </w:p>
        </w:tc>
        <w:tc>
          <w:tcPr>
            <w:tcW w:w="1856" w:type="dxa"/>
            <w:shd w:val="clear" w:color="auto" w:fill="auto"/>
          </w:tcPr>
          <w:p w14:paraId="55561D17" w14:textId="77777777" w:rsidR="00C42BAA" w:rsidRPr="00CC6185" w:rsidRDefault="00C42BAA" w:rsidP="00193356">
            <w:pPr>
              <w:spacing w:after="0" w:line="240" w:lineRule="auto"/>
              <w:rPr>
                <w:rFonts w:eastAsia="Times New Roman" w:cstheme="minorHAnsi"/>
                <w:color w:val="000000"/>
                <w:sz w:val="18"/>
                <w:szCs w:val="18"/>
              </w:rPr>
            </w:pPr>
          </w:p>
        </w:tc>
        <w:tc>
          <w:tcPr>
            <w:tcW w:w="1260" w:type="dxa"/>
            <w:shd w:val="clear" w:color="auto" w:fill="auto"/>
          </w:tcPr>
          <w:p w14:paraId="63A6E6CD" w14:textId="77777777" w:rsidR="00C42BAA" w:rsidRPr="00CC6185" w:rsidRDefault="00C42BAA" w:rsidP="00193356">
            <w:pPr>
              <w:spacing w:after="0" w:line="240" w:lineRule="auto"/>
              <w:jc w:val="right"/>
              <w:rPr>
                <w:rFonts w:eastAsia="Times New Roman" w:cstheme="minorHAnsi"/>
                <w:color w:val="000000"/>
                <w:sz w:val="18"/>
                <w:szCs w:val="18"/>
              </w:rPr>
            </w:pPr>
          </w:p>
        </w:tc>
      </w:tr>
      <w:tr w:rsidR="00C42BAA" w:rsidRPr="00CC6185" w14:paraId="0B5CDE6E" w14:textId="77777777" w:rsidTr="00193356">
        <w:trPr>
          <w:trHeight w:val="260"/>
        </w:trPr>
        <w:tc>
          <w:tcPr>
            <w:tcW w:w="4590" w:type="dxa"/>
            <w:shd w:val="clear" w:color="auto" w:fill="auto"/>
          </w:tcPr>
          <w:p w14:paraId="04290F71"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b/>
                <w:color w:val="000000"/>
                <w:sz w:val="18"/>
                <w:szCs w:val="18"/>
              </w:rPr>
              <w:t>Output 1: Improved technologies, practices and habits to increase production and consumption of diverse and more nutritious food by farm families, especially by women and children are developed.</w:t>
            </w:r>
            <w:r w:rsidRPr="00CC6185">
              <w:rPr>
                <w:rFonts w:eastAsia="Times New Roman" w:cstheme="minorHAnsi"/>
                <w:color w:val="000000"/>
                <w:sz w:val="18"/>
                <w:szCs w:val="18"/>
              </w:rPr>
              <w:t> </w:t>
            </w:r>
          </w:p>
        </w:tc>
        <w:tc>
          <w:tcPr>
            <w:tcW w:w="2486" w:type="dxa"/>
            <w:shd w:val="clear" w:color="auto" w:fill="auto"/>
          </w:tcPr>
          <w:p w14:paraId="3642153A" w14:textId="77777777" w:rsidR="00C42BAA" w:rsidRPr="00CC6185" w:rsidRDefault="00C42BAA" w:rsidP="00193356">
            <w:pPr>
              <w:spacing w:after="0" w:line="240" w:lineRule="auto"/>
              <w:rPr>
                <w:rFonts w:eastAsia="Times New Roman" w:cstheme="minorHAnsi"/>
                <w:color w:val="000000"/>
                <w:sz w:val="18"/>
                <w:szCs w:val="18"/>
              </w:rPr>
            </w:pPr>
          </w:p>
        </w:tc>
        <w:tc>
          <w:tcPr>
            <w:tcW w:w="1856" w:type="dxa"/>
            <w:shd w:val="clear" w:color="auto" w:fill="auto"/>
          </w:tcPr>
          <w:p w14:paraId="20352E3C" w14:textId="77777777" w:rsidR="00C42BAA" w:rsidRPr="00CC6185" w:rsidRDefault="00C42BAA" w:rsidP="00193356">
            <w:pPr>
              <w:spacing w:after="0" w:line="240" w:lineRule="auto"/>
              <w:rPr>
                <w:rFonts w:eastAsia="Times New Roman" w:cstheme="minorHAnsi"/>
                <w:color w:val="000000"/>
                <w:sz w:val="18"/>
                <w:szCs w:val="18"/>
              </w:rPr>
            </w:pPr>
          </w:p>
        </w:tc>
        <w:tc>
          <w:tcPr>
            <w:tcW w:w="1260" w:type="dxa"/>
            <w:shd w:val="clear" w:color="auto" w:fill="auto"/>
          </w:tcPr>
          <w:p w14:paraId="333B774F" w14:textId="77777777" w:rsidR="00C42BAA" w:rsidRPr="00CC6185" w:rsidRDefault="00C42BAA" w:rsidP="00193356">
            <w:pPr>
              <w:spacing w:after="0" w:line="240" w:lineRule="auto"/>
              <w:jc w:val="right"/>
              <w:rPr>
                <w:rFonts w:eastAsia="Times New Roman" w:cstheme="minorHAnsi"/>
                <w:color w:val="000000"/>
                <w:sz w:val="18"/>
                <w:szCs w:val="18"/>
              </w:rPr>
            </w:pPr>
          </w:p>
        </w:tc>
      </w:tr>
      <w:tr w:rsidR="00C42BAA" w:rsidRPr="00CC6185" w14:paraId="7AC8D927" w14:textId="77777777" w:rsidTr="00193356">
        <w:trPr>
          <w:trHeight w:val="260"/>
        </w:trPr>
        <w:tc>
          <w:tcPr>
            <w:tcW w:w="4590" w:type="dxa"/>
            <w:shd w:val="clear" w:color="auto" w:fill="auto"/>
          </w:tcPr>
          <w:p w14:paraId="04CDD571"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b/>
                <w:color w:val="000000"/>
                <w:sz w:val="18"/>
                <w:szCs w:val="18"/>
              </w:rPr>
              <w:t>Activity 1: Develop a nutrition strategy to harmonize the nutrition activities national nutrition approaches and link them to the crop and livestock activities</w:t>
            </w:r>
          </w:p>
        </w:tc>
        <w:tc>
          <w:tcPr>
            <w:tcW w:w="2486" w:type="dxa"/>
            <w:shd w:val="clear" w:color="auto" w:fill="auto"/>
          </w:tcPr>
          <w:p w14:paraId="6781FB5B" w14:textId="77777777" w:rsidR="00C42BAA" w:rsidRPr="00215AAC" w:rsidRDefault="00C42BAA" w:rsidP="00193356">
            <w:pPr>
              <w:spacing w:after="0" w:line="240" w:lineRule="auto"/>
              <w:rPr>
                <w:rFonts w:eastAsia="Times New Roman" w:cstheme="minorHAnsi"/>
                <w:b/>
                <w:bCs/>
                <w:iCs/>
                <w:color w:val="000000"/>
                <w:sz w:val="18"/>
                <w:szCs w:val="18"/>
                <w:highlight w:val="yellow"/>
              </w:rPr>
            </w:pPr>
            <w:r w:rsidRPr="00215AAC">
              <w:rPr>
                <w:rFonts w:eastAsia="Times New Roman" w:cstheme="minorHAnsi"/>
                <w:b/>
                <w:bCs/>
                <w:iCs/>
                <w:color w:val="000000"/>
                <w:sz w:val="18"/>
                <w:szCs w:val="18"/>
                <w:highlight w:val="yellow"/>
              </w:rPr>
              <w:t xml:space="preserve">Theme Leader:  </w:t>
            </w:r>
            <w:r>
              <w:rPr>
                <w:rFonts w:eastAsia="Times New Roman" w:cstheme="minorHAnsi"/>
                <w:b/>
                <w:bCs/>
                <w:iCs/>
                <w:color w:val="000000"/>
                <w:sz w:val="18"/>
                <w:szCs w:val="18"/>
              </w:rPr>
              <w:t>Caroline Sobgui</w:t>
            </w:r>
          </w:p>
          <w:p w14:paraId="0094D1D1" w14:textId="77777777" w:rsidR="00C42BAA" w:rsidRPr="00CC6185" w:rsidRDefault="00C42BAA" w:rsidP="00193356">
            <w:pPr>
              <w:spacing w:after="0" w:line="240" w:lineRule="auto"/>
              <w:rPr>
                <w:rFonts w:eastAsia="Times New Roman" w:cstheme="minorHAnsi"/>
                <w:color w:val="000000"/>
                <w:sz w:val="18"/>
                <w:szCs w:val="18"/>
              </w:rPr>
            </w:pPr>
            <w:r w:rsidRPr="00215AAC">
              <w:rPr>
                <w:rFonts w:eastAsia="Times New Roman" w:cstheme="minorHAnsi"/>
                <w:b/>
                <w:bCs/>
                <w:iCs/>
                <w:color w:val="000000"/>
                <w:sz w:val="18"/>
                <w:szCs w:val="18"/>
                <w:highlight w:val="yellow"/>
              </w:rPr>
              <w:t xml:space="preserve">Deputy theme leader: </w:t>
            </w:r>
            <w:r>
              <w:rPr>
                <w:rFonts w:eastAsia="Times New Roman" w:cstheme="minorHAnsi"/>
                <w:b/>
                <w:bCs/>
                <w:iCs/>
                <w:color w:val="000000"/>
                <w:sz w:val="18"/>
                <w:szCs w:val="18"/>
              </w:rPr>
              <w:t>Augustine Ayantunde</w:t>
            </w:r>
          </w:p>
        </w:tc>
        <w:tc>
          <w:tcPr>
            <w:tcW w:w="1856" w:type="dxa"/>
            <w:shd w:val="clear" w:color="auto" w:fill="auto"/>
          </w:tcPr>
          <w:p w14:paraId="6841E6C9" w14:textId="77777777" w:rsidR="00C42BAA" w:rsidRPr="00CC6185" w:rsidRDefault="00C42BAA" w:rsidP="00193356">
            <w:pPr>
              <w:spacing w:after="0" w:line="240" w:lineRule="auto"/>
              <w:rPr>
                <w:rFonts w:eastAsia="Times New Roman" w:cstheme="minorHAnsi"/>
                <w:color w:val="000000"/>
                <w:sz w:val="18"/>
                <w:szCs w:val="18"/>
              </w:rPr>
            </w:pPr>
          </w:p>
        </w:tc>
        <w:tc>
          <w:tcPr>
            <w:tcW w:w="1260" w:type="dxa"/>
            <w:shd w:val="clear" w:color="auto" w:fill="auto"/>
          </w:tcPr>
          <w:p w14:paraId="433F9F23" w14:textId="77777777" w:rsidR="00C42BAA" w:rsidRPr="00CC6185" w:rsidRDefault="00C42BAA" w:rsidP="00193356">
            <w:pPr>
              <w:spacing w:after="0" w:line="240" w:lineRule="auto"/>
              <w:jc w:val="right"/>
              <w:rPr>
                <w:rFonts w:eastAsia="Times New Roman" w:cstheme="minorHAnsi"/>
                <w:color w:val="000000"/>
                <w:sz w:val="18"/>
                <w:szCs w:val="18"/>
              </w:rPr>
            </w:pPr>
          </w:p>
        </w:tc>
      </w:tr>
      <w:tr w:rsidR="00C42BAA" w:rsidRPr="00CC6185" w14:paraId="3F4382E9" w14:textId="77777777" w:rsidTr="00193356">
        <w:trPr>
          <w:trHeight w:val="890"/>
        </w:trPr>
        <w:tc>
          <w:tcPr>
            <w:tcW w:w="4590" w:type="dxa"/>
            <w:shd w:val="clear" w:color="auto" w:fill="auto"/>
          </w:tcPr>
          <w:p w14:paraId="063FAC66"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Sub-activity 1.1: Evaluation of nutrition-sensitive-agriculture options in West Africa</w:t>
            </w:r>
          </w:p>
          <w:p w14:paraId="53C58904" w14:textId="77777777" w:rsidR="00C42BAA" w:rsidRPr="00CC6185" w:rsidRDefault="00C42BAA" w:rsidP="00193356">
            <w:pPr>
              <w:tabs>
                <w:tab w:val="left" w:pos="3690"/>
              </w:tabs>
              <w:spacing w:line="240" w:lineRule="auto"/>
              <w:rPr>
                <w:rFonts w:eastAsia="Times New Roman" w:cstheme="minorHAnsi"/>
                <w:sz w:val="18"/>
                <w:szCs w:val="18"/>
              </w:rPr>
            </w:pPr>
          </w:p>
        </w:tc>
        <w:tc>
          <w:tcPr>
            <w:tcW w:w="2486" w:type="dxa"/>
            <w:shd w:val="clear" w:color="auto" w:fill="auto"/>
          </w:tcPr>
          <w:p w14:paraId="5C262EA0"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Augustine Ayantunde/ILRI,</w:t>
            </w:r>
          </w:p>
        </w:tc>
        <w:tc>
          <w:tcPr>
            <w:tcW w:w="1856" w:type="dxa"/>
            <w:shd w:val="clear" w:color="auto" w:fill="auto"/>
          </w:tcPr>
          <w:p w14:paraId="3FD7979A"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Caroline Makamto Sobgui/WorldVeg, Jean Baptiste Tignegre/WorldVeg, Nantoume Hamidou/IER, Pierre Coulibaly/AMEDD</w:t>
            </w:r>
          </w:p>
        </w:tc>
        <w:tc>
          <w:tcPr>
            <w:tcW w:w="1260" w:type="dxa"/>
            <w:shd w:val="clear" w:color="auto" w:fill="auto"/>
          </w:tcPr>
          <w:p w14:paraId="4CDFC2DD" w14:textId="77777777" w:rsidR="00C42BAA" w:rsidRPr="00CC6185" w:rsidRDefault="00C42BAA" w:rsidP="00193356">
            <w:pPr>
              <w:spacing w:after="0" w:line="240" w:lineRule="auto"/>
              <w:rPr>
                <w:rFonts w:eastAsia="Times New Roman" w:cstheme="minorHAnsi"/>
                <w:color w:val="000000"/>
                <w:sz w:val="18"/>
                <w:szCs w:val="18"/>
              </w:rPr>
            </w:pPr>
            <w:r>
              <w:rPr>
                <w:rFonts w:eastAsia="Times New Roman" w:cstheme="minorHAnsi"/>
                <w:color w:val="000000"/>
                <w:sz w:val="18"/>
                <w:szCs w:val="18"/>
              </w:rPr>
              <w:t>20000</w:t>
            </w:r>
          </w:p>
        </w:tc>
      </w:tr>
      <w:tr w:rsidR="00C42BAA" w:rsidRPr="00CC6185" w14:paraId="7E29B443" w14:textId="77777777" w:rsidTr="00193356">
        <w:trPr>
          <w:trHeight w:val="890"/>
        </w:trPr>
        <w:tc>
          <w:tcPr>
            <w:tcW w:w="4590" w:type="dxa"/>
            <w:shd w:val="clear" w:color="auto" w:fill="auto"/>
          </w:tcPr>
          <w:p w14:paraId="1C01EA55"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Sub-activity 1.</w:t>
            </w:r>
            <w:r>
              <w:rPr>
                <w:rFonts w:eastAsia="Times New Roman" w:cstheme="minorHAnsi"/>
                <w:color w:val="000000"/>
                <w:sz w:val="18"/>
                <w:szCs w:val="18"/>
              </w:rPr>
              <w:t>2</w:t>
            </w:r>
            <w:r w:rsidRPr="00CC6185">
              <w:rPr>
                <w:rFonts w:eastAsia="Times New Roman" w:cstheme="minorHAnsi"/>
                <w:color w:val="000000"/>
                <w:sz w:val="18"/>
                <w:szCs w:val="18"/>
              </w:rPr>
              <w:t>: Evaluate and promote dry season vegetable varieties (tomato, pepper, Eggplant and onion), with optimized integrated and profitable crop management practices from field to storage and consumption (use of optimized fertilizer, irrigation options under zero energy and ecological storage facilities (use of Zero Cooling Energy chambers for fresh fruit and leafy vegetables and zero energy and ecological onion cribs that preserve product quality).</w:t>
            </w:r>
          </w:p>
        </w:tc>
        <w:tc>
          <w:tcPr>
            <w:tcW w:w="2486" w:type="dxa"/>
            <w:shd w:val="clear" w:color="auto" w:fill="auto"/>
          </w:tcPr>
          <w:p w14:paraId="10876F83"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Jean-Baptiste Tignegre/ Wolrdveg</w:t>
            </w:r>
          </w:p>
          <w:p w14:paraId="36CDA3A5" w14:textId="77777777" w:rsidR="00C42BAA" w:rsidRPr="00CC6185" w:rsidRDefault="00C42BAA" w:rsidP="00193356">
            <w:pPr>
              <w:spacing w:after="0" w:line="240" w:lineRule="auto"/>
              <w:rPr>
                <w:rFonts w:eastAsia="Times New Roman" w:cstheme="minorHAnsi"/>
                <w:color w:val="000000"/>
                <w:sz w:val="18"/>
                <w:szCs w:val="18"/>
              </w:rPr>
            </w:pPr>
          </w:p>
        </w:tc>
        <w:tc>
          <w:tcPr>
            <w:tcW w:w="1856" w:type="dxa"/>
            <w:shd w:val="clear" w:color="auto" w:fill="auto"/>
          </w:tcPr>
          <w:p w14:paraId="0A0BCD7B" w14:textId="77777777" w:rsidR="00C42BAA"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Caroline Makamto Sobgui/WorldVeg,</w:t>
            </w:r>
          </w:p>
          <w:p w14:paraId="01D6A7AD"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Augustine Ayantunde/ILRI,</w:t>
            </w:r>
          </w:p>
        </w:tc>
        <w:tc>
          <w:tcPr>
            <w:tcW w:w="1260" w:type="dxa"/>
            <w:shd w:val="clear" w:color="auto" w:fill="auto"/>
          </w:tcPr>
          <w:p w14:paraId="22EB4FF9"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30000</w:t>
            </w:r>
          </w:p>
          <w:p w14:paraId="3867B8CF" w14:textId="77777777" w:rsidR="00C42BAA" w:rsidRDefault="00C42BAA" w:rsidP="00193356">
            <w:pPr>
              <w:spacing w:after="0" w:line="240" w:lineRule="auto"/>
              <w:rPr>
                <w:rFonts w:eastAsia="Times New Roman" w:cstheme="minorHAnsi"/>
                <w:color w:val="000000"/>
                <w:sz w:val="18"/>
                <w:szCs w:val="18"/>
              </w:rPr>
            </w:pPr>
          </w:p>
        </w:tc>
      </w:tr>
      <w:tr w:rsidR="00C42BAA" w:rsidRPr="00CC6185" w14:paraId="7B460A2B" w14:textId="77777777" w:rsidTr="00193356">
        <w:trPr>
          <w:trHeight w:val="530"/>
        </w:trPr>
        <w:tc>
          <w:tcPr>
            <w:tcW w:w="4590" w:type="dxa"/>
            <w:shd w:val="clear" w:color="auto" w:fill="auto"/>
          </w:tcPr>
          <w:p w14:paraId="20F57118" w14:textId="77777777" w:rsidR="00C42BAA" w:rsidRPr="00CC6185" w:rsidRDefault="00C42BAA" w:rsidP="00193356">
            <w:pPr>
              <w:spacing w:after="0" w:line="240" w:lineRule="auto"/>
              <w:rPr>
                <w:rFonts w:eastAsia="Times New Roman" w:cstheme="minorHAnsi"/>
                <w:color w:val="0000CC"/>
                <w:sz w:val="18"/>
                <w:szCs w:val="18"/>
              </w:rPr>
            </w:pPr>
            <w:r w:rsidRPr="004C7CAF">
              <w:rPr>
                <w:rFonts w:eastAsia="Times New Roman" w:cstheme="minorHAnsi"/>
                <w:color w:val="000000"/>
                <w:sz w:val="18"/>
                <w:szCs w:val="18"/>
              </w:rPr>
              <w:t xml:space="preserve">Sub-activity 1.3: Strengthen capacity of local communities to prevent and address malnutrition though integrated agriculture, nutrition and health activity and </w:t>
            </w:r>
            <w:r w:rsidRPr="004C7CAF">
              <w:rPr>
                <w:rFonts w:eastAsia="Times New Roman" w:cstheme="minorHAnsi"/>
                <w:color w:val="000000"/>
                <w:sz w:val="18"/>
                <w:szCs w:val="18"/>
              </w:rPr>
              <w:lastRenderedPageBreak/>
              <w:t>communication for social and behavior change.</w:t>
            </w:r>
            <w:r w:rsidRPr="00CC6185">
              <w:rPr>
                <w:rFonts w:eastAsia="Times New Roman" w:cstheme="minorHAnsi"/>
                <w:color w:val="000000"/>
                <w:sz w:val="18"/>
                <w:szCs w:val="18"/>
              </w:rPr>
              <w:t xml:space="preserve"> </w:t>
            </w:r>
            <w:r w:rsidRPr="00CC6185">
              <w:rPr>
                <w:rFonts w:eastAsia="Times New Roman" w:cstheme="minorHAnsi"/>
                <w:color w:val="0000CC"/>
                <w:sz w:val="18"/>
                <w:szCs w:val="18"/>
              </w:rPr>
              <w:t>This is a cross-cutting activity - should be incorporated into the crop, livestock and vegetable activities. The nutrition research should not stand alone if we are talking of nutrition sensitive agriculture.</w:t>
            </w:r>
            <w:r>
              <w:rPr>
                <w:rFonts w:eastAsia="Times New Roman" w:cstheme="minorHAnsi"/>
                <w:color w:val="0000CC"/>
                <w:sz w:val="18"/>
                <w:szCs w:val="18"/>
              </w:rPr>
              <w:t xml:space="preserve"> </w:t>
            </w:r>
            <w:r w:rsidRPr="00CC6185">
              <w:rPr>
                <w:rFonts w:eastAsia="Times New Roman" w:cstheme="minorHAnsi"/>
                <w:color w:val="0000CC"/>
                <w:sz w:val="18"/>
                <w:szCs w:val="18"/>
              </w:rPr>
              <w:t xml:space="preserve">The integrated agriculture and nutrition activities should be part of the cereal, legume vegetable activities; meaning that the nutrition research should be integrated into the crop and livestock activities. </w:t>
            </w:r>
          </w:p>
          <w:p w14:paraId="030057DA"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CC"/>
                <w:sz w:val="18"/>
                <w:szCs w:val="18"/>
              </w:rPr>
              <w:t>The external evaluation team recommended that the nutrition research should be used as a forum to involve young women. How is this factored into the planning of research?</w:t>
            </w:r>
            <w:r>
              <w:rPr>
                <w:rFonts w:eastAsia="Times New Roman" w:cstheme="minorHAnsi"/>
                <w:color w:val="0000CC"/>
                <w:sz w:val="18"/>
                <w:szCs w:val="18"/>
              </w:rPr>
              <w:t xml:space="preserve"> </w:t>
            </w:r>
            <w:r w:rsidRPr="00CC6185">
              <w:rPr>
                <w:rFonts w:eastAsia="Times New Roman" w:cstheme="minorHAnsi"/>
                <w:color w:val="0000CC"/>
                <w:sz w:val="18"/>
                <w:szCs w:val="18"/>
              </w:rPr>
              <w:t>What is the progress on publishing the data from phase 1?</w:t>
            </w:r>
          </w:p>
        </w:tc>
        <w:tc>
          <w:tcPr>
            <w:tcW w:w="2486" w:type="dxa"/>
            <w:shd w:val="clear" w:color="auto" w:fill="auto"/>
          </w:tcPr>
          <w:p w14:paraId="3F36E72A"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lastRenderedPageBreak/>
              <w:t>Caroline/ World Vegetable Centre</w:t>
            </w:r>
          </w:p>
          <w:p w14:paraId="384F0D1A" w14:textId="77777777" w:rsidR="00C42BAA" w:rsidRPr="00CC6185" w:rsidRDefault="00C42BAA" w:rsidP="00193356">
            <w:pPr>
              <w:spacing w:after="0" w:line="240" w:lineRule="auto"/>
              <w:rPr>
                <w:rFonts w:eastAsia="Times New Roman" w:cstheme="minorHAnsi"/>
                <w:color w:val="000000"/>
                <w:sz w:val="18"/>
                <w:szCs w:val="18"/>
              </w:rPr>
            </w:pPr>
          </w:p>
        </w:tc>
        <w:tc>
          <w:tcPr>
            <w:tcW w:w="1856" w:type="dxa"/>
            <w:shd w:val="clear" w:color="auto" w:fill="auto"/>
          </w:tcPr>
          <w:p w14:paraId="4BB67CEE"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Jean-Baptiste Tignegre/ Wolrdveg</w:t>
            </w:r>
            <w:r>
              <w:rPr>
                <w:rFonts w:eastAsia="Times New Roman" w:cstheme="minorHAnsi"/>
                <w:color w:val="000000"/>
                <w:sz w:val="18"/>
                <w:szCs w:val="18"/>
              </w:rPr>
              <w:t xml:space="preserve">, </w:t>
            </w:r>
            <w:r w:rsidRPr="00CC6185">
              <w:rPr>
                <w:rFonts w:eastAsia="Times New Roman" w:cstheme="minorHAnsi"/>
                <w:color w:val="000000"/>
                <w:sz w:val="18"/>
                <w:szCs w:val="18"/>
              </w:rPr>
              <w:lastRenderedPageBreak/>
              <w:t>Augustine Ayantunde/ILRI,</w:t>
            </w:r>
          </w:p>
          <w:p w14:paraId="32E3922D" w14:textId="77777777" w:rsidR="00C42BAA" w:rsidRPr="00CC6185" w:rsidRDefault="00C42BAA" w:rsidP="00193356">
            <w:pPr>
              <w:spacing w:after="0" w:line="240" w:lineRule="auto"/>
              <w:rPr>
                <w:rFonts w:eastAsia="Times New Roman" w:cstheme="minorHAnsi"/>
                <w:color w:val="000000"/>
                <w:sz w:val="18"/>
                <w:szCs w:val="18"/>
              </w:rPr>
            </w:pPr>
          </w:p>
        </w:tc>
        <w:tc>
          <w:tcPr>
            <w:tcW w:w="1260" w:type="dxa"/>
            <w:shd w:val="clear" w:color="auto" w:fill="auto"/>
          </w:tcPr>
          <w:p w14:paraId="5F6B8869" w14:textId="77777777" w:rsidR="00C42BAA" w:rsidRPr="00CC6185" w:rsidRDefault="00C42BAA" w:rsidP="00193356">
            <w:pPr>
              <w:spacing w:line="240" w:lineRule="auto"/>
              <w:rPr>
                <w:rFonts w:eastAsia="Times New Roman" w:cstheme="minorHAnsi"/>
                <w:sz w:val="18"/>
                <w:szCs w:val="18"/>
              </w:rPr>
            </w:pPr>
            <w:r>
              <w:rPr>
                <w:rFonts w:eastAsia="Times New Roman" w:cstheme="minorHAnsi"/>
                <w:sz w:val="18"/>
                <w:szCs w:val="18"/>
              </w:rPr>
              <w:lastRenderedPageBreak/>
              <w:t>30</w:t>
            </w:r>
            <w:r w:rsidRPr="00CC6185">
              <w:rPr>
                <w:rFonts w:eastAsia="Times New Roman" w:cstheme="minorHAnsi"/>
                <w:sz w:val="18"/>
                <w:szCs w:val="18"/>
              </w:rPr>
              <w:t>000</w:t>
            </w:r>
          </w:p>
          <w:p w14:paraId="3B5D0999" w14:textId="77777777" w:rsidR="00C42BAA" w:rsidRDefault="00C42BAA" w:rsidP="00193356">
            <w:pPr>
              <w:spacing w:after="0" w:line="240" w:lineRule="auto"/>
              <w:rPr>
                <w:rFonts w:eastAsia="Times New Roman" w:cstheme="minorHAnsi"/>
                <w:color w:val="000000"/>
                <w:sz w:val="18"/>
                <w:szCs w:val="18"/>
              </w:rPr>
            </w:pPr>
          </w:p>
        </w:tc>
      </w:tr>
      <w:tr w:rsidR="00C42BAA" w:rsidRPr="00CC6185" w14:paraId="376F7A29" w14:textId="77777777" w:rsidTr="00193356">
        <w:trPr>
          <w:trHeight w:val="890"/>
        </w:trPr>
        <w:tc>
          <w:tcPr>
            <w:tcW w:w="4590" w:type="dxa"/>
            <w:shd w:val="clear" w:color="auto" w:fill="auto"/>
          </w:tcPr>
          <w:p w14:paraId="490120C9" w14:textId="77777777" w:rsidR="00C42BAA" w:rsidRPr="004C7CAF"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 xml:space="preserve">Sub-activity </w:t>
            </w:r>
            <w:r>
              <w:rPr>
                <w:rFonts w:eastAsia="Times New Roman" w:cstheme="minorHAnsi"/>
                <w:color w:val="000000"/>
                <w:sz w:val="18"/>
                <w:szCs w:val="18"/>
              </w:rPr>
              <w:t>1.4</w:t>
            </w:r>
            <w:r w:rsidRPr="00CC6185">
              <w:rPr>
                <w:rFonts w:eastAsia="Times New Roman" w:cstheme="minorHAnsi"/>
                <w:color w:val="000000"/>
                <w:sz w:val="18"/>
                <w:szCs w:val="18"/>
              </w:rPr>
              <w:t xml:space="preserve">: Evaluate and disseminate best processing technologies that keep nutrient losses to a minimum in fruit and vegetables- </w:t>
            </w:r>
            <w:r w:rsidRPr="00CC6185">
              <w:rPr>
                <w:rFonts w:eastAsia="Times New Roman" w:cstheme="minorHAnsi"/>
                <w:color w:val="0000CC"/>
                <w:sz w:val="18"/>
                <w:szCs w:val="18"/>
              </w:rPr>
              <w:t>Where is the research? Capacity building is cross-cutting and should be part of all the planned research activities! What is the progress on the papers submitted at the legacy meeting? May be you should concentrate on finalizing the papers rather than starting new activities.</w:t>
            </w:r>
          </w:p>
        </w:tc>
        <w:tc>
          <w:tcPr>
            <w:tcW w:w="2486" w:type="dxa"/>
            <w:shd w:val="clear" w:color="auto" w:fill="auto"/>
          </w:tcPr>
          <w:p w14:paraId="4B53A0F3" w14:textId="77777777" w:rsidR="00C42BAA" w:rsidRPr="00CC6185" w:rsidRDefault="00C42BAA" w:rsidP="00193356">
            <w:pPr>
              <w:spacing w:line="240" w:lineRule="auto"/>
              <w:rPr>
                <w:rFonts w:eastAsia="Times New Roman" w:cstheme="minorHAnsi"/>
                <w:sz w:val="18"/>
                <w:szCs w:val="18"/>
              </w:rPr>
            </w:pPr>
            <w:r w:rsidRPr="00CC6185">
              <w:rPr>
                <w:rFonts w:eastAsia="Times New Roman" w:cstheme="minorHAnsi"/>
                <w:color w:val="000000"/>
                <w:sz w:val="18"/>
                <w:szCs w:val="18"/>
              </w:rPr>
              <w:t>Diallo Fatimata Cisse, LTA/IER</w:t>
            </w:r>
          </w:p>
          <w:p w14:paraId="625273A0" w14:textId="77777777" w:rsidR="00C42BAA" w:rsidRPr="00CC6185" w:rsidRDefault="00C42BAA" w:rsidP="00193356">
            <w:pPr>
              <w:spacing w:after="0" w:line="240" w:lineRule="auto"/>
              <w:rPr>
                <w:rFonts w:eastAsia="Times New Roman" w:cstheme="minorHAnsi"/>
                <w:color w:val="000000"/>
                <w:sz w:val="18"/>
                <w:szCs w:val="18"/>
              </w:rPr>
            </w:pPr>
          </w:p>
        </w:tc>
        <w:tc>
          <w:tcPr>
            <w:tcW w:w="1856" w:type="dxa"/>
            <w:shd w:val="clear" w:color="auto" w:fill="auto"/>
          </w:tcPr>
          <w:p w14:paraId="102AA9CE" w14:textId="77777777" w:rsidR="00C42BAA" w:rsidRPr="00CC6185" w:rsidRDefault="00C42BAA" w:rsidP="00193356">
            <w:pPr>
              <w:spacing w:after="0" w:line="240" w:lineRule="auto"/>
              <w:rPr>
                <w:rFonts w:eastAsia="Times New Roman" w:cstheme="minorHAnsi"/>
                <w:color w:val="000000"/>
                <w:sz w:val="18"/>
                <w:szCs w:val="18"/>
              </w:rPr>
            </w:pPr>
          </w:p>
        </w:tc>
        <w:tc>
          <w:tcPr>
            <w:tcW w:w="1260" w:type="dxa"/>
            <w:shd w:val="clear" w:color="auto" w:fill="auto"/>
          </w:tcPr>
          <w:p w14:paraId="4FC0EDCC" w14:textId="77777777" w:rsidR="00C42BAA" w:rsidRDefault="00C42BAA" w:rsidP="00193356">
            <w:pPr>
              <w:spacing w:line="240" w:lineRule="auto"/>
              <w:rPr>
                <w:rFonts w:eastAsia="Times New Roman" w:cstheme="minorHAnsi"/>
                <w:sz w:val="18"/>
                <w:szCs w:val="18"/>
              </w:rPr>
            </w:pPr>
            <w:r>
              <w:rPr>
                <w:rFonts w:eastAsia="Times New Roman" w:cstheme="minorHAnsi"/>
                <w:sz w:val="18"/>
                <w:szCs w:val="18"/>
              </w:rPr>
              <w:t>10</w:t>
            </w:r>
            <w:r w:rsidRPr="00CC6185">
              <w:rPr>
                <w:rFonts w:eastAsia="Times New Roman" w:cstheme="minorHAnsi"/>
                <w:sz w:val="18"/>
                <w:szCs w:val="18"/>
              </w:rPr>
              <w:t>000</w:t>
            </w:r>
          </w:p>
        </w:tc>
      </w:tr>
      <w:tr w:rsidR="00C42BAA" w:rsidRPr="00CC6185" w14:paraId="6BE0DB71" w14:textId="77777777" w:rsidTr="00193356">
        <w:trPr>
          <w:trHeight w:val="584"/>
        </w:trPr>
        <w:tc>
          <w:tcPr>
            <w:tcW w:w="4590" w:type="dxa"/>
            <w:shd w:val="clear" w:color="auto" w:fill="auto"/>
          </w:tcPr>
          <w:p w14:paraId="4AAE4292"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b/>
                <w:color w:val="000000"/>
                <w:sz w:val="18"/>
                <w:szCs w:val="18"/>
              </w:rPr>
              <w:t>Activity 2: Build capacity of farm families, especially women to produce and consume diverse and more nutritious food</w:t>
            </w:r>
          </w:p>
        </w:tc>
        <w:tc>
          <w:tcPr>
            <w:tcW w:w="2486" w:type="dxa"/>
            <w:shd w:val="clear" w:color="auto" w:fill="auto"/>
          </w:tcPr>
          <w:p w14:paraId="1A3CC66A" w14:textId="77777777" w:rsidR="00C42BAA" w:rsidRPr="00CC6185" w:rsidRDefault="00C42BAA" w:rsidP="00193356">
            <w:pPr>
              <w:spacing w:line="240" w:lineRule="auto"/>
              <w:rPr>
                <w:rFonts w:eastAsia="Times New Roman" w:cstheme="minorHAnsi"/>
                <w:color w:val="000000"/>
                <w:sz w:val="18"/>
                <w:szCs w:val="18"/>
              </w:rPr>
            </w:pPr>
          </w:p>
        </w:tc>
        <w:tc>
          <w:tcPr>
            <w:tcW w:w="1856" w:type="dxa"/>
            <w:shd w:val="clear" w:color="auto" w:fill="auto"/>
          </w:tcPr>
          <w:p w14:paraId="28948F26" w14:textId="77777777" w:rsidR="00C42BAA" w:rsidRPr="00CC6185" w:rsidRDefault="00C42BAA" w:rsidP="00193356">
            <w:pPr>
              <w:spacing w:after="0" w:line="240" w:lineRule="auto"/>
              <w:rPr>
                <w:rFonts w:eastAsia="Times New Roman" w:cstheme="minorHAnsi"/>
                <w:color w:val="000000"/>
                <w:sz w:val="18"/>
                <w:szCs w:val="18"/>
              </w:rPr>
            </w:pPr>
          </w:p>
        </w:tc>
        <w:tc>
          <w:tcPr>
            <w:tcW w:w="1260" w:type="dxa"/>
            <w:shd w:val="clear" w:color="auto" w:fill="auto"/>
          </w:tcPr>
          <w:p w14:paraId="664478F2" w14:textId="77777777" w:rsidR="00C42BAA" w:rsidRDefault="00C42BAA" w:rsidP="00193356">
            <w:pPr>
              <w:spacing w:line="240" w:lineRule="auto"/>
              <w:rPr>
                <w:rFonts w:eastAsia="Times New Roman" w:cstheme="minorHAnsi"/>
                <w:sz w:val="18"/>
                <w:szCs w:val="18"/>
              </w:rPr>
            </w:pPr>
          </w:p>
        </w:tc>
      </w:tr>
      <w:tr w:rsidR="00C42BAA" w:rsidRPr="00CC6185" w14:paraId="1045BAD3" w14:textId="77777777" w:rsidTr="00193356">
        <w:trPr>
          <w:trHeight w:val="629"/>
        </w:trPr>
        <w:tc>
          <w:tcPr>
            <w:tcW w:w="4590" w:type="dxa"/>
            <w:shd w:val="clear" w:color="auto" w:fill="auto"/>
          </w:tcPr>
          <w:p w14:paraId="2C4F5DBC" w14:textId="77777777" w:rsidR="00C42BAA" w:rsidRPr="00CC6185" w:rsidRDefault="00C42BAA" w:rsidP="00193356">
            <w:pPr>
              <w:spacing w:after="0" w:line="240" w:lineRule="auto"/>
              <w:rPr>
                <w:rFonts w:eastAsia="Times New Roman" w:cstheme="minorHAnsi"/>
                <w:b/>
                <w:color w:val="000000"/>
                <w:sz w:val="18"/>
                <w:szCs w:val="18"/>
              </w:rPr>
            </w:pPr>
            <w:r w:rsidRPr="00CC6185">
              <w:rPr>
                <w:rFonts w:eastAsia="Times New Roman" w:cstheme="minorHAnsi"/>
                <w:b/>
                <w:color w:val="000000"/>
                <w:sz w:val="18"/>
                <w:szCs w:val="18"/>
              </w:rPr>
              <w:t>Activity 3: Use nutrition focused activities as an entry point for greater involvement of younger women and the youth</w:t>
            </w:r>
          </w:p>
        </w:tc>
        <w:tc>
          <w:tcPr>
            <w:tcW w:w="2486" w:type="dxa"/>
            <w:shd w:val="clear" w:color="auto" w:fill="auto"/>
          </w:tcPr>
          <w:p w14:paraId="7BCBCD7C" w14:textId="77777777" w:rsidR="00C42BAA" w:rsidRPr="00CC6185" w:rsidRDefault="00C42BAA" w:rsidP="00193356">
            <w:pPr>
              <w:spacing w:line="240" w:lineRule="auto"/>
              <w:rPr>
                <w:rFonts w:eastAsia="Times New Roman" w:cstheme="minorHAnsi"/>
                <w:color w:val="000000"/>
                <w:sz w:val="18"/>
                <w:szCs w:val="18"/>
              </w:rPr>
            </w:pPr>
          </w:p>
        </w:tc>
        <w:tc>
          <w:tcPr>
            <w:tcW w:w="1856" w:type="dxa"/>
            <w:shd w:val="clear" w:color="auto" w:fill="auto"/>
          </w:tcPr>
          <w:p w14:paraId="5497063B" w14:textId="77777777" w:rsidR="00C42BAA" w:rsidRPr="00CC6185" w:rsidRDefault="00C42BAA" w:rsidP="00193356">
            <w:pPr>
              <w:spacing w:after="0" w:line="240" w:lineRule="auto"/>
              <w:rPr>
                <w:rFonts w:eastAsia="Times New Roman" w:cstheme="minorHAnsi"/>
                <w:color w:val="000000"/>
                <w:sz w:val="18"/>
                <w:szCs w:val="18"/>
              </w:rPr>
            </w:pPr>
          </w:p>
        </w:tc>
        <w:tc>
          <w:tcPr>
            <w:tcW w:w="1260" w:type="dxa"/>
            <w:shd w:val="clear" w:color="auto" w:fill="auto"/>
          </w:tcPr>
          <w:p w14:paraId="40D6ECC3" w14:textId="77777777" w:rsidR="00C42BAA" w:rsidRDefault="00C42BAA" w:rsidP="00193356">
            <w:pPr>
              <w:spacing w:line="240" w:lineRule="auto"/>
              <w:rPr>
                <w:rFonts w:eastAsia="Times New Roman" w:cstheme="minorHAnsi"/>
                <w:sz w:val="18"/>
                <w:szCs w:val="18"/>
              </w:rPr>
            </w:pPr>
          </w:p>
        </w:tc>
      </w:tr>
      <w:tr w:rsidR="00C42BAA" w:rsidRPr="00CC6185" w14:paraId="682CD1E2" w14:textId="77777777" w:rsidTr="00193356">
        <w:trPr>
          <w:trHeight w:val="683"/>
        </w:trPr>
        <w:tc>
          <w:tcPr>
            <w:tcW w:w="4590" w:type="dxa"/>
            <w:shd w:val="clear" w:color="auto" w:fill="auto"/>
          </w:tcPr>
          <w:p w14:paraId="5E1CFD27" w14:textId="77777777" w:rsidR="00C42BAA" w:rsidRPr="00CC6185" w:rsidRDefault="00C42BAA" w:rsidP="00193356">
            <w:pPr>
              <w:spacing w:after="0" w:line="240" w:lineRule="auto"/>
              <w:rPr>
                <w:rFonts w:eastAsia="Times New Roman" w:cstheme="minorHAnsi"/>
                <w:b/>
                <w:color w:val="000000"/>
                <w:sz w:val="18"/>
                <w:szCs w:val="18"/>
              </w:rPr>
            </w:pPr>
            <w:r w:rsidRPr="00CC6185">
              <w:rPr>
                <w:rFonts w:eastAsia="Times New Roman" w:cstheme="minorHAnsi"/>
                <w:b/>
                <w:color w:val="000000"/>
                <w:sz w:val="18"/>
                <w:szCs w:val="18"/>
              </w:rPr>
              <w:t>Output 2: Postharvest technologies and practices are tested and disseminated to farmers and other partners to reduce postharvest losses</w:t>
            </w:r>
          </w:p>
        </w:tc>
        <w:tc>
          <w:tcPr>
            <w:tcW w:w="2486" w:type="dxa"/>
            <w:shd w:val="clear" w:color="auto" w:fill="auto"/>
          </w:tcPr>
          <w:p w14:paraId="1928AC78" w14:textId="77777777" w:rsidR="00C42BAA" w:rsidRPr="00CC6185" w:rsidRDefault="00C42BAA" w:rsidP="00193356">
            <w:pPr>
              <w:spacing w:line="240" w:lineRule="auto"/>
              <w:rPr>
                <w:rFonts w:eastAsia="Times New Roman" w:cstheme="minorHAnsi"/>
                <w:color w:val="000000"/>
                <w:sz w:val="18"/>
                <w:szCs w:val="18"/>
              </w:rPr>
            </w:pPr>
          </w:p>
        </w:tc>
        <w:tc>
          <w:tcPr>
            <w:tcW w:w="1856" w:type="dxa"/>
            <w:shd w:val="clear" w:color="auto" w:fill="auto"/>
          </w:tcPr>
          <w:p w14:paraId="486D2F44" w14:textId="77777777" w:rsidR="00C42BAA" w:rsidRPr="00CC6185" w:rsidRDefault="00C42BAA" w:rsidP="00193356">
            <w:pPr>
              <w:spacing w:after="0" w:line="240" w:lineRule="auto"/>
              <w:rPr>
                <w:rFonts w:eastAsia="Times New Roman" w:cstheme="minorHAnsi"/>
                <w:color w:val="000000"/>
                <w:sz w:val="18"/>
                <w:szCs w:val="18"/>
              </w:rPr>
            </w:pPr>
          </w:p>
        </w:tc>
        <w:tc>
          <w:tcPr>
            <w:tcW w:w="1260" w:type="dxa"/>
            <w:shd w:val="clear" w:color="auto" w:fill="auto"/>
          </w:tcPr>
          <w:p w14:paraId="1FBB1BF9" w14:textId="77777777" w:rsidR="00C42BAA" w:rsidRDefault="00C42BAA" w:rsidP="00193356">
            <w:pPr>
              <w:spacing w:line="240" w:lineRule="auto"/>
              <w:rPr>
                <w:rFonts w:eastAsia="Times New Roman" w:cstheme="minorHAnsi"/>
                <w:sz w:val="18"/>
                <w:szCs w:val="18"/>
              </w:rPr>
            </w:pPr>
          </w:p>
        </w:tc>
      </w:tr>
      <w:tr w:rsidR="00C42BAA" w:rsidRPr="00CC6185" w14:paraId="519D1793" w14:textId="77777777" w:rsidTr="00193356">
        <w:trPr>
          <w:trHeight w:val="341"/>
        </w:trPr>
        <w:tc>
          <w:tcPr>
            <w:tcW w:w="4590" w:type="dxa"/>
            <w:shd w:val="clear" w:color="auto" w:fill="auto"/>
          </w:tcPr>
          <w:p w14:paraId="1A7CAE4F" w14:textId="77777777" w:rsidR="00C42BAA" w:rsidRPr="00CC6185" w:rsidRDefault="00C42BAA" w:rsidP="00193356">
            <w:pPr>
              <w:spacing w:after="0" w:line="240" w:lineRule="auto"/>
              <w:rPr>
                <w:rFonts w:eastAsia="Times New Roman" w:cstheme="minorHAnsi"/>
                <w:b/>
                <w:color w:val="000000"/>
                <w:sz w:val="18"/>
                <w:szCs w:val="18"/>
              </w:rPr>
            </w:pPr>
            <w:r w:rsidRPr="008F22DC">
              <w:rPr>
                <w:rFonts w:eastAsia="Times New Roman" w:cstheme="minorHAnsi"/>
                <w:b/>
                <w:color w:val="000000"/>
                <w:sz w:val="18"/>
                <w:szCs w:val="18"/>
              </w:rPr>
              <w:t>Activity 1: Introduce, evaluate, adapt and disseminate existing postharvest technologies and practices.</w:t>
            </w:r>
          </w:p>
        </w:tc>
        <w:tc>
          <w:tcPr>
            <w:tcW w:w="2486" w:type="dxa"/>
            <w:shd w:val="clear" w:color="auto" w:fill="auto"/>
          </w:tcPr>
          <w:p w14:paraId="3C37D30F" w14:textId="77777777" w:rsidR="00C42BAA" w:rsidRPr="00CC6185" w:rsidRDefault="00C42BAA" w:rsidP="00193356">
            <w:pPr>
              <w:spacing w:line="240" w:lineRule="auto"/>
              <w:rPr>
                <w:rFonts w:eastAsia="Times New Roman" w:cstheme="minorHAnsi"/>
                <w:color w:val="000000"/>
                <w:sz w:val="18"/>
                <w:szCs w:val="18"/>
              </w:rPr>
            </w:pPr>
          </w:p>
        </w:tc>
        <w:tc>
          <w:tcPr>
            <w:tcW w:w="1856" w:type="dxa"/>
            <w:shd w:val="clear" w:color="auto" w:fill="auto"/>
          </w:tcPr>
          <w:p w14:paraId="44A8AF6E" w14:textId="77777777" w:rsidR="00C42BAA" w:rsidRPr="00CC6185" w:rsidRDefault="00C42BAA" w:rsidP="00193356">
            <w:pPr>
              <w:spacing w:after="0" w:line="240" w:lineRule="auto"/>
              <w:rPr>
                <w:rFonts w:eastAsia="Times New Roman" w:cstheme="minorHAnsi"/>
                <w:color w:val="000000"/>
                <w:sz w:val="18"/>
                <w:szCs w:val="18"/>
              </w:rPr>
            </w:pPr>
          </w:p>
        </w:tc>
        <w:tc>
          <w:tcPr>
            <w:tcW w:w="1260" w:type="dxa"/>
            <w:shd w:val="clear" w:color="auto" w:fill="auto"/>
          </w:tcPr>
          <w:p w14:paraId="165EE5A8" w14:textId="77777777" w:rsidR="00C42BAA" w:rsidRDefault="00C42BAA" w:rsidP="00193356">
            <w:pPr>
              <w:spacing w:line="240" w:lineRule="auto"/>
              <w:rPr>
                <w:rFonts w:eastAsia="Times New Roman" w:cstheme="minorHAnsi"/>
                <w:sz w:val="18"/>
                <w:szCs w:val="18"/>
              </w:rPr>
            </w:pPr>
          </w:p>
        </w:tc>
      </w:tr>
      <w:tr w:rsidR="00C42BAA" w:rsidRPr="00CC6185" w14:paraId="647E2A73" w14:textId="77777777" w:rsidTr="00193356">
        <w:trPr>
          <w:trHeight w:val="773"/>
        </w:trPr>
        <w:tc>
          <w:tcPr>
            <w:tcW w:w="4590" w:type="dxa"/>
            <w:shd w:val="clear" w:color="auto" w:fill="auto"/>
          </w:tcPr>
          <w:p w14:paraId="129E4F6D" w14:textId="77777777" w:rsidR="00C42BAA" w:rsidRPr="00CC6185" w:rsidRDefault="00C42BAA" w:rsidP="00193356">
            <w:pPr>
              <w:spacing w:after="0" w:line="240" w:lineRule="auto"/>
              <w:rPr>
                <w:rFonts w:eastAsia="Times New Roman" w:cstheme="minorHAnsi"/>
                <w:b/>
                <w:color w:val="000000"/>
                <w:sz w:val="18"/>
                <w:szCs w:val="18"/>
              </w:rPr>
            </w:pPr>
            <w:r w:rsidRPr="008F22DC">
              <w:rPr>
                <w:rFonts w:eastAsia="Times New Roman" w:cstheme="minorHAnsi"/>
                <w:b/>
                <w:color w:val="000000"/>
                <w:sz w:val="18"/>
                <w:szCs w:val="18"/>
              </w:rPr>
              <w:t>Activity 2: Build capacity of farm families to reduce postharvest losses</w:t>
            </w:r>
          </w:p>
        </w:tc>
        <w:tc>
          <w:tcPr>
            <w:tcW w:w="2486" w:type="dxa"/>
            <w:shd w:val="clear" w:color="auto" w:fill="auto"/>
          </w:tcPr>
          <w:p w14:paraId="5E59C716" w14:textId="77777777" w:rsidR="00C42BAA" w:rsidRPr="00215AAC" w:rsidRDefault="00C42BAA" w:rsidP="00193356">
            <w:pPr>
              <w:spacing w:after="0" w:line="240" w:lineRule="auto"/>
              <w:rPr>
                <w:rFonts w:eastAsia="Times New Roman" w:cstheme="minorHAnsi"/>
                <w:b/>
                <w:bCs/>
                <w:iCs/>
                <w:color w:val="000000"/>
                <w:sz w:val="18"/>
                <w:szCs w:val="18"/>
                <w:highlight w:val="yellow"/>
              </w:rPr>
            </w:pPr>
            <w:r w:rsidRPr="00215AAC">
              <w:rPr>
                <w:rFonts w:eastAsia="Times New Roman" w:cstheme="minorHAnsi"/>
                <w:b/>
                <w:bCs/>
                <w:iCs/>
                <w:color w:val="000000"/>
                <w:sz w:val="18"/>
                <w:szCs w:val="18"/>
                <w:highlight w:val="yellow"/>
              </w:rPr>
              <w:t xml:space="preserve">Theme Leader:  </w:t>
            </w:r>
            <w:r>
              <w:rPr>
                <w:rFonts w:eastAsia="Times New Roman" w:cstheme="minorHAnsi"/>
                <w:color w:val="000000"/>
                <w:sz w:val="18"/>
                <w:szCs w:val="18"/>
              </w:rPr>
              <w:t>Diallo Fatimata</w:t>
            </w:r>
          </w:p>
          <w:p w14:paraId="35378390" w14:textId="77777777" w:rsidR="00C42BAA" w:rsidRPr="00CC6185" w:rsidRDefault="00C42BAA" w:rsidP="00193356">
            <w:pPr>
              <w:spacing w:line="240" w:lineRule="auto"/>
              <w:rPr>
                <w:rFonts w:eastAsia="Times New Roman" w:cstheme="minorHAnsi"/>
                <w:color w:val="000000"/>
                <w:sz w:val="18"/>
                <w:szCs w:val="18"/>
              </w:rPr>
            </w:pPr>
            <w:r w:rsidRPr="00215AAC">
              <w:rPr>
                <w:rFonts w:eastAsia="Times New Roman" w:cstheme="minorHAnsi"/>
                <w:b/>
                <w:bCs/>
                <w:iCs/>
                <w:color w:val="000000"/>
                <w:sz w:val="18"/>
                <w:szCs w:val="18"/>
                <w:highlight w:val="yellow"/>
              </w:rPr>
              <w:t xml:space="preserve">Deputy theme leader: </w:t>
            </w:r>
            <w:r w:rsidRPr="00B57B01">
              <w:rPr>
                <w:rFonts w:eastAsia="Times New Roman" w:cstheme="minorHAnsi"/>
                <w:bCs/>
                <w:iCs/>
                <w:color w:val="000000"/>
                <w:sz w:val="18"/>
                <w:szCs w:val="18"/>
              </w:rPr>
              <w:t>Oumar Samake</w:t>
            </w:r>
          </w:p>
        </w:tc>
        <w:tc>
          <w:tcPr>
            <w:tcW w:w="1856" w:type="dxa"/>
            <w:shd w:val="clear" w:color="auto" w:fill="auto"/>
          </w:tcPr>
          <w:p w14:paraId="2DBF0CB9" w14:textId="77777777" w:rsidR="00C42BAA" w:rsidRPr="00CC6185" w:rsidRDefault="00C42BAA" w:rsidP="00193356">
            <w:pPr>
              <w:spacing w:after="0" w:line="240" w:lineRule="auto"/>
              <w:rPr>
                <w:rFonts w:eastAsia="Times New Roman" w:cstheme="minorHAnsi"/>
                <w:color w:val="000000"/>
                <w:sz w:val="18"/>
                <w:szCs w:val="18"/>
              </w:rPr>
            </w:pPr>
          </w:p>
        </w:tc>
        <w:tc>
          <w:tcPr>
            <w:tcW w:w="1260" w:type="dxa"/>
            <w:shd w:val="clear" w:color="auto" w:fill="auto"/>
          </w:tcPr>
          <w:p w14:paraId="1557CDC8" w14:textId="77777777" w:rsidR="00C42BAA" w:rsidRDefault="00C42BAA" w:rsidP="00193356">
            <w:pPr>
              <w:spacing w:line="240" w:lineRule="auto"/>
              <w:rPr>
                <w:rFonts w:eastAsia="Times New Roman" w:cstheme="minorHAnsi"/>
                <w:sz w:val="18"/>
                <w:szCs w:val="18"/>
              </w:rPr>
            </w:pPr>
          </w:p>
        </w:tc>
      </w:tr>
      <w:tr w:rsidR="00C42BAA" w:rsidRPr="00CC6185" w14:paraId="7FC15345" w14:textId="77777777" w:rsidTr="00193356">
        <w:trPr>
          <w:trHeight w:val="50"/>
        </w:trPr>
        <w:tc>
          <w:tcPr>
            <w:tcW w:w="4590" w:type="dxa"/>
            <w:shd w:val="clear" w:color="auto" w:fill="auto"/>
          </w:tcPr>
          <w:p w14:paraId="572F71D7" w14:textId="77777777" w:rsidR="00C42BAA" w:rsidRPr="009924E1" w:rsidRDefault="00C42BAA" w:rsidP="00193356">
            <w:pPr>
              <w:spacing w:after="0" w:line="240" w:lineRule="auto"/>
              <w:rPr>
                <w:rFonts w:eastAsia="Times New Roman" w:cstheme="minorHAnsi"/>
                <w:color w:val="000000"/>
                <w:sz w:val="18"/>
                <w:szCs w:val="18"/>
              </w:rPr>
            </w:pPr>
            <w:r w:rsidRPr="009924E1">
              <w:rPr>
                <w:rFonts w:eastAsia="Times New Roman" w:cstheme="minorHAnsi"/>
                <w:color w:val="000000"/>
                <w:sz w:val="18"/>
                <w:szCs w:val="18"/>
              </w:rPr>
              <w:t xml:space="preserve">Sub-activity 2.1: Train trainers (technicians, partners and community leaders) on the best processing and conservation techniques - </w:t>
            </w:r>
            <w:r w:rsidRPr="009924E1">
              <w:rPr>
                <w:rFonts w:eastAsia="Times New Roman" w:cstheme="minorHAnsi"/>
                <w:color w:val="0000CC"/>
                <w:sz w:val="18"/>
                <w:szCs w:val="18"/>
              </w:rPr>
              <w:t>Which research activity is this related to? Capacity building cross-cutting and should be part of all planned research activities!</w:t>
            </w:r>
          </w:p>
        </w:tc>
        <w:tc>
          <w:tcPr>
            <w:tcW w:w="2486" w:type="dxa"/>
            <w:shd w:val="clear" w:color="auto" w:fill="auto"/>
          </w:tcPr>
          <w:p w14:paraId="522F2CCE" w14:textId="77777777" w:rsidR="00C42BAA" w:rsidRPr="009924E1" w:rsidRDefault="00C42BAA" w:rsidP="00193356">
            <w:pPr>
              <w:spacing w:line="240" w:lineRule="auto"/>
              <w:rPr>
                <w:rFonts w:eastAsia="Times New Roman" w:cstheme="minorHAnsi"/>
                <w:sz w:val="18"/>
                <w:szCs w:val="18"/>
              </w:rPr>
            </w:pPr>
            <w:r w:rsidRPr="009924E1">
              <w:rPr>
                <w:rFonts w:eastAsia="Times New Roman" w:cstheme="minorHAnsi"/>
                <w:color w:val="000000"/>
                <w:sz w:val="18"/>
                <w:szCs w:val="18"/>
              </w:rPr>
              <w:t>Diallo Fatimata Cisse, LTA/IER</w:t>
            </w:r>
          </w:p>
          <w:p w14:paraId="76D6C3A8" w14:textId="77777777" w:rsidR="00C42BAA" w:rsidRPr="009924E1" w:rsidRDefault="00C42BAA" w:rsidP="00193356">
            <w:pPr>
              <w:spacing w:after="0" w:line="240" w:lineRule="auto"/>
              <w:rPr>
                <w:rFonts w:eastAsia="Times New Roman" w:cstheme="minorHAnsi"/>
                <w:color w:val="000000"/>
                <w:sz w:val="18"/>
                <w:szCs w:val="18"/>
              </w:rPr>
            </w:pPr>
          </w:p>
        </w:tc>
        <w:tc>
          <w:tcPr>
            <w:tcW w:w="1856" w:type="dxa"/>
            <w:shd w:val="clear" w:color="auto" w:fill="auto"/>
          </w:tcPr>
          <w:p w14:paraId="281D08A8" w14:textId="77777777" w:rsidR="00C42BAA" w:rsidRPr="00CC6185" w:rsidRDefault="00C42BAA" w:rsidP="00193356">
            <w:pPr>
              <w:spacing w:after="0" w:line="240" w:lineRule="auto"/>
              <w:rPr>
                <w:rFonts w:eastAsia="Times New Roman" w:cstheme="minorHAnsi"/>
                <w:color w:val="000000"/>
                <w:sz w:val="18"/>
                <w:szCs w:val="18"/>
              </w:rPr>
            </w:pPr>
            <w:r w:rsidRPr="009924E1">
              <w:rPr>
                <w:rFonts w:eastAsia="Times New Roman" w:cstheme="minorHAnsi"/>
                <w:color w:val="000000"/>
                <w:sz w:val="18"/>
                <w:szCs w:val="18"/>
              </w:rPr>
              <w:t>Oumar B. SAMAKE</w:t>
            </w:r>
            <w:r>
              <w:rPr>
                <w:rFonts w:eastAsia="Times New Roman" w:cstheme="minorHAnsi"/>
                <w:color w:val="000000"/>
                <w:sz w:val="18"/>
                <w:szCs w:val="18"/>
              </w:rPr>
              <w:t xml:space="preserve">, </w:t>
            </w:r>
            <w:r w:rsidRPr="009924E1">
              <w:rPr>
                <w:rFonts w:eastAsia="Times New Roman" w:cstheme="minorHAnsi"/>
                <w:color w:val="000000"/>
                <w:sz w:val="18"/>
                <w:szCs w:val="18"/>
              </w:rPr>
              <w:t>Pierre COULIBALY</w:t>
            </w:r>
            <w:r>
              <w:rPr>
                <w:rFonts w:eastAsia="Times New Roman" w:cstheme="minorHAnsi"/>
                <w:color w:val="000000"/>
                <w:sz w:val="18"/>
                <w:szCs w:val="18"/>
              </w:rPr>
              <w:t xml:space="preserve"> /AMEDD</w:t>
            </w:r>
          </w:p>
        </w:tc>
        <w:tc>
          <w:tcPr>
            <w:tcW w:w="1260" w:type="dxa"/>
            <w:shd w:val="clear" w:color="auto" w:fill="auto"/>
          </w:tcPr>
          <w:p w14:paraId="7CE1DBFC" w14:textId="77777777" w:rsidR="00C42BAA" w:rsidRPr="00CC6185" w:rsidRDefault="00C42BAA" w:rsidP="00193356">
            <w:pPr>
              <w:spacing w:after="0" w:line="240" w:lineRule="auto"/>
              <w:jc w:val="right"/>
              <w:rPr>
                <w:rFonts w:eastAsia="Times New Roman" w:cstheme="minorHAnsi"/>
                <w:color w:val="000000"/>
                <w:sz w:val="18"/>
                <w:szCs w:val="18"/>
              </w:rPr>
            </w:pPr>
            <w:r w:rsidRPr="00CC6185">
              <w:rPr>
                <w:rFonts w:eastAsia="Times New Roman" w:cstheme="minorHAnsi"/>
                <w:sz w:val="18"/>
                <w:szCs w:val="18"/>
              </w:rPr>
              <w:t>10000</w:t>
            </w:r>
          </w:p>
        </w:tc>
      </w:tr>
      <w:tr w:rsidR="00C42BAA" w:rsidRPr="00CC6185" w14:paraId="2BAEBB43" w14:textId="77777777" w:rsidTr="00193356">
        <w:trPr>
          <w:trHeight w:val="50"/>
        </w:trPr>
        <w:tc>
          <w:tcPr>
            <w:tcW w:w="4590" w:type="dxa"/>
            <w:shd w:val="clear" w:color="auto" w:fill="auto"/>
            <w:vAlign w:val="center"/>
          </w:tcPr>
          <w:p w14:paraId="36A480AB" w14:textId="77777777" w:rsidR="00C42BAA" w:rsidRPr="009924E1" w:rsidRDefault="00C42BAA" w:rsidP="00193356">
            <w:pPr>
              <w:spacing w:after="0" w:line="240" w:lineRule="auto"/>
              <w:rPr>
                <w:rFonts w:eastAsia="Times New Roman" w:cstheme="minorHAnsi"/>
                <w:color w:val="000000"/>
                <w:sz w:val="18"/>
                <w:szCs w:val="18"/>
              </w:rPr>
            </w:pPr>
            <w:r w:rsidRPr="009924E1">
              <w:rPr>
                <w:rFonts w:eastAsia="Times New Roman" w:cstheme="minorHAnsi"/>
                <w:color w:val="000000"/>
                <w:sz w:val="18"/>
                <w:szCs w:val="18"/>
              </w:rPr>
              <w:t>Sub-activity  2.2: Train farmers in cooperatives principles, contracting and post-harvest handling and quality management</w:t>
            </w:r>
          </w:p>
        </w:tc>
        <w:tc>
          <w:tcPr>
            <w:tcW w:w="2486" w:type="dxa"/>
            <w:shd w:val="clear" w:color="auto" w:fill="auto"/>
            <w:vAlign w:val="center"/>
          </w:tcPr>
          <w:p w14:paraId="5FE8EAAC" w14:textId="77777777" w:rsidR="00C42BAA" w:rsidRPr="009924E1" w:rsidRDefault="00C42BAA" w:rsidP="00193356">
            <w:pPr>
              <w:spacing w:after="0" w:line="240" w:lineRule="auto"/>
              <w:rPr>
                <w:rFonts w:eastAsia="Times New Roman" w:cstheme="minorHAnsi"/>
                <w:color w:val="000000"/>
                <w:sz w:val="18"/>
                <w:szCs w:val="18"/>
              </w:rPr>
            </w:pPr>
            <w:r w:rsidRPr="009924E1">
              <w:rPr>
                <w:rFonts w:eastAsia="Times New Roman" w:cstheme="minorHAnsi"/>
                <w:color w:val="000000"/>
                <w:sz w:val="18"/>
                <w:szCs w:val="18"/>
              </w:rPr>
              <w:t>Oumar B. SAMAKE</w:t>
            </w:r>
            <w:r>
              <w:rPr>
                <w:rFonts w:eastAsia="Times New Roman" w:cstheme="minorHAnsi"/>
                <w:color w:val="000000"/>
                <w:sz w:val="18"/>
                <w:szCs w:val="18"/>
              </w:rPr>
              <w:t>/AMEDD</w:t>
            </w:r>
          </w:p>
        </w:tc>
        <w:tc>
          <w:tcPr>
            <w:tcW w:w="1856" w:type="dxa"/>
            <w:shd w:val="clear" w:color="auto" w:fill="auto"/>
            <w:vAlign w:val="center"/>
          </w:tcPr>
          <w:p w14:paraId="057FBE6D" w14:textId="77777777" w:rsidR="00C42BAA" w:rsidRDefault="00C42BAA" w:rsidP="00193356">
            <w:pPr>
              <w:spacing w:after="0" w:line="240" w:lineRule="auto"/>
              <w:rPr>
                <w:rFonts w:eastAsia="Times New Roman" w:cstheme="minorHAnsi"/>
                <w:color w:val="000000"/>
                <w:sz w:val="18"/>
                <w:szCs w:val="18"/>
              </w:rPr>
            </w:pPr>
            <w:r w:rsidRPr="009924E1">
              <w:rPr>
                <w:rFonts w:eastAsia="Times New Roman" w:cstheme="minorHAnsi"/>
                <w:color w:val="000000"/>
                <w:sz w:val="18"/>
                <w:szCs w:val="18"/>
              </w:rPr>
              <w:t>Pierre COULIBALY/AMEDD</w:t>
            </w:r>
          </w:p>
          <w:p w14:paraId="10B90B55" w14:textId="77777777" w:rsidR="00C42BAA" w:rsidRPr="00CC6185" w:rsidRDefault="00C42BAA" w:rsidP="00193356">
            <w:pPr>
              <w:spacing w:after="0" w:line="240" w:lineRule="auto"/>
              <w:rPr>
                <w:rFonts w:eastAsia="Times New Roman" w:cstheme="minorHAnsi"/>
                <w:color w:val="000000"/>
                <w:sz w:val="18"/>
                <w:szCs w:val="18"/>
              </w:rPr>
            </w:pPr>
            <w:r w:rsidRPr="009924E1">
              <w:rPr>
                <w:rFonts w:eastAsia="Times New Roman" w:cstheme="minorHAnsi"/>
                <w:color w:val="000000"/>
                <w:sz w:val="18"/>
                <w:szCs w:val="18"/>
              </w:rPr>
              <w:t>Diallo Fatimata Cisse</w:t>
            </w:r>
          </w:p>
        </w:tc>
        <w:tc>
          <w:tcPr>
            <w:tcW w:w="1260" w:type="dxa"/>
            <w:shd w:val="clear" w:color="auto" w:fill="auto"/>
          </w:tcPr>
          <w:p w14:paraId="25F4640B" w14:textId="77777777" w:rsidR="00C42BAA" w:rsidRPr="00CC6185" w:rsidRDefault="00C42BAA" w:rsidP="00193356">
            <w:pPr>
              <w:spacing w:after="0" w:line="240" w:lineRule="auto"/>
              <w:jc w:val="right"/>
              <w:rPr>
                <w:rFonts w:eastAsia="Times New Roman" w:cstheme="minorHAnsi"/>
                <w:color w:val="000000"/>
                <w:sz w:val="18"/>
                <w:szCs w:val="18"/>
              </w:rPr>
            </w:pPr>
            <w:r w:rsidRPr="00CC6185">
              <w:rPr>
                <w:rFonts w:eastAsia="Times New Roman" w:cstheme="minorHAnsi"/>
                <w:color w:val="000000"/>
                <w:sz w:val="18"/>
                <w:szCs w:val="18"/>
              </w:rPr>
              <w:t>15000</w:t>
            </w:r>
          </w:p>
        </w:tc>
      </w:tr>
      <w:tr w:rsidR="00C42BAA" w:rsidRPr="00CC6185" w14:paraId="403580CF" w14:textId="77777777" w:rsidTr="00193356">
        <w:trPr>
          <w:trHeight w:val="50"/>
        </w:trPr>
        <w:tc>
          <w:tcPr>
            <w:tcW w:w="4590" w:type="dxa"/>
            <w:shd w:val="clear" w:color="auto" w:fill="auto"/>
          </w:tcPr>
          <w:p w14:paraId="6952B4D5" w14:textId="77777777" w:rsidR="00C42BAA" w:rsidRPr="009924E1" w:rsidRDefault="00C42BAA" w:rsidP="00193356">
            <w:pPr>
              <w:spacing w:after="0" w:line="240" w:lineRule="auto"/>
              <w:rPr>
                <w:rFonts w:eastAsia="Times New Roman" w:cstheme="minorHAnsi"/>
                <w:color w:val="000000"/>
                <w:sz w:val="18"/>
                <w:szCs w:val="18"/>
              </w:rPr>
            </w:pPr>
            <w:r w:rsidRPr="00D55A36">
              <w:rPr>
                <w:rFonts w:eastAsia="Times New Roman" w:cstheme="minorHAnsi"/>
                <w:b/>
                <w:color w:val="000000"/>
                <w:sz w:val="18"/>
                <w:szCs w:val="18"/>
              </w:rPr>
              <w:t>Outcome 3: Farmers and other value chain actors have greater and equitable access to production assets and markets (input and output) through enabling institutions and policies.</w:t>
            </w:r>
          </w:p>
        </w:tc>
        <w:tc>
          <w:tcPr>
            <w:tcW w:w="2486" w:type="dxa"/>
            <w:shd w:val="clear" w:color="auto" w:fill="auto"/>
            <w:vAlign w:val="center"/>
          </w:tcPr>
          <w:p w14:paraId="24F031C3" w14:textId="77777777" w:rsidR="00C42BAA" w:rsidRPr="009924E1" w:rsidRDefault="00C42BAA" w:rsidP="00193356">
            <w:pPr>
              <w:spacing w:after="0" w:line="240" w:lineRule="auto"/>
              <w:rPr>
                <w:rFonts w:eastAsia="Times New Roman" w:cstheme="minorHAnsi"/>
                <w:color w:val="000000"/>
                <w:sz w:val="18"/>
                <w:szCs w:val="18"/>
              </w:rPr>
            </w:pPr>
          </w:p>
        </w:tc>
        <w:tc>
          <w:tcPr>
            <w:tcW w:w="1856" w:type="dxa"/>
            <w:shd w:val="clear" w:color="auto" w:fill="auto"/>
            <w:vAlign w:val="center"/>
          </w:tcPr>
          <w:p w14:paraId="2DB1CC46" w14:textId="77777777" w:rsidR="00C42BAA" w:rsidRPr="00CC6185" w:rsidRDefault="00C42BAA" w:rsidP="00193356">
            <w:pPr>
              <w:spacing w:after="0" w:line="240" w:lineRule="auto"/>
              <w:rPr>
                <w:rFonts w:eastAsia="Times New Roman" w:cstheme="minorHAnsi"/>
                <w:color w:val="000000"/>
                <w:sz w:val="18"/>
                <w:szCs w:val="18"/>
              </w:rPr>
            </w:pPr>
          </w:p>
        </w:tc>
        <w:tc>
          <w:tcPr>
            <w:tcW w:w="1260" w:type="dxa"/>
            <w:shd w:val="clear" w:color="auto" w:fill="auto"/>
          </w:tcPr>
          <w:p w14:paraId="18F66962" w14:textId="77777777" w:rsidR="00C42BAA" w:rsidRPr="00CC6185" w:rsidRDefault="00C42BAA" w:rsidP="00193356">
            <w:pPr>
              <w:spacing w:after="0" w:line="240" w:lineRule="auto"/>
              <w:jc w:val="right"/>
              <w:rPr>
                <w:rFonts w:eastAsia="Times New Roman" w:cstheme="minorHAnsi"/>
                <w:color w:val="000000"/>
                <w:sz w:val="18"/>
                <w:szCs w:val="18"/>
              </w:rPr>
            </w:pPr>
          </w:p>
        </w:tc>
      </w:tr>
      <w:tr w:rsidR="00C42BAA" w:rsidRPr="00CC6185" w14:paraId="41B24599" w14:textId="77777777" w:rsidTr="00193356">
        <w:trPr>
          <w:trHeight w:val="50"/>
        </w:trPr>
        <w:tc>
          <w:tcPr>
            <w:tcW w:w="4590" w:type="dxa"/>
            <w:shd w:val="clear" w:color="auto" w:fill="auto"/>
          </w:tcPr>
          <w:p w14:paraId="5F9B657B" w14:textId="77777777" w:rsidR="00C42BAA" w:rsidRPr="009924E1" w:rsidRDefault="00C42BAA" w:rsidP="00193356">
            <w:pPr>
              <w:spacing w:after="0" w:line="240" w:lineRule="auto"/>
              <w:rPr>
                <w:rFonts w:eastAsia="Times New Roman" w:cstheme="minorHAnsi"/>
                <w:color w:val="000000"/>
                <w:sz w:val="18"/>
                <w:szCs w:val="18"/>
              </w:rPr>
            </w:pPr>
            <w:r w:rsidRPr="008F22DC">
              <w:rPr>
                <w:rFonts w:eastAsia="Times New Roman" w:cstheme="minorHAnsi"/>
                <w:b/>
                <w:color w:val="000000"/>
                <w:sz w:val="18"/>
                <w:szCs w:val="18"/>
              </w:rPr>
              <w:t>Output 1: Improved policies and institutional arrangements to increase participation of farm families, especially women and youth in the output and input markets and decision-making are developed.</w:t>
            </w:r>
          </w:p>
        </w:tc>
        <w:tc>
          <w:tcPr>
            <w:tcW w:w="2486" w:type="dxa"/>
            <w:shd w:val="clear" w:color="auto" w:fill="auto"/>
            <w:vAlign w:val="center"/>
          </w:tcPr>
          <w:p w14:paraId="6791092E" w14:textId="77777777" w:rsidR="00C42BAA" w:rsidRPr="009924E1" w:rsidRDefault="00C42BAA" w:rsidP="00193356">
            <w:pPr>
              <w:spacing w:after="0" w:line="240" w:lineRule="auto"/>
              <w:rPr>
                <w:rFonts w:eastAsia="Times New Roman" w:cstheme="minorHAnsi"/>
                <w:color w:val="000000"/>
                <w:sz w:val="18"/>
                <w:szCs w:val="18"/>
              </w:rPr>
            </w:pPr>
          </w:p>
        </w:tc>
        <w:tc>
          <w:tcPr>
            <w:tcW w:w="1856" w:type="dxa"/>
            <w:shd w:val="clear" w:color="auto" w:fill="auto"/>
            <w:vAlign w:val="center"/>
          </w:tcPr>
          <w:p w14:paraId="421A2053" w14:textId="77777777" w:rsidR="00C42BAA" w:rsidRPr="00CC6185" w:rsidRDefault="00C42BAA" w:rsidP="00193356">
            <w:pPr>
              <w:spacing w:after="0" w:line="240" w:lineRule="auto"/>
              <w:rPr>
                <w:rFonts w:eastAsia="Times New Roman" w:cstheme="minorHAnsi"/>
                <w:color w:val="000000"/>
                <w:sz w:val="18"/>
                <w:szCs w:val="18"/>
              </w:rPr>
            </w:pPr>
          </w:p>
        </w:tc>
        <w:tc>
          <w:tcPr>
            <w:tcW w:w="1260" w:type="dxa"/>
            <w:shd w:val="clear" w:color="auto" w:fill="auto"/>
          </w:tcPr>
          <w:p w14:paraId="7F56D83B" w14:textId="77777777" w:rsidR="00C42BAA" w:rsidRPr="00CC6185" w:rsidRDefault="00C42BAA" w:rsidP="00193356">
            <w:pPr>
              <w:spacing w:after="0" w:line="240" w:lineRule="auto"/>
              <w:jc w:val="right"/>
              <w:rPr>
                <w:rFonts w:eastAsia="Times New Roman" w:cstheme="minorHAnsi"/>
                <w:color w:val="000000"/>
                <w:sz w:val="18"/>
                <w:szCs w:val="18"/>
              </w:rPr>
            </w:pPr>
          </w:p>
        </w:tc>
      </w:tr>
      <w:tr w:rsidR="00C42BAA" w:rsidRPr="00CC6185" w14:paraId="46D214AF" w14:textId="77777777" w:rsidTr="00193356">
        <w:trPr>
          <w:trHeight w:val="50"/>
        </w:trPr>
        <w:tc>
          <w:tcPr>
            <w:tcW w:w="4590" w:type="dxa"/>
            <w:shd w:val="clear" w:color="auto" w:fill="auto"/>
          </w:tcPr>
          <w:p w14:paraId="6F24C34A" w14:textId="77777777" w:rsidR="00C42BAA" w:rsidRPr="009924E1" w:rsidRDefault="00C42BAA" w:rsidP="00193356">
            <w:pPr>
              <w:spacing w:after="0" w:line="240" w:lineRule="auto"/>
              <w:rPr>
                <w:rFonts w:eastAsia="Times New Roman" w:cstheme="minorHAnsi"/>
                <w:color w:val="000000"/>
                <w:sz w:val="18"/>
                <w:szCs w:val="18"/>
              </w:rPr>
            </w:pPr>
            <w:r w:rsidRPr="008F22DC">
              <w:rPr>
                <w:rFonts w:eastAsia="Times New Roman" w:cstheme="minorHAnsi"/>
                <w:b/>
                <w:color w:val="000000"/>
                <w:sz w:val="18"/>
                <w:szCs w:val="18"/>
              </w:rPr>
              <w:t>Activity 1: Review existing policies and institutional arrangements affecting equitable access to production assets and markets.</w:t>
            </w:r>
          </w:p>
        </w:tc>
        <w:tc>
          <w:tcPr>
            <w:tcW w:w="2486" w:type="dxa"/>
            <w:shd w:val="clear" w:color="auto" w:fill="auto"/>
            <w:vAlign w:val="center"/>
          </w:tcPr>
          <w:p w14:paraId="7064DD60" w14:textId="77777777" w:rsidR="00C42BAA" w:rsidRPr="009924E1" w:rsidRDefault="00C42BAA" w:rsidP="00193356">
            <w:pPr>
              <w:spacing w:after="0" w:line="240" w:lineRule="auto"/>
              <w:rPr>
                <w:rFonts w:eastAsia="Times New Roman" w:cstheme="minorHAnsi"/>
                <w:color w:val="000000"/>
                <w:sz w:val="18"/>
                <w:szCs w:val="18"/>
              </w:rPr>
            </w:pPr>
          </w:p>
        </w:tc>
        <w:tc>
          <w:tcPr>
            <w:tcW w:w="1856" w:type="dxa"/>
            <w:shd w:val="clear" w:color="auto" w:fill="auto"/>
            <w:vAlign w:val="center"/>
          </w:tcPr>
          <w:p w14:paraId="688D9080" w14:textId="77777777" w:rsidR="00C42BAA" w:rsidRPr="00CC6185" w:rsidRDefault="00C42BAA" w:rsidP="00193356">
            <w:pPr>
              <w:spacing w:after="0" w:line="240" w:lineRule="auto"/>
              <w:rPr>
                <w:rFonts w:eastAsia="Times New Roman" w:cstheme="minorHAnsi"/>
                <w:color w:val="000000"/>
                <w:sz w:val="18"/>
                <w:szCs w:val="18"/>
              </w:rPr>
            </w:pPr>
          </w:p>
        </w:tc>
        <w:tc>
          <w:tcPr>
            <w:tcW w:w="1260" w:type="dxa"/>
            <w:shd w:val="clear" w:color="auto" w:fill="auto"/>
          </w:tcPr>
          <w:p w14:paraId="19ED7C9B" w14:textId="77777777" w:rsidR="00C42BAA" w:rsidRPr="00CC6185" w:rsidRDefault="00C42BAA" w:rsidP="00193356">
            <w:pPr>
              <w:spacing w:after="0" w:line="240" w:lineRule="auto"/>
              <w:jc w:val="right"/>
              <w:rPr>
                <w:rFonts w:eastAsia="Times New Roman" w:cstheme="minorHAnsi"/>
                <w:color w:val="000000"/>
                <w:sz w:val="18"/>
                <w:szCs w:val="18"/>
              </w:rPr>
            </w:pPr>
          </w:p>
        </w:tc>
      </w:tr>
      <w:tr w:rsidR="00C42BAA" w:rsidRPr="00CC6185" w14:paraId="7835A37F" w14:textId="77777777" w:rsidTr="00193356">
        <w:trPr>
          <w:trHeight w:val="50"/>
        </w:trPr>
        <w:tc>
          <w:tcPr>
            <w:tcW w:w="4590" w:type="dxa"/>
            <w:shd w:val="clear" w:color="auto" w:fill="auto"/>
          </w:tcPr>
          <w:p w14:paraId="04705744" w14:textId="77777777" w:rsidR="00C42BAA" w:rsidRPr="008F22DC" w:rsidRDefault="00C42BAA" w:rsidP="00193356">
            <w:pPr>
              <w:spacing w:after="0" w:line="240" w:lineRule="auto"/>
              <w:rPr>
                <w:rFonts w:eastAsia="Times New Roman" w:cstheme="minorHAnsi"/>
                <w:b/>
                <w:color w:val="000000"/>
                <w:sz w:val="18"/>
                <w:szCs w:val="18"/>
              </w:rPr>
            </w:pPr>
            <w:r w:rsidRPr="008F22DC">
              <w:rPr>
                <w:rFonts w:eastAsia="Times New Roman" w:cstheme="minorHAnsi"/>
                <w:b/>
                <w:color w:val="000000"/>
                <w:sz w:val="18"/>
                <w:szCs w:val="18"/>
              </w:rPr>
              <w:lastRenderedPageBreak/>
              <w:t>Output 2: Options to increase access to production assets and increase participation in decision-making by women, youth and other vulnerable groups.</w:t>
            </w:r>
          </w:p>
        </w:tc>
        <w:tc>
          <w:tcPr>
            <w:tcW w:w="2486" w:type="dxa"/>
            <w:shd w:val="clear" w:color="auto" w:fill="auto"/>
            <w:vAlign w:val="center"/>
          </w:tcPr>
          <w:p w14:paraId="64D08F70" w14:textId="77777777" w:rsidR="00C42BAA" w:rsidRPr="009924E1" w:rsidRDefault="00C42BAA" w:rsidP="00193356">
            <w:pPr>
              <w:spacing w:after="0" w:line="240" w:lineRule="auto"/>
              <w:rPr>
                <w:rFonts w:eastAsia="Times New Roman" w:cstheme="minorHAnsi"/>
                <w:color w:val="000000"/>
                <w:sz w:val="18"/>
                <w:szCs w:val="18"/>
              </w:rPr>
            </w:pPr>
          </w:p>
        </w:tc>
        <w:tc>
          <w:tcPr>
            <w:tcW w:w="1856" w:type="dxa"/>
            <w:shd w:val="clear" w:color="auto" w:fill="auto"/>
            <w:vAlign w:val="center"/>
          </w:tcPr>
          <w:p w14:paraId="301B9D52" w14:textId="77777777" w:rsidR="00C42BAA" w:rsidRPr="00CC6185" w:rsidRDefault="00C42BAA" w:rsidP="00193356">
            <w:pPr>
              <w:spacing w:after="0" w:line="240" w:lineRule="auto"/>
              <w:rPr>
                <w:rFonts w:eastAsia="Times New Roman" w:cstheme="minorHAnsi"/>
                <w:color w:val="000000"/>
                <w:sz w:val="18"/>
                <w:szCs w:val="18"/>
              </w:rPr>
            </w:pPr>
          </w:p>
        </w:tc>
        <w:tc>
          <w:tcPr>
            <w:tcW w:w="1260" w:type="dxa"/>
            <w:shd w:val="clear" w:color="auto" w:fill="auto"/>
          </w:tcPr>
          <w:p w14:paraId="2E6F2044" w14:textId="77777777" w:rsidR="00C42BAA" w:rsidRPr="00CC6185" w:rsidRDefault="00C42BAA" w:rsidP="00193356">
            <w:pPr>
              <w:spacing w:after="0" w:line="240" w:lineRule="auto"/>
              <w:jc w:val="right"/>
              <w:rPr>
                <w:rFonts w:eastAsia="Times New Roman" w:cstheme="minorHAnsi"/>
                <w:color w:val="000000"/>
                <w:sz w:val="18"/>
                <w:szCs w:val="18"/>
              </w:rPr>
            </w:pPr>
          </w:p>
        </w:tc>
      </w:tr>
      <w:tr w:rsidR="00C42BAA" w:rsidRPr="00CC6185" w14:paraId="30365A8F" w14:textId="77777777" w:rsidTr="00193356">
        <w:trPr>
          <w:trHeight w:val="50"/>
        </w:trPr>
        <w:tc>
          <w:tcPr>
            <w:tcW w:w="4590" w:type="dxa"/>
            <w:shd w:val="clear" w:color="auto" w:fill="auto"/>
          </w:tcPr>
          <w:p w14:paraId="3CCE3453" w14:textId="77777777" w:rsidR="00C42BAA" w:rsidRPr="008F22DC" w:rsidRDefault="00C42BAA" w:rsidP="00193356">
            <w:pPr>
              <w:spacing w:after="0" w:line="240" w:lineRule="auto"/>
              <w:rPr>
                <w:rFonts w:eastAsia="Times New Roman" w:cstheme="minorHAnsi"/>
                <w:b/>
                <w:color w:val="000000"/>
                <w:sz w:val="18"/>
                <w:szCs w:val="18"/>
              </w:rPr>
            </w:pPr>
            <w:r w:rsidRPr="008F22DC">
              <w:rPr>
                <w:rFonts w:eastAsia="Times New Roman" w:cstheme="minorHAnsi"/>
                <w:b/>
                <w:color w:val="000000"/>
                <w:sz w:val="18"/>
                <w:szCs w:val="18"/>
              </w:rPr>
              <w:t>Activity 1: Identify constraints to, and opportunities for increasing women and youth access to production assets in the target area.</w:t>
            </w:r>
          </w:p>
        </w:tc>
        <w:tc>
          <w:tcPr>
            <w:tcW w:w="2486" w:type="dxa"/>
            <w:shd w:val="clear" w:color="auto" w:fill="auto"/>
            <w:vAlign w:val="center"/>
          </w:tcPr>
          <w:p w14:paraId="4DBA314A" w14:textId="77777777" w:rsidR="00C42BAA" w:rsidRPr="009924E1" w:rsidRDefault="00C42BAA" w:rsidP="00193356">
            <w:pPr>
              <w:spacing w:after="0" w:line="240" w:lineRule="auto"/>
              <w:rPr>
                <w:rFonts w:eastAsia="Times New Roman" w:cstheme="minorHAnsi"/>
                <w:color w:val="000000"/>
                <w:sz w:val="18"/>
                <w:szCs w:val="18"/>
              </w:rPr>
            </w:pPr>
          </w:p>
        </w:tc>
        <w:tc>
          <w:tcPr>
            <w:tcW w:w="1856" w:type="dxa"/>
            <w:shd w:val="clear" w:color="auto" w:fill="auto"/>
            <w:vAlign w:val="center"/>
          </w:tcPr>
          <w:p w14:paraId="7B01B540" w14:textId="77777777" w:rsidR="00C42BAA" w:rsidRPr="00CC6185" w:rsidRDefault="00C42BAA" w:rsidP="00193356">
            <w:pPr>
              <w:spacing w:after="0" w:line="240" w:lineRule="auto"/>
              <w:rPr>
                <w:rFonts w:eastAsia="Times New Roman" w:cstheme="minorHAnsi"/>
                <w:color w:val="000000"/>
                <w:sz w:val="18"/>
                <w:szCs w:val="18"/>
              </w:rPr>
            </w:pPr>
          </w:p>
        </w:tc>
        <w:tc>
          <w:tcPr>
            <w:tcW w:w="1260" w:type="dxa"/>
            <w:shd w:val="clear" w:color="auto" w:fill="auto"/>
          </w:tcPr>
          <w:p w14:paraId="0B93627F" w14:textId="77777777" w:rsidR="00C42BAA" w:rsidRPr="00CC6185" w:rsidRDefault="00C42BAA" w:rsidP="00193356">
            <w:pPr>
              <w:spacing w:after="0" w:line="240" w:lineRule="auto"/>
              <w:jc w:val="right"/>
              <w:rPr>
                <w:rFonts w:eastAsia="Times New Roman" w:cstheme="minorHAnsi"/>
                <w:color w:val="000000"/>
                <w:sz w:val="18"/>
                <w:szCs w:val="18"/>
              </w:rPr>
            </w:pPr>
          </w:p>
        </w:tc>
      </w:tr>
      <w:tr w:rsidR="00C42BAA" w:rsidRPr="00CC6185" w14:paraId="1E9BC32E" w14:textId="77777777" w:rsidTr="00193356">
        <w:trPr>
          <w:trHeight w:val="50"/>
        </w:trPr>
        <w:tc>
          <w:tcPr>
            <w:tcW w:w="4590" w:type="dxa"/>
            <w:shd w:val="clear" w:color="auto" w:fill="auto"/>
          </w:tcPr>
          <w:p w14:paraId="303CF12C" w14:textId="77777777" w:rsidR="00C42BAA" w:rsidRPr="008F22DC" w:rsidRDefault="00C42BAA" w:rsidP="00193356">
            <w:pPr>
              <w:spacing w:after="0" w:line="240" w:lineRule="auto"/>
              <w:rPr>
                <w:rFonts w:eastAsia="Times New Roman" w:cstheme="minorHAnsi"/>
                <w:b/>
                <w:color w:val="000000"/>
                <w:sz w:val="18"/>
                <w:szCs w:val="18"/>
              </w:rPr>
            </w:pPr>
            <w:r w:rsidRPr="00CC6185">
              <w:rPr>
                <w:rFonts w:eastAsia="Times New Roman" w:cstheme="minorHAnsi"/>
                <w:b/>
                <w:color w:val="000000"/>
                <w:sz w:val="18"/>
                <w:szCs w:val="18"/>
              </w:rPr>
              <w:t>Outcome 4: Effective partnerships to ensure delivery and uptake at scale of SI, technologies and practices are established with farmers, local communities, and research and development partners in the private and public sectors.</w:t>
            </w:r>
          </w:p>
        </w:tc>
        <w:tc>
          <w:tcPr>
            <w:tcW w:w="2486" w:type="dxa"/>
            <w:shd w:val="clear" w:color="auto" w:fill="auto"/>
            <w:vAlign w:val="center"/>
          </w:tcPr>
          <w:p w14:paraId="2CFCFAEE" w14:textId="77777777" w:rsidR="00C42BAA" w:rsidRPr="009924E1" w:rsidRDefault="00C42BAA" w:rsidP="00193356">
            <w:pPr>
              <w:spacing w:after="0" w:line="240" w:lineRule="auto"/>
              <w:rPr>
                <w:rFonts w:eastAsia="Times New Roman" w:cstheme="minorHAnsi"/>
                <w:color w:val="000000"/>
                <w:sz w:val="18"/>
                <w:szCs w:val="18"/>
              </w:rPr>
            </w:pPr>
          </w:p>
        </w:tc>
        <w:tc>
          <w:tcPr>
            <w:tcW w:w="1856" w:type="dxa"/>
            <w:shd w:val="clear" w:color="auto" w:fill="auto"/>
            <w:vAlign w:val="center"/>
          </w:tcPr>
          <w:p w14:paraId="00333D0E" w14:textId="77777777" w:rsidR="00C42BAA" w:rsidRPr="00CC6185" w:rsidRDefault="00C42BAA" w:rsidP="00193356">
            <w:pPr>
              <w:spacing w:after="0" w:line="240" w:lineRule="auto"/>
              <w:rPr>
                <w:rFonts w:eastAsia="Times New Roman" w:cstheme="minorHAnsi"/>
                <w:color w:val="000000"/>
                <w:sz w:val="18"/>
                <w:szCs w:val="18"/>
              </w:rPr>
            </w:pPr>
          </w:p>
        </w:tc>
        <w:tc>
          <w:tcPr>
            <w:tcW w:w="1260" w:type="dxa"/>
            <w:shd w:val="clear" w:color="auto" w:fill="auto"/>
          </w:tcPr>
          <w:p w14:paraId="48B9E53A" w14:textId="77777777" w:rsidR="00C42BAA" w:rsidRPr="00CC6185" w:rsidRDefault="00C42BAA" w:rsidP="00193356">
            <w:pPr>
              <w:spacing w:after="0" w:line="240" w:lineRule="auto"/>
              <w:jc w:val="right"/>
              <w:rPr>
                <w:rFonts w:eastAsia="Times New Roman" w:cstheme="minorHAnsi"/>
                <w:color w:val="000000"/>
                <w:sz w:val="18"/>
                <w:szCs w:val="18"/>
              </w:rPr>
            </w:pPr>
          </w:p>
        </w:tc>
      </w:tr>
      <w:tr w:rsidR="00C42BAA" w:rsidRPr="00CC6185" w14:paraId="5A46E87B" w14:textId="77777777" w:rsidTr="00193356">
        <w:trPr>
          <w:trHeight w:val="50"/>
        </w:trPr>
        <w:tc>
          <w:tcPr>
            <w:tcW w:w="4590" w:type="dxa"/>
            <w:shd w:val="clear" w:color="auto" w:fill="auto"/>
          </w:tcPr>
          <w:p w14:paraId="589B8D28" w14:textId="77777777" w:rsidR="00C42BAA" w:rsidRPr="008F22DC" w:rsidRDefault="00C42BAA" w:rsidP="00193356">
            <w:pPr>
              <w:spacing w:after="0" w:line="240" w:lineRule="auto"/>
              <w:rPr>
                <w:rFonts w:eastAsia="Times New Roman" w:cstheme="minorHAnsi"/>
                <w:b/>
                <w:color w:val="000000"/>
                <w:sz w:val="18"/>
                <w:szCs w:val="18"/>
              </w:rPr>
            </w:pPr>
            <w:r w:rsidRPr="008F22DC">
              <w:rPr>
                <w:rFonts w:eastAsia="Times New Roman" w:cstheme="minorHAnsi"/>
                <w:b/>
                <w:color w:val="000000"/>
                <w:sz w:val="18"/>
                <w:szCs w:val="18"/>
              </w:rPr>
              <w:t>Output 1: Understanding of the social, economic, and institutional constraints to and opportunities for technology adoption from different farm typologies improved.</w:t>
            </w:r>
          </w:p>
        </w:tc>
        <w:tc>
          <w:tcPr>
            <w:tcW w:w="2486" w:type="dxa"/>
            <w:shd w:val="clear" w:color="auto" w:fill="auto"/>
            <w:vAlign w:val="center"/>
          </w:tcPr>
          <w:p w14:paraId="62832261" w14:textId="77777777" w:rsidR="00C42BAA" w:rsidRPr="009924E1" w:rsidRDefault="00C42BAA" w:rsidP="00193356">
            <w:pPr>
              <w:spacing w:after="0" w:line="240" w:lineRule="auto"/>
              <w:rPr>
                <w:rFonts w:eastAsia="Times New Roman" w:cstheme="minorHAnsi"/>
                <w:color w:val="000000"/>
                <w:sz w:val="18"/>
                <w:szCs w:val="18"/>
              </w:rPr>
            </w:pPr>
          </w:p>
        </w:tc>
        <w:tc>
          <w:tcPr>
            <w:tcW w:w="1856" w:type="dxa"/>
            <w:shd w:val="clear" w:color="auto" w:fill="auto"/>
            <w:vAlign w:val="center"/>
          </w:tcPr>
          <w:p w14:paraId="5BCABDD3" w14:textId="77777777" w:rsidR="00C42BAA" w:rsidRPr="00CC6185" w:rsidRDefault="00C42BAA" w:rsidP="00193356">
            <w:pPr>
              <w:spacing w:after="0" w:line="240" w:lineRule="auto"/>
              <w:rPr>
                <w:rFonts w:eastAsia="Times New Roman" w:cstheme="minorHAnsi"/>
                <w:color w:val="000000"/>
                <w:sz w:val="18"/>
                <w:szCs w:val="18"/>
              </w:rPr>
            </w:pPr>
          </w:p>
        </w:tc>
        <w:tc>
          <w:tcPr>
            <w:tcW w:w="1260" w:type="dxa"/>
            <w:shd w:val="clear" w:color="auto" w:fill="auto"/>
          </w:tcPr>
          <w:p w14:paraId="0BE138A6" w14:textId="77777777" w:rsidR="00C42BAA" w:rsidRPr="00CC6185" w:rsidRDefault="00C42BAA" w:rsidP="00193356">
            <w:pPr>
              <w:spacing w:after="0" w:line="240" w:lineRule="auto"/>
              <w:jc w:val="right"/>
              <w:rPr>
                <w:rFonts w:eastAsia="Times New Roman" w:cstheme="minorHAnsi"/>
                <w:color w:val="000000"/>
                <w:sz w:val="18"/>
                <w:szCs w:val="18"/>
              </w:rPr>
            </w:pPr>
          </w:p>
        </w:tc>
      </w:tr>
      <w:tr w:rsidR="00C42BAA" w:rsidRPr="00CC6185" w14:paraId="0CD0E70B" w14:textId="77777777" w:rsidTr="00193356">
        <w:trPr>
          <w:trHeight w:val="50"/>
        </w:trPr>
        <w:tc>
          <w:tcPr>
            <w:tcW w:w="4590" w:type="dxa"/>
            <w:shd w:val="clear" w:color="auto" w:fill="auto"/>
          </w:tcPr>
          <w:p w14:paraId="6D51AF04" w14:textId="77777777" w:rsidR="00C42BAA" w:rsidRPr="008F22DC" w:rsidRDefault="00C42BAA" w:rsidP="00193356">
            <w:pPr>
              <w:spacing w:after="0" w:line="240" w:lineRule="auto"/>
              <w:rPr>
                <w:rFonts w:eastAsia="Times New Roman" w:cstheme="minorHAnsi"/>
                <w:b/>
                <w:color w:val="000000"/>
                <w:sz w:val="18"/>
                <w:szCs w:val="18"/>
              </w:rPr>
            </w:pPr>
            <w:r w:rsidRPr="008F22DC">
              <w:rPr>
                <w:rFonts w:eastAsia="Times New Roman" w:cstheme="minorHAnsi"/>
                <w:b/>
                <w:color w:val="000000"/>
                <w:sz w:val="18"/>
                <w:szCs w:val="18"/>
              </w:rPr>
              <w:t>Activity 1: Conduct cost-benefit and gender analysis coupled with other socio-economic analyses to identify and quantify adoption constraints and opportunities for different farmer contexts.</w:t>
            </w:r>
          </w:p>
        </w:tc>
        <w:tc>
          <w:tcPr>
            <w:tcW w:w="2486" w:type="dxa"/>
            <w:shd w:val="clear" w:color="auto" w:fill="auto"/>
            <w:vAlign w:val="center"/>
          </w:tcPr>
          <w:p w14:paraId="71B421B7" w14:textId="77777777" w:rsidR="00C42BAA" w:rsidRPr="009924E1" w:rsidRDefault="00C42BAA" w:rsidP="00193356">
            <w:pPr>
              <w:spacing w:after="0" w:line="240" w:lineRule="auto"/>
              <w:rPr>
                <w:rFonts w:eastAsia="Times New Roman" w:cstheme="minorHAnsi"/>
                <w:color w:val="000000"/>
                <w:sz w:val="18"/>
                <w:szCs w:val="18"/>
              </w:rPr>
            </w:pPr>
          </w:p>
        </w:tc>
        <w:tc>
          <w:tcPr>
            <w:tcW w:w="1856" w:type="dxa"/>
            <w:shd w:val="clear" w:color="auto" w:fill="auto"/>
            <w:vAlign w:val="center"/>
          </w:tcPr>
          <w:p w14:paraId="267E4DA9" w14:textId="77777777" w:rsidR="00C42BAA" w:rsidRPr="00CC6185" w:rsidRDefault="00C42BAA" w:rsidP="00193356">
            <w:pPr>
              <w:spacing w:after="0" w:line="240" w:lineRule="auto"/>
              <w:rPr>
                <w:rFonts w:eastAsia="Times New Roman" w:cstheme="minorHAnsi"/>
                <w:color w:val="000000"/>
                <w:sz w:val="18"/>
                <w:szCs w:val="18"/>
              </w:rPr>
            </w:pPr>
          </w:p>
        </w:tc>
        <w:tc>
          <w:tcPr>
            <w:tcW w:w="1260" w:type="dxa"/>
            <w:shd w:val="clear" w:color="auto" w:fill="auto"/>
          </w:tcPr>
          <w:p w14:paraId="567620B0" w14:textId="77777777" w:rsidR="00C42BAA" w:rsidRPr="00CC6185" w:rsidRDefault="00C42BAA" w:rsidP="00193356">
            <w:pPr>
              <w:spacing w:after="0" w:line="240" w:lineRule="auto"/>
              <w:jc w:val="right"/>
              <w:rPr>
                <w:rFonts w:eastAsia="Times New Roman" w:cstheme="minorHAnsi"/>
                <w:color w:val="000000"/>
                <w:sz w:val="18"/>
                <w:szCs w:val="18"/>
              </w:rPr>
            </w:pPr>
          </w:p>
        </w:tc>
      </w:tr>
      <w:tr w:rsidR="00C42BAA" w:rsidRPr="00CC6185" w14:paraId="6EE5D817" w14:textId="77777777" w:rsidTr="00193356">
        <w:trPr>
          <w:trHeight w:val="50"/>
        </w:trPr>
        <w:tc>
          <w:tcPr>
            <w:tcW w:w="4590" w:type="dxa"/>
            <w:shd w:val="clear" w:color="auto" w:fill="auto"/>
          </w:tcPr>
          <w:p w14:paraId="453C4213" w14:textId="77777777" w:rsidR="00C42BAA" w:rsidRPr="008F22DC" w:rsidRDefault="00C42BAA" w:rsidP="00193356">
            <w:pPr>
              <w:spacing w:after="0" w:line="240" w:lineRule="auto"/>
              <w:rPr>
                <w:rFonts w:eastAsia="Times New Roman" w:cstheme="minorHAnsi"/>
                <w:b/>
                <w:color w:val="000000"/>
                <w:sz w:val="18"/>
                <w:szCs w:val="18"/>
              </w:rPr>
            </w:pPr>
            <w:r w:rsidRPr="008F22DC">
              <w:rPr>
                <w:rFonts w:eastAsia="Times New Roman" w:cstheme="minorHAnsi"/>
                <w:b/>
                <w:color w:val="000000"/>
                <w:sz w:val="18"/>
                <w:szCs w:val="18"/>
              </w:rPr>
              <w:t>Activity 2: Map and assess relevant stakeholders to establish dialogue for the exploration of mutual synergies for scaling delivery of validated technologies.</w:t>
            </w:r>
          </w:p>
        </w:tc>
        <w:tc>
          <w:tcPr>
            <w:tcW w:w="2486" w:type="dxa"/>
            <w:shd w:val="clear" w:color="auto" w:fill="auto"/>
            <w:vAlign w:val="center"/>
          </w:tcPr>
          <w:p w14:paraId="33BFABC5" w14:textId="77777777" w:rsidR="00C42BAA" w:rsidRPr="00215AAC" w:rsidRDefault="00C42BAA" w:rsidP="00193356">
            <w:pPr>
              <w:spacing w:after="0" w:line="240" w:lineRule="auto"/>
              <w:rPr>
                <w:rFonts w:eastAsia="Times New Roman" w:cstheme="minorHAnsi"/>
                <w:b/>
                <w:bCs/>
                <w:iCs/>
                <w:color w:val="000000"/>
                <w:sz w:val="18"/>
                <w:szCs w:val="18"/>
                <w:highlight w:val="yellow"/>
              </w:rPr>
            </w:pPr>
            <w:r w:rsidRPr="00215AAC">
              <w:rPr>
                <w:rFonts w:eastAsia="Times New Roman" w:cstheme="minorHAnsi"/>
                <w:b/>
                <w:bCs/>
                <w:iCs/>
                <w:color w:val="000000"/>
                <w:sz w:val="18"/>
                <w:szCs w:val="18"/>
                <w:highlight w:val="yellow"/>
              </w:rPr>
              <w:t xml:space="preserve">Theme Leader:  </w:t>
            </w:r>
            <w:r>
              <w:rPr>
                <w:rFonts w:eastAsia="Times New Roman" w:cstheme="minorHAnsi"/>
                <w:color w:val="000000"/>
                <w:sz w:val="18"/>
                <w:szCs w:val="18"/>
              </w:rPr>
              <w:t>Oumar Samake</w:t>
            </w:r>
          </w:p>
          <w:p w14:paraId="5B2D6860" w14:textId="77777777" w:rsidR="00C42BAA" w:rsidRPr="009924E1" w:rsidRDefault="00C42BAA" w:rsidP="00193356">
            <w:pPr>
              <w:spacing w:after="0" w:line="240" w:lineRule="auto"/>
              <w:rPr>
                <w:rFonts w:eastAsia="Times New Roman" w:cstheme="minorHAnsi"/>
                <w:color w:val="000000"/>
                <w:sz w:val="18"/>
                <w:szCs w:val="18"/>
              </w:rPr>
            </w:pPr>
            <w:r w:rsidRPr="00215AAC">
              <w:rPr>
                <w:rFonts w:eastAsia="Times New Roman" w:cstheme="minorHAnsi"/>
                <w:b/>
                <w:bCs/>
                <w:iCs/>
                <w:color w:val="000000"/>
                <w:sz w:val="18"/>
                <w:szCs w:val="18"/>
                <w:highlight w:val="yellow"/>
              </w:rPr>
              <w:t xml:space="preserve">Deputy theme leader: </w:t>
            </w:r>
            <w:r w:rsidRPr="00B57B01">
              <w:rPr>
                <w:rFonts w:eastAsia="Times New Roman" w:cstheme="minorHAnsi"/>
                <w:bCs/>
                <w:iCs/>
                <w:color w:val="000000"/>
                <w:sz w:val="18"/>
                <w:szCs w:val="18"/>
              </w:rPr>
              <w:t>Baloua Neibe</w:t>
            </w:r>
          </w:p>
        </w:tc>
        <w:tc>
          <w:tcPr>
            <w:tcW w:w="1856" w:type="dxa"/>
            <w:shd w:val="clear" w:color="auto" w:fill="auto"/>
            <w:vAlign w:val="center"/>
          </w:tcPr>
          <w:p w14:paraId="780A1379" w14:textId="77777777" w:rsidR="00C42BAA" w:rsidRPr="00CC6185" w:rsidRDefault="00C42BAA" w:rsidP="00193356">
            <w:pPr>
              <w:spacing w:after="0" w:line="240" w:lineRule="auto"/>
              <w:rPr>
                <w:rFonts w:eastAsia="Times New Roman" w:cstheme="minorHAnsi"/>
                <w:color w:val="000000"/>
                <w:sz w:val="18"/>
                <w:szCs w:val="18"/>
              </w:rPr>
            </w:pPr>
          </w:p>
        </w:tc>
        <w:tc>
          <w:tcPr>
            <w:tcW w:w="1260" w:type="dxa"/>
            <w:shd w:val="clear" w:color="auto" w:fill="auto"/>
          </w:tcPr>
          <w:p w14:paraId="3599F8AD" w14:textId="77777777" w:rsidR="00C42BAA" w:rsidRPr="00CC6185" w:rsidRDefault="00C42BAA" w:rsidP="00193356">
            <w:pPr>
              <w:spacing w:after="0" w:line="240" w:lineRule="auto"/>
              <w:jc w:val="right"/>
              <w:rPr>
                <w:rFonts w:eastAsia="Times New Roman" w:cstheme="minorHAnsi"/>
                <w:color w:val="000000"/>
                <w:sz w:val="18"/>
                <w:szCs w:val="18"/>
              </w:rPr>
            </w:pPr>
          </w:p>
        </w:tc>
      </w:tr>
      <w:tr w:rsidR="00C42BAA" w:rsidRPr="00CC6185" w14:paraId="0A3876E2" w14:textId="77777777" w:rsidTr="00193356">
        <w:trPr>
          <w:trHeight w:val="638"/>
        </w:trPr>
        <w:tc>
          <w:tcPr>
            <w:tcW w:w="4590" w:type="dxa"/>
            <w:shd w:val="clear" w:color="auto" w:fill="auto"/>
            <w:vAlign w:val="center"/>
          </w:tcPr>
          <w:p w14:paraId="029FE2FE"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Sub activity 2.1: Consolidating existing platforms, concurrently leading multi stakeholder platform meetings at village level, and lead the organization of farmer to farmer exchange visits</w:t>
            </w:r>
            <w:r>
              <w:rPr>
                <w:rFonts w:eastAsia="Times New Roman" w:cstheme="minorHAnsi"/>
                <w:color w:val="000000"/>
                <w:sz w:val="18"/>
                <w:szCs w:val="18"/>
              </w:rPr>
              <w:t>.</w:t>
            </w:r>
          </w:p>
        </w:tc>
        <w:tc>
          <w:tcPr>
            <w:tcW w:w="2486" w:type="dxa"/>
            <w:shd w:val="clear" w:color="auto" w:fill="auto"/>
            <w:vAlign w:val="center"/>
          </w:tcPr>
          <w:p w14:paraId="4AD3EED5"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Oumar B. SAMAKE/AMEDD</w:t>
            </w:r>
          </w:p>
        </w:tc>
        <w:tc>
          <w:tcPr>
            <w:tcW w:w="1856" w:type="dxa"/>
            <w:shd w:val="clear" w:color="auto" w:fill="auto"/>
            <w:vAlign w:val="center"/>
          </w:tcPr>
          <w:p w14:paraId="3F7E42F0" w14:textId="77777777" w:rsidR="00C42BAA" w:rsidRPr="00CC6185" w:rsidRDefault="00C42BAA" w:rsidP="00193356">
            <w:pPr>
              <w:spacing w:after="0" w:line="240" w:lineRule="auto"/>
              <w:rPr>
                <w:rFonts w:eastAsia="Times New Roman" w:cstheme="minorHAnsi"/>
                <w:sz w:val="18"/>
                <w:szCs w:val="18"/>
              </w:rPr>
            </w:pPr>
            <w:r w:rsidRPr="00CC6185">
              <w:rPr>
                <w:rFonts w:eastAsia="Times New Roman" w:cstheme="minorHAnsi"/>
                <w:color w:val="000000"/>
                <w:sz w:val="18"/>
                <w:szCs w:val="18"/>
              </w:rPr>
              <w:t>Arouna BAYOKO, Pierre COULIBALY /AMEDD</w:t>
            </w:r>
          </w:p>
        </w:tc>
        <w:tc>
          <w:tcPr>
            <w:tcW w:w="1260" w:type="dxa"/>
            <w:shd w:val="clear" w:color="auto" w:fill="auto"/>
          </w:tcPr>
          <w:p w14:paraId="69DACEB2" w14:textId="77777777" w:rsidR="00C42BAA" w:rsidRPr="00CC6185" w:rsidRDefault="00C42BAA" w:rsidP="00193356">
            <w:pPr>
              <w:spacing w:after="0" w:line="240" w:lineRule="auto"/>
              <w:jc w:val="right"/>
              <w:rPr>
                <w:rFonts w:eastAsia="Times New Roman" w:cstheme="minorHAnsi"/>
                <w:color w:val="000000"/>
                <w:sz w:val="18"/>
                <w:szCs w:val="18"/>
              </w:rPr>
            </w:pPr>
            <w:r>
              <w:rPr>
                <w:rFonts w:eastAsia="Times New Roman" w:cstheme="minorHAnsi"/>
                <w:color w:val="000000"/>
                <w:sz w:val="18"/>
                <w:szCs w:val="18"/>
              </w:rPr>
              <w:t>30</w:t>
            </w:r>
            <w:r w:rsidRPr="00CC6185">
              <w:rPr>
                <w:rFonts w:eastAsia="Times New Roman" w:cstheme="minorHAnsi"/>
                <w:color w:val="000000"/>
                <w:sz w:val="18"/>
                <w:szCs w:val="18"/>
              </w:rPr>
              <w:t>000</w:t>
            </w:r>
          </w:p>
        </w:tc>
      </w:tr>
      <w:tr w:rsidR="00C42BAA" w:rsidRPr="00CC6185" w14:paraId="0E0A1737" w14:textId="77777777" w:rsidTr="00193356">
        <w:trPr>
          <w:trHeight w:val="1002"/>
        </w:trPr>
        <w:tc>
          <w:tcPr>
            <w:tcW w:w="4590" w:type="dxa"/>
            <w:shd w:val="clear" w:color="auto" w:fill="auto"/>
            <w:vAlign w:val="center"/>
          </w:tcPr>
          <w:p w14:paraId="33356503" w14:textId="77777777" w:rsidR="00C42BAA" w:rsidRPr="00CC6185" w:rsidRDefault="00C42BAA" w:rsidP="00193356">
            <w:pPr>
              <w:spacing w:after="0" w:line="240" w:lineRule="auto"/>
              <w:rPr>
                <w:rFonts w:eastAsia="Times New Roman" w:cstheme="minorHAnsi"/>
                <w:color w:val="000000"/>
                <w:sz w:val="18"/>
                <w:szCs w:val="18"/>
              </w:rPr>
            </w:pPr>
            <w:r w:rsidRPr="008F22DC">
              <w:rPr>
                <w:rFonts w:eastAsia="Times New Roman" w:cstheme="minorHAnsi"/>
                <w:b/>
                <w:color w:val="000000"/>
                <w:sz w:val="18"/>
                <w:szCs w:val="18"/>
              </w:rPr>
              <w:t>Activity 3: Leverage/link and integrate (engagement and outreach) with existent initiatives including Government extension systems to support and encourage the delivery pathways.</w:t>
            </w:r>
          </w:p>
        </w:tc>
        <w:tc>
          <w:tcPr>
            <w:tcW w:w="2486" w:type="dxa"/>
            <w:shd w:val="clear" w:color="auto" w:fill="auto"/>
            <w:vAlign w:val="center"/>
          </w:tcPr>
          <w:p w14:paraId="227104AD" w14:textId="77777777" w:rsidR="00C42BAA" w:rsidRPr="00215AAC" w:rsidRDefault="00C42BAA" w:rsidP="00193356">
            <w:pPr>
              <w:spacing w:after="0" w:line="240" w:lineRule="auto"/>
              <w:rPr>
                <w:rFonts w:eastAsia="Times New Roman" w:cstheme="minorHAnsi"/>
                <w:b/>
                <w:bCs/>
                <w:iCs/>
                <w:color w:val="000000"/>
                <w:sz w:val="18"/>
                <w:szCs w:val="18"/>
                <w:highlight w:val="yellow"/>
              </w:rPr>
            </w:pPr>
            <w:r w:rsidRPr="00215AAC">
              <w:rPr>
                <w:rFonts w:eastAsia="Times New Roman" w:cstheme="minorHAnsi"/>
                <w:b/>
                <w:bCs/>
                <w:iCs/>
                <w:color w:val="000000"/>
                <w:sz w:val="18"/>
                <w:szCs w:val="18"/>
                <w:highlight w:val="yellow"/>
              </w:rPr>
              <w:t xml:space="preserve">Theme Leader:  </w:t>
            </w:r>
            <w:r>
              <w:rPr>
                <w:rFonts w:eastAsia="Times New Roman" w:cstheme="minorHAnsi"/>
                <w:color w:val="000000"/>
                <w:sz w:val="18"/>
                <w:szCs w:val="18"/>
              </w:rPr>
              <w:t>Oumar Samake</w:t>
            </w:r>
          </w:p>
          <w:p w14:paraId="64CD197E" w14:textId="77777777" w:rsidR="00C42BAA" w:rsidRPr="00CC6185" w:rsidRDefault="00C42BAA" w:rsidP="00193356">
            <w:pPr>
              <w:spacing w:after="0" w:line="240" w:lineRule="auto"/>
              <w:rPr>
                <w:rFonts w:eastAsia="Times New Roman" w:cstheme="minorHAnsi"/>
                <w:color w:val="000000"/>
                <w:sz w:val="18"/>
                <w:szCs w:val="18"/>
              </w:rPr>
            </w:pPr>
            <w:r w:rsidRPr="00215AAC">
              <w:rPr>
                <w:rFonts w:eastAsia="Times New Roman" w:cstheme="minorHAnsi"/>
                <w:b/>
                <w:bCs/>
                <w:iCs/>
                <w:color w:val="000000"/>
                <w:sz w:val="18"/>
                <w:szCs w:val="18"/>
                <w:highlight w:val="yellow"/>
              </w:rPr>
              <w:t xml:space="preserve">Deputy theme leader: </w:t>
            </w:r>
            <w:r w:rsidRPr="00B57B01">
              <w:rPr>
                <w:rFonts w:eastAsia="Times New Roman" w:cstheme="minorHAnsi"/>
                <w:bCs/>
                <w:iCs/>
                <w:color w:val="000000"/>
                <w:sz w:val="18"/>
                <w:szCs w:val="18"/>
              </w:rPr>
              <w:t>Baloua Neibe</w:t>
            </w:r>
          </w:p>
        </w:tc>
        <w:tc>
          <w:tcPr>
            <w:tcW w:w="1856" w:type="dxa"/>
            <w:shd w:val="clear" w:color="auto" w:fill="auto"/>
            <w:vAlign w:val="center"/>
          </w:tcPr>
          <w:p w14:paraId="2B57DCE7" w14:textId="77777777" w:rsidR="00C42BAA" w:rsidRPr="00CC6185" w:rsidRDefault="00C42BAA" w:rsidP="00193356">
            <w:pPr>
              <w:spacing w:after="0" w:line="240" w:lineRule="auto"/>
              <w:rPr>
                <w:rFonts w:eastAsia="Times New Roman" w:cstheme="minorHAnsi"/>
                <w:color w:val="000000"/>
                <w:sz w:val="18"/>
                <w:szCs w:val="18"/>
              </w:rPr>
            </w:pPr>
          </w:p>
        </w:tc>
        <w:tc>
          <w:tcPr>
            <w:tcW w:w="1260" w:type="dxa"/>
            <w:shd w:val="clear" w:color="auto" w:fill="auto"/>
          </w:tcPr>
          <w:p w14:paraId="64C2537F" w14:textId="77777777" w:rsidR="00C42BAA" w:rsidRPr="00CC6185" w:rsidRDefault="00C42BAA" w:rsidP="00193356">
            <w:pPr>
              <w:spacing w:after="0" w:line="240" w:lineRule="auto"/>
              <w:jc w:val="right"/>
              <w:rPr>
                <w:rFonts w:eastAsia="Times New Roman" w:cstheme="minorHAnsi"/>
                <w:color w:val="000000"/>
                <w:sz w:val="18"/>
                <w:szCs w:val="18"/>
              </w:rPr>
            </w:pPr>
          </w:p>
        </w:tc>
      </w:tr>
      <w:tr w:rsidR="00C42BAA" w:rsidRPr="00CC6185" w14:paraId="0B0F84AD" w14:textId="77777777" w:rsidTr="00193356">
        <w:trPr>
          <w:trHeight w:val="224"/>
        </w:trPr>
        <w:tc>
          <w:tcPr>
            <w:tcW w:w="4590" w:type="dxa"/>
            <w:shd w:val="clear" w:color="auto" w:fill="auto"/>
            <w:hideMark/>
          </w:tcPr>
          <w:p w14:paraId="342957EC"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Sub-activity 3.1: Competition organization between communities to stimulate adoption of technological innovations</w:t>
            </w:r>
          </w:p>
        </w:tc>
        <w:tc>
          <w:tcPr>
            <w:tcW w:w="2486" w:type="dxa"/>
            <w:shd w:val="clear" w:color="auto" w:fill="auto"/>
            <w:hideMark/>
          </w:tcPr>
          <w:p w14:paraId="311EC264"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Oumar B. SAMAKE</w:t>
            </w:r>
            <w:r>
              <w:rPr>
                <w:rFonts w:eastAsia="Times New Roman" w:cstheme="minorHAnsi"/>
                <w:color w:val="000000"/>
                <w:sz w:val="18"/>
                <w:szCs w:val="18"/>
              </w:rPr>
              <w:t>/AMEDD</w:t>
            </w:r>
          </w:p>
        </w:tc>
        <w:tc>
          <w:tcPr>
            <w:tcW w:w="1856" w:type="dxa"/>
            <w:shd w:val="clear" w:color="auto" w:fill="auto"/>
            <w:hideMark/>
          </w:tcPr>
          <w:p w14:paraId="04143F03"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Arouna BAYOKO, Pierre COULIBALY</w:t>
            </w:r>
          </w:p>
        </w:tc>
        <w:tc>
          <w:tcPr>
            <w:tcW w:w="1260" w:type="dxa"/>
            <w:shd w:val="clear" w:color="auto" w:fill="auto"/>
            <w:hideMark/>
          </w:tcPr>
          <w:p w14:paraId="17C210E9" w14:textId="77777777" w:rsidR="00C42BAA" w:rsidRPr="00CC6185" w:rsidRDefault="00C42BAA" w:rsidP="00193356">
            <w:pPr>
              <w:spacing w:after="0" w:line="240" w:lineRule="auto"/>
              <w:jc w:val="right"/>
              <w:rPr>
                <w:rFonts w:eastAsia="Times New Roman" w:cstheme="minorHAnsi"/>
                <w:color w:val="000000"/>
                <w:sz w:val="18"/>
                <w:szCs w:val="18"/>
              </w:rPr>
            </w:pPr>
            <w:r w:rsidRPr="00CC6185">
              <w:rPr>
                <w:rFonts w:eastAsia="Times New Roman" w:cstheme="minorHAnsi"/>
                <w:color w:val="000000"/>
                <w:sz w:val="18"/>
                <w:szCs w:val="18"/>
              </w:rPr>
              <w:t>20000</w:t>
            </w:r>
          </w:p>
        </w:tc>
      </w:tr>
      <w:tr w:rsidR="00C42BAA" w:rsidRPr="00CC6185" w14:paraId="245F2A53" w14:textId="77777777" w:rsidTr="00193356">
        <w:trPr>
          <w:trHeight w:val="251"/>
        </w:trPr>
        <w:tc>
          <w:tcPr>
            <w:tcW w:w="4590" w:type="dxa"/>
            <w:shd w:val="clear" w:color="auto" w:fill="auto"/>
            <w:hideMark/>
          </w:tcPr>
          <w:p w14:paraId="6D61A601"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Sub-activity 3.2: Strengthen the capacity of NGOs (AMASSA, CAAD, FENAB, GRAADECOM), extensions services (Agriculture, Livestock, Forestry) and farmers organization for the technological packages widely dissemination</w:t>
            </w:r>
          </w:p>
        </w:tc>
        <w:tc>
          <w:tcPr>
            <w:tcW w:w="2486" w:type="dxa"/>
            <w:shd w:val="clear" w:color="auto" w:fill="auto"/>
            <w:hideMark/>
          </w:tcPr>
          <w:p w14:paraId="562A674D"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Oumar B. SAMAKE</w:t>
            </w:r>
            <w:r>
              <w:rPr>
                <w:rFonts w:eastAsia="Times New Roman" w:cstheme="minorHAnsi"/>
                <w:color w:val="000000"/>
                <w:sz w:val="18"/>
                <w:szCs w:val="18"/>
              </w:rPr>
              <w:t>/AMEDD</w:t>
            </w:r>
            <w:r w:rsidRPr="00CC6185">
              <w:rPr>
                <w:rFonts w:eastAsia="Times New Roman" w:cstheme="minorHAnsi"/>
                <w:color w:val="000000"/>
                <w:sz w:val="18"/>
                <w:szCs w:val="18"/>
              </w:rPr>
              <w:t xml:space="preserve"> </w:t>
            </w:r>
          </w:p>
        </w:tc>
        <w:tc>
          <w:tcPr>
            <w:tcW w:w="1856" w:type="dxa"/>
            <w:shd w:val="clear" w:color="auto" w:fill="auto"/>
            <w:hideMark/>
          </w:tcPr>
          <w:p w14:paraId="33C9E764"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Arouna BAYOKO, Pierre COULIBALY</w:t>
            </w:r>
            <w:r>
              <w:rPr>
                <w:rFonts w:eastAsia="Times New Roman" w:cstheme="minorHAnsi"/>
                <w:color w:val="000000"/>
                <w:sz w:val="18"/>
                <w:szCs w:val="18"/>
              </w:rPr>
              <w:t>, CAAD, GRADCOM, FENABI</w:t>
            </w:r>
          </w:p>
        </w:tc>
        <w:tc>
          <w:tcPr>
            <w:tcW w:w="1260" w:type="dxa"/>
            <w:shd w:val="clear" w:color="auto" w:fill="auto"/>
            <w:hideMark/>
          </w:tcPr>
          <w:p w14:paraId="63BEA8D0" w14:textId="77777777" w:rsidR="00C42BAA" w:rsidRPr="00CC6185" w:rsidRDefault="00C42BAA" w:rsidP="00193356">
            <w:pPr>
              <w:spacing w:after="0" w:line="240" w:lineRule="auto"/>
              <w:jc w:val="right"/>
              <w:rPr>
                <w:rFonts w:eastAsia="Times New Roman" w:cstheme="minorHAnsi"/>
                <w:color w:val="000000"/>
                <w:sz w:val="18"/>
                <w:szCs w:val="18"/>
              </w:rPr>
            </w:pPr>
            <w:r w:rsidRPr="00CC6185">
              <w:rPr>
                <w:rFonts w:eastAsia="Times New Roman" w:cstheme="minorHAnsi"/>
                <w:color w:val="000000"/>
                <w:sz w:val="18"/>
                <w:szCs w:val="18"/>
              </w:rPr>
              <w:t>25000</w:t>
            </w:r>
          </w:p>
        </w:tc>
      </w:tr>
      <w:tr w:rsidR="00C42BAA" w:rsidRPr="00CC6185" w14:paraId="32AC4D23" w14:textId="77777777" w:rsidTr="00193356">
        <w:trPr>
          <w:trHeight w:val="251"/>
        </w:trPr>
        <w:tc>
          <w:tcPr>
            <w:tcW w:w="4590" w:type="dxa"/>
            <w:shd w:val="clear" w:color="auto" w:fill="auto"/>
          </w:tcPr>
          <w:p w14:paraId="71E7882B" w14:textId="77777777" w:rsidR="00C42BAA" w:rsidRPr="00CC6185" w:rsidRDefault="00C42BAA" w:rsidP="00193356">
            <w:pPr>
              <w:spacing w:after="0" w:line="240" w:lineRule="auto"/>
              <w:rPr>
                <w:rFonts w:eastAsia="Times New Roman" w:cstheme="minorHAnsi"/>
                <w:color w:val="000000"/>
                <w:sz w:val="18"/>
                <w:szCs w:val="18"/>
              </w:rPr>
            </w:pPr>
            <w:r w:rsidRPr="008F22DC">
              <w:rPr>
                <w:rFonts w:eastAsia="Times New Roman" w:cstheme="minorHAnsi"/>
                <w:b/>
                <w:color w:val="000000"/>
                <w:sz w:val="18"/>
                <w:szCs w:val="18"/>
              </w:rPr>
              <w:t>Output 2: Gender-sensitive decision support tools for farmers to assess technology-associated risk and opportunity developed tested and launched.</w:t>
            </w:r>
          </w:p>
        </w:tc>
        <w:tc>
          <w:tcPr>
            <w:tcW w:w="2486" w:type="dxa"/>
            <w:shd w:val="clear" w:color="auto" w:fill="auto"/>
          </w:tcPr>
          <w:p w14:paraId="5A5FC78A" w14:textId="77777777" w:rsidR="00C42BAA" w:rsidRPr="00CC6185" w:rsidRDefault="00C42BAA" w:rsidP="00193356">
            <w:pPr>
              <w:spacing w:after="0" w:line="240" w:lineRule="auto"/>
              <w:rPr>
                <w:rFonts w:eastAsia="Times New Roman" w:cstheme="minorHAnsi"/>
                <w:color w:val="000000"/>
                <w:sz w:val="18"/>
                <w:szCs w:val="18"/>
              </w:rPr>
            </w:pPr>
          </w:p>
        </w:tc>
        <w:tc>
          <w:tcPr>
            <w:tcW w:w="1856" w:type="dxa"/>
            <w:shd w:val="clear" w:color="auto" w:fill="auto"/>
          </w:tcPr>
          <w:p w14:paraId="2776E4F5" w14:textId="77777777" w:rsidR="00C42BAA" w:rsidRPr="00CC6185" w:rsidRDefault="00C42BAA" w:rsidP="00193356">
            <w:pPr>
              <w:spacing w:after="0" w:line="240" w:lineRule="auto"/>
              <w:rPr>
                <w:rFonts w:eastAsia="Times New Roman" w:cstheme="minorHAnsi"/>
                <w:color w:val="000000"/>
                <w:sz w:val="18"/>
                <w:szCs w:val="18"/>
              </w:rPr>
            </w:pPr>
          </w:p>
        </w:tc>
        <w:tc>
          <w:tcPr>
            <w:tcW w:w="1260" w:type="dxa"/>
            <w:shd w:val="clear" w:color="auto" w:fill="auto"/>
          </w:tcPr>
          <w:p w14:paraId="173A4D18" w14:textId="77777777" w:rsidR="00C42BAA" w:rsidRPr="00CC6185" w:rsidRDefault="00C42BAA" w:rsidP="00193356">
            <w:pPr>
              <w:spacing w:after="0" w:line="240" w:lineRule="auto"/>
              <w:jc w:val="right"/>
              <w:rPr>
                <w:rFonts w:eastAsia="Times New Roman" w:cstheme="minorHAnsi"/>
                <w:color w:val="000000"/>
                <w:sz w:val="18"/>
                <w:szCs w:val="18"/>
              </w:rPr>
            </w:pPr>
          </w:p>
        </w:tc>
      </w:tr>
      <w:tr w:rsidR="00C42BAA" w:rsidRPr="00CC6185" w14:paraId="7DFC705F" w14:textId="77777777" w:rsidTr="00193356">
        <w:trPr>
          <w:trHeight w:val="251"/>
        </w:trPr>
        <w:tc>
          <w:tcPr>
            <w:tcW w:w="4590" w:type="dxa"/>
            <w:shd w:val="clear" w:color="auto" w:fill="auto"/>
          </w:tcPr>
          <w:p w14:paraId="17181321" w14:textId="77777777" w:rsidR="00C42BAA" w:rsidRPr="00CC6185" w:rsidRDefault="00C42BAA" w:rsidP="00193356">
            <w:pPr>
              <w:spacing w:after="0" w:line="240" w:lineRule="auto"/>
              <w:rPr>
                <w:rFonts w:eastAsia="Times New Roman" w:cstheme="minorHAnsi"/>
                <w:color w:val="000000"/>
                <w:sz w:val="18"/>
                <w:szCs w:val="18"/>
              </w:rPr>
            </w:pPr>
            <w:r w:rsidRPr="008F22DC">
              <w:rPr>
                <w:rFonts w:eastAsia="Times New Roman" w:cstheme="minorHAnsi"/>
                <w:b/>
                <w:color w:val="000000"/>
                <w:sz w:val="18"/>
                <w:szCs w:val="18"/>
              </w:rPr>
              <w:t>Activity 1: Identify and communicate gender-sensitive decision support technologies in the context of different farm typologies.</w:t>
            </w:r>
          </w:p>
        </w:tc>
        <w:tc>
          <w:tcPr>
            <w:tcW w:w="2486" w:type="dxa"/>
            <w:shd w:val="clear" w:color="auto" w:fill="auto"/>
          </w:tcPr>
          <w:p w14:paraId="11A2A38C" w14:textId="77777777" w:rsidR="00C42BAA" w:rsidRPr="00CC6185" w:rsidRDefault="00C42BAA" w:rsidP="00193356">
            <w:pPr>
              <w:spacing w:after="0" w:line="240" w:lineRule="auto"/>
              <w:rPr>
                <w:rFonts w:eastAsia="Times New Roman" w:cstheme="minorHAnsi"/>
                <w:color w:val="000000"/>
                <w:sz w:val="18"/>
                <w:szCs w:val="18"/>
              </w:rPr>
            </w:pPr>
          </w:p>
        </w:tc>
        <w:tc>
          <w:tcPr>
            <w:tcW w:w="1856" w:type="dxa"/>
            <w:shd w:val="clear" w:color="auto" w:fill="auto"/>
          </w:tcPr>
          <w:p w14:paraId="2768DB12" w14:textId="77777777" w:rsidR="00C42BAA" w:rsidRPr="00CC6185" w:rsidRDefault="00C42BAA" w:rsidP="00193356">
            <w:pPr>
              <w:spacing w:after="0" w:line="240" w:lineRule="auto"/>
              <w:rPr>
                <w:rFonts w:eastAsia="Times New Roman" w:cstheme="minorHAnsi"/>
                <w:color w:val="000000"/>
                <w:sz w:val="18"/>
                <w:szCs w:val="18"/>
              </w:rPr>
            </w:pPr>
          </w:p>
        </w:tc>
        <w:tc>
          <w:tcPr>
            <w:tcW w:w="1260" w:type="dxa"/>
            <w:shd w:val="clear" w:color="auto" w:fill="auto"/>
          </w:tcPr>
          <w:p w14:paraId="7CA917A1" w14:textId="77777777" w:rsidR="00C42BAA" w:rsidRPr="00CC6185" w:rsidRDefault="00C42BAA" w:rsidP="00193356">
            <w:pPr>
              <w:spacing w:after="0" w:line="240" w:lineRule="auto"/>
              <w:jc w:val="right"/>
              <w:rPr>
                <w:rFonts w:eastAsia="Times New Roman" w:cstheme="minorHAnsi"/>
                <w:color w:val="000000"/>
                <w:sz w:val="18"/>
                <w:szCs w:val="18"/>
              </w:rPr>
            </w:pPr>
          </w:p>
        </w:tc>
      </w:tr>
      <w:tr w:rsidR="00C42BAA" w:rsidRPr="00CC6185" w14:paraId="3D394D33" w14:textId="77777777" w:rsidTr="00193356">
        <w:trPr>
          <w:trHeight w:val="251"/>
        </w:trPr>
        <w:tc>
          <w:tcPr>
            <w:tcW w:w="4590" w:type="dxa"/>
            <w:shd w:val="clear" w:color="auto" w:fill="auto"/>
          </w:tcPr>
          <w:p w14:paraId="586FFA80" w14:textId="77777777" w:rsidR="00C42BAA" w:rsidRPr="008F22DC" w:rsidRDefault="00C42BAA" w:rsidP="00193356">
            <w:pPr>
              <w:spacing w:after="0" w:line="240" w:lineRule="auto"/>
              <w:rPr>
                <w:rFonts w:eastAsia="Times New Roman" w:cstheme="minorHAnsi"/>
                <w:b/>
                <w:color w:val="000000"/>
                <w:sz w:val="18"/>
                <w:szCs w:val="18"/>
              </w:rPr>
            </w:pPr>
            <w:r w:rsidRPr="00CC6185">
              <w:rPr>
                <w:rFonts w:eastAsia="Times New Roman" w:cstheme="minorHAnsi"/>
                <w:b/>
                <w:color w:val="000000"/>
                <w:sz w:val="18"/>
                <w:szCs w:val="18"/>
              </w:rPr>
              <w:t>Output 3: A technology adoption, monitoring, and evaluation framework for use by the project team and scaling partners developed and released.</w:t>
            </w:r>
          </w:p>
        </w:tc>
        <w:tc>
          <w:tcPr>
            <w:tcW w:w="2486" w:type="dxa"/>
            <w:shd w:val="clear" w:color="auto" w:fill="auto"/>
          </w:tcPr>
          <w:p w14:paraId="5AE9E26E" w14:textId="77777777" w:rsidR="00C42BAA" w:rsidRPr="00CC6185" w:rsidRDefault="00C42BAA" w:rsidP="00193356">
            <w:pPr>
              <w:spacing w:after="0" w:line="240" w:lineRule="auto"/>
              <w:rPr>
                <w:rFonts w:eastAsia="Times New Roman" w:cstheme="minorHAnsi"/>
                <w:color w:val="000000"/>
                <w:sz w:val="18"/>
                <w:szCs w:val="18"/>
              </w:rPr>
            </w:pPr>
          </w:p>
        </w:tc>
        <w:tc>
          <w:tcPr>
            <w:tcW w:w="1856" w:type="dxa"/>
            <w:shd w:val="clear" w:color="auto" w:fill="auto"/>
          </w:tcPr>
          <w:p w14:paraId="59A07F4F" w14:textId="77777777" w:rsidR="00C42BAA" w:rsidRPr="00CC6185" w:rsidRDefault="00C42BAA" w:rsidP="00193356">
            <w:pPr>
              <w:spacing w:after="0" w:line="240" w:lineRule="auto"/>
              <w:rPr>
                <w:rFonts w:eastAsia="Times New Roman" w:cstheme="minorHAnsi"/>
                <w:color w:val="000000"/>
                <w:sz w:val="18"/>
                <w:szCs w:val="18"/>
              </w:rPr>
            </w:pPr>
          </w:p>
        </w:tc>
        <w:tc>
          <w:tcPr>
            <w:tcW w:w="1260" w:type="dxa"/>
            <w:shd w:val="clear" w:color="auto" w:fill="auto"/>
          </w:tcPr>
          <w:p w14:paraId="7D40E25F" w14:textId="77777777" w:rsidR="00C42BAA" w:rsidRPr="00CC6185" w:rsidRDefault="00C42BAA" w:rsidP="00193356">
            <w:pPr>
              <w:spacing w:after="0" w:line="240" w:lineRule="auto"/>
              <w:jc w:val="right"/>
              <w:rPr>
                <w:rFonts w:eastAsia="Times New Roman" w:cstheme="minorHAnsi"/>
                <w:color w:val="000000"/>
                <w:sz w:val="18"/>
                <w:szCs w:val="18"/>
              </w:rPr>
            </w:pPr>
          </w:p>
        </w:tc>
      </w:tr>
      <w:tr w:rsidR="00C42BAA" w:rsidRPr="00CC6185" w14:paraId="0EA8DC81" w14:textId="77777777" w:rsidTr="00193356">
        <w:trPr>
          <w:trHeight w:val="251"/>
        </w:trPr>
        <w:tc>
          <w:tcPr>
            <w:tcW w:w="4590" w:type="dxa"/>
            <w:shd w:val="clear" w:color="auto" w:fill="auto"/>
          </w:tcPr>
          <w:p w14:paraId="5A536C93" w14:textId="77777777" w:rsidR="00C42BAA" w:rsidRPr="008F22DC" w:rsidRDefault="00C42BAA" w:rsidP="00193356">
            <w:pPr>
              <w:spacing w:after="0" w:line="240" w:lineRule="auto"/>
              <w:rPr>
                <w:rFonts w:eastAsia="Times New Roman" w:cstheme="minorHAnsi"/>
                <w:b/>
                <w:color w:val="000000"/>
                <w:sz w:val="18"/>
                <w:szCs w:val="18"/>
              </w:rPr>
            </w:pPr>
            <w:r w:rsidRPr="008F22DC">
              <w:rPr>
                <w:rFonts w:eastAsia="Times New Roman" w:cstheme="minorHAnsi"/>
                <w:b/>
                <w:color w:val="000000"/>
                <w:sz w:val="18"/>
                <w:szCs w:val="18"/>
              </w:rPr>
              <w:t>Activity 1: Monitor and modify the progress of technology adoption process towards scaling.</w:t>
            </w:r>
          </w:p>
        </w:tc>
        <w:tc>
          <w:tcPr>
            <w:tcW w:w="2486" w:type="dxa"/>
            <w:shd w:val="clear" w:color="auto" w:fill="auto"/>
          </w:tcPr>
          <w:p w14:paraId="4D793571" w14:textId="77777777" w:rsidR="00C42BAA" w:rsidRPr="00215AAC" w:rsidRDefault="00C42BAA" w:rsidP="00193356">
            <w:pPr>
              <w:spacing w:after="0" w:line="240" w:lineRule="auto"/>
              <w:rPr>
                <w:rFonts w:eastAsia="Times New Roman" w:cstheme="minorHAnsi"/>
                <w:b/>
                <w:bCs/>
                <w:iCs/>
                <w:color w:val="000000"/>
                <w:sz w:val="18"/>
                <w:szCs w:val="18"/>
                <w:highlight w:val="yellow"/>
              </w:rPr>
            </w:pPr>
            <w:r w:rsidRPr="00215AAC">
              <w:rPr>
                <w:rFonts w:eastAsia="Times New Roman" w:cstheme="minorHAnsi"/>
                <w:b/>
                <w:bCs/>
                <w:iCs/>
                <w:color w:val="000000"/>
                <w:sz w:val="18"/>
                <w:szCs w:val="18"/>
                <w:highlight w:val="yellow"/>
              </w:rPr>
              <w:t xml:space="preserve">Theme Leader:  </w:t>
            </w:r>
            <w:r>
              <w:rPr>
                <w:rFonts w:eastAsia="Times New Roman" w:cstheme="minorHAnsi"/>
                <w:color w:val="000000"/>
                <w:sz w:val="18"/>
                <w:szCs w:val="18"/>
              </w:rPr>
              <w:t>Oumar Samake</w:t>
            </w:r>
          </w:p>
          <w:p w14:paraId="3E041B6C" w14:textId="77777777" w:rsidR="00C42BAA" w:rsidRPr="00CC6185" w:rsidRDefault="00C42BAA" w:rsidP="00193356">
            <w:pPr>
              <w:spacing w:after="0" w:line="240" w:lineRule="auto"/>
              <w:rPr>
                <w:rFonts w:eastAsia="Times New Roman" w:cstheme="minorHAnsi"/>
                <w:color w:val="000000"/>
                <w:sz w:val="18"/>
                <w:szCs w:val="18"/>
              </w:rPr>
            </w:pPr>
            <w:r w:rsidRPr="00215AAC">
              <w:rPr>
                <w:rFonts w:eastAsia="Times New Roman" w:cstheme="minorHAnsi"/>
                <w:b/>
                <w:bCs/>
                <w:iCs/>
                <w:color w:val="000000"/>
                <w:sz w:val="18"/>
                <w:szCs w:val="18"/>
                <w:highlight w:val="yellow"/>
              </w:rPr>
              <w:t xml:space="preserve">Deputy theme leader: </w:t>
            </w:r>
            <w:r w:rsidRPr="00B57B01">
              <w:rPr>
                <w:rFonts w:eastAsia="Times New Roman" w:cstheme="minorHAnsi"/>
                <w:bCs/>
                <w:iCs/>
                <w:color w:val="000000"/>
                <w:sz w:val="18"/>
                <w:szCs w:val="18"/>
              </w:rPr>
              <w:t>Baloua Neibe</w:t>
            </w:r>
          </w:p>
        </w:tc>
        <w:tc>
          <w:tcPr>
            <w:tcW w:w="1856" w:type="dxa"/>
            <w:shd w:val="clear" w:color="auto" w:fill="auto"/>
          </w:tcPr>
          <w:p w14:paraId="3E9CE33D" w14:textId="77777777" w:rsidR="00C42BAA" w:rsidRPr="00CC6185" w:rsidRDefault="00C42BAA" w:rsidP="00193356">
            <w:pPr>
              <w:spacing w:after="0" w:line="240" w:lineRule="auto"/>
              <w:rPr>
                <w:rFonts w:eastAsia="Times New Roman" w:cstheme="minorHAnsi"/>
                <w:color w:val="000000"/>
                <w:sz w:val="18"/>
                <w:szCs w:val="18"/>
              </w:rPr>
            </w:pPr>
          </w:p>
        </w:tc>
        <w:tc>
          <w:tcPr>
            <w:tcW w:w="1260" w:type="dxa"/>
            <w:shd w:val="clear" w:color="auto" w:fill="auto"/>
          </w:tcPr>
          <w:p w14:paraId="23C66F4F" w14:textId="77777777" w:rsidR="00C42BAA" w:rsidRPr="00CC6185" w:rsidRDefault="00C42BAA" w:rsidP="00193356">
            <w:pPr>
              <w:spacing w:after="0" w:line="240" w:lineRule="auto"/>
              <w:jc w:val="right"/>
              <w:rPr>
                <w:rFonts w:eastAsia="Times New Roman" w:cstheme="minorHAnsi"/>
                <w:color w:val="000000"/>
                <w:sz w:val="18"/>
                <w:szCs w:val="18"/>
              </w:rPr>
            </w:pPr>
          </w:p>
        </w:tc>
      </w:tr>
      <w:tr w:rsidR="00C42BAA" w:rsidRPr="00CC6185" w14:paraId="281B6982" w14:textId="77777777" w:rsidTr="00193356">
        <w:trPr>
          <w:trHeight w:val="872"/>
        </w:trPr>
        <w:tc>
          <w:tcPr>
            <w:tcW w:w="4590" w:type="dxa"/>
            <w:shd w:val="clear" w:color="auto" w:fill="auto"/>
          </w:tcPr>
          <w:p w14:paraId="7F1FFA2E" w14:textId="77777777" w:rsidR="00C42BAA" w:rsidRPr="00CC6185" w:rsidRDefault="00C42BAA" w:rsidP="00193356">
            <w:pPr>
              <w:spacing w:after="0" w:line="240" w:lineRule="auto"/>
              <w:rPr>
                <w:rFonts w:eastAsia="Times New Roman" w:cstheme="minorHAnsi"/>
                <w:color w:val="0000CC"/>
                <w:sz w:val="18"/>
                <w:szCs w:val="18"/>
              </w:rPr>
            </w:pPr>
            <w:r w:rsidRPr="00CC6185">
              <w:rPr>
                <w:rFonts w:eastAsia="Times New Roman" w:cstheme="minorHAnsi"/>
                <w:color w:val="000000"/>
                <w:sz w:val="18"/>
                <w:szCs w:val="18"/>
              </w:rPr>
              <w:t>Sub activity 1.1: Scaling up of high yielding hybrids and dual/multi-purpose sorghum for crop and livestock integration and income generation in Sikasso region/Mali</w:t>
            </w:r>
          </w:p>
        </w:tc>
        <w:tc>
          <w:tcPr>
            <w:tcW w:w="2486" w:type="dxa"/>
            <w:shd w:val="clear" w:color="auto" w:fill="auto"/>
          </w:tcPr>
          <w:p w14:paraId="08CDB532"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Aboubacar TOURE/ICRISAT</w:t>
            </w:r>
          </w:p>
        </w:tc>
        <w:tc>
          <w:tcPr>
            <w:tcW w:w="1856" w:type="dxa"/>
            <w:shd w:val="clear" w:color="auto" w:fill="auto"/>
          </w:tcPr>
          <w:p w14:paraId="56ACE3A7"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Baloua NEBIE, Mamourou SIDIBE, Abdoulaye G. DIALLO/ ICRISAT</w:t>
            </w:r>
          </w:p>
        </w:tc>
        <w:tc>
          <w:tcPr>
            <w:tcW w:w="1260" w:type="dxa"/>
            <w:shd w:val="clear" w:color="auto" w:fill="auto"/>
          </w:tcPr>
          <w:p w14:paraId="41A6691E" w14:textId="77777777" w:rsidR="00C42BAA" w:rsidRPr="00CC6185" w:rsidRDefault="00C42BAA" w:rsidP="00193356">
            <w:pPr>
              <w:spacing w:after="0" w:line="240" w:lineRule="auto"/>
              <w:jc w:val="right"/>
              <w:rPr>
                <w:rFonts w:eastAsia="Times New Roman" w:cstheme="minorHAnsi"/>
                <w:color w:val="000000"/>
                <w:sz w:val="18"/>
                <w:szCs w:val="18"/>
              </w:rPr>
            </w:pPr>
            <w:r>
              <w:rPr>
                <w:rFonts w:eastAsia="Times New Roman" w:cstheme="minorHAnsi"/>
                <w:color w:val="000000"/>
                <w:sz w:val="18"/>
                <w:szCs w:val="18"/>
              </w:rPr>
              <w:t>100</w:t>
            </w:r>
            <w:r w:rsidRPr="00CC6185">
              <w:rPr>
                <w:rFonts w:eastAsia="Times New Roman" w:cstheme="minorHAnsi"/>
                <w:color w:val="000000"/>
                <w:sz w:val="18"/>
                <w:szCs w:val="18"/>
              </w:rPr>
              <w:t>00</w:t>
            </w:r>
          </w:p>
        </w:tc>
      </w:tr>
      <w:tr w:rsidR="00C42BAA" w:rsidRPr="00CC6185" w14:paraId="46C1983D" w14:textId="77777777" w:rsidTr="00193356">
        <w:trPr>
          <w:trHeight w:val="1002"/>
        </w:trPr>
        <w:tc>
          <w:tcPr>
            <w:tcW w:w="4590" w:type="dxa"/>
            <w:shd w:val="clear" w:color="auto" w:fill="auto"/>
          </w:tcPr>
          <w:p w14:paraId="3EAB7040"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lastRenderedPageBreak/>
              <w:t>Sub activity 1.2: Dissemination of sustainable natural resources management technologies implemented as technological packages (contour bunding, agro-forestery options etc.) in the districts of Sikasso, Koutiala, Bougouni, Yorosso</w:t>
            </w:r>
          </w:p>
        </w:tc>
        <w:tc>
          <w:tcPr>
            <w:tcW w:w="2486" w:type="dxa"/>
            <w:shd w:val="clear" w:color="auto" w:fill="auto"/>
          </w:tcPr>
          <w:p w14:paraId="51FE20CA"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Oumar B. SAMAKE, Oumane DEMBELE, Pierre COULIBALY/ AMEDD</w:t>
            </w:r>
          </w:p>
        </w:tc>
        <w:tc>
          <w:tcPr>
            <w:tcW w:w="1856" w:type="dxa"/>
            <w:shd w:val="clear" w:color="auto" w:fill="auto"/>
          </w:tcPr>
          <w:p w14:paraId="1D3CC18C" w14:textId="77777777" w:rsidR="00C42BAA" w:rsidRPr="00CC6185" w:rsidRDefault="00C42BAA" w:rsidP="00193356">
            <w:pPr>
              <w:spacing w:after="0" w:line="240" w:lineRule="auto"/>
              <w:rPr>
                <w:rFonts w:eastAsia="Times New Roman" w:cstheme="minorHAnsi"/>
                <w:color w:val="000000"/>
                <w:sz w:val="18"/>
                <w:szCs w:val="18"/>
              </w:rPr>
            </w:pPr>
            <w:r>
              <w:rPr>
                <w:rFonts w:eastAsia="Times New Roman" w:cstheme="minorHAnsi"/>
                <w:color w:val="000000"/>
                <w:sz w:val="18"/>
                <w:szCs w:val="18"/>
              </w:rPr>
              <w:t>Mahamadou Dicko, Karamoko Traore</w:t>
            </w:r>
          </w:p>
        </w:tc>
        <w:tc>
          <w:tcPr>
            <w:tcW w:w="1260" w:type="dxa"/>
            <w:shd w:val="clear" w:color="auto" w:fill="auto"/>
          </w:tcPr>
          <w:p w14:paraId="3ED9DB5F" w14:textId="77777777" w:rsidR="00C42BAA" w:rsidRPr="00CC6185" w:rsidRDefault="00C42BAA" w:rsidP="00193356">
            <w:pPr>
              <w:spacing w:after="0" w:line="240" w:lineRule="auto"/>
              <w:jc w:val="right"/>
              <w:rPr>
                <w:rFonts w:eastAsia="Times New Roman" w:cstheme="minorHAnsi"/>
                <w:color w:val="000000"/>
                <w:sz w:val="18"/>
                <w:szCs w:val="18"/>
              </w:rPr>
            </w:pPr>
            <w:r>
              <w:rPr>
                <w:rFonts w:eastAsia="Times New Roman" w:cstheme="minorHAnsi"/>
                <w:color w:val="000000"/>
                <w:sz w:val="18"/>
                <w:szCs w:val="18"/>
              </w:rPr>
              <w:t>3</w:t>
            </w:r>
            <w:r w:rsidRPr="00CC6185">
              <w:rPr>
                <w:rFonts w:eastAsia="Times New Roman" w:cstheme="minorHAnsi"/>
                <w:color w:val="000000"/>
                <w:sz w:val="18"/>
                <w:szCs w:val="18"/>
              </w:rPr>
              <w:t>5000</w:t>
            </w:r>
          </w:p>
        </w:tc>
      </w:tr>
      <w:tr w:rsidR="00C42BAA" w:rsidRPr="00CC6185" w14:paraId="535464B2" w14:textId="77777777" w:rsidTr="00193356">
        <w:trPr>
          <w:trHeight w:val="638"/>
        </w:trPr>
        <w:tc>
          <w:tcPr>
            <w:tcW w:w="4590" w:type="dxa"/>
            <w:shd w:val="clear" w:color="auto" w:fill="auto"/>
          </w:tcPr>
          <w:p w14:paraId="0BFA3601"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Sub activity 1.3: Promote the use of both vegetables and agroforestry species (tomato, aubergine, okra, tamarind, baobab, moringa)</w:t>
            </w:r>
          </w:p>
        </w:tc>
        <w:tc>
          <w:tcPr>
            <w:tcW w:w="2486" w:type="dxa"/>
            <w:shd w:val="clear" w:color="auto" w:fill="auto"/>
          </w:tcPr>
          <w:p w14:paraId="18F66FAD"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Oumar B. SAMAKE, Oumane DEMBELE, Pierre COULIBALY/ AMEDD</w:t>
            </w:r>
          </w:p>
        </w:tc>
        <w:tc>
          <w:tcPr>
            <w:tcW w:w="1856" w:type="dxa"/>
            <w:shd w:val="clear" w:color="auto" w:fill="auto"/>
          </w:tcPr>
          <w:p w14:paraId="4126F2E0" w14:textId="77777777" w:rsidR="00C42BAA" w:rsidRPr="00CC6185" w:rsidRDefault="00C42BAA" w:rsidP="00193356">
            <w:pPr>
              <w:spacing w:after="0" w:line="240" w:lineRule="auto"/>
              <w:rPr>
                <w:rFonts w:eastAsia="Times New Roman" w:cstheme="minorHAnsi"/>
                <w:color w:val="000000"/>
                <w:sz w:val="18"/>
                <w:szCs w:val="18"/>
              </w:rPr>
            </w:pPr>
            <w:r>
              <w:rPr>
                <w:rFonts w:eastAsia="Times New Roman" w:cstheme="minorHAnsi"/>
                <w:color w:val="000000"/>
                <w:sz w:val="18"/>
                <w:szCs w:val="18"/>
              </w:rPr>
              <w:t>Mahamadou Dicko, Karamoko Traore, Jean Baptiste</w:t>
            </w:r>
          </w:p>
        </w:tc>
        <w:tc>
          <w:tcPr>
            <w:tcW w:w="1260" w:type="dxa"/>
            <w:shd w:val="clear" w:color="auto" w:fill="auto"/>
          </w:tcPr>
          <w:p w14:paraId="0E40499A" w14:textId="77777777" w:rsidR="00C42BAA" w:rsidRPr="00CC6185" w:rsidRDefault="00C42BAA" w:rsidP="00193356">
            <w:pPr>
              <w:spacing w:after="0" w:line="240" w:lineRule="auto"/>
              <w:jc w:val="right"/>
              <w:rPr>
                <w:rFonts w:eastAsia="Times New Roman" w:cstheme="minorHAnsi"/>
                <w:color w:val="000000"/>
                <w:sz w:val="18"/>
                <w:szCs w:val="18"/>
              </w:rPr>
            </w:pPr>
            <w:r w:rsidRPr="00CC6185">
              <w:rPr>
                <w:rFonts w:eastAsia="Times New Roman" w:cstheme="minorHAnsi"/>
                <w:color w:val="000000"/>
                <w:sz w:val="18"/>
                <w:szCs w:val="18"/>
              </w:rPr>
              <w:t>25000</w:t>
            </w:r>
          </w:p>
        </w:tc>
      </w:tr>
      <w:tr w:rsidR="00C42BAA" w:rsidRPr="00CC6185" w14:paraId="578570D6" w14:textId="77777777" w:rsidTr="00193356">
        <w:trPr>
          <w:trHeight w:val="872"/>
        </w:trPr>
        <w:tc>
          <w:tcPr>
            <w:tcW w:w="4590" w:type="dxa"/>
            <w:shd w:val="clear" w:color="auto" w:fill="auto"/>
          </w:tcPr>
          <w:p w14:paraId="67A7F301"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 xml:space="preserve">Sub-activity 1.4: Development and formalization of local conventions including demarcation of livestock corridors - </w:t>
            </w:r>
            <w:r w:rsidRPr="00CC6185">
              <w:rPr>
                <w:rFonts w:eastAsia="Times New Roman" w:cstheme="minorHAnsi"/>
                <w:color w:val="0000CC"/>
                <w:sz w:val="18"/>
                <w:szCs w:val="18"/>
              </w:rPr>
              <w:t>can this joined with sub-activities 4, 5 and 6? How different will this be from the phase 1 activities?</w:t>
            </w:r>
          </w:p>
        </w:tc>
        <w:tc>
          <w:tcPr>
            <w:tcW w:w="2486" w:type="dxa"/>
            <w:shd w:val="clear" w:color="auto" w:fill="auto"/>
          </w:tcPr>
          <w:p w14:paraId="31224E3F"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Augustine Ayantunde/ILRI</w:t>
            </w:r>
          </w:p>
          <w:p w14:paraId="0C209B69" w14:textId="77777777" w:rsidR="00C42BAA" w:rsidRPr="00CC6185" w:rsidRDefault="00C42BAA" w:rsidP="00193356">
            <w:pPr>
              <w:spacing w:after="0" w:line="240" w:lineRule="auto"/>
              <w:rPr>
                <w:rFonts w:eastAsia="Times New Roman" w:cstheme="minorHAnsi"/>
                <w:color w:val="000000"/>
                <w:sz w:val="18"/>
                <w:szCs w:val="18"/>
              </w:rPr>
            </w:pPr>
          </w:p>
        </w:tc>
        <w:tc>
          <w:tcPr>
            <w:tcW w:w="1856" w:type="dxa"/>
            <w:shd w:val="clear" w:color="auto" w:fill="auto"/>
          </w:tcPr>
          <w:p w14:paraId="59F6BA6C"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Hamidou Nantoume/IER</w:t>
            </w:r>
          </w:p>
        </w:tc>
        <w:tc>
          <w:tcPr>
            <w:tcW w:w="1260" w:type="dxa"/>
            <w:shd w:val="clear" w:color="auto" w:fill="auto"/>
          </w:tcPr>
          <w:p w14:paraId="695AB2AC" w14:textId="77777777" w:rsidR="00C42BAA" w:rsidRPr="00CC6185" w:rsidRDefault="00C42BAA" w:rsidP="00193356">
            <w:pPr>
              <w:spacing w:after="0" w:line="240" w:lineRule="auto"/>
              <w:jc w:val="right"/>
              <w:rPr>
                <w:rFonts w:eastAsia="Times New Roman" w:cstheme="minorHAnsi"/>
                <w:color w:val="000000"/>
                <w:sz w:val="18"/>
                <w:szCs w:val="18"/>
              </w:rPr>
            </w:pPr>
            <w:r w:rsidRPr="00CC6185">
              <w:rPr>
                <w:rFonts w:eastAsia="Times New Roman" w:cstheme="minorHAnsi"/>
                <w:sz w:val="18"/>
                <w:szCs w:val="18"/>
              </w:rPr>
              <w:t>20000</w:t>
            </w:r>
          </w:p>
        </w:tc>
      </w:tr>
      <w:tr w:rsidR="00C42BAA" w:rsidRPr="00CC6185" w14:paraId="3B18CD92" w14:textId="77777777" w:rsidTr="00193356">
        <w:trPr>
          <w:trHeight w:val="647"/>
        </w:trPr>
        <w:tc>
          <w:tcPr>
            <w:tcW w:w="4590" w:type="dxa"/>
            <w:shd w:val="clear" w:color="auto" w:fill="auto"/>
          </w:tcPr>
          <w:p w14:paraId="3546A15A"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b/>
                <w:color w:val="000000"/>
                <w:sz w:val="18"/>
                <w:szCs w:val="18"/>
              </w:rPr>
              <w:t>Output 4: Knowledge sharing centers and learning alliances within existent local and regional institutions including development actors developed.</w:t>
            </w:r>
          </w:p>
        </w:tc>
        <w:tc>
          <w:tcPr>
            <w:tcW w:w="2486" w:type="dxa"/>
            <w:shd w:val="clear" w:color="auto" w:fill="auto"/>
          </w:tcPr>
          <w:p w14:paraId="71A8CAD7"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 </w:t>
            </w:r>
          </w:p>
        </w:tc>
        <w:tc>
          <w:tcPr>
            <w:tcW w:w="1856" w:type="dxa"/>
            <w:shd w:val="clear" w:color="auto" w:fill="auto"/>
          </w:tcPr>
          <w:p w14:paraId="737A8F71" w14:textId="77777777" w:rsidR="00C42BAA" w:rsidRPr="00CC6185" w:rsidRDefault="00C42BAA" w:rsidP="00193356">
            <w:pPr>
              <w:spacing w:after="0" w:line="240" w:lineRule="auto"/>
              <w:rPr>
                <w:rFonts w:eastAsia="Times New Roman" w:cstheme="minorHAnsi"/>
                <w:color w:val="000000"/>
                <w:sz w:val="18"/>
                <w:szCs w:val="18"/>
              </w:rPr>
            </w:pPr>
          </w:p>
        </w:tc>
        <w:tc>
          <w:tcPr>
            <w:tcW w:w="1260" w:type="dxa"/>
            <w:shd w:val="clear" w:color="auto" w:fill="auto"/>
          </w:tcPr>
          <w:p w14:paraId="3FDDCD46" w14:textId="77777777" w:rsidR="00C42BAA" w:rsidRPr="00CC6185" w:rsidRDefault="00C42BAA" w:rsidP="00193356">
            <w:pPr>
              <w:spacing w:after="0" w:line="240" w:lineRule="auto"/>
              <w:jc w:val="right"/>
              <w:rPr>
                <w:rFonts w:eastAsia="Times New Roman" w:cstheme="minorHAnsi"/>
                <w:sz w:val="18"/>
                <w:szCs w:val="18"/>
              </w:rPr>
            </w:pPr>
          </w:p>
        </w:tc>
      </w:tr>
      <w:tr w:rsidR="00C42BAA" w:rsidRPr="00CC6185" w14:paraId="7B65696C" w14:textId="77777777" w:rsidTr="00193356">
        <w:trPr>
          <w:trHeight w:val="458"/>
        </w:trPr>
        <w:tc>
          <w:tcPr>
            <w:tcW w:w="4590" w:type="dxa"/>
            <w:shd w:val="clear" w:color="auto" w:fill="auto"/>
          </w:tcPr>
          <w:p w14:paraId="41933D65"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b/>
                <w:color w:val="000000"/>
                <w:sz w:val="18"/>
                <w:szCs w:val="18"/>
              </w:rPr>
              <w:t>Activity 1: Establish knowledge-sharing and learning alliances among scaling actors.</w:t>
            </w:r>
          </w:p>
        </w:tc>
        <w:tc>
          <w:tcPr>
            <w:tcW w:w="2486" w:type="dxa"/>
            <w:shd w:val="clear" w:color="auto" w:fill="auto"/>
          </w:tcPr>
          <w:p w14:paraId="48A71FFC" w14:textId="77777777" w:rsidR="00C42BAA" w:rsidRPr="00215AAC" w:rsidRDefault="00C42BAA" w:rsidP="00193356">
            <w:pPr>
              <w:spacing w:after="0" w:line="240" w:lineRule="auto"/>
              <w:rPr>
                <w:rFonts w:eastAsia="Times New Roman" w:cstheme="minorHAnsi"/>
                <w:b/>
                <w:bCs/>
                <w:iCs/>
                <w:color w:val="000000"/>
                <w:sz w:val="18"/>
                <w:szCs w:val="18"/>
                <w:highlight w:val="yellow"/>
              </w:rPr>
            </w:pPr>
            <w:r w:rsidRPr="00215AAC">
              <w:rPr>
                <w:rFonts w:eastAsia="Times New Roman" w:cstheme="minorHAnsi"/>
                <w:b/>
                <w:bCs/>
                <w:iCs/>
                <w:color w:val="000000"/>
                <w:sz w:val="18"/>
                <w:szCs w:val="18"/>
                <w:highlight w:val="yellow"/>
              </w:rPr>
              <w:t xml:space="preserve">Theme Leader:  </w:t>
            </w:r>
            <w:r>
              <w:rPr>
                <w:rFonts w:eastAsia="Times New Roman" w:cstheme="minorHAnsi"/>
                <w:color w:val="000000"/>
                <w:sz w:val="18"/>
                <w:szCs w:val="18"/>
              </w:rPr>
              <w:t>Birhanu Zemadim</w:t>
            </w:r>
          </w:p>
          <w:p w14:paraId="4E82EDA6" w14:textId="77777777" w:rsidR="00C42BAA" w:rsidRPr="00CC6185" w:rsidRDefault="00C42BAA" w:rsidP="00193356">
            <w:pPr>
              <w:spacing w:after="0" w:line="240" w:lineRule="auto"/>
              <w:rPr>
                <w:rFonts w:eastAsia="Times New Roman" w:cstheme="minorHAnsi"/>
                <w:color w:val="000000"/>
                <w:sz w:val="18"/>
                <w:szCs w:val="18"/>
              </w:rPr>
            </w:pPr>
            <w:r w:rsidRPr="00215AAC">
              <w:rPr>
                <w:rFonts w:eastAsia="Times New Roman" w:cstheme="minorHAnsi"/>
                <w:b/>
                <w:bCs/>
                <w:iCs/>
                <w:color w:val="000000"/>
                <w:sz w:val="18"/>
                <w:szCs w:val="18"/>
                <w:highlight w:val="yellow"/>
              </w:rPr>
              <w:t xml:space="preserve">Deputy theme leader: </w:t>
            </w:r>
            <w:r>
              <w:rPr>
                <w:rFonts w:eastAsia="Times New Roman" w:cstheme="minorHAnsi"/>
                <w:bCs/>
                <w:iCs/>
                <w:color w:val="000000"/>
                <w:sz w:val="18"/>
                <w:szCs w:val="18"/>
              </w:rPr>
              <w:t>Felix Badolo/Moussa Sankara</w:t>
            </w:r>
          </w:p>
        </w:tc>
        <w:tc>
          <w:tcPr>
            <w:tcW w:w="1856" w:type="dxa"/>
            <w:shd w:val="clear" w:color="auto" w:fill="auto"/>
          </w:tcPr>
          <w:p w14:paraId="0FE3D0C0" w14:textId="77777777" w:rsidR="00C42BAA" w:rsidRPr="00CC6185" w:rsidRDefault="00C42BAA" w:rsidP="00193356">
            <w:pPr>
              <w:spacing w:after="0" w:line="240" w:lineRule="auto"/>
              <w:rPr>
                <w:rFonts w:eastAsia="Times New Roman" w:cstheme="minorHAnsi"/>
                <w:color w:val="000000"/>
                <w:sz w:val="18"/>
                <w:szCs w:val="18"/>
              </w:rPr>
            </w:pPr>
          </w:p>
        </w:tc>
        <w:tc>
          <w:tcPr>
            <w:tcW w:w="1260" w:type="dxa"/>
            <w:shd w:val="clear" w:color="auto" w:fill="auto"/>
          </w:tcPr>
          <w:p w14:paraId="31CC0841" w14:textId="77777777" w:rsidR="00C42BAA" w:rsidRPr="00CC6185" w:rsidRDefault="00C42BAA" w:rsidP="00193356">
            <w:pPr>
              <w:spacing w:after="0" w:line="240" w:lineRule="auto"/>
              <w:jc w:val="right"/>
              <w:rPr>
                <w:rFonts w:eastAsia="Times New Roman" w:cstheme="minorHAnsi"/>
                <w:sz w:val="18"/>
                <w:szCs w:val="18"/>
              </w:rPr>
            </w:pPr>
          </w:p>
        </w:tc>
      </w:tr>
      <w:tr w:rsidR="00C42BAA" w:rsidRPr="00CC6185" w14:paraId="0199B6CC" w14:textId="77777777" w:rsidTr="00193356">
        <w:trPr>
          <w:trHeight w:val="530"/>
        </w:trPr>
        <w:tc>
          <w:tcPr>
            <w:tcW w:w="4590" w:type="dxa"/>
            <w:shd w:val="clear" w:color="auto" w:fill="auto"/>
            <w:hideMark/>
          </w:tcPr>
          <w:p w14:paraId="7C8A3CD5"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 xml:space="preserve">Sub-activity 1.1: </w:t>
            </w:r>
            <w:r>
              <w:rPr>
                <w:rFonts w:eastAsia="Times New Roman" w:cstheme="minorHAnsi"/>
                <w:color w:val="000000"/>
                <w:sz w:val="18"/>
                <w:szCs w:val="18"/>
              </w:rPr>
              <w:t xml:space="preserve">Africa RISING Mali Project </w:t>
            </w:r>
            <w:r w:rsidRPr="00CC6185">
              <w:rPr>
                <w:rFonts w:eastAsia="Times New Roman" w:cstheme="minorHAnsi"/>
                <w:color w:val="000000"/>
                <w:sz w:val="18"/>
                <w:szCs w:val="18"/>
              </w:rPr>
              <w:t xml:space="preserve">Management </w:t>
            </w:r>
            <w:r>
              <w:rPr>
                <w:rFonts w:eastAsia="Times New Roman" w:cstheme="minorHAnsi"/>
                <w:color w:val="000000"/>
                <w:sz w:val="18"/>
                <w:szCs w:val="18"/>
              </w:rPr>
              <w:t>&amp;  O</w:t>
            </w:r>
            <w:r w:rsidRPr="00CC6185">
              <w:rPr>
                <w:rFonts w:eastAsia="Times New Roman" w:cstheme="minorHAnsi"/>
                <w:color w:val="000000"/>
                <w:sz w:val="18"/>
                <w:szCs w:val="18"/>
              </w:rPr>
              <w:t>peration of four technology parks as sites for research and dissemination hubs</w:t>
            </w:r>
            <w:r>
              <w:rPr>
                <w:rFonts w:eastAsia="Times New Roman" w:cstheme="minorHAnsi"/>
                <w:color w:val="000000"/>
                <w:sz w:val="18"/>
                <w:szCs w:val="18"/>
              </w:rPr>
              <w:t>, and communication.</w:t>
            </w:r>
          </w:p>
        </w:tc>
        <w:tc>
          <w:tcPr>
            <w:tcW w:w="2486" w:type="dxa"/>
            <w:shd w:val="clear" w:color="auto" w:fill="auto"/>
            <w:hideMark/>
          </w:tcPr>
          <w:p w14:paraId="5E4CA718"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Birhanu Zemadim</w:t>
            </w:r>
            <w:r>
              <w:rPr>
                <w:rFonts w:eastAsia="Times New Roman" w:cstheme="minorHAnsi"/>
                <w:color w:val="000000"/>
                <w:sz w:val="18"/>
                <w:szCs w:val="18"/>
              </w:rPr>
              <w:t>, Karamoko Traore, Mahamadou Diko,</w:t>
            </w:r>
            <w:r w:rsidRPr="00CC6185">
              <w:rPr>
                <w:rFonts w:eastAsia="Times New Roman" w:cstheme="minorHAnsi"/>
                <w:color w:val="000000"/>
                <w:sz w:val="18"/>
                <w:szCs w:val="18"/>
              </w:rPr>
              <w:t>/ICRISAT</w:t>
            </w:r>
          </w:p>
        </w:tc>
        <w:tc>
          <w:tcPr>
            <w:tcW w:w="1856" w:type="dxa"/>
            <w:shd w:val="clear" w:color="auto" w:fill="auto"/>
            <w:hideMark/>
          </w:tcPr>
          <w:p w14:paraId="3DB33D54" w14:textId="77777777" w:rsidR="00C42BAA" w:rsidRPr="00CC6185" w:rsidRDefault="00C42BAA" w:rsidP="00193356">
            <w:pPr>
              <w:spacing w:after="0" w:line="240" w:lineRule="auto"/>
              <w:rPr>
                <w:rFonts w:eastAsia="Times New Roman" w:cstheme="minorHAnsi"/>
                <w:color w:val="000000"/>
                <w:sz w:val="18"/>
                <w:szCs w:val="18"/>
              </w:rPr>
            </w:pPr>
            <w:r>
              <w:rPr>
                <w:rFonts w:eastAsia="Times New Roman" w:cstheme="minorHAnsi"/>
                <w:color w:val="000000"/>
                <w:sz w:val="18"/>
                <w:szCs w:val="18"/>
              </w:rPr>
              <w:t>Mahamadu Dicko, Karamoko Traore, Salmoye Coulibali, CAAD/GRADCOM/FENABI</w:t>
            </w:r>
          </w:p>
        </w:tc>
        <w:tc>
          <w:tcPr>
            <w:tcW w:w="1260" w:type="dxa"/>
            <w:shd w:val="clear" w:color="auto" w:fill="auto"/>
            <w:hideMark/>
          </w:tcPr>
          <w:p w14:paraId="204491CA" w14:textId="77777777" w:rsidR="00C42BAA" w:rsidRPr="00CC6185" w:rsidRDefault="00C42BAA" w:rsidP="00193356">
            <w:pPr>
              <w:spacing w:after="0" w:line="240" w:lineRule="auto"/>
              <w:jc w:val="right"/>
              <w:rPr>
                <w:rFonts w:eastAsia="Times New Roman" w:cstheme="minorHAnsi"/>
                <w:color w:val="000000"/>
                <w:sz w:val="18"/>
                <w:szCs w:val="18"/>
              </w:rPr>
            </w:pPr>
            <w:r>
              <w:rPr>
                <w:rFonts w:eastAsia="Times New Roman" w:cstheme="minorHAnsi"/>
                <w:color w:val="000000"/>
                <w:sz w:val="18"/>
                <w:szCs w:val="18"/>
              </w:rPr>
              <w:t>275500</w:t>
            </w:r>
          </w:p>
        </w:tc>
      </w:tr>
      <w:tr w:rsidR="00C42BAA" w:rsidRPr="00CC6185" w14:paraId="4C017842" w14:textId="77777777" w:rsidTr="00193356">
        <w:trPr>
          <w:trHeight w:val="530"/>
        </w:trPr>
        <w:tc>
          <w:tcPr>
            <w:tcW w:w="4590" w:type="dxa"/>
            <w:shd w:val="clear" w:color="auto" w:fill="auto"/>
          </w:tcPr>
          <w:p w14:paraId="01065D5F"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Sub-activity 1.2: Organization of nutritional clusters in connection with community health centres and rural communes</w:t>
            </w:r>
          </w:p>
        </w:tc>
        <w:tc>
          <w:tcPr>
            <w:tcW w:w="2486" w:type="dxa"/>
            <w:shd w:val="clear" w:color="auto" w:fill="auto"/>
          </w:tcPr>
          <w:p w14:paraId="6C38ADE6"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Oumar B. SAMAKE/AMEDD</w:t>
            </w:r>
          </w:p>
        </w:tc>
        <w:tc>
          <w:tcPr>
            <w:tcW w:w="1856" w:type="dxa"/>
            <w:shd w:val="clear" w:color="auto" w:fill="auto"/>
          </w:tcPr>
          <w:p w14:paraId="55743238"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Pierre COULIBALY, Jeannette KAMATE, Nantenin DEMBELE/AMEDD</w:t>
            </w:r>
          </w:p>
        </w:tc>
        <w:tc>
          <w:tcPr>
            <w:tcW w:w="1260" w:type="dxa"/>
            <w:shd w:val="clear" w:color="auto" w:fill="auto"/>
          </w:tcPr>
          <w:p w14:paraId="65B781F5" w14:textId="77777777" w:rsidR="00C42BAA" w:rsidRPr="00CC6185" w:rsidRDefault="00C42BAA" w:rsidP="00193356">
            <w:pPr>
              <w:spacing w:after="0" w:line="240" w:lineRule="auto"/>
              <w:jc w:val="right"/>
              <w:rPr>
                <w:rFonts w:eastAsia="Times New Roman" w:cstheme="minorHAnsi"/>
                <w:color w:val="000000"/>
                <w:sz w:val="18"/>
                <w:szCs w:val="18"/>
              </w:rPr>
            </w:pPr>
            <w:r w:rsidRPr="00CC6185">
              <w:rPr>
                <w:rFonts w:eastAsia="Times New Roman" w:cstheme="minorHAnsi"/>
                <w:color w:val="000000"/>
                <w:sz w:val="18"/>
                <w:szCs w:val="18"/>
              </w:rPr>
              <w:t>25000</w:t>
            </w:r>
          </w:p>
        </w:tc>
      </w:tr>
      <w:tr w:rsidR="00C42BAA" w:rsidRPr="00CC6185" w14:paraId="17AF99F9" w14:textId="77777777" w:rsidTr="00193356">
        <w:trPr>
          <w:trHeight w:val="300"/>
        </w:trPr>
        <w:tc>
          <w:tcPr>
            <w:tcW w:w="4590" w:type="dxa"/>
            <w:shd w:val="clear" w:color="auto" w:fill="auto"/>
            <w:hideMark/>
          </w:tcPr>
          <w:p w14:paraId="6F6F5729"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Sub Total</w:t>
            </w:r>
          </w:p>
        </w:tc>
        <w:tc>
          <w:tcPr>
            <w:tcW w:w="2486" w:type="dxa"/>
            <w:shd w:val="clear" w:color="auto" w:fill="auto"/>
            <w:hideMark/>
          </w:tcPr>
          <w:p w14:paraId="1D6FC246"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 </w:t>
            </w:r>
          </w:p>
        </w:tc>
        <w:tc>
          <w:tcPr>
            <w:tcW w:w="1856" w:type="dxa"/>
            <w:shd w:val="clear" w:color="auto" w:fill="auto"/>
            <w:hideMark/>
          </w:tcPr>
          <w:p w14:paraId="637CAD00"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 </w:t>
            </w:r>
          </w:p>
        </w:tc>
        <w:tc>
          <w:tcPr>
            <w:tcW w:w="1260" w:type="dxa"/>
            <w:shd w:val="clear" w:color="auto" w:fill="auto"/>
          </w:tcPr>
          <w:p w14:paraId="4105D455" w14:textId="77777777" w:rsidR="00C42BAA" w:rsidRPr="00CC6185" w:rsidRDefault="00C42BAA" w:rsidP="00193356">
            <w:pPr>
              <w:spacing w:after="0" w:line="240" w:lineRule="auto"/>
              <w:jc w:val="right"/>
              <w:rPr>
                <w:rFonts w:eastAsia="Times New Roman" w:cstheme="minorHAnsi"/>
                <w:color w:val="000000"/>
                <w:sz w:val="18"/>
                <w:szCs w:val="18"/>
              </w:rPr>
            </w:pPr>
            <w:r>
              <w:rPr>
                <w:rFonts w:eastAsia="Times New Roman" w:cstheme="minorHAnsi"/>
                <w:color w:val="000000"/>
                <w:sz w:val="18"/>
                <w:szCs w:val="18"/>
              </w:rPr>
              <w:t>811500</w:t>
            </w:r>
          </w:p>
        </w:tc>
      </w:tr>
      <w:tr w:rsidR="00C42BAA" w:rsidRPr="00CC6185" w14:paraId="4D9EB449" w14:textId="77777777" w:rsidTr="00193356">
        <w:trPr>
          <w:trHeight w:val="300"/>
        </w:trPr>
        <w:tc>
          <w:tcPr>
            <w:tcW w:w="4590" w:type="dxa"/>
            <w:shd w:val="clear" w:color="auto" w:fill="auto"/>
          </w:tcPr>
          <w:p w14:paraId="46B297CF" w14:textId="77777777" w:rsidR="00C42BAA" w:rsidRPr="00CC6185" w:rsidRDefault="00C42BAA" w:rsidP="00193356">
            <w:pPr>
              <w:spacing w:after="0" w:line="240" w:lineRule="auto"/>
              <w:rPr>
                <w:rFonts w:eastAsia="Times New Roman" w:cstheme="minorHAnsi"/>
                <w:color w:val="000000"/>
                <w:sz w:val="18"/>
                <w:szCs w:val="18"/>
              </w:rPr>
            </w:pPr>
            <w:r>
              <w:rPr>
                <w:rFonts w:eastAsia="Times New Roman" w:cstheme="minorHAnsi"/>
                <w:color w:val="000000"/>
                <w:sz w:val="18"/>
                <w:szCs w:val="18"/>
              </w:rPr>
              <w:t>Sub Total-WorldVeg</w:t>
            </w:r>
          </w:p>
        </w:tc>
        <w:tc>
          <w:tcPr>
            <w:tcW w:w="2486" w:type="dxa"/>
            <w:shd w:val="clear" w:color="auto" w:fill="auto"/>
          </w:tcPr>
          <w:p w14:paraId="4C76BC6F" w14:textId="77777777" w:rsidR="00C42BAA" w:rsidRPr="00CC6185" w:rsidRDefault="00C42BAA" w:rsidP="00193356">
            <w:pPr>
              <w:spacing w:after="0" w:line="240" w:lineRule="auto"/>
              <w:rPr>
                <w:rFonts w:eastAsia="Times New Roman" w:cstheme="minorHAnsi"/>
                <w:color w:val="000000"/>
                <w:sz w:val="18"/>
                <w:szCs w:val="18"/>
              </w:rPr>
            </w:pPr>
          </w:p>
        </w:tc>
        <w:tc>
          <w:tcPr>
            <w:tcW w:w="1856" w:type="dxa"/>
            <w:shd w:val="clear" w:color="auto" w:fill="auto"/>
          </w:tcPr>
          <w:p w14:paraId="0227DF2C" w14:textId="77777777" w:rsidR="00C42BAA" w:rsidRPr="00CC6185" w:rsidRDefault="00C42BAA" w:rsidP="00193356">
            <w:pPr>
              <w:spacing w:after="0" w:line="240" w:lineRule="auto"/>
              <w:rPr>
                <w:rFonts w:eastAsia="Times New Roman" w:cstheme="minorHAnsi"/>
                <w:color w:val="000000"/>
                <w:sz w:val="18"/>
                <w:szCs w:val="18"/>
              </w:rPr>
            </w:pPr>
          </w:p>
        </w:tc>
        <w:tc>
          <w:tcPr>
            <w:tcW w:w="1260" w:type="dxa"/>
            <w:shd w:val="clear" w:color="auto" w:fill="auto"/>
          </w:tcPr>
          <w:p w14:paraId="4EA93D3A" w14:textId="77777777" w:rsidR="00C42BAA" w:rsidRDefault="00C42BAA" w:rsidP="00193356">
            <w:pPr>
              <w:spacing w:after="0" w:line="240" w:lineRule="auto"/>
              <w:jc w:val="right"/>
              <w:rPr>
                <w:rFonts w:eastAsia="Times New Roman" w:cstheme="minorHAnsi"/>
                <w:color w:val="000000"/>
                <w:sz w:val="18"/>
                <w:szCs w:val="18"/>
              </w:rPr>
            </w:pPr>
            <w:r>
              <w:rPr>
                <w:rFonts w:eastAsia="Times New Roman" w:cstheme="minorHAnsi"/>
                <w:color w:val="000000"/>
                <w:sz w:val="18"/>
                <w:szCs w:val="18"/>
              </w:rPr>
              <w:t>741500</w:t>
            </w:r>
          </w:p>
        </w:tc>
      </w:tr>
      <w:tr w:rsidR="00C42BAA" w:rsidRPr="00CC6185" w14:paraId="13A73487" w14:textId="77777777" w:rsidTr="00193356">
        <w:trPr>
          <w:trHeight w:val="300"/>
        </w:trPr>
        <w:tc>
          <w:tcPr>
            <w:tcW w:w="4590" w:type="dxa"/>
            <w:shd w:val="clear" w:color="auto" w:fill="auto"/>
            <w:vAlign w:val="bottom"/>
          </w:tcPr>
          <w:p w14:paraId="5C7739AC" w14:textId="77777777" w:rsidR="00C42BAA" w:rsidRPr="00CC6185" w:rsidRDefault="00C42BAA" w:rsidP="00193356">
            <w:pPr>
              <w:spacing w:after="0" w:line="240" w:lineRule="auto"/>
              <w:rPr>
                <w:rFonts w:eastAsia="Times New Roman" w:cstheme="minorHAnsi"/>
                <w:color w:val="000000"/>
                <w:sz w:val="18"/>
                <w:szCs w:val="18"/>
              </w:rPr>
            </w:pPr>
            <w:r>
              <w:rPr>
                <w:rFonts w:eastAsia="Times New Roman" w:cstheme="minorHAnsi"/>
                <w:color w:val="000000"/>
                <w:sz w:val="18"/>
                <w:szCs w:val="18"/>
              </w:rPr>
              <w:t>ICRISAT Overhead=(Sub Total-WorldVeg)*18.7%</w:t>
            </w:r>
          </w:p>
        </w:tc>
        <w:tc>
          <w:tcPr>
            <w:tcW w:w="2486" w:type="dxa"/>
            <w:shd w:val="clear" w:color="auto" w:fill="auto"/>
            <w:vAlign w:val="bottom"/>
          </w:tcPr>
          <w:p w14:paraId="64EC5D90"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 </w:t>
            </w:r>
          </w:p>
        </w:tc>
        <w:tc>
          <w:tcPr>
            <w:tcW w:w="1856" w:type="dxa"/>
            <w:shd w:val="clear" w:color="auto" w:fill="auto"/>
            <w:vAlign w:val="bottom"/>
          </w:tcPr>
          <w:p w14:paraId="5ACE5499"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 </w:t>
            </w:r>
          </w:p>
        </w:tc>
        <w:tc>
          <w:tcPr>
            <w:tcW w:w="1260" w:type="dxa"/>
            <w:shd w:val="clear" w:color="auto" w:fill="auto"/>
            <w:vAlign w:val="bottom"/>
          </w:tcPr>
          <w:p w14:paraId="38905204" w14:textId="77777777" w:rsidR="00C42BAA" w:rsidRPr="00CC6185" w:rsidRDefault="00C42BAA" w:rsidP="00193356">
            <w:pPr>
              <w:spacing w:after="0" w:line="240" w:lineRule="auto"/>
              <w:jc w:val="right"/>
              <w:rPr>
                <w:rFonts w:eastAsia="Times New Roman" w:cstheme="minorHAnsi"/>
                <w:color w:val="000000"/>
                <w:sz w:val="18"/>
                <w:szCs w:val="18"/>
              </w:rPr>
            </w:pPr>
            <w:r>
              <w:rPr>
                <w:rFonts w:eastAsia="Times New Roman" w:cstheme="minorHAnsi"/>
                <w:color w:val="000000"/>
                <w:sz w:val="18"/>
                <w:szCs w:val="18"/>
              </w:rPr>
              <w:t>138660</w:t>
            </w:r>
          </w:p>
        </w:tc>
      </w:tr>
      <w:tr w:rsidR="00C42BAA" w:rsidRPr="00CC6185" w14:paraId="7D703362" w14:textId="77777777" w:rsidTr="00193356">
        <w:trPr>
          <w:trHeight w:val="300"/>
        </w:trPr>
        <w:tc>
          <w:tcPr>
            <w:tcW w:w="4590" w:type="dxa"/>
            <w:shd w:val="clear" w:color="auto" w:fill="auto"/>
            <w:noWrap/>
            <w:vAlign w:val="bottom"/>
            <w:hideMark/>
          </w:tcPr>
          <w:p w14:paraId="1096E70D"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 </w:t>
            </w:r>
          </w:p>
        </w:tc>
        <w:tc>
          <w:tcPr>
            <w:tcW w:w="2486" w:type="dxa"/>
            <w:shd w:val="clear" w:color="auto" w:fill="auto"/>
            <w:noWrap/>
            <w:vAlign w:val="bottom"/>
            <w:hideMark/>
          </w:tcPr>
          <w:p w14:paraId="082AA68F"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 </w:t>
            </w:r>
          </w:p>
        </w:tc>
        <w:tc>
          <w:tcPr>
            <w:tcW w:w="1856" w:type="dxa"/>
            <w:shd w:val="clear" w:color="auto" w:fill="auto"/>
            <w:noWrap/>
            <w:vAlign w:val="bottom"/>
            <w:hideMark/>
          </w:tcPr>
          <w:p w14:paraId="67445E57"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color w:val="000000"/>
                <w:sz w:val="18"/>
                <w:szCs w:val="18"/>
              </w:rPr>
              <w:t> </w:t>
            </w:r>
          </w:p>
        </w:tc>
        <w:tc>
          <w:tcPr>
            <w:tcW w:w="1260" w:type="dxa"/>
            <w:shd w:val="clear" w:color="auto" w:fill="auto"/>
            <w:noWrap/>
            <w:vAlign w:val="bottom"/>
            <w:hideMark/>
          </w:tcPr>
          <w:p w14:paraId="44E417C1" w14:textId="77777777" w:rsidR="00C42BAA" w:rsidRPr="00CC6185" w:rsidRDefault="00C42BAA" w:rsidP="00193356">
            <w:pPr>
              <w:spacing w:after="0" w:line="240" w:lineRule="auto"/>
              <w:jc w:val="right"/>
              <w:rPr>
                <w:rFonts w:eastAsia="Times New Roman" w:cstheme="minorHAnsi"/>
                <w:b/>
                <w:bCs/>
                <w:color w:val="000000"/>
                <w:sz w:val="18"/>
                <w:szCs w:val="18"/>
              </w:rPr>
            </w:pPr>
            <w:r w:rsidRPr="00CC6185">
              <w:rPr>
                <w:rFonts w:eastAsia="Times New Roman" w:cstheme="minorHAnsi"/>
                <w:b/>
                <w:bCs/>
                <w:color w:val="000000"/>
                <w:sz w:val="18"/>
                <w:szCs w:val="18"/>
              </w:rPr>
              <w:t xml:space="preserve">950575 </w:t>
            </w:r>
          </w:p>
        </w:tc>
      </w:tr>
      <w:tr w:rsidR="00C42BAA" w:rsidRPr="00CC6185" w14:paraId="427FB19F" w14:textId="77777777" w:rsidTr="00193356">
        <w:trPr>
          <w:trHeight w:val="300"/>
        </w:trPr>
        <w:tc>
          <w:tcPr>
            <w:tcW w:w="4590" w:type="dxa"/>
            <w:shd w:val="clear" w:color="auto" w:fill="auto"/>
            <w:noWrap/>
            <w:vAlign w:val="bottom"/>
          </w:tcPr>
          <w:p w14:paraId="5470227F" w14:textId="77777777" w:rsidR="00C42BAA" w:rsidRPr="00CC6185" w:rsidRDefault="00C42BAA" w:rsidP="00193356">
            <w:pPr>
              <w:spacing w:after="0" w:line="240" w:lineRule="auto"/>
              <w:rPr>
                <w:rFonts w:eastAsia="Times New Roman" w:cstheme="minorHAnsi"/>
                <w:color w:val="000000"/>
                <w:sz w:val="18"/>
                <w:szCs w:val="18"/>
              </w:rPr>
            </w:pPr>
          </w:p>
        </w:tc>
        <w:tc>
          <w:tcPr>
            <w:tcW w:w="2486" w:type="dxa"/>
            <w:shd w:val="clear" w:color="auto" w:fill="auto"/>
            <w:noWrap/>
            <w:vAlign w:val="bottom"/>
          </w:tcPr>
          <w:p w14:paraId="6CE8518D" w14:textId="77777777" w:rsidR="00C42BAA" w:rsidRPr="00CC6185" w:rsidRDefault="00C42BAA" w:rsidP="00193356">
            <w:pPr>
              <w:spacing w:after="0" w:line="240" w:lineRule="auto"/>
              <w:rPr>
                <w:rFonts w:eastAsia="Times New Roman" w:cstheme="minorHAnsi"/>
                <w:color w:val="000000"/>
                <w:sz w:val="18"/>
                <w:szCs w:val="18"/>
              </w:rPr>
            </w:pPr>
          </w:p>
        </w:tc>
        <w:tc>
          <w:tcPr>
            <w:tcW w:w="1856" w:type="dxa"/>
            <w:shd w:val="clear" w:color="auto" w:fill="auto"/>
            <w:noWrap/>
            <w:vAlign w:val="bottom"/>
          </w:tcPr>
          <w:p w14:paraId="278D9240" w14:textId="77777777" w:rsidR="00C42BAA" w:rsidRPr="00CC6185" w:rsidRDefault="00C42BAA" w:rsidP="00193356">
            <w:pPr>
              <w:spacing w:after="0" w:line="240" w:lineRule="auto"/>
              <w:rPr>
                <w:rFonts w:eastAsia="Times New Roman" w:cstheme="minorHAnsi"/>
                <w:color w:val="000000"/>
                <w:sz w:val="18"/>
                <w:szCs w:val="18"/>
              </w:rPr>
            </w:pPr>
          </w:p>
        </w:tc>
        <w:tc>
          <w:tcPr>
            <w:tcW w:w="1260" w:type="dxa"/>
            <w:shd w:val="clear" w:color="auto" w:fill="auto"/>
            <w:noWrap/>
            <w:vAlign w:val="bottom"/>
          </w:tcPr>
          <w:p w14:paraId="7D3056D2" w14:textId="77777777" w:rsidR="00C42BAA" w:rsidRPr="00CC6185" w:rsidRDefault="00C42BAA" w:rsidP="00193356">
            <w:pPr>
              <w:spacing w:after="0" w:line="240" w:lineRule="auto"/>
              <w:jc w:val="right"/>
              <w:rPr>
                <w:rFonts w:eastAsia="Times New Roman" w:cstheme="minorHAnsi"/>
                <w:b/>
                <w:bCs/>
                <w:color w:val="000000"/>
                <w:sz w:val="18"/>
                <w:szCs w:val="18"/>
              </w:rPr>
            </w:pPr>
          </w:p>
        </w:tc>
      </w:tr>
    </w:tbl>
    <w:p w14:paraId="37CDFA01" w14:textId="77777777" w:rsidR="00C42BAA" w:rsidRDefault="00C42BAA" w:rsidP="00C42BAA">
      <w:pPr>
        <w:tabs>
          <w:tab w:val="left" w:pos="3898"/>
        </w:tabs>
        <w:spacing w:line="240" w:lineRule="auto"/>
        <w:jc w:val="center"/>
        <w:rPr>
          <w:rFonts w:eastAsia="Times New Roman" w:cstheme="minorHAnsi"/>
          <w:b/>
          <w:bCs/>
          <w:color w:val="000000"/>
          <w:sz w:val="18"/>
          <w:szCs w:val="18"/>
        </w:rPr>
      </w:pPr>
    </w:p>
    <w:p w14:paraId="73FCB8A6" w14:textId="77777777" w:rsidR="00C42BAA" w:rsidRDefault="00C42BAA" w:rsidP="00C42BAA">
      <w:pPr>
        <w:tabs>
          <w:tab w:val="left" w:pos="3898"/>
        </w:tabs>
        <w:spacing w:line="240" w:lineRule="auto"/>
        <w:jc w:val="center"/>
        <w:rPr>
          <w:rFonts w:eastAsia="Times New Roman" w:cstheme="minorHAnsi"/>
          <w:b/>
          <w:bCs/>
          <w:color w:val="000000"/>
          <w:sz w:val="18"/>
          <w:szCs w:val="18"/>
        </w:rPr>
      </w:pPr>
    </w:p>
    <w:p w14:paraId="4144B2AA" w14:textId="77777777" w:rsidR="00C42BAA" w:rsidRDefault="00C42BAA" w:rsidP="00C42BAA">
      <w:pPr>
        <w:tabs>
          <w:tab w:val="left" w:pos="3898"/>
        </w:tabs>
        <w:spacing w:line="240" w:lineRule="auto"/>
        <w:jc w:val="center"/>
        <w:rPr>
          <w:rFonts w:eastAsia="Times New Roman" w:cstheme="minorHAnsi"/>
          <w:b/>
          <w:bCs/>
          <w:color w:val="000000"/>
          <w:sz w:val="18"/>
          <w:szCs w:val="18"/>
        </w:rPr>
      </w:pPr>
    </w:p>
    <w:p w14:paraId="0386EF11" w14:textId="77777777" w:rsidR="00C42BAA" w:rsidRDefault="00C42BAA" w:rsidP="00C42BAA">
      <w:pPr>
        <w:tabs>
          <w:tab w:val="left" w:pos="3898"/>
        </w:tabs>
        <w:spacing w:line="240" w:lineRule="auto"/>
        <w:jc w:val="center"/>
        <w:rPr>
          <w:rFonts w:eastAsia="Times New Roman" w:cstheme="minorHAnsi"/>
          <w:b/>
          <w:bCs/>
          <w:color w:val="000000"/>
          <w:sz w:val="18"/>
          <w:szCs w:val="18"/>
        </w:rPr>
      </w:pPr>
    </w:p>
    <w:p w14:paraId="6A8E0157" w14:textId="77777777" w:rsidR="00C42BAA" w:rsidRDefault="00C42BAA" w:rsidP="00C42BAA">
      <w:pPr>
        <w:tabs>
          <w:tab w:val="left" w:pos="3898"/>
        </w:tabs>
        <w:spacing w:line="240" w:lineRule="auto"/>
        <w:jc w:val="center"/>
        <w:rPr>
          <w:rFonts w:eastAsia="Times New Roman" w:cstheme="minorHAnsi"/>
          <w:b/>
          <w:bCs/>
          <w:color w:val="000000"/>
          <w:sz w:val="18"/>
          <w:szCs w:val="18"/>
        </w:rPr>
      </w:pPr>
    </w:p>
    <w:p w14:paraId="64D66036" w14:textId="77777777" w:rsidR="00C42BAA" w:rsidRDefault="00C42BAA" w:rsidP="00C42BAA">
      <w:pPr>
        <w:tabs>
          <w:tab w:val="left" w:pos="3898"/>
        </w:tabs>
        <w:spacing w:line="240" w:lineRule="auto"/>
        <w:jc w:val="center"/>
        <w:rPr>
          <w:rFonts w:eastAsia="Times New Roman" w:cstheme="minorHAnsi"/>
          <w:b/>
          <w:bCs/>
          <w:color w:val="000000"/>
          <w:sz w:val="18"/>
          <w:szCs w:val="18"/>
        </w:rPr>
      </w:pPr>
    </w:p>
    <w:p w14:paraId="0F35F041" w14:textId="77777777" w:rsidR="00C42BAA" w:rsidRDefault="00C42BAA" w:rsidP="00C42BAA">
      <w:pPr>
        <w:tabs>
          <w:tab w:val="left" w:pos="3898"/>
        </w:tabs>
        <w:spacing w:line="240" w:lineRule="auto"/>
        <w:jc w:val="center"/>
        <w:rPr>
          <w:rFonts w:eastAsia="Times New Roman" w:cstheme="minorHAnsi"/>
          <w:b/>
          <w:bCs/>
          <w:color w:val="000000"/>
          <w:sz w:val="18"/>
          <w:szCs w:val="18"/>
        </w:rPr>
      </w:pPr>
    </w:p>
    <w:p w14:paraId="234EB206" w14:textId="77777777" w:rsidR="00C42BAA" w:rsidRDefault="00C42BAA" w:rsidP="00C42BAA">
      <w:pPr>
        <w:tabs>
          <w:tab w:val="left" w:pos="3898"/>
        </w:tabs>
        <w:spacing w:line="240" w:lineRule="auto"/>
        <w:jc w:val="center"/>
        <w:rPr>
          <w:rFonts w:eastAsia="Times New Roman" w:cstheme="minorHAnsi"/>
          <w:b/>
          <w:bCs/>
          <w:color w:val="000000"/>
          <w:sz w:val="18"/>
          <w:szCs w:val="18"/>
        </w:rPr>
      </w:pPr>
    </w:p>
    <w:p w14:paraId="1D1063CD" w14:textId="77777777" w:rsidR="00C42BAA" w:rsidRDefault="00C42BAA" w:rsidP="00C42BAA">
      <w:pPr>
        <w:tabs>
          <w:tab w:val="left" w:pos="3898"/>
        </w:tabs>
        <w:spacing w:line="240" w:lineRule="auto"/>
        <w:jc w:val="center"/>
        <w:rPr>
          <w:rFonts w:eastAsia="Times New Roman" w:cstheme="minorHAnsi"/>
          <w:b/>
          <w:bCs/>
          <w:color w:val="000000"/>
          <w:sz w:val="18"/>
          <w:szCs w:val="18"/>
        </w:rPr>
      </w:pPr>
    </w:p>
    <w:p w14:paraId="18D17E3A" w14:textId="77777777" w:rsidR="00C42BAA" w:rsidRDefault="00C42BAA" w:rsidP="00C42BAA">
      <w:pPr>
        <w:tabs>
          <w:tab w:val="left" w:pos="3898"/>
        </w:tabs>
        <w:spacing w:line="240" w:lineRule="auto"/>
        <w:jc w:val="center"/>
        <w:rPr>
          <w:rFonts w:eastAsia="Times New Roman" w:cstheme="minorHAnsi"/>
          <w:b/>
          <w:bCs/>
          <w:color w:val="000000"/>
          <w:sz w:val="18"/>
          <w:szCs w:val="18"/>
        </w:rPr>
      </w:pPr>
    </w:p>
    <w:p w14:paraId="37E426E0" w14:textId="77777777" w:rsidR="00C42BAA" w:rsidRDefault="00C42BAA" w:rsidP="00C42BAA">
      <w:pPr>
        <w:tabs>
          <w:tab w:val="left" w:pos="3898"/>
        </w:tabs>
        <w:spacing w:line="240" w:lineRule="auto"/>
        <w:jc w:val="center"/>
        <w:rPr>
          <w:rFonts w:eastAsia="Times New Roman" w:cstheme="minorHAnsi"/>
          <w:b/>
          <w:bCs/>
          <w:color w:val="000000"/>
          <w:sz w:val="18"/>
          <w:szCs w:val="18"/>
        </w:rPr>
      </w:pPr>
    </w:p>
    <w:p w14:paraId="46B434DE" w14:textId="77777777" w:rsidR="00C42BAA" w:rsidRDefault="00C42BAA" w:rsidP="00C42BAA">
      <w:pPr>
        <w:tabs>
          <w:tab w:val="left" w:pos="3898"/>
        </w:tabs>
        <w:spacing w:line="240" w:lineRule="auto"/>
        <w:jc w:val="center"/>
        <w:rPr>
          <w:rFonts w:eastAsia="Times New Roman" w:cstheme="minorHAnsi"/>
          <w:b/>
          <w:bCs/>
          <w:color w:val="000000"/>
          <w:sz w:val="18"/>
          <w:szCs w:val="18"/>
        </w:rPr>
      </w:pPr>
    </w:p>
    <w:p w14:paraId="5D2407D1" w14:textId="77777777" w:rsidR="00980DAA" w:rsidRDefault="00980DAA" w:rsidP="00C42BAA">
      <w:pPr>
        <w:tabs>
          <w:tab w:val="left" w:pos="3898"/>
        </w:tabs>
        <w:spacing w:line="240" w:lineRule="auto"/>
        <w:jc w:val="center"/>
        <w:rPr>
          <w:rFonts w:eastAsia="Times New Roman" w:cstheme="minorHAnsi"/>
          <w:b/>
          <w:bCs/>
          <w:color w:val="000000"/>
          <w:sz w:val="18"/>
          <w:szCs w:val="18"/>
        </w:rPr>
      </w:pPr>
    </w:p>
    <w:p w14:paraId="4A4CC753" w14:textId="77777777" w:rsidR="00980DAA" w:rsidRDefault="00980DAA" w:rsidP="00C42BAA">
      <w:pPr>
        <w:tabs>
          <w:tab w:val="left" w:pos="3898"/>
        </w:tabs>
        <w:spacing w:line="240" w:lineRule="auto"/>
        <w:jc w:val="center"/>
        <w:rPr>
          <w:rFonts w:eastAsia="Times New Roman" w:cstheme="minorHAnsi"/>
          <w:b/>
          <w:bCs/>
          <w:color w:val="000000"/>
          <w:sz w:val="18"/>
          <w:szCs w:val="18"/>
        </w:rPr>
      </w:pPr>
    </w:p>
    <w:p w14:paraId="0A5D0C28" w14:textId="77777777" w:rsidR="00C42BAA" w:rsidRPr="00CC6185" w:rsidRDefault="00C42BAA" w:rsidP="00C42BAA">
      <w:pPr>
        <w:tabs>
          <w:tab w:val="left" w:pos="3898"/>
        </w:tabs>
        <w:spacing w:line="240" w:lineRule="auto"/>
        <w:jc w:val="center"/>
        <w:rPr>
          <w:rFonts w:eastAsia="Times New Roman" w:cstheme="minorHAnsi"/>
          <w:b/>
          <w:bCs/>
          <w:color w:val="000000"/>
          <w:sz w:val="18"/>
          <w:szCs w:val="18"/>
        </w:rPr>
      </w:pPr>
      <w:r w:rsidRPr="00CC6185">
        <w:rPr>
          <w:rFonts w:eastAsia="Times New Roman" w:cstheme="minorHAnsi"/>
          <w:b/>
          <w:bCs/>
          <w:color w:val="000000"/>
          <w:sz w:val="18"/>
          <w:szCs w:val="18"/>
        </w:rPr>
        <w:lastRenderedPageBreak/>
        <w:t xml:space="preserve">Mali </w:t>
      </w:r>
      <w:r>
        <w:rPr>
          <w:rFonts w:eastAsia="Times New Roman" w:cstheme="minorHAnsi"/>
          <w:b/>
          <w:bCs/>
          <w:color w:val="000000"/>
          <w:sz w:val="18"/>
          <w:szCs w:val="18"/>
        </w:rPr>
        <w:t xml:space="preserve">Work plan </w:t>
      </w:r>
      <w:r w:rsidRPr="00CC6185">
        <w:rPr>
          <w:rFonts w:eastAsia="Times New Roman" w:cstheme="minorHAnsi"/>
          <w:b/>
          <w:bCs/>
          <w:color w:val="000000"/>
          <w:sz w:val="18"/>
          <w:szCs w:val="18"/>
        </w:rPr>
        <w:t>Activity Description</w:t>
      </w:r>
      <w:r>
        <w:rPr>
          <w:rFonts w:eastAsia="Times New Roman" w:cstheme="minorHAnsi"/>
          <w:b/>
          <w:bCs/>
          <w:color w:val="000000"/>
          <w:sz w:val="18"/>
          <w:szCs w:val="18"/>
        </w:rPr>
        <w:t xml:space="preserve"> for the </w:t>
      </w:r>
      <w:r w:rsidRPr="003B478E">
        <w:rPr>
          <w:rFonts w:eastAsia="Times New Roman" w:cstheme="minorHAnsi"/>
          <w:b/>
          <w:bCs/>
          <w:color w:val="000000"/>
          <w:sz w:val="18"/>
          <w:szCs w:val="18"/>
        </w:rPr>
        <w:t>2017/2018</w:t>
      </w:r>
    </w:p>
    <w:tbl>
      <w:tblPr>
        <w:tblW w:w="10350" w:type="dxa"/>
        <w:tblInd w:w="-5" w:type="dxa"/>
        <w:tblLayout w:type="fixed"/>
        <w:tblLook w:val="04A0" w:firstRow="1" w:lastRow="0" w:firstColumn="1" w:lastColumn="0" w:noHBand="0" w:noVBand="1"/>
      </w:tblPr>
      <w:tblGrid>
        <w:gridCol w:w="10350"/>
      </w:tblGrid>
      <w:tr w:rsidR="00C42BAA" w:rsidRPr="00CC6185" w14:paraId="017025EB" w14:textId="77777777" w:rsidTr="00193356">
        <w:trPr>
          <w:trHeight w:val="300"/>
        </w:trPr>
        <w:tc>
          <w:tcPr>
            <w:tcW w:w="10350" w:type="dxa"/>
            <w:tcBorders>
              <w:top w:val="single" w:sz="4" w:space="0" w:color="auto"/>
              <w:left w:val="single" w:sz="4" w:space="0" w:color="auto"/>
              <w:bottom w:val="single" w:sz="4" w:space="0" w:color="auto"/>
              <w:right w:val="single" w:sz="4" w:space="0" w:color="auto"/>
            </w:tcBorders>
            <w:shd w:val="clear" w:color="auto" w:fill="auto"/>
            <w:hideMark/>
          </w:tcPr>
          <w:p w14:paraId="2EA81666" w14:textId="77777777" w:rsidR="00C42BAA" w:rsidRPr="00CC6185" w:rsidRDefault="00C42BAA" w:rsidP="00193356">
            <w:pPr>
              <w:spacing w:after="0" w:line="240" w:lineRule="auto"/>
              <w:rPr>
                <w:rFonts w:eastAsia="Times New Roman" w:cstheme="minorHAnsi"/>
                <w:bCs/>
                <w:color w:val="000000"/>
                <w:sz w:val="18"/>
                <w:szCs w:val="18"/>
              </w:rPr>
            </w:pPr>
            <w:r w:rsidRPr="00CC6185">
              <w:rPr>
                <w:rFonts w:eastAsia="Times New Roman" w:cstheme="minorHAnsi"/>
                <w:bCs/>
                <w:color w:val="000000"/>
                <w:sz w:val="18"/>
                <w:szCs w:val="18"/>
              </w:rPr>
              <w:t>Outcome 1: Farmers and farming communities in the project area are practicing more productive, resilient, and profitable and sustainably intensified crop-livestock systems linked to markets.</w:t>
            </w:r>
          </w:p>
        </w:tc>
      </w:tr>
      <w:tr w:rsidR="00C42BAA" w:rsidRPr="00CC6185" w14:paraId="1F70285A" w14:textId="77777777" w:rsidTr="00193356">
        <w:trPr>
          <w:trHeight w:val="300"/>
        </w:trPr>
        <w:tc>
          <w:tcPr>
            <w:tcW w:w="10350" w:type="dxa"/>
            <w:tcBorders>
              <w:top w:val="single" w:sz="4" w:space="0" w:color="auto"/>
              <w:left w:val="single" w:sz="4" w:space="0" w:color="auto"/>
              <w:bottom w:val="single" w:sz="4" w:space="0" w:color="auto"/>
              <w:right w:val="single" w:sz="4" w:space="0" w:color="auto"/>
            </w:tcBorders>
            <w:shd w:val="clear" w:color="auto" w:fill="auto"/>
            <w:hideMark/>
          </w:tcPr>
          <w:p w14:paraId="466B5A33" w14:textId="77777777" w:rsidR="00C42BAA" w:rsidRPr="00CC6185" w:rsidRDefault="00C42BAA" w:rsidP="00193356">
            <w:pPr>
              <w:spacing w:after="0" w:line="240" w:lineRule="auto"/>
              <w:rPr>
                <w:rFonts w:eastAsia="Times New Roman" w:cstheme="minorHAnsi"/>
                <w:bCs/>
                <w:color w:val="000000"/>
                <w:sz w:val="18"/>
                <w:szCs w:val="18"/>
              </w:rPr>
            </w:pPr>
            <w:r w:rsidRPr="00CC6185">
              <w:rPr>
                <w:rFonts w:eastAsia="Times New Roman" w:cstheme="minorHAnsi"/>
                <w:bCs/>
                <w:color w:val="000000"/>
                <w:sz w:val="18"/>
                <w:szCs w:val="18"/>
              </w:rPr>
              <w:t>Output 1: Research products for more productive, intensive, diverse, profitable and resilient crop (cereals, legumes, and vegetables); livestock (sheep, goats, cattle, poultry and pigs) and integrated crop-livestock farming systems are identified and disseminated to farmers through development partners in the intervention communities.</w:t>
            </w:r>
          </w:p>
        </w:tc>
      </w:tr>
    </w:tbl>
    <w:p w14:paraId="2CC8D120" w14:textId="77777777" w:rsidR="00C42BAA" w:rsidRDefault="00C42BAA" w:rsidP="00C42BAA">
      <w:pPr>
        <w:tabs>
          <w:tab w:val="left" w:pos="850"/>
          <w:tab w:val="left" w:pos="3898"/>
        </w:tabs>
        <w:spacing w:line="240" w:lineRule="auto"/>
        <w:rPr>
          <w:rFonts w:eastAsia="Times New Roman" w:cstheme="minorHAnsi"/>
          <w:b/>
          <w:color w:val="000000"/>
          <w:sz w:val="18"/>
          <w:szCs w:val="18"/>
        </w:rPr>
      </w:pPr>
    </w:p>
    <w:p w14:paraId="2F0B7698" w14:textId="77777777" w:rsidR="00C42BAA" w:rsidRPr="00CC6185" w:rsidRDefault="00C42BAA" w:rsidP="00C42BAA">
      <w:pPr>
        <w:tabs>
          <w:tab w:val="left" w:pos="850"/>
          <w:tab w:val="left" w:pos="3898"/>
        </w:tabs>
        <w:spacing w:line="240" w:lineRule="auto"/>
        <w:rPr>
          <w:rFonts w:cstheme="minorHAnsi"/>
          <w:sz w:val="18"/>
          <w:szCs w:val="18"/>
        </w:rPr>
      </w:pPr>
      <w:r w:rsidRPr="00CC6185">
        <w:rPr>
          <w:rFonts w:eastAsia="Times New Roman" w:cstheme="minorHAnsi"/>
          <w:b/>
          <w:color w:val="000000"/>
          <w:sz w:val="18"/>
          <w:szCs w:val="18"/>
        </w:rPr>
        <w:t>Activity 1: Test a combination of climate-smart crop varieties and agronomic practices to increase and sustain food and feed production.</w:t>
      </w:r>
    </w:p>
    <w:tbl>
      <w:tblPr>
        <w:tblW w:w="10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39"/>
        <w:gridCol w:w="249"/>
        <w:gridCol w:w="111"/>
        <w:gridCol w:w="174"/>
        <w:gridCol w:w="186"/>
        <w:gridCol w:w="171"/>
        <w:gridCol w:w="279"/>
        <w:gridCol w:w="718"/>
        <w:gridCol w:w="362"/>
        <w:gridCol w:w="1180"/>
        <w:gridCol w:w="180"/>
        <w:gridCol w:w="440"/>
        <w:gridCol w:w="180"/>
        <w:gridCol w:w="132"/>
        <w:gridCol w:w="98"/>
        <w:gridCol w:w="580"/>
        <w:gridCol w:w="109"/>
        <w:gridCol w:w="154"/>
        <w:gridCol w:w="553"/>
        <w:gridCol w:w="14"/>
        <w:gridCol w:w="462"/>
        <w:gridCol w:w="1144"/>
        <w:gridCol w:w="1231"/>
      </w:tblGrid>
      <w:tr w:rsidR="00C42BAA" w:rsidRPr="00CC6185" w14:paraId="4D04847F" w14:textId="77777777" w:rsidTr="00193356">
        <w:trPr>
          <w:trHeight w:val="20"/>
        </w:trPr>
        <w:tc>
          <w:tcPr>
            <w:tcW w:w="1599" w:type="dxa"/>
          </w:tcPr>
          <w:p w14:paraId="65D1610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Sub-activity 1.</w:t>
            </w:r>
            <w:r>
              <w:rPr>
                <w:rFonts w:eastAsia="Calibri" w:cstheme="minorHAnsi"/>
                <w:sz w:val="18"/>
                <w:szCs w:val="18"/>
              </w:rPr>
              <w:t>1</w:t>
            </w:r>
          </w:p>
        </w:tc>
        <w:tc>
          <w:tcPr>
            <w:tcW w:w="8746" w:type="dxa"/>
            <w:gridSpan w:val="23"/>
          </w:tcPr>
          <w:p w14:paraId="2C8387FB"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Effect of typologies  (gender, soil position, mechanization level, market orientation and wealth) on production and adoption of rainy season vegetable and maize intercropping  systems</w:t>
            </w:r>
          </w:p>
        </w:tc>
      </w:tr>
      <w:tr w:rsidR="00C42BAA" w:rsidRPr="00CC6185" w14:paraId="79EAB7F9" w14:textId="77777777" w:rsidTr="00193356">
        <w:trPr>
          <w:trHeight w:val="20"/>
        </w:trPr>
        <w:tc>
          <w:tcPr>
            <w:tcW w:w="10345" w:type="dxa"/>
            <w:gridSpan w:val="24"/>
          </w:tcPr>
          <w:p w14:paraId="415BCD9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Research team</w:t>
            </w:r>
          </w:p>
        </w:tc>
      </w:tr>
      <w:tr w:rsidR="00C42BAA" w:rsidRPr="00CC6185" w14:paraId="7BF9C9D1" w14:textId="77777777" w:rsidTr="00193356">
        <w:trPr>
          <w:trHeight w:val="20"/>
        </w:trPr>
        <w:tc>
          <w:tcPr>
            <w:tcW w:w="2529" w:type="dxa"/>
            <w:gridSpan w:val="7"/>
          </w:tcPr>
          <w:p w14:paraId="3CA0CC69" w14:textId="77777777" w:rsidR="00C42BAA" w:rsidRPr="009E0B31" w:rsidRDefault="00C42BAA" w:rsidP="00193356">
            <w:pPr>
              <w:spacing w:after="0" w:line="240" w:lineRule="auto"/>
              <w:rPr>
                <w:rFonts w:eastAsia="Calibri" w:cstheme="minorHAnsi"/>
                <w:sz w:val="18"/>
                <w:szCs w:val="18"/>
              </w:rPr>
            </w:pPr>
            <w:r w:rsidRPr="009E0B31">
              <w:rPr>
                <w:rFonts w:eastAsia="Calibri" w:cstheme="minorHAnsi"/>
                <w:sz w:val="18"/>
                <w:szCs w:val="18"/>
              </w:rPr>
              <w:t>Name</w:t>
            </w:r>
          </w:p>
        </w:tc>
        <w:tc>
          <w:tcPr>
            <w:tcW w:w="2719" w:type="dxa"/>
            <w:gridSpan w:val="5"/>
          </w:tcPr>
          <w:p w14:paraId="7FCEA2D8" w14:textId="77777777" w:rsidR="00C42BAA" w:rsidRPr="009E0B31" w:rsidRDefault="00C42BAA" w:rsidP="00193356">
            <w:pPr>
              <w:spacing w:after="0" w:line="240" w:lineRule="auto"/>
              <w:rPr>
                <w:rFonts w:eastAsia="Calibri" w:cstheme="minorHAnsi"/>
                <w:sz w:val="18"/>
                <w:szCs w:val="18"/>
              </w:rPr>
            </w:pPr>
            <w:r w:rsidRPr="009E0B31">
              <w:rPr>
                <w:rFonts w:eastAsia="Calibri" w:cstheme="minorHAnsi"/>
                <w:sz w:val="18"/>
                <w:szCs w:val="18"/>
              </w:rPr>
              <w:t>Institution</w:t>
            </w:r>
          </w:p>
        </w:tc>
        <w:tc>
          <w:tcPr>
            <w:tcW w:w="5097" w:type="dxa"/>
            <w:gridSpan w:val="12"/>
          </w:tcPr>
          <w:p w14:paraId="354A3C58" w14:textId="77777777" w:rsidR="00C42BAA" w:rsidRPr="009E0B31" w:rsidRDefault="00C42BAA" w:rsidP="00193356">
            <w:pPr>
              <w:spacing w:after="0" w:line="240" w:lineRule="auto"/>
              <w:rPr>
                <w:rFonts w:eastAsia="Calibri" w:cstheme="minorHAnsi"/>
                <w:sz w:val="18"/>
                <w:szCs w:val="18"/>
              </w:rPr>
            </w:pPr>
            <w:r w:rsidRPr="009E0B31">
              <w:rPr>
                <w:rFonts w:eastAsia="Calibri" w:cstheme="minorHAnsi"/>
                <w:sz w:val="18"/>
                <w:szCs w:val="18"/>
              </w:rPr>
              <w:t>Role</w:t>
            </w:r>
          </w:p>
        </w:tc>
      </w:tr>
      <w:tr w:rsidR="00C42BAA" w:rsidRPr="00CC6185" w14:paraId="1DB85E70" w14:textId="77777777" w:rsidTr="00193356">
        <w:trPr>
          <w:trHeight w:val="20"/>
        </w:trPr>
        <w:tc>
          <w:tcPr>
            <w:tcW w:w="2529" w:type="dxa"/>
            <w:gridSpan w:val="7"/>
          </w:tcPr>
          <w:p w14:paraId="38C04C90"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Jean-Baptiste Tignegre</w:t>
            </w:r>
          </w:p>
        </w:tc>
        <w:tc>
          <w:tcPr>
            <w:tcW w:w="2719" w:type="dxa"/>
            <w:gridSpan w:val="5"/>
          </w:tcPr>
          <w:p w14:paraId="4446110C"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World Vegetable Center, Mali</w:t>
            </w:r>
          </w:p>
        </w:tc>
        <w:tc>
          <w:tcPr>
            <w:tcW w:w="5097" w:type="dxa"/>
            <w:gridSpan w:val="12"/>
          </w:tcPr>
          <w:p w14:paraId="4F08BFF1"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Project manager, plant breeder</w:t>
            </w:r>
          </w:p>
        </w:tc>
      </w:tr>
      <w:tr w:rsidR="00C42BAA" w:rsidRPr="00CC6185" w14:paraId="54A1C46A" w14:textId="77777777" w:rsidTr="00193356">
        <w:trPr>
          <w:trHeight w:val="20"/>
        </w:trPr>
        <w:tc>
          <w:tcPr>
            <w:tcW w:w="2529" w:type="dxa"/>
            <w:gridSpan w:val="7"/>
          </w:tcPr>
          <w:p w14:paraId="450BB904"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Caroline M. Sobgui</w:t>
            </w:r>
          </w:p>
        </w:tc>
        <w:tc>
          <w:tcPr>
            <w:tcW w:w="2719" w:type="dxa"/>
            <w:gridSpan w:val="5"/>
          </w:tcPr>
          <w:p w14:paraId="6DC5AF7C"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World Vegetable Center, Mali</w:t>
            </w:r>
          </w:p>
        </w:tc>
        <w:tc>
          <w:tcPr>
            <w:tcW w:w="5097" w:type="dxa"/>
            <w:gridSpan w:val="12"/>
          </w:tcPr>
          <w:p w14:paraId="53EA0A80"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Nutritionist</w:t>
            </w:r>
          </w:p>
        </w:tc>
      </w:tr>
      <w:tr w:rsidR="00C42BAA" w:rsidRPr="00CC6185" w14:paraId="64DE2522" w14:textId="77777777" w:rsidTr="00193356">
        <w:trPr>
          <w:trHeight w:val="20"/>
        </w:trPr>
        <w:tc>
          <w:tcPr>
            <w:tcW w:w="2529" w:type="dxa"/>
            <w:gridSpan w:val="7"/>
          </w:tcPr>
          <w:p w14:paraId="5CF8F045" w14:textId="77777777" w:rsidR="00C42BAA" w:rsidRPr="00CC6185" w:rsidRDefault="00C42BAA" w:rsidP="00193356">
            <w:pPr>
              <w:spacing w:after="0" w:line="240" w:lineRule="auto"/>
              <w:rPr>
                <w:rFonts w:cstheme="minorHAnsi"/>
                <w:sz w:val="18"/>
                <w:szCs w:val="18"/>
                <w:lang w:val="fr-FR"/>
              </w:rPr>
            </w:pPr>
            <w:r w:rsidRPr="00CC6185">
              <w:rPr>
                <w:rFonts w:cstheme="minorHAnsi"/>
                <w:sz w:val="18"/>
                <w:szCs w:val="18"/>
                <w:lang w:val="fr-FR"/>
              </w:rPr>
              <w:t xml:space="preserve">Badolo Felix </w:t>
            </w:r>
          </w:p>
        </w:tc>
        <w:tc>
          <w:tcPr>
            <w:tcW w:w="2719" w:type="dxa"/>
            <w:gridSpan w:val="5"/>
          </w:tcPr>
          <w:p w14:paraId="55267822"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 xml:space="preserve">ICRISAT </w:t>
            </w:r>
          </w:p>
        </w:tc>
        <w:tc>
          <w:tcPr>
            <w:tcW w:w="5097" w:type="dxa"/>
            <w:gridSpan w:val="12"/>
          </w:tcPr>
          <w:p w14:paraId="3FDB8DDD"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Cost-benefit analysis-Profitability</w:t>
            </w:r>
          </w:p>
        </w:tc>
      </w:tr>
      <w:tr w:rsidR="00C42BAA" w:rsidRPr="00CC6185" w14:paraId="6EF7AEC8" w14:textId="77777777" w:rsidTr="00193356">
        <w:trPr>
          <w:trHeight w:val="20"/>
        </w:trPr>
        <w:tc>
          <w:tcPr>
            <w:tcW w:w="2529" w:type="dxa"/>
            <w:gridSpan w:val="7"/>
          </w:tcPr>
          <w:p w14:paraId="39437EFD"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Traore Boubacar</w:t>
            </w:r>
          </w:p>
        </w:tc>
        <w:tc>
          <w:tcPr>
            <w:tcW w:w="2719" w:type="dxa"/>
            <w:gridSpan w:val="5"/>
          </w:tcPr>
          <w:p w14:paraId="6D6B907E"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ICRISAT</w:t>
            </w:r>
          </w:p>
        </w:tc>
        <w:tc>
          <w:tcPr>
            <w:tcW w:w="5097" w:type="dxa"/>
            <w:gridSpan w:val="12"/>
          </w:tcPr>
          <w:p w14:paraId="529310C8"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Effects of land position and rainfall patterns on technology performance and adoption</w:t>
            </w:r>
          </w:p>
        </w:tc>
      </w:tr>
      <w:tr w:rsidR="00C42BAA" w:rsidRPr="00CC6185" w14:paraId="6DD7DDAD" w14:textId="77777777" w:rsidTr="00193356">
        <w:trPr>
          <w:trHeight w:val="20"/>
        </w:trPr>
        <w:tc>
          <w:tcPr>
            <w:tcW w:w="2529" w:type="dxa"/>
            <w:gridSpan w:val="7"/>
          </w:tcPr>
          <w:p w14:paraId="2EF91E9A"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Gender expert</w:t>
            </w:r>
          </w:p>
        </w:tc>
        <w:tc>
          <w:tcPr>
            <w:tcW w:w="2719" w:type="dxa"/>
            <w:gridSpan w:val="5"/>
          </w:tcPr>
          <w:p w14:paraId="2617BBCF"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ICRISAT</w:t>
            </w:r>
          </w:p>
        </w:tc>
        <w:tc>
          <w:tcPr>
            <w:tcW w:w="5097" w:type="dxa"/>
            <w:gridSpan w:val="12"/>
          </w:tcPr>
          <w:p w14:paraId="778CC113"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Social and human effects on technology performance and adoption</w:t>
            </w:r>
          </w:p>
        </w:tc>
      </w:tr>
      <w:tr w:rsidR="00C42BAA" w:rsidRPr="00CC6185" w14:paraId="3C93BEAA" w14:textId="77777777" w:rsidTr="00193356">
        <w:trPr>
          <w:trHeight w:val="20"/>
        </w:trPr>
        <w:tc>
          <w:tcPr>
            <w:tcW w:w="10345" w:type="dxa"/>
            <w:gridSpan w:val="24"/>
          </w:tcPr>
          <w:p w14:paraId="0D6025B8" w14:textId="77777777" w:rsidR="00C42BAA" w:rsidRPr="00CC6185" w:rsidRDefault="00C42BAA" w:rsidP="00193356">
            <w:pPr>
              <w:spacing w:after="0" w:line="240" w:lineRule="auto"/>
              <w:rPr>
                <w:rFonts w:eastAsia="Calibri" w:cstheme="minorHAnsi"/>
                <w:sz w:val="18"/>
                <w:szCs w:val="18"/>
              </w:rPr>
            </w:pPr>
          </w:p>
        </w:tc>
      </w:tr>
      <w:tr w:rsidR="00C42BAA" w:rsidRPr="00CC6185" w14:paraId="0B498F8C" w14:textId="77777777" w:rsidTr="00193356">
        <w:trPr>
          <w:trHeight w:val="20"/>
        </w:trPr>
        <w:tc>
          <w:tcPr>
            <w:tcW w:w="10345" w:type="dxa"/>
            <w:gridSpan w:val="24"/>
          </w:tcPr>
          <w:p w14:paraId="0B0649CA" w14:textId="77777777" w:rsidR="00C42BAA" w:rsidRPr="00CC6185" w:rsidRDefault="00C42BAA" w:rsidP="00193356">
            <w:pPr>
              <w:spacing w:after="0" w:line="240" w:lineRule="auto"/>
              <w:rPr>
                <w:rFonts w:cstheme="minorHAnsi"/>
                <w:sz w:val="18"/>
                <w:szCs w:val="18"/>
              </w:rPr>
            </w:pPr>
            <w:r w:rsidRPr="00CC6185">
              <w:rPr>
                <w:rFonts w:eastAsia="Calibri" w:cstheme="minorHAnsi"/>
                <w:sz w:val="18"/>
                <w:szCs w:val="18"/>
              </w:rPr>
              <w:t>Student(s)</w:t>
            </w:r>
          </w:p>
        </w:tc>
      </w:tr>
      <w:tr w:rsidR="00C42BAA" w:rsidRPr="00CC6185" w14:paraId="26B0372F" w14:textId="77777777" w:rsidTr="00193356">
        <w:trPr>
          <w:trHeight w:val="20"/>
        </w:trPr>
        <w:tc>
          <w:tcPr>
            <w:tcW w:w="2172" w:type="dxa"/>
            <w:gridSpan w:val="5"/>
          </w:tcPr>
          <w:p w14:paraId="2014941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Name</w:t>
            </w:r>
          </w:p>
        </w:tc>
        <w:tc>
          <w:tcPr>
            <w:tcW w:w="2896" w:type="dxa"/>
            <w:gridSpan w:val="6"/>
          </w:tcPr>
          <w:p w14:paraId="508168C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Institute</w:t>
            </w:r>
          </w:p>
        </w:tc>
        <w:tc>
          <w:tcPr>
            <w:tcW w:w="1030" w:type="dxa"/>
            <w:gridSpan w:val="5"/>
          </w:tcPr>
          <w:p w14:paraId="0F9E80C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Degree</w:t>
            </w:r>
          </w:p>
        </w:tc>
        <w:tc>
          <w:tcPr>
            <w:tcW w:w="1396" w:type="dxa"/>
            <w:gridSpan w:val="4"/>
          </w:tcPr>
          <w:p w14:paraId="4EBE1E6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Start</w:t>
            </w:r>
          </w:p>
        </w:tc>
        <w:tc>
          <w:tcPr>
            <w:tcW w:w="2851" w:type="dxa"/>
            <w:gridSpan w:val="4"/>
          </w:tcPr>
          <w:p w14:paraId="6EA0B79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End</w:t>
            </w:r>
          </w:p>
        </w:tc>
      </w:tr>
      <w:tr w:rsidR="00C42BAA" w:rsidRPr="00CC6185" w14:paraId="655AF087" w14:textId="77777777" w:rsidTr="00193356">
        <w:trPr>
          <w:trHeight w:val="20"/>
        </w:trPr>
        <w:tc>
          <w:tcPr>
            <w:tcW w:w="2172" w:type="dxa"/>
            <w:gridSpan w:val="5"/>
          </w:tcPr>
          <w:p w14:paraId="5141CE61" w14:textId="77777777" w:rsidR="00C42BAA" w:rsidRPr="00CC6185" w:rsidRDefault="00C42BAA" w:rsidP="00193356">
            <w:pPr>
              <w:spacing w:line="240" w:lineRule="auto"/>
              <w:jc w:val="both"/>
              <w:rPr>
                <w:rFonts w:eastAsia="Calibri" w:cstheme="minorHAnsi"/>
                <w:sz w:val="18"/>
                <w:szCs w:val="18"/>
              </w:rPr>
            </w:pPr>
            <w:r w:rsidRPr="00CC6185">
              <w:rPr>
                <w:rFonts w:eastAsia="Calibri" w:cstheme="minorHAnsi"/>
                <w:sz w:val="18"/>
                <w:szCs w:val="18"/>
              </w:rPr>
              <w:t>Kanoute Moussa</w:t>
            </w:r>
          </w:p>
        </w:tc>
        <w:tc>
          <w:tcPr>
            <w:tcW w:w="2896" w:type="dxa"/>
            <w:gridSpan w:val="6"/>
          </w:tcPr>
          <w:p w14:paraId="649743F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University of Ouagadougou, Burkina Faso</w:t>
            </w:r>
          </w:p>
        </w:tc>
        <w:tc>
          <w:tcPr>
            <w:tcW w:w="1030" w:type="dxa"/>
            <w:gridSpan w:val="5"/>
          </w:tcPr>
          <w:p w14:paraId="1A16533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Ph.D.</w:t>
            </w:r>
          </w:p>
        </w:tc>
        <w:tc>
          <w:tcPr>
            <w:tcW w:w="1396" w:type="dxa"/>
            <w:gridSpan w:val="4"/>
          </w:tcPr>
          <w:p w14:paraId="65821BB9"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March 2017</w:t>
            </w:r>
          </w:p>
        </w:tc>
        <w:tc>
          <w:tcPr>
            <w:tcW w:w="2851" w:type="dxa"/>
            <w:gridSpan w:val="4"/>
          </w:tcPr>
          <w:p w14:paraId="4B6E666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February 2020</w:t>
            </w:r>
          </w:p>
        </w:tc>
      </w:tr>
      <w:tr w:rsidR="00C42BAA" w:rsidRPr="00CC6185" w14:paraId="1465BA57" w14:textId="77777777" w:rsidTr="00193356">
        <w:trPr>
          <w:trHeight w:val="20"/>
        </w:trPr>
        <w:tc>
          <w:tcPr>
            <w:tcW w:w="2172" w:type="dxa"/>
            <w:gridSpan w:val="5"/>
          </w:tcPr>
          <w:p w14:paraId="6CCA61F4" w14:textId="77777777" w:rsidR="00C42BAA" w:rsidRPr="00CC6185" w:rsidRDefault="00C42BAA" w:rsidP="00193356">
            <w:pPr>
              <w:spacing w:line="240" w:lineRule="auto"/>
              <w:rPr>
                <w:rFonts w:eastAsia="Calibri" w:cstheme="minorHAnsi"/>
                <w:sz w:val="18"/>
                <w:szCs w:val="18"/>
              </w:rPr>
            </w:pPr>
            <w:r w:rsidRPr="00CC6185">
              <w:rPr>
                <w:rFonts w:eastAsia="Calibri" w:cstheme="minorHAnsi"/>
                <w:sz w:val="18"/>
                <w:szCs w:val="18"/>
              </w:rPr>
              <w:t>A student on “the effects of social status and gender on technology  profitability (cost benefit analysis)”</w:t>
            </w:r>
          </w:p>
        </w:tc>
        <w:tc>
          <w:tcPr>
            <w:tcW w:w="2896" w:type="dxa"/>
            <w:gridSpan w:val="6"/>
          </w:tcPr>
          <w:p w14:paraId="2B1CB199"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University of development studies, Tamale</w:t>
            </w:r>
          </w:p>
        </w:tc>
        <w:tc>
          <w:tcPr>
            <w:tcW w:w="1030" w:type="dxa"/>
            <w:gridSpan w:val="5"/>
          </w:tcPr>
          <w:p w14:paraId="06D5FA0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M.Sc.</w:t>
            </w:r>
          </w:p>
        </w:tc>
        <w:tc>
          <w:tcPr>
            <w:tcW w:w="1396" w:type="dxa"/>
            <w:gridSpan w:val="4"/>
          </w:tcPr>
          <w:p w14:paraId="59E6726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June 2017</w:t>
            </w:r>
          </w:p>
        </w:tc>
        <w:tc>
          <w:tcPr>
            <w:tcW w:w="2851" w:type="dxa"/>
            <w:gridSpan w:val="4"/>
          </w:tcPr>
          <w:p w14:paraId="78C0B82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May 2019</w:t>
            </w:r>
          </w:p>
        </w:tc>
      </w:tr>
      <w:tr w:rsidR="00C42BAA" w:rsidRPr="00CC6185" w14:paraId="10314612" w14:textId="77777777" w:rsidTr="00193356">
        <w:trPr>
          <w:trHeight w:val="20"/>
        </w:trPr>
        <w:tc>
          <w:tcPr>
            <w:tcW w:w="2172" w:type="dxa"/>
            <w:gridSpan w:val="5"/>
          </w:tcPr>
          <w:p w14:paraId="1DAA4CF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Diaga Mountaga</w:t>
            </w:r>
          </w:p>
        </w:tc>
        <w:tc>
          <w:tcPr>
            <w:tcW w:w="2896" w:type="dxa"/>
            <w:gridSpan w:val="6"/>
          </w:tcPr>
          <w:p w14:paraId="29582DE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IPR/IFRA Katibougou</w:t>
            </w:r>
          </w:p>
        </w:tc>
        <w:tc>
          <w:tcPr>
            <w:tcW w:w="1030" w:type="dxa"/>
            <w:gridSpan w:val="5"/>
          </w:tcPr>
          <w:p w14:paraId="36E6906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M.Sc.</w:t>
            </w:r>
          </w:p>
        </w:tc>
        <w:tc>
          <w:tcPr>
            <w:tcW w:w="1396" w:type="dxa"/>
            <w:gridSpan w:val="4"/>
          </w:tcPr>
          <w:p w14:paraId="463F695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March 2017</w:t>
            </w:r>
          </w:p>
        </w:tc>
        <w:tc>
          <w:tcPr>
            <w:tcW w:w="2851" w:type="dxa"/>
            <w:gridSpan w:val="4"/>
          </w:tcPr>
          <w:p w14:paraId="09B8C38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February 2020</w:t>
            </w:r>
          </w:p>
        </w:tc>
      </w:tr>
      <w:tr w:rsidR="00C42BAA" w:rsidRPr="00CC6185" w14:paraId="2804164B" w14:textId="77777777" w:rsidTr="00193356">
        <w:trPr>
          <w:trHeight w:val="20"/>
        </w:trPr>
        <w:tc>
          <w:tcPr>
            <w:tcW w:w="1599" w:type="dxa"/>
          </w:tcPr>
          <w:p w14:paraId="4D59CCF9" w14:textId="77777777" w:rsidR="00C42BAA" w:rsidRPr="00CC6185" w:rsidRDefault="00C42BAA" w:rsidP="00193356">
            <w:pPr>
              <w:spacing w:after="0" w:line="240" w:lineRule="auto"/>
              <w:rPr>
                <w:rFonts w:eastAsia="Calibri" w:cstheme="minorHAnsi"/>
                <w:sz w:val="18"/>
                <w:szCs w:val="18"/>
              </w:rPr>
            </w:pPr>
          </w:p>
        </w:tc>
        <w:tc>
          <w:tcPr>
            <w:tcW w:w="8746" w:type="dxa"/>
            <w:gridSpan w:val="23"/>
          </w:tcPr>
          <w:p w14:paraId="09193B49" w14:textId="77777777" w:rsidR="00C42BAA" w:rsidRPr="00CC6185" w:rsidRDefault="00C42BAA" w:rsidP="00193356">
            <w:pPr>
              <w:spacing w:after="0" w:line="240" w:lineRule="auto"/>
              <w:rPr>
                <w:rFonts w:eastAsia="Calibri" w:cstheme="minorHAnsi"/>
                <w:sz w:val="18"/>
                <w:szCs w:val="18"/>
              </w:rPr>
            </w:pPr>
          </w:p>
        </w:tc>
      </w:tr>
      <w:tr w:rsidR="00C42BAA" w:rsidRPr="00CC6185" w14:paraId="7A639B80" w14:textId="77777777" w:rsidTr="00193356">
        <w:trPr>
          <w:trHeight w:val="20"/>
        </w:trPr>
        <w:tc>
          <w:tcPr>
            <w:tcW w:w="1599" w:type="dxa"/>
          </w:tcPr>
          <w:p w14:paraId="3FD80C9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Location(s)</w:t>
            </w:r>
          </w:p>
        </w:tc>
        <w:tc>
          <w:tcPr>
            <w:tcW w:w="8746" w:type="dxa"/>
            <w:gridSpan w:val="23"/>
          </w:tcPr>
          <w:p w14:paraId="5E68ED4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Bougouni and Koutiala</w:t>
            </w:r>
          </w:p>
        </w:tc>
      </w:tr>
      <w:tr w:rsidR="00C42BAA" w:rsidRPr="00CC6185" w14:paraId="1DB6F9D1" w14:textId="77777777" w:rsidTr="00193356">
        <w:trPr>
          <w:trHeight w:val="20"/>
        </w:trPr>
        <w:tc>
          <w:tcPr>
            <w:tcW w:w="1599" w:type="dxa"/>
          </w:tcPr>
          <w:p w14:paraId="5A516E1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Start</w:t>
            </w:r>
          </w:p>
        </w:tc>
        <w:tc>
          <w:tcPr>
            <w:tcW w:w="8746" w:type="dxa"/>
            <w:gridSpan w:val="23"/>
          </w:tcPr>
          <w:p w14:paraId="00FA4F0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April 2017</w:t>
            </w:r>
          </w:p>
        </w:tc>
      </w:tr>
      <w:tr w:rsidR="00C42BAA" w:rsidRPr="00CC6185" w14:paraId="2CB93BA0" w14:textId="77777777" w:rsidTr="00193356">
        <w:trPr>
          <w:trHeight w:val="20"/>
        </w:trPr>
        <w:tc>
          <w:tcPr>
            <w:tcW w:w="1599" w:type="dxa"/>
          </w:tcPr>
          <w:p w14:paraId="0F9A8FD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End</w:t>
            </w:r>
          </w:p>
        </w:tc>
        <w:tc>
          <w:tcPr>
            <w:tcW w:w="8746" w:type="dxa"/>
            <w:gridSpan w:val="23"/>
          </w:tcPr>
          <w:p w14:paraId="378CB99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November 2017</w:t>
            </w:r>
          </w:p>
        </w:tc>
      </w:tr>
      <w:tr w:rsidR="00C42BAA" w:rsidRPr="00CC6185" w14:paraId="2D1801B1" w14:textId="77777777" w:rsidTr="00193356">
        <w:trPr>
          <w:trHeight w:val="20"/>
        </w:trPr>
        <w:tc>
          <w:tcPr>
            <w:tcW w:w="1599" w:type="dxa"/>
          </w:tcPr>
          <w:p w14:paraId="59312FDB" w14:textId="77777777" w:rsidR="00C42BAA" w:rsidRPr="00CC6185" w:rsidRDefault="00C42BAA" w:rsidP="00193356">
            <w:pPr>
              <w:spacing w:after="0" w:line="240" w:lineRule="auto"/>
              <w:rPr>
                <w:rFonts w:eastAsia="Calibri" w:cstheme="minorHAnsi"/>
                <w:sz w:val="18"/>
                <w:szCs w:val="18"/>
              </w:rPr>
            </w:pPr>
          </w:p>
        </w:tc>
        <w:tc>
          <w:tcPr>
            <w:tcW w:w="8746" w:type="dxa"/>
            <w:gridSpan w:val="23"/>
          </w:tcPr>
          <w:p w14:paraId="4F05D061" w14:textId="77777777" w:rsidR="00C42BAA" w:rsidRPr="00CC6185" w:rsidRDefault="00C42BAA" w:rsidP="00193356">
            <w:pPr>
              <w:spacing w:after="0" w:line="240" w:lineRule="auto"/>
              <w:rPr>
                <w:rFonts w:eastAsia="Calibri" w:cstheme="minorHAnsi"/>
                <w:sz w:val="18"/>
                <w:szCs w:val="18"/>
              </w:rPr>
            </w:pPr>
          </w:p>
        </w:tc>
      </w:tr>
      <w:tr w:rsidR="00C42BAA" w:rsidRPr="00CC6185" w14:paraId="2BA6D442" w14:textId="77777777" w:rsidTr="00193356">
        <w:trPr>
          <w:trHeight w:val="20"/>
        </w:trPr>
        <w:tc>
          <w:tcPr>
            <w:tcW w:w="10345" w:type="dxa"/>
            <w:gridSpan w:val="24"/>
          </w:tcPr>
          <w:p w14:paraId="0D059EB9"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1. Justification</w:t>
            </w:r>
          </w:p>
        </w:tc>
      </w:tr>
      <w:tr w:rsidR="00C42BAA" w:rsidRPr="00CC6185" w14:paraId="6CB2DAFA" w14:textId="77777777" w:rsidTr="00193356">
        <w:trPr>
          <w:trHeight w:val="20"/>
        </w:trPr>
        <w:tc>
          <w:tcPr>
            <w:tcW w:w="10345" w:type="dxa"/>
            <w:gridSpan w:val="24"/>
            <w:tcBorders>
              <w:top w:val="single" w:sz="4" w:space="0" w:color="auto"/>
              <w:left w:val="single" w:sz="4" w:space="0" w:color="auto"/>
              <w:bottom w:val="single" w:sz="4" w:space="0" w:color="auto"/>
              <w:right w:val="single" w:sz="4" w:space="0" w:color="auto"/>
            </w:tcBorders>
          </w:tcPr>
          <w:p w14:paraId="3A29B288" w14:textId="77777777" w:rsidR="00C42BAA" w:rsidRPr="00CC6185" w:rsidRDefault="00C42BAA" w:rsidP="00193356">
            <w:pPr>
              <w:pStyle w:val="BodyText"/>
              <w:spacing w:before="30"/>
              <w:ind w:right="43"/>
              <w:rPr>
                <w:rFonts w:asciiTheme="minorHAnsi" w:eastAsia="Calibri" w:hAnsiTheme="minorHAnsi" w:cstheme="minorHAnsi"/>
                <w:sz w:val="18"/>
                <w:szCs w:val="18"/>
              </w:rPr>
            </w:pPr>
            <w:r w:rsidRPr="00CC6185">
              <w:rPr>
                <w:rFonts w:asciiTheme="minorHAnsi" w:hAnsiTheme="minorHAnsi" w:cstheme="minorHAnsi"/>
                <w:sz w:val="18"/>
                <w:szCs w:val="18"/>
              </w:rPr>
              <w:t xml:space="preserve">Okra, tomato, hot pepper, African eggplant and </w:t>
            </w:r>
            <w:r w:rsidRPr="00CC6185">
              <w:rPr>
                <w:rFonts w:asciiTheme="minorHAnsi" w:hAnsiTheme="minorHAnsi" w:cstheme="minorHAnsi"/>
                <w:noProof/>
                <w:sz w:val="18"/>
                <w:szCs w:val="18"/>
              </w:rPr>
              <w:t>roselle</w:t>
            </w:r>
            <w:r w:rsidRPr="00CC6185">
              <w:rPr>
                <w:rFonts w:asciiTheme="minorHAnsi" w:hAnsiTheme="minorHAnsi" w:cstheme="minorHAnsi"/>
                <w:sz w:val="18"/>
                <w:szCs w:val="18"/>
              </w:rPr>
              <w:t xml:space="preserve"> are the major vegetables intercropped with maize in Ghana during the humid season. </w:t>
            </w:r>
            <w:r w:rsidRPr="00CC6185">
              <w:rPr>
                <w:rFonts w:asciiTheme="minorHAnsi" w:hAnsiTheme="minorHAnsi" w:cstheme="minorHAnsi"/>
                <w:sz w:val="18"/>
                <w:szCs w:val="18"/>
                <w:lang w:val="en-US"/>
              </w:rPr>
              <w:t xml:space="preserve">Damages by insect pests and diseases are often higher under </w:t>
            </w:r>
            <w:r w:rsidRPr="00CC6185">
              <w:rPr>
                <w:rFonts w:asciiTheme="minorHAnsi" w:hAnsiTheme="minorHAnsi" w:cstheme="minorHAnsi"/>
                <w:sz w:val="18"/>
                <w:szCs w:val="18"/>
              </w:rPr>
              <w:t xml:space="preserve">sole cropping than intercropping systems. Populations of insects such as aphid and thrips </w:t>
            </w:r>
            <w:r w:rsidRPr="00CC6185">
              <w:rPr>
                <w:rFonts w:asciiTheme="minorHAnsi" w:hAnsiTheme="minorHAnsi" w:cstheme="minorHAnsi"/>
                <w:noProof/>
                <w:sz w:val="18"/>
                <w:szCs w:val="18"/>
              </w:rPr>
              <w:t>are significantly reduced</w:t>
            </w:r>
            <w:r w:rsidRPr="00CC6185">
              <w:rPr>
                <w:rFonts w:asciiTheme="minorHAnsi" w:hAnsiTheme="minorHAnsi" w:cstheme="minorHAnsi"/>
                <w:sz w:val="18"/>
                <w:szCs w:val="18"/>
              </w:rPr>
              <w:t xml:space="preserve"> in cowpea-sorghum intercrops (</w:t>
            </w:r>
            <w:r w:rsidRPr="00CC6185">
              <w:rPr>
                <w:rFonts w:asciiTheme="minorHAnsi" w:hAnsiTheme="minorHAnsi" w:cstheme="minorHAnsi"/>
                <w:color w:val="000000"/>
                <w:sz w:val="18"/>
                <w:szCs w:val="18"/>
                <w:lang w:val="en-US"/>
              </w:rPr>
              <w:t xml:space="preserve">Nampala </w:t>
            </w:r>
            <w:r w:rsidRPr="00CC6185">
              <w:rPr>
                <w:rFonts w:asciiTheme="minorHAnsi" w:hAnsiTheme="minorHAnsi" w:cstheme="minorHAnsi"/>
                <w:i/>
                <w:color w:val="000000"/>
                <w:sz w:val="18"/>
                <w:szCs w:val="18"/>
                <w:lang w:val="en-US"/>
              </w:rPr>
              <w:t>et al.</w:t>
            </w:r>
            <w:r w:rsidRPr="00CC6185">
              <w:rPr>
                <w:rFonts w:asciiTheme="minorHAnsi" w:hAnsiTheme="minorHAnsi" w:cstheme="minorHAnsi"/>
                <w:color w:val="000000"/>
                <w:sz w:val="18"/>
                <w:szCs w:val="18"/>
                <w:lang w:val="en-US"/>
              </w:rPr>
              <w:t>, 2002)</w:t>
            </w:r>
            <w:r w:rsidRPr="00CC6185">
              <w:rPr>
                <w:rFonts w:asciiTheme="minorHAnsi" w:hAnsiTheme="minorHAnsi" w:cstheme="minorHAnsi"/>
                <w:sz w:val="18"/>
                <w:szCs w:val="18"/>
              </w:rPr>
              <w:t>. Pest and disease pressure are moderate in chili-maize (</w:t>
            </w:r>
            <w:r w:rsidRPr="00CC6185">
              <w:rPr>
                <w:rFonts w:asciiTheme="minorHAnsi" w:hAnsiTheme="minorHAnsi" w:cstheme="minorHAnsi"/>
                <w:color w:val="000000"/>
                <w:sz w:val="18"/>
                <w:szCs w:val="18"/>
                <w:lang w:val="en-US"/>
              </w:rPr>
              <w:t>Gutierrez, 1999)</w:t>
            </w:r>
            <w:r w:rsidRPr="00CC6185">
              <w:rPr>
                <w:rFonts w:asciiTheme="minorHAnsi" w:hAnsiTheme="minorHAnsi" w:cstheme="minorHAnsi"/>
                <w:sz w:val="18"/>
                <w:szCs w:val="18"/>
              </w:rPr>
              <w:t xml:space="preserve"> and tomato-maize (</w:t>
            </w:r>
            <w:r w:rsidRPr="00CC6185">
              <w:rPr>
                <w:rFonts w:asciiTheme="minorHAnsi" w:hAnsiTheme="minorHAnsi" w:cstheme="minorHAnsi"/>
                <w:color w:val="000000"/>
                <w:sz w:val="18"/>
                <w:szCs w:val="18"/>
                <w:lang w:val="en-US"/>
              </w:rPr>
              <w:t xml:space="preserve">Pino </w:t>
            </w:r>
            <w:r w:rsidRPr="00CC6185">
              <w:rPr>
                <w:rFonts w:asciiTheme="minorHAnsi" w:hAnsiTheme="minorHAnsi" w:cstheme="minorHAnsi"/>
                <w:i/>
                <w:color w:val="000000"/>
                <w:sz w:val="18"/>
                <w:szCs w:val="18"/>
                <w:lang w:val="en-US"/>
              </w:rPr>
              <w:t>et al</w:t>
            </w:r>
            <w:r w:rsidRPr="00CC6185">
              <w:rPr>
                <w:rFonts w:asciiTheme="minorHAnsi" w:hAnsiTheme="minorHAnsi" w:cstheme="minorHAnsi"/>
                <w:color w:val="000000"/>
                <w:sz w:val="18"/>
                <w:szCs w:val="18"/>
                <w:lang w:val="en-US"/>
              </w:rPr>
              <w:t>., 1993)</w:t>
            </w:r>
            <w:r w:rsidRPr="00CC6185">
              <w:rPr>
                <w:rFonts w:asciiTheme="minorHAnsi" w:hAnsiTheme="minorHAnsi" w:cstheme="minorHAnsi"/>
                <w:sz w:val="18"/>
                <w:szCs w:val="18"/>
              </w:rPr>
              <w:t xml:space="preserve">. The effect of intercropping on pests and diseases reduces the effort and inputs required for crop protection. Positive physiological interactions can sometimes </w:t>
            </w:r>
            <w:r w:rsidRPr="00CC6185">
              <w:rPr>
                <w:rFonts w:asciiTheme="minorHAnsi" w:hAnsiTheme="minorHAnsi" w:cstheme="minorHAnsi"/>
                <w:noProof/>
                <w:sz w:val="18"/>
                <w:szCs w:val="18"/>
              </w:rPr>
              <w:t>be observed</w:t>
            </w:r>
            <w:r w:rsidRPr="00CC6185">
              <w:rPr>
                <w:rFonts w:asciiTheme="minorHAnsi" w:hAnsiTheme="minorHAnsi" w:cstheme="minorHAnsi"/>
                <w:sz w:val="18"/>
                <w:szCs w:val="18"/>
              </w:rPr>
              <w:t xml:space="preserve"> from intercropping. There may be a symbiotic cohabitation between the two crops where intercropping reduces soil erosion due to optimum coverage of the soil (</w:t>
            </w:r>
            <w:r w:rsidRPr="00CC6185">
              <w:rPr>
                <w:rFonts w:asciiTheme="minorHAnsi" w:hAnsiTheme="minorHAnsi" w:cstheme="minorHAnsi"/>
                <w:color w:val="000000"/>
                <w:sz w:val="18"/>
                <w:szCs w:val="18"/>
                <w:lang w:val="en-US"/>
              </w:rPr>
              <w:t xml:space="preserve">Zougmoré </w:t>
            </w:r>
            <w:r w:rsidRPr="00CC6185">
              <w:rPr>
                <w:rFonts w:asciiTheme="minorHAnsi" w:hAnsiTheme="minorHAnsi" w:cstheme="minorHAnsi"/>
                <w:i/>
                <w:color w:val="000000"/>
                <w:sz w:val="18"/>
                <w:szCs w:val="18"/>
                <w:lang w:val="en-US"/>
              </w:rPr>
              <w:t>et al.</w:t>
            </w:r>
            <w:r w:rsidRPr="00CC6185">
              <w:rPr>
                <w:rFonts w:asciiTheme="minorHAnsi" w:hAnsiTheme="minorHAnsi" w:cstheme="minorHAnsi"/>
                <w:color w:val="000000"/>
                <w:sz w:val="18"/>
                <w:szCs w:val="18"/>
                <w:lang w:val="en-US"/>
              </w:rPr>
              <w:t>, 2001)</w:t>
            </w:r>
            <w:r w:rsidRPr="00CC6185">
              <w:rPr>
                <w:rFonts w:asciiTheme="minorHAnsi" w:hAnsiTheme="minorHAnsi" w:cstheme="minorHAnsi"/>
                <w:sz w:val="18"/>
                <w:szCs w:val="18"/>
              </w:rPr>
              <w:t>. Optimized population densities and spatial arrangements for intercropped vegetables were developed for maize-vegetable intercrops in Northern Ghana. Our objective was to determine their profitability and how the biological yields resulting from various spatial arrangements and planting densities of intercrops is affected by the typologies of trial sites.</w:t>
            </w:r>
          </w:p>
        </w:tc>
      </w:tr>
      <w:tr w:rsidR="00C42BAA" w:rsidRPr="00CC6185" w14:paraId="02DC6366" w14:textId="77777777" w:rsidTr="00193356">
        <w:trPr>
          <w:trHeight w:val="20"/>
        </w:trPr>
        <w:tc>
          <w:tcPr>
            <w:tcW w:w="10345" w:type="dxa"/>
            <w:gridSpan w:val="24"/>
            <w:tcBorders>
              <w:top w:val="single" w:sz="4" w:space="0" w:color="auto"/>
              <w:left w:val="single" w:sz="4" w:space="0" w:color="auto"/>
              <w:bottom w:val="single" w:sz="4" w:space="0" w:color="auto"/>
              <w:right w:val="single" w:sz="4" w:space="0" w:color="auto"/>
            </w:tcBorders>
          </w:tcPr>
          <w:p w14:paraId="2487A547" w14:textId="77777777" w:rsidR="00C42BAA" w:rsidRPr="00CC6185" w:rsidRDefault="00C42BAA" w:rsidP="00193356">
            <w:pPr>
              <w:spacing w:after="0" w:line="240" w:lineRule="auto"/>
              <w:rPr>
                <w:rFonts w:eastAsia="Calibri" w:cstheme="minorHAnsi"/>
                <w:sz w:val="18"/>
                <w:szCs w:val="18"/>
              </w:rPr>
            </w:pPr>
          </w:p>
        </w:tc>
      </w:tr>
      <w:tr w:rsidR="00C42BAA" w:rsidRPr="00CC6185" w14:paraId="6A30F878" w14:textId="77777777" w:rsidTr="00193356">
        <w:trPr>
          <w:trHeight w:val="20"/>
        </w:trPr>
        <w:tc>
          <w:tcPr>
            <w:tcW w:w="10345" w:type="dxa"/>
            <w:gridSpan w:val="24"/>
            <w:tcBorders>
              <w:top w:val="single" w:sz="4" w:space="0" w:color="auto"/>
              <w:left w:val="single" w:sz="4" w:space="0" w:color="auto"/>
              <w:bottom w:val="single" w:sz="4" w:space="0" w:color="auto"/>
              <w:right w:val="single" w:sz="4" w:space="0" w:color="auto"/>
            </w:tcBorders>
          </w:tcPr>
          <w:p w14:paraId="5BDDE1E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 Objectives</w:t>
            </w:r>
          </w:p>
        </w:tc>
      </w:tr>
      <w:tr w:rsidR="00C42BAA" w:rsidRPr="00CC6185" w14:paraId="1D4215E8" w14:textId="77777777" w:rsidTr="00193356">
        <w:trPr>
          <w:trHeight w:val="20"/>
        </w:trPr>
        <w:tc>
          <w:tcPr>
            <w:tcW w:w="10345" w:type="dxa"/>
            <w:gridSpan w:val="24"/>
            <w:tcBorders>
              <w:top w:val="single" w:sz="4" w:space="0" w:color="auto"/>
              <w:left w:val="single" w:sz="4" w:space="0" w:color="auto"/>
              <w:bottom w:val="single" w:sz="4" w:space="0" w:color="auto"/>
              <w:right w:val="single" w:sz="4" w:space="0" w:color="auto"/>
            </w:tcBorders>
          </w:tcPr>
          <w:p w14:paraId="73B90D59"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2.1 Determine the profitability of Maize vegetable intercrops in the humid season</w:t>
            </w:r>
          </w:p>
        </w:tc>
      </w:tr>
      <w:tr w:rsidR="00C42BAA" w:rsidRPr="00CC6185" w14:paraId="75C30D25" w14:textId="77777777" w:rsidTr="00193356">
        <w:trPr>
          <w:trHeight w:val="20"/>
        </w:trPr>
        <w:tc>
          <w:tcPr>
            <w:tcW w:w="10345" w:type="dxa"/>
            <w:gridSpan w:val="24"/>
            <w:tcBorders>
              <w:top w:val="single" w:sz="4" w:space="0" w:color="auto"/>
              <w:left w:val="single" w:sz="4" w:space="0" w:color="auto"/>
              <w:bottom w:val="single" w:sz="4" w:space="0" w:color="auto"/>
              <w:right w:val="single" w:sz="4" w:space="0" w:color="auto"/>
            </w:tcBorders>
          </w:tcPr>
          <w:p w14:paraId="0B4F217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2.2 Determine how social status and gender affect maize-vegetable intercropping system performance and adoption</w:t>
            </w:r>
          </w:p>
        </w:tc>
      </w:tr>
      <w:tr w:rsidR="00C42BAA" w:rsidRPr="00CC6185" w14:paraId="588A9EFC" w14:textId="77777777" w:rsidTr="00193356">
        <w:trPr>
          <w:trHeight w:val="20"/>
        </w:trPr>
        <w:tc>
          <w:tcPr>
            <w:tcW w:w="10345" w:type="dxa"/>
            <w:gridSpan w:val="24"/>
            <w:tcBorders>
              <w:top w:val="single" w:sz="4" w:space="0" w:color="auto"/>
              <w:left w:val="single" w:sz="4" w:space="0" w:color="auto"/>
              <w:bottom w:val="single" w:sz="4" w:space="0" w:color="auto"/>
              <w:right w:val="single" w:sz="4" w:space="0" w:color="auto"/>
            </w:tcBorders>
          </w:tcPr>
          <w:p w14:paraId="56DC328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2.3 Determine the effect of land position on maize-vegetable system performance</w:t>
            </w:r>
          </w:p>
        </w:tc>
      </w:tr>
      <w:tr w:rsidR="00C42BAA" w:rsidRPr="00CC6185" w14:paraId="3E3D13A5" w14:textId="77777777" w:rsidTr="00193356">
        <w:trPr>
          <w:trHeight w:val="20"/>
        </w:trPr>
        <w:tc>
          <w:tcPr>
            <w:tcW w:w="10345" w:type="dxa"/>
            <w:gridSpan w:val="24"/>
            <w:tcBorders>
              <w:top w:val="single" w:sz="4" w:space="0" w:color="auto"/>
              <w:left w:val="single" w:sz="4" w:space="0" w:color="auto"/>
              <w:bottom w:val="single" w:sz="4" w:space="0" w:color="auto"/>
              <w:right w:val="single" w:sz="4" w:space="0" w:color="auto"/>
            </w:tcBorders>
          </w:tcPr>
          <w:p w14:paraId="590209C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2.4 Disseminate approved and optimized maize vegetable intercrops</w:t>
            </w:r>
          </w:p>
        </w:tc>
      </w:tr>
      <w:tr w:rsidR="00C42BAA" w:rsidRPr="00CC6185" w14:paraId="2CCC45C5" w14:textId="77777777" w:rsidTr="00193356">
        <w:trPr>
          <w:trHeight w:val="20"/>
        </w:trPr>
        <w:tc>
          <w:tcPr>
            <w:tcW w:w="10345" w:type="dxa"/>
            <w:gridSpan w:val="24"/>
            <w:tcBorders>
              <w:top w:val="single" w:sz="4" w:space="0" w:color="auto"/>
              <w:left w:val="single" w:sz="4" w:space="0" w:color="auto"/>
              <w:bottom w:val="single" w:sz="4" w:space="0" w:color="auto"/>
              <w:right w:val="single" w:sz="4" w:space="0" w:color="auto"/>
            </w:tcBorders>
          </w:tcPr>
          <w:p w14:paraId="4827754F" w14:textId="77777777" w:rsidR="00C42BAA" w:rsidRPr="00CC6185" w:rsidRDefault="00C42BAA" w:rsidP="00193356">
            <w:pPr>
              <w:spacing w:after="0" w:line="240" w:lineRule="auto"/>
              <w:rPr>
                <w:rFonts w:eastAsia="Calibri" w:cstheme="minorHAnsi"/>
                <w:sz w:val="18"/>
                <w:szCs w:val="18"/>
              </w:rPr>
            </w:pPr>
          </w:p>
        </w:tc>
      </w:tr>
      <w:tr w:rsidR="00C42BAA" w:rsidRPr="00CC6185" w14:paraId="38F402B5" w14:textId="77777777" w:rsidTr="00193356">
        <w:trPr>
          <w:trHeight w:val="20"/>
        </w:trPr>
        <w:tc>
          <w:tcPr>
            <w:tcW w:w="10345" w:type="dxa"/>
            <w:gridSpan w:val="24"/>
            <w:tcBorders>
              <w:top w:val="single" w:sz="4" w:space="0" w:color="auto"/>
              <w:left w:val="single" w:sz="4" w:space="0" w:color="auto"/>
              <w:bottom w:val="single" w:sz="4" w:space="0" w:color="auto"/>
              <w:right w:val="single" w:sz="4" w:space="0" w:color="auto"/>
            </w:tcBorders>
          </w:tcPr>
          <w:p w14:paraId="339D69E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3. Research questions</w:t>
            </w:r>
          </w:p>
        </w:tc>
      </w:tr>
      <w:tr w:rsidR="00C42BAA" w:rsidRPr="00CC6185" w14:paraId="3EDA6BFE" w14:textId="77777777" w:rsidTr="00193356">
        <w:trPr>
          <w:trHeight w:val="20"/>
        </w:trPr>
        <w:tc>
          <w:tcPr>
            <w:tcW w:w="10345" w:type="dxa"/>
            <w:gridSpan w:val="24"/>
            <w:tcBorders>
              <w:top w:val="single" w:sz="4" w:space="0" w:color="auto"/>
              <w:left w:val="single" w:sz="4" w:space="0" w:color="auto"/>
              <w:bottom w:val="single" w:sz="4" w:space="0" w:color="auto"/>
              <w:right w:val="single" w:sz="4" w:space="0" w:color="auto"/>
            </w:tcBorders>
          </w:tcPr>
          <w:p w14:paraId="04189A0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lastRenderedPageBreak/>
              <w:t xml:space="preserve">3.1 What are the influences of typologies on the choice of vegetable and cereal inter-croping options by farmers? </w:t>
            </w:r>
          </w:p>
        </w:tc>
      </w:tr>
      <w:tr w:rsidR="00C42BAA" w:rsidRPr="00CC6185" w14:paraId="7898A86C" w14:textId="77777777" w:rsidTr="00193356">
        <w:trPr>
          <w:trHeight w:val="20"/>
        </w:trPr>
        <w:tc>
          <w:tcPr>
            <w:tcW w:w="10345" w:type="dxa"/>
            <w:gridSpan w:val="24"/>
            <w:tcBorders>
              <w:top w:val="single" w:sz="4" w:space="0" w:color="auto"/>
              <w:left w:val="single" w:sz="4" w:space="0" w:color="auto"/>
              <w:bottom w:val="single" w:sz="4" w:space="0" w:color="auto"/>
              <w:right w:val="single" w:sz="4" w:space="0" w:color="auto"/>
            </w:tcBorders>
          </w:tcPr>
          <w:p w14:paraId="5C6DBA8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3.3 Which components of landscape typologies determine productivity and adoption by farmers?</w:t>
            </w:r>
          </w:p>
        </w:tc>
      </w:tr>
      <w:tr w:rsidR="00C42BAA" w:rsidRPr="00CC6185" w14:paraId="0536B9C8" w14:textId="77777777" w:rsidTr="00193356">
        <w:trPr>
          <w:trHeight w:val="20"/>
        </w:trPr>
        <w:tc>
          <w:tcPr>
            <w:tcW w:w="10345" w:type="dxa"/>
            <w:gridSpan w:val="24"/>
            <w:tcBorders>
              <w:top w:val="single" w:sz="4" w:space="0" w:color="auto"/>
              <w:left w:val="single" w:sz="4" w:space="0" w:color="auto"/>
              <w:bottom w:val="single" w:sz="4" w:space="0" w:color="auto"/>
              <w:right w:val="single" w:sz="4" w:space="0" w:color="auto"/>
            </w:tcBorders>
          </w:tcPr>
          <w:p w14:paraId="138234F8" w14:textId="77777777" w:rsidR="00C42BAA" w:rsidRPr="00CC6185" w:rsidRDefault="00C42BAA" w:rsidP="00193356">
            <w:pPr>
              <w:spacing w:after="0" w:line="240" w:lineRule="auto"/>
              <w:rPr>
                <w:rFonts w:eastAsia="Calibri" w:cstheme="minorHAnsi"/>
                <w:sz w:val="18"/>
                <w:szCs w:val="18"/>
              </w:rPr>
            </w:pPr>
          </w:p>
        </w:tc>
      </w:tr>
      <w:tr w:rsidR="00C42BAA" w:rsidRPr="00CC6185" w14:paraId="540E4DE0" w14:textId="77777777" w:rsidTr="00193356">
        <w:trPr>
          <w:trHeight w:val="20"/>
        </w:trPr>
        <w:tc>
          <w:tcPr>
            <w:tcW w:w="10345" w:type="dxa"/>
            <w:gridSpan w:val="24"/>
            <w:tcBorders>
              <w:top w:val="single" w:sz="4" w:space="0" w:color="auto"/>
              <w:left w:val="single" w:sz="4" w:space="0" w:color="auto"/>
              <w:bottom w:val="single" w:sz="4" w:space="0" w:color="auto"/>
              <w:right w:val="single" w:sz="4" w:space="0" w:color="auto"/>
            </w:tcBorders>
          </w:tcPr>
          <w:p w14:paraId="1F81DD2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4. Procedures (survey methods, gender disaggregation, treatments, experimental design, sample size, etc). </w:t>
            </w:r>
          </w:p>
        </w:tc>
      </w:tr>
      <w:tr w:rsidR="00C42BAA" w:rsidRPr="00CC6185" w14:paraId="20E532E7" w14:textId="77777777" w:rsidTr="00193356">
        <w:trPr>
          <w:trHeight w:val="20"/>
        </w:trPr>
        <w:tc>
          <w:tcPr>
            <w:tcW w:w="10345" w:type="dxa"/>
            <w:gridSpan w:val="24"/>
            <w:tcBorders>
              <w:top w:val="single" w:sz="4" w:space="0" w:color="auto"/>
              <w:left w:val="single" w:sz="4" w:space="0" w:color="auto"/>
              <w:bottom w:val="single" w:sz="4" w:space="0" w:color="auto"/>
              <w:right w:val="single" w:sz="4" w:space="0" w:color="auto"/>
            </w:tcBorders>
          </w:tcPr>
          <w:p w14:paraId="43CE7E5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4.1 Survey on the effect of the typologies on maize-vegetable intercropping system</w:t>
            </w:r>
          </w:p>
          <w:p w14:paraId="63D2968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The study sites will be conducted on different agro-ecological zones: Bougouni and Koutiala and partners’ intervention zones. In each agro-ecological zones, a survey will be implemented on 200 individual farmers including 50% of female farmers, with good distribution of farmers across contrasting typologies in the landscape to capture the variation among farmers on gender, farm land position, wealthiest, market orientation of produces and rainfall pattern over time in farmers’ fields. Individual interviews will be conducted based on check list questionnaires to know farmers’ choices amongst the different intercropping options and a classification of farmers in the above categories will be made according to the following typologies:  (i) high land, (ii) low land, (iii) wealthy farmers, (iv) poor farmers, (v) market oriented production and (vi) production for auto consumption, (vii) sufficient rainfalls and well distributed in time and (viii) insufficient rainfalls.</w:t>
            </w:r>
          </w:p>
        </w:tc>
      </w:tr>
      <w:tr w:rsidR="00C42BAA" w:rsidRPr="00CC6185" w14:paraId="59CBDC61" w14:textId="77777777" w:rsidTr="00193356">
        <w:trPr>
          <w:trHeight w:val="20"/>
        </w:trPr>
        <w:tc>
          <w:tcPr>
            <w:tcW w:w="10345" w:type="dxa"/>
            <w:gridSpan w:val="24"/>
            <w:tcBorders>
              <w:top w:val="single" w:sz="4" w:space="0" w:color="auto"/>
              <w:left w:val="single" w:sz="4" w:space="0" w:color="auto"/>
              <w:bottom w:val="single" w:sz="4" w:space="0" w:color="auto"/>
              <w:right w:val="single" w:sz="4" w:space="0" w:color="auto"/>
            </w:tcBorders>
          </w:tcPr>
          <w:p w14:paraId="13DE7F71" w14:textId="77777777" w:rsidR="00C42BAA" w:rsidRPr="00CC6185" w:rsidRDefault="00C42BAA" w:rsidP="00193356">
            <w:pPr>
              <w:spacing w:after="0" w:line="240" w:lineRule="auto"/>
              <w:rPr>
                <w:rFonts w:eastAsia="Calibri" w:cstheme="minorHAnsi"/>
                <w:sz w:val="18"/>
                <w:szCs w:val="18"/>
              </w:rPr>
            </w:pPr>
          </w:p>
        </w:tc>
      </w:tr>
      <w:tr w:rsidR="00C42BAA" w:rsidRPr="00CC6185" w14:paraId="59AA1D3B" w14:textId="77777777" w:rsidTr="00193356">
        <w:trPr>
          <w:trHeight w:val="20"/>
        </w:trPr>
        <w:tc>
          <w:tcPr>
            <w:tcW w:w="6000" w:type="dxa"/>
            <w:gridSpan w:val="15"/>
            <w:tcBorders>
              <w:top w:val="single" w:sz="4" w:space="0" w:color="auto"/>
              <w:left w:val="single" w:sz="4" w:space="0" w:color="auto"/>
              <w:bottom w:val="single" w:sz="4" w:space="0" w:color="auto"/>
              <w:right w:val="single" w:sz="4" w:space="0" w:color="auto"/>
            </w:tcBorders>
          </w:tcPr>
          <w:p w14:paraId="7CD2564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5. Data to be collected and uploaded</w:t>
            </w:r>
          </w:p>
        </w:tc>
        <w:tc>
          <w:tcPr>
            <w:tcW w:w="4345" w:type="dxa"/>
            <w:gridSpan w:val="9"/>
            <w:tcBorders>
              <w:top w:val="single" w:sz="4" w:space="0" w:color="auto"/>
              <w:left w:val="single" w:sz="4" w:space="0" w:color="auto"/>
              <w:bottom w:val="single" w:sz="4" w:space="0" w:color="auto"/>
              <w:right w:val="single" w:sz="4" w:space="0" w:color="auto"/>
            </w:tcBorders>
          </w:tcPr>
          <w:p w14:paraId="2C44778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Responsibility/Institute</w:t>
            </w:r>
          </w:p>
        </w:tc>
      </w:tr>
      <w:tr w:rsidR="00C42BAA" w:rsidRPr="00CC6185" w14:paraId="5EAB9204" w14:textId="77777777" w:rsidTr="00193356">
        <w:trPr>
          <w:trHeight w:val="20"/>
        </w:trPr>
        <w:tc>
          <w:tcPr>
            <w:tcW w:w="6000" w:type="dxa"/>
            <w:gridSpan w:val="15"/>
            <w:tcBorders>
              <w:top w:val="single" w:sz="4" w:space="0" w:color="auto"/>
              <w:left w:val="single" w:sz="4" w:space="0" w:color="auto"/>
              <w:bottom w:val="single" w:sz="4" w:space="0" w:color="auto"/>
              <w:right w:val="single" w:sz="4" w:space="0" w:color="auto"/>
            </w:tcBorders>
          </w:tcPr>
          <w:p w14:paraId="6E303A3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Typologies: Gender status</w:t>
            </w:r>
          </w:p>
        </w:tc>
        <w:tc>
          <w:tcPr>
            <w:tcW w:w="4345" w:type="dxa"/>
            <w:gridSpan w:val="9"/>
            <w:tcBorders>
              <w:top w:val="single" w:sz="4" w:space="0" w:color="auto"/>
              <w:left w:val="single" w:sz="4" w:space="0" w:color="auto"/>
              <w:bottom w:val="single" w:sz="4" w:space="0" w:color="auto"/>
              <w:right w:val="single" w:sz="4" w:space="0" w:color="auto"/>
            </w:tcBorders>
          </w:tcPr>
          <w:p w14:paraId="4B35813B" w14:textId="77777777" w:rsidR="00C42BAA" w:rsidRPr="00CC6185" w:rsidRDefault="00C42BAA" w:rsidP="00193356">
            <w:pPr>
              <w:spacing w:after="0" w:line="240" w:lineRule="auto"/>
              <w:rPr>
                <w:rFonts w:eastAsia="Calibri" w:cstheme="minorHAnsi"/>
                <w:sz w:val="18"/>
                <w:szCs w:val="18"/>
              </w:rPr>
            </w:pPr>
            <w:commentRangeStart w:id="1"/>
            <w:r w:rsidRPr="00CC6185">
              <w:rPr>
                <w:rFonts w:eastAsia="Calibri" w:cstheme="minorHAnsi"/>
                <w:color w:val="C00000"/>
                <w:sz w:val="18"/>
                <w:szCs w:val="18"/>
              </w:rPr>
              <w:t>IPGRI</w:t>
            </w:r>
            <w:commentRangeEnd w:id="1"/>
            <w:r w:rsidRPr="00CC6185">
              <w:rPr>
                <w:rStyle w:val="CommentReference"/>
                <w:rFonts w:cstheme="minorHAnsi"/>
                <w:sz w:val="18"/>
                <w:szCs w:val="18"/>
              </w:rPr>
              <w:commentReference w:id="1"/>
            </w:r>
          </w:p>
        </w:tc>
      </w:tr>
      <w:tr w:rsidR="00C42BAA" w:rsidRPr="00CC6185" w14:paraId="67475D2E" w14:textId="77777777" w:rsidTr="00193356">
        <w:trPr>
          <w:trHeight w:val="20"/>
        </w:trPr>
        <w:tc>
          <w:tcPr>
            <w:tcW w:w="6000" w:type="dxa"/>
            <w:gridSpan w:val="15"/>
            <w:tcBorders>
              <w:top w:val="single" w:sz="4" w:space="0" w:color="auto"/>
              <w:left w:val="single" w:sz="4" w:space="0" w:color="auto"/>
              <w:bottom w:val="single" w:sz="4" w:space="0" w:color="auto"/>
              <w:right w:val="single" w:sz="4" w:space="0" w:color="auto"/>
            </w:tcBorders>
          </w:tcPr>
          <w:p w14:paraId="770D9EA2" w14:textId="77777777" w:rsidR="00C42BAA" w:rsidRPr="00CC6185" w:rsidRDefault="00C42BAA" w:rsidP="00193356">
            <w:pPr>
              <w:spacing w:line="240" w:lineRule="auto"/>
              <w:rPr>
                <w:rFonts w:eastAsia="Calibri" w:cstheme="minorHAnsi"/>
                <w:sz w:val="18"/>
                <w:szCs w:val="18"/>
              </w:rPr>
            </w:pPr>
            <w:r w:rsidRPr="00CC6185">
              <w:rPr>
                <w:rFonts w:eastAsia="Calibri" w:cstheme="minorHAnsi"/>
                <w:sz w:val="18"/>
                <w:szCs w:val="18"/>
              </w:rPr>
              <w:t>Farm position in the landscape; rainfall amount &amp; repartition in time</w:t>
            </w:r>
          </w:p>
        </w:tc>
        <w:tc>
          <w:tcPr>
            <w:tcW w:w="4345" w:type="dxa"/>
            <w:gridSpan w:val="9"/>
            <w:tcBorders>
              <w:top w:val="single" w:sz="4" w:space="0" w:color="auto"/>
              <w:left w:val="single" w:sz="4" w:space="0" w:color="auto"/>
              <w:bottom w:val="single" w:sz="4" w:space="0" w:color="auto"/>
              <w:right w:val="single" w:sz="4" w:space="0" w:color="auto"/>
            </w:tcBorders>
          </w:tcPr>
          <w:p w14:paraId="608B9E5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WorldVeg</w:t>
            </w:r>
          </w:p>
        </w:tc>
      </w:tr>
      <w:tr w:rsidR="00C42BAA" w:rsidRPr="00CC6185" w14:paraId="179B10AD" w14:textId="77777777" w:rsidTr="00193356">
        <w:trPr>
          <w:trHeight w:val="20"/>
        </w:trPr>
        <w:tc>
          <w:tcPr>
            <w:tcW w:w="6000" w:type="dxa"/>
            <w:gridSpan w:val="15"/>
            <w:tcBorders>
              <w:top w:val="single" w:sz="4" w:space="0" w:color="auto"/>
              <w:left w:val="single" w:sz="4" w:space="0" w:color="auto"/>
              <w:bottom w:val="single" w:sz="4" w:space="0" w:color="auto"/>
              <w:right w:val="single" w:sz="4" w:space="0" w:color="auto"/>
            </w:tcBorders>
          </w:tcPr>
          <w:p w14:paraId="37CE902B" w14:textId="77777777" w:rsidR="00C42BAA" w:rsidRPr="00CC6185" w:rsidRDefault="00C42BAA" w:rsidP="00193356">
            <w:pPr>
              <w:spacing w:line="240" w:lineRule="auto"/>
              <w:rPr>
                <w:rFonts w:eastAsia="Calibri" w:cstheme="minorHAnsi"/>
                <w:sz w:val="18"/>
                <w:szCs w:val="18"/>
              </w:rPr>
            </w:pPr>
            <w:r w:rsidRPr="00CC6185">
              <w:rPr>
                <w:rFonts w:eastAsia="Calibri" w:cstheme="minorHAnsi"/>
                <w:sz w:val="18"/>
                <w:szCs w:val="18"/>
              </w:rPr>
              <w:t>Farmers’ wealthiest, market orientation, labor cost, input amount and cost, quantity of produce autoconsumed and sold and income generated, profitability</w:t>
            </w:r>
          </w:p>
        </w:tc>
        <w:tc>
          <w:tcPr>
            <w:tcW w:w="4345" w:type="dxa"/>
            <w:gridSpan w:val="9"/>
            <w:tcBorders>
              <w:top w:val="single" w:sz="4" w:space="0" w:color="auto"/>
              <w:left w:val="single" w:sz="4" w:space="0" w:color="auto"/>
              <w:bottom w:val="single" w:sz="4" w:space="0" w:color="auto"/>
              <w:right w:val="single" w:sz="4" w:space="0" w:color="auto"/>
            </w:tcBorders>
          </w:tcPr>
          <w:p w14:paraId="0A7D8F0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ICRISAT economist (Mali)</w:t>
            </w:r>
          </w:p>
          <w:p w14:paraId="0DE4A50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IITA economist(Ghana)</w:t>
            </w:r>
          </w:p>
        </w:tc>
      </w:tr>
      <w:tr w:rsidR="00C42BAA" w:rsidRPr="00CC6185" w14:paraId="6E0D36EC" w14:textId="77777777" w:rsidTr="00193356">
        <w:trPr>
          <w:trHeight w:val="20"/>
        </w:trPr>
        <w:tc>
          <w:tcPr>
            <w:tcW w:w="6000" w:type="dxa"/>
            <w:gridSpan w:val="15"/>
            <w:tcBorders>
              <w:top w:val="single" w:sz="4" w:space="0" w:color="auto"/>
              <w:left w:val="single" w:sz="4" w:space="0" w:color="auto"/>
              <w:bottom w:val="single" w:sz="4" w:space="0" w:color="auto"/>
              <w:right w:val="single" w:sz="4" w:space="0" w:color="auto"/>
            </w:tcBorders>
          </w:tcPr>
          <w:p w14:paraId="32DB733F" w14:textId="77777777" w:rsidR="00C42BAA" w:rsidRPr="00CC6185" w:rsidRDefault="00C42BAA" w:rsidP="00193356">
            <w:pPr>
              <w:spacing w:after="0" w:line="240" w:lineRule="auto"/>
              <w:jc w:val="both"/>
              <w:rPr>
                <w:rFonts w:cstheme="minorHAnsi"/>
                <w:sz w:val="18"/>
                <w:szCs w:val="18"/>
              </w:rPr>
            </w:pPr>
            <w:r w:rsidRPr="00CC6185">
              <w:rPr>
                <w:rFonts w:eastAsia="Calibri" w:cstheme="minorHAnsi"/>
                <w:sz w:val="18"/>
                <w:szCs w:val="18"/>
              </w:rPr>
              <w:t xml:space="preserve">Biological data: </w:t>
            </w:r>
            <w:r w:rsidRPr="00CC6185">
              <w:rPr>
                <w:rFonts w:cstheme="minorHAnsi"/>
                <w:sz w:val="18"/>
                <w:szCs w:val="18"/>
              </w:rPr>
              <w:t>Data to be collected on the maize include plant height at 50% tasseling, cob weight and grain yield.</w:t>
            </w:r>
          </w:p>
          <w:p w14:paraId="27E10CC8" w14:textId="77777777" w:rsidR="00C42BAA" w:rsidRPr="00CC6185" w:rsidRDefault="00C42BAA" w:rsidP="00193356">
            <w:pPr>
              <w:spacing w:after="0" w:line="240" w:lineRule="auto"/>
              <w:jc w:val="both"/>
              <w:rPr>
                <w:rFonts w:cstheme="minorHAnsi"/>
                <w:sz w:val="18"/>
                <w:szCs w:val="18"/>
              </w:rPr>
            </w:pPr>
            <w:r w:rsidRPr="00CC6185">
              <w:rPr>
                <w:rFonts w:cstheme="minorHAnsi"/>
                <w:sz w:val="18"/>
                <w:szCs w:val="18"/>
              </w:rPr>
              <w:t>Data to be collected on vegetables include plant height at 50% flowering, number of leaves/plant, number of fruits/plot and  fruit weight (1</w:t>
            </w:r>
            <w:r w:rsidRPr="00CC6185">
              <w:rPr>
                <w:rFonts w:cstheme="minorHAnsi"/>
                <w:sz w:val="18"/>
                <w:szCs w:val="18"/>
                <w:vertAlign w:val="superscript"/>
              </w:rPr>
              <w:t>st</w:t>
            </w:r>
            <w:r w:rsidRPr="00CC6185">
              <w:rPr>
                <w:rFonts w:cstheme="minorHAnsi"/>
                <w:sz w:val="18"/>
                <w:szCs w:val="18"/>
              </w:rPr>
              <w:t xml:space="preserve"> , 2</w:t>
            </w:r>
            <w:r w:rsidRPr="00CC6185">
              <w:rPr>
                <w:rFonts w:cstheme="minorHAnsi"/>
                <w:sz w:val="18"/>
                <w:szCs w:val="18"/>
                <w:vertAlign w:val="superscript"/>
              </w:rPr>
              <w:t>nd</w:t>
            </w:r>
            <w:r w:rsidRPr="00CC6185">
              <w:rPr>
                <w:rFonts w:cstheme="minorHAnsi"/>
                <w:sz w:val="18"/>
                <w:szCs w:val="18"/>
              </w:rPr>
              <w:t xml:space="preserve"> and 3</w:t>
            </w:r>
            <w:r w:rsidRPr="00CC6185">
              <w:rPr>
                <w:rFonts w:cstheme="minorHAnsi"/>
                <w:sz w:val="18"/>
                <w:szCs w:val="18"/>
                <w:vertAlign w:val="superscript"/>
              </w:rPr>
              <w:t>rd</w:t>
            </w:r>
            <w:r w:rsidRPr="00CC6185">
              <w:rPr>
                <w:rFonts w:cstheme="minorHAnsi"/>
                <w:sz w:val="18"/>
                <w:szCs w:val="18"/>
              </w:rPr>
              <w:t xml:space="preserve"> harvest); </w:t>
            </w:r>
          </w:p>
          <w:p w14:paraId="7FB426C6" w14:textId="77777777" w:rsidR="00C42BAA" w:rsidRPr="00CC6185" w:rsidRDefault="00C42BAA" w:rsidP="00193356">
            <w:pPr>
              <w:spacing w:after="0" w:line="240" w:lineRule="auto"/>
              <w:jc w:val="both"/>
              <w:rPr>
                <w:rFonts w:cstheme="minorHAnsi"/>
                <w:sz w:val="18"/>
                <w:szCs w:val="18"/>
              </w:rPr>
            </w:pPr>
            <w:r w:rsidRPr="00CC6185">
              <w:rPr>
                <w:rFonts w:cstheme="minorHAnsi"/>
                <w:sz w:val="18"/>
                <w:szCs w:val="18"/>
              </w:rPr>
              <w:t>In addidtion, records will be taken on farmer sex, age, wealthiest, farm land GIS position, rainfalls</w:t>
            </w:r>
          </w:p>
        </w:tc>
        <w:tc>
          <w:tcPr>
            <w:tcW w:w="4345" w:type="dxa"/>
            <w:gridSpan w:val="9"/>
            <w:tcBorders>
              <w:top w:val="single" w:sz="4" w:space="0" w:color="auto"/>
              <w:left w:val="single" w:sz="4" w:space="0" w:color="auto"/>
              <w:bottom w:val="single" w:sz="4" w:space="0" w:color="auto"/>
              <w:right w:val="single" w:sz="4" w:space="0" w:color="auto"/>
            </w:tcBorders>
          </w:tcPr>
          <w:p w14:paraId="3D407D2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WorldVeg</w:t>
            </w:r>
          </w:p>
        </w:tc>
      </w:tr>
      <w:tr w:rsidR="00C42BAA" w:rsidRPr="00CC6185" w14:paraId="1C13206B" w14:textId="77777777" w:rsidTr="00193356">
        <w:trPr>
          <w:trHeight w:val="20"/>
        </w:trPr>
        <w:tc>
          <w:tcPr>
            <w:tcW w:w="10345" w:type="dxa"/>
            <w:gridSpan w:val="24"/>
            <w:tcBorders>
              <w:top w:val="single" w:sz="4" w:space="0" w:color="auto"/>
              <w:left w:val="single" w:sz="4" w:space="0" w:color="auto"/>
              <w:bottom w:val="single" w:sz="4" w:space="0" w:color="auto"/>
              <w:right w:val="single" w:sz="4" w:space="0" w:color="auto"/>
            </w:tcBorders>
          </w:tcPr>
          <w:p w14:paraId="0C00F712" w14:textId="77777777" w:rsidR="00C42BAA" w:rsidRPr="00CC6185" w:rsidRDefault="00C42BAA" w:rsidP="00193356">
            <w:pPr>
              <w:spacing w:after="0" w:line="240" w:lineRule="auto"/>
              <w:rPr>
                <w:rFonts w:eastAsia="Calibri" w:cstheme="minorHAnsi"/>
                <w:sz w:val="18"/>
                <w:szCs w:val="18"/>
              </w:rPr>
            </w:pPr>
          </w:p>
        </w:tc>
      </w:tr>
      <w:tr w:rsidR="00C42BAA" w:rsidRPr="00CC6185" w14:paraId="44021DE4" w14:textId="77777777" w:rsidTr="00193356">
        <w:trPr>
          <w:trHeight w:val="20"/>
        </w:trPr>
        <w:tc>
          <w:tcPr>
            <w:tcW w:w="10345" w:type="dxa"/>
            <w:gridSpan w:val="24"/>
            <w:tcBorders>
              <w:top w:val="single" w:sz="4" w:space="0" w:color="auto"/>
              <w:left w:val="single" w:sz="4" w:space="0" w:color="auto"/>
              <w:bottom w:val="single" w:sz="4" w:space="0" w:color="auto"/>
              <w:right w:val="single" w:sz="4" w:space="0" w:color="auto"/>
            </w:tcBorders>
          </w:tcPr>
          <w:p w14:paraId="24CF6929"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6. Milestones</w:t>
            </w:r>
          </w:p>
        </w:tc>
      </w:tr>
      <w:tr w:rsidR="00C42BAA" w:rsidRPr="00CC6185" w14:paraId="72F28066" w14:textId="77777777" w:rsidTr="00193356">
        <w:trPr>
          <w:trHeight w:val="20"/>
        </w:trPr>
        <w:tc>
          <w:tcPr>
            <w:tcW w:w="3526" w:type="dxa"/>
            <w:gridSpan w:val="9"/>
            <w:tcBorders>
              <w:top w:val="single" w:sz="4" w:space="0" w:color="auto"/>
              <w:left w:val="single" w:sz="4" w:space="0" w:color="auto"/>
              <w:bottom w:val="single" w:sz="4" w:space="0" w:color="auto"/>
              <w:right w:val="single" w:sz="4" w:space="0" w:color="auto"/>
            </w:tcBorders>
          </w:tcPr>
          <w:p w14:paraId="20417F0F"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Deliverables</w:t>
            </w:r>
          </w:p>
        </w:tc>
        <w:tc>
          <w:tcPr>
            <w:tcW w:w="3415" w:type="dxa"/>
            <w:gridSpan w:val="10"/>
            <w:tcBorders>
              <w:top w:val="single" w:sz="4" w:space="0" w:color="auto"/>
              <w:left w:val="single" w:sz="4" w:space="0" w:color="auto"/>
              <w:bottom w:val="single" w:sz="4" w:space="0" w:color="auto"/>
              <w:right w:val="single" w:sz="4" w:space="0" w:color="auto"/>
            </w:tcBorders>
          </w:tcPr>
          <w:p w14:paraId="0BB4240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Means of verification</w:t>
            </w:r>
          </w:p>
        </w:tc>
        <w:tc>
          <w:tcPr>
            <w:tcW w:w="3404" w:type="dxa"/>
            <w:gridSpan w:val="5"/>
            <w:tcBorders>
              <w:top w:val="single" w:sz="4" w:space="0" w:color="auto"/>
              <w:left w:val="single" w:sz="4" w:space="0" w:color="auto"/>
              <w:bottom w:val="single" w:sz="4" w:space="0" w:color="auto"/>
              <w:right w:val="single" w:sz="4" w:space="0" w:color="auto"/>
            </w:tcBorders>
          </w:tcPr>
          <w:p w14:paraId="18D65E7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Date</w:t>
            </w:r>
          </w:p>
        </w:tc>
      </w:tr>
      <w:tr w:rsidR="00C42BAA" w:rsidRPr="00CC6185" w14:paraId="4597D994" w14:textId="77777777" w:rsidTr="00193356">
        <w:trPr>
          <w:trHeight w:val="20"/>
        </w:trPr>
        <w:tc>
          <w:tcPr>
            <w:tcW w:w="3526" w:type="dxa"/>
            <w:gridSpan w:val="9"/>
            <w:tcBorders>
              <w:top w:val="single" w:sz="4" w:space="0" w:color="auto"/>
              <w:left w:val="single" w:sz="4" w:space="0" w:color="auto"/>
              <w:bottom w:val="single" w:sz="4" w:space="0" w:color="auto"/>
              <w:right w:val="single" w:sz="4" w:space="0" w:color="auto"/>
            </w:tcBorders>
          </w:tcPr>
          <w:p w14:paraId="5C34B759"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 xml:space="preserve">At least one survey on typologies implemented before allocation of demonstrations/technologies to farmers                                  </w:t>
            </w:r>
          </w:p>
        </w:tc>
        <w:tc>
          <w:tcPr>
            <w:tcW w:w="3415" w:type="dxa"/>
            <w:gridSpan w:val="10"/>
            <w:tcBorders>
              <w:top w:val="single" w:sz="4" w:space="0" w:color="auto"/>
              <w:left w:val="single" w:sz="4" w:space="0" w:color="auto"/>
              <w:bottom w:val="single" w:sz="4" w:space="0" w:color="auto"/>
              <w:right w:val="single" w:sz="4" w:space="0" w:color="auto"/>
            </w:tcBorders>
          </w:tcPr>
          <w:p w14:paraId="6D6AB98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Survey questionnaires, reports</w:t>
            </w:r>
          </w:p>
        </w:tc>
        <w:tc>
          <w:tcPr>
            <w:tcW w:w="3404" w:type="dxa"/>
            <w:gridSpan w:val="5"/>
            <w:tcBorders>
              <w:top w:val="single" w:sz="4" w:space="0" w:color="auto"/>
              <w:left w:val="single" w:sz="4" w:space="0" w:color="auto"/>
              <w:bottom w:val="single" w:sz="4" w:space="0" w:color="auto"/>
              <w:right w:val="single" w:sz="4" w:space="0" w:color="auto"/>
            </w:tcBorders>
          </w:tcPr>
          <w:p w14:paraId="325D6FD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June 2017</w:t>
            </w:r>
          </w:p>
        </w:tc>
      </w:tr>
      <w:tr w:rsidR="00C42BAA" w:rsidRPr="00CC6185" w14:paraId="61022BCE" w14:textId="77777777" w:rsidTr="00193356">
        <w:trPr>
          <w:trHeight w:val="20"/>
        </w:trPr>
        <w:tc>
          <w:tcPr>
            <w:tcW w:w="3526" w:type="dxa"/>
            <w:gridSpan w:val="9"/>
            <w:tcBorders>
              <w:top w:val="single" w:sz="4" w:space="0" w:color="auto"/>
              <w:left w:val="single" w:sz="4" w:space="0" w:color="auto"/>
              <w:bottom w:val="single" w:sz="4" w:space="0" w:color="auto"/>
              <w:right w:val="single" w:sz="4" w:space="0" w:color="auto"/>
            </w:tcBorders>
          </w:tcPr>
          <w:p w14:paraId="6D82DA21"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 xml:space="preserve">At least three farmers preferred technologies identified by June, 2017 by World Veg. </w:t>
            </w:r>
          </w:p>
        </w:tc>
        <w:tc>
          <w:tcPr>
            <w:tcW w:w="3415" w:type="dxa"/>
            <w:gridSpan w:val="10"/>
            <w:tcBorders>
              <w:top w:val="single" w:sz="4" w:space="0" w:color="auto"/>
              <w:left w:val="single" w:sz="4" w:space="0" w:color="auto"/>
              <w:bottom w:val="single" w:sz="4" w:space="0" w:color="auto"/>
              <w:right w:val="single" w:sz="4" w:space="0" w:color="auto"/>
            </w:tcBorders>
          </w:tcPr>
          <w:p w14:paraId="4FF71C3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Number of technologies selected by farmers, report</w:t>
            </w:r>
          </w:p>
        </w:tc>
        <w:tc>
          <w:tcPr>
            <w:tcW w:w="3404" w:type="dxa"/>
            <w:gridSpan w:val="5"/>
            <w:tcBorders>
              <w:top w:val="single" w:sz="4" w:space="0" w:color="auto"/>
              <w:left w:val="single" w:sz="4" w:space="0" w:color="auto"/>
              <w:bottom w:val="single" w:sz="4" w:space="0" w:color="auto"/>
              <w:right w:val="single" w:sz="4" w:space="0" w:color="auto"/>
            </w:tcBorders>
          </w:tcPr>
          <w:p w14:paraId="56038B4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June 2017</w:t>
            </w:r>
          </w:p>
        </w:tc>
      </w:tr>
      <w:tr w:rsidR="00C42BAA" w:rsidRPr="00CC6185" w14:paraId="73A11390" w14:textId="77777777" w:rsidTr="00193356">
        <w:trPr>
          <w:trHeight w:val="20"/>
        </w:trPr>
        <w:tc>
          <w:tcPr>
            <w:tcW w:w="3526" w:type="dxa"/>
            <w:gridSpan w:val="9"/>
            <w:tcBorders>
              <w:top w:val="single" w:sz="4" w:space="0" w:color="auto"/>
              <w:left w:val="single" w:sz="4" w:space="0" w:color="auto"/>
              <w:bottom w:val="single" w:sz="4" w:space="0" w:color="auto"/>
              <w:right w:val="single" w:sz="4" w:space="0" w:color="auto"/>
            </w:tcBorders>
          </w:tcPr>
          <w:p w14:paraId="2B576CF5"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At least 200 farmers  implemented vegetable - maize  intercrops under diverse typologies in Bougouni and Koutiala</w:t>
            </w:r>
          </w:p>
        </w:tc>
        <w:tc>
          <w:tcPr>
            <w:tcW w:w="3415" w:type="dxa"/>
            <w:gridSpan w:val="10"/>
            <w:tcBorders>
              <w:top w:val="single" w:sz="4" w:space="0" w:color="auto"/>
              <w:left w:val="single" w:sz="4" w:space="0" w:color="auto"/>
              <w:bottom w:val="single" w:sz="4" w:space="0" w:color="auto"/>
              <w:right w:val="single" w:sz="4" w:space="0" w:color="auto"/>
            </w:tcBorders>
          </w:tcPr>
          <w:p w14:paraId="53FBB4C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Number of women farmers who implemented the technologies; number of market oriented farmers; number of farms in low lands; number of wealthy farmers, report</w:t>
            </w:r>
          </w:p>
        </w:tc>
        <w:tc>
          <w:tcPr>
            <w:tcW w:w="3404" w:type="dxa"/>
            <w:gridSpan w:val="5"/>
            <w:tcBorders>
              <w:top w:val="single" w:sz="4" w:space="0" w:color="auto"/>
              <w:left w:val="single" w:sz="4" w:space="0" w:color="auto"/>
              <w:bottom w:val="single" w:sz="4" w:space="0" w:color="auto"/>
              <w:right w:val="single" w:sz="4" w:space="0" w:color="auto"/>
            </w:tcBorders>
          </w:tcPr>
          <w:p w14:paraId="7A5395A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January 2018</w:t>
            </w:r>
          </w:p>
        </w:tc>
      </w:tr>
      <w:tr w:rsidR="00C42BAA" w:rsidRPr="00CC6185" w14:paraId="1B5301CD" w14:textId="77777777" w:rsidTr="00193356">
        <w:trPr>
          <w:trHeight w:val="20"/>
        </w:trPr>
        <w:tc>
          <w:tcPr>
            <w:tcW w:w="3526" w:type="dxa"/>
            <w:gridSpan w:val="9"/>
            <w:tcBorders>
              <w:top w:val="single" w:sz="4" w:space="0" w:color="auto"/>
              <w:left w:val="single" w:sz="4" w:space="0" w:color="auto"/>
              <w:bottom w:val="single" w:sz="4" w:space="0" w:color="auto"/>
              <w:right w:val="single" w:sz="4" w:space="0" w:color="auto"/>
            </w:tcBorders>
          </w:tcPr>
          <w:p w14:paraId="05786ABC"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 xml:space="preserve">6.4 Scientific article writing </w:t>
            </w:r>
          </w:p>
        </w:tc>
        <w:tc>
          <w:tcPr>
            <w:tcW w:w="3415" w:type="dxa"/>
            <w:gridSpan w:val="10"/>
            <w:tcBorders>
              <w:top w:val="single" w:sz="4" w:space="0" w:color="auto"/>
              <w:left w:val="single" w:sz="4" w:space="0" w:color="auto"/>
              <w:bottom w:val="single" w:sz="4" w:space="0" w:color="auto"/>
              <w:right w:val="single" w:sz="4" w:space="0" w:color="auto"/>
            </w:tcBorders>
          </w:tcPr>
          <w:p w14:paraId="77A365A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One manuscript proposed for review</w:t>
            </w:r>
          </w:p>
        </w:tc>
        <w:tc>
          <w:tcPr>
            <w:tcW w:w="3404" w:type="dxa"/>
            <w:gridSpan w:val="5"/>
            <w:tcBorders>
              <w:top w:val="single" w:sz="4" w:space="0" w:color="auto"/>
              <w:left w:val="single" w:sz="4" w:space="0" w:color="auto"/>
              <w:bottom w:val="single" w:sz="4" w:space="0" w:color="auto"/>
              <w:right w:val="single" w:sz="4" w:space="0" w:color="auto"/>
            </w:tcBorders>
          </w:tcPr>
          <w:p w14:paraId="528033E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December 2018</w:t>
            </w:r>
          </w:p>
        </w:tc>
      </w:tr>
      <w:tr w:rsidR="00C42BAA" w:rsidRPr="00CC6185" w14:paraId="6A065E50" w14:textId="77777777" w:rsidTr="00193356">
        <w:trPr>
          <w:trHeight w:val="20"/>
        </w:trPr>
        <w:tc>
          <w:tcPr>
            <w:tcW w:w="10345" w:type="dxa"/>
            <w:gridSpan w:val="24"/>
            <w:tcBorders>
              <w:top w:val="single" w:sz="4" w:space="0" w:color="auto"/>
              <w:left w:val="single" w:sz="4" w:space="0" w:color="auto"/>
              <w:bottom w:val="single" w:sz="4" w:space="0" w:color="auto"/>
              <w:right w:val="single" w:sz="4" w:space="0" w:color="auto"/>
            </w:tcBorders>
          </w:tcPr>
          <w:p w14:paraId="5A78DEC0" w14:textId="77777777" w:rsidR="00C42BAA" w:rsidRPr="00CC6185" w:rsidRDefault="00C42BAA" w:rsidP="00193356">
            <w:pPr>
              <w:spacing w:after="0" w:line="240" w:lineRule="auto"/>
              <w:rPr>
                <w:rFonts w:eastAsia="Calibri" w:cstheme="minorHAnsi"/>
                <w:sz w:val="18"/>
                <w:szCs w:val="18"/>
              </w:rPr>
            </w:pPr>
          </w:p>
        </w:tc>
      </w:tr>
      <w:tr w:rsidR="00C42BAA" w:rsidRPr="00CC6185" w14:paraId="3B8F2B5A" w14:textId="77777777" w:rsidTr="00193356">
        <w:trPr>
          <w:trHeight w:val="20"/>
        </w:trPr>
        <w:tc>
          <w:tcPr>
            <w:tcW w:w="10345" w:type="dxa"/>
            <w:gridSpan w:val="24"/>
            <w:tcBorders>
              <w:top w:val="single" w:sz="4" w:space="0" w:color="auto"/>
              <w:left w:val="single" w:sz="4" w:space="0" w:color="auto"/>
              <w:bottom w:val="single" w:sz="4" w:space="0" w:color="auto"/>
              <w:right w:val="single" w:sz="4" w:space="0" w:color="auto"/>
            </w:tcBorders>
          </w:tcPr>
          <w:p w14:paraId="115D18D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 Sustainable intensification indicators</w:t>
            </w:r>
          </w:p>
        </w:tc>
      </w:tr>
      <w:tr w:rsidR="00C42BAA" w:rsidRPr="00CC6185" w14:paraId="433016D5" w14:textId="77777777" w:rsidTr="00193356">
        <w:trPr>
          <w:trHeight w:val="20"/>
        </w:trPr>
        <w:tc>
          <w:tcPr>
            <w:tcW w:w="1887" w:type="dxa"/>
            <w:gridSpan w:val="3"/>
            <w:tcBorders>
              <w:top w:val="single" w:sz="4" w:space="0" w:color="auto"/>
              <w:left w:val="single" w:sz="4" w:space="0" w:color="auto"/>
              <w:bottom w:val="single" w:sz="4" w:space="0" w:color="auto"/>
              <w:right w:val="single" w:sz="4" w:space="0" w:color="auto"/>
            </w:tcBorders>
          </w:tcPr>
          <w:p w14:paraId="7E7EF27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7.1 Productivity</w:t>
            </w:r>
          </w:p>
        </w:tc>
        <w:tc>
          <w:tcPr>
            <w:tcW w:w="8458" w:type="dxa"/>
            <w:gridSpan w:val="21"/>
            <w:tcBorders>
              <w:top w:val="single" w:sz="4" w:space="0" w:color="auto"/>
              <w:left w:val="single" w:sz="4" w:space="0" w:color="auto"/>
              <w:bottom w:val="single" w:sz="4" w:space="0" w:color="auto"/>
              <w:right w:val="single" w:sz="4" w:space="0" w:color="auto"/>
            </w:tcBorders>
          </w:tcPr>
          <w:p w14:paraId="67287FB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Production Yield (kg/ha), fruit or grain quality (commercial yield)</w:t>
            </w:r>
          </w:p>
          <w:p w14:paraId="17B9850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Farmer perceptions and ratings of technology yield performance</w:t>
            </w:r>
          </w:p>
        </w:tc>
      </w:tr>
      <w:tr w:rsidR="00C42BAA" w:rsidRPr="00CC6185" w14:paraId="3A3363A9" w14:textId="77777777" w:rsidTr="00193356">
        <w:trPr>
          <w:trHeight w:val="20"/>
        </w:trPr>
        <w:tc>
          <w:tcPr>
            <w:tcW w:w="1887" w:type="dxa"/>
            <w:gridSpan w:val="3"/>
            <w:tcBorders>
              <w:top w:val="single" w:sz="4" w:space="0" w:color="auto"/>
              <w:left w:val="single" w:sz="4" w:space="0" w:color="auto"/>
              <w:bottom w:val="single" w:sz="4" w:space="0" w:color="auto"/>
              <w:right w:val="single" w:sz="4" w:space="0" w:color="auto"/>
            </w:tcBorders>
          </w:tcPr>
          <w:p w14:paraId="26E8CE4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7.2 Environmental</w:t>
            </w:r>
          </w:p>
        </w:tc>
        <w:tc>
          <w:tcPr>
            <w:tcW w:w="8458" w:type="dxa"/>
            <w:gridSpan w:val="21"/>
            <w:tcBorders>
              <w:top w:val="single" w:sz="4" w:space="0" w:color="auto"/>
              <w:left w:val="single" w:sz="4" w:space="0" w:color="auto"/>
              <w:bottom w:val="single" w:sz="4" w:space="0" w:color="auto"/>
              <w:right w:val="single" w:sz="4" w:space="0" w:color="auto"/>
            </w:tcBorders>
          </w:tcPr>
          <w:p w14:paraId="4C3F79E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Quantity applied per ha by type</w:t>
            </w:r>
            <w:r w:rsidRPr="00CC6185">
              <w:rPr>
                <w:rFonts w:eastAsia="Cambria" w:cstheme="minorHAnsi"/>
                <w:sz w:val="18"/>
                <w:szCs w:val="18"/>
              </w:rPr>
              <w:t xml:space="preserve">; </w:t>
            </w:r>
            <w:r w:rsidRPr="00CC6185">
              <w:rPr>
                <w:rFonts w:eastAsia="Calibri" w:cstheme="minorHAnsi"/>
                <w:sz w:val="18"/>
                <w:szCs w:val="18"/>
              </w:rPr>
              <w:t>Farmer perceptions of water availability</w:t>
            </w:r>
          </w:p>
        </w:tc>
      </w:tr>
      <w:tr w:rsidR="00C42BAA" w:rsidRPr="00CC6185" w14:paraId="15647E01" w14:textId="77777777" w:rsidTr="00193356">
        <w:trPr>
          <w:trHeight w:val="20"/>
        </w:trPr>
        <w:tc>
          <w:tcPr>
            <w:tcW w:w="1887" w:type="dxa"/>
            <w:gridSpan w:val="3"/>
            <w:tcBorders>
              <w:top w:val="single" w:sz="4" w:space="0" w:color="auto"/>
              <w:left w:val="single" w:sz="4" w:space="0" w:color="auto"/>
              <w:bottom w:val="single" w:sz="4" w:space="0" w:color="auto"/>
              <w:right w:val="single" w:sz="4" w:space="0" w:color="auto"/>
            </w:tcBorders>
          </w:tcPr>
          <w:p w14:paraId="608329B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7.3 Economic</w:t>
            </w:r>
          </w:p>
        </w:tc>
        <w:tc>
          <w:tcPr>
            <w:tcW w:w="8458" w:type="dxa"/>
            <w:gridSpan w:val="21"/>
            <w:tcBorders>
              <w:top w:val="single" w:sz="4" w:space="0" w:color="auto"/>
              <w:left w:val="single" w:sz="4" w:space="0" w:color="auto"/>
              <w:bottom w:val="single" w:sz="4" w:space="0" w:color="auto"/>
              <w:right w:val="single" w:sz="4" w:space="0" w:color="auto"/>
            </w:tcBorders>
          </w:tcPr>
          <w:p w14:paraId="22E3BA0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Profitability; kg output / unit input</w:t>
            </w:r>
          </w:p>
        </w:tc>
      </w:tr>
      <w:tr w:rsidR="00C42BAA" w:rsidRPr="00CC6185" w14:paraId="0751A4BA" w14:textId="77777777" w:rsidTr="00193356">
        <w:trPr>
          <w:trHeight w:val="20"/>
        </w:trPr>
        <w:tc>
          <w:tcPr>
            <w:tcW w:w="1887" w:type="dxa"/>
            <w:gridSpan w:val="3"/>
            <w:tcBorders>
              <w:top w:val="single" w:sz="4" w:space="0" w:color="auto"/>
              <w:left w:val="single" w:sz="4" w:space="0" w:color="auto"/>
              <w:bottom w:val="single" w:sz="4" w:space="0" w:color="auto"/>
              <w:right w:val="single" w:sz="4" w:space="0" w:color="auto"/>
            </w:tcBorders>
          </w:tcPr>
          <w:p w14:paraId="4B42AF9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7.4 Social</w:t>
            </w:r>
          </w:p>
        </w:tc>
        <w:tc>
          <w:tcPr>
            <w:tcW w:w="8458" w:type="dxa"/>
            <w:gridSpan w:val="21"/>
            <w:tcBorders>
              <w:top w:val="single" w:sz="4" w:space="0" w:color="auto"/>
              <w:left w:val="single" w:sz="4" w:space="0" w:color="auto"/>
              <w:bottom w:val="single" w:sz="4" w:space="0" w:color="auto"/>
              <w:right w:val="single" w:sz="4" w:space="0" w:color="auto"/>
            </w:tcBorders>
          </w:tcPr>
          <w:p w14:paraId="5856719E" w14:textId="77777777" w:rsidR="00C42BAA" w:rsidRPr="00CC6185" w:rsidRDefault="00C42BAA" w:rsidP="00193356">
            <w:pPr>
              <w:spacing w:after="0" w:line="240" w:lineRule="auto"/>
              <w:rPr>
                <w:rFonts w:eastAsia="Cambria" w:cstheme="minorHAnsi"/>
                <w:sz w:val="18"/>
                <w:szCs w:val="18"/>
                <w:vertAlign w:val="superscript"/>
              </w:rPr>
            </w:pPr>
            <w:r w:rsidRPr="00CC6185">
              <w:rPr>
                <w:rFonts w:eastAsia="Calibri" w:cstheme="minorHAnsi"/>
                <w:sz w:val="18"/>
                <w:szCs w:val="18"/>
              </w:rPr>
              <w:t xml:space="preserve">Rating of technologies across locally determined categories (1-3); </w:t>
            </w:r>
            <w:r w:rsidRPr="00CC6185">
              <w:rPr>
                <w:rFonts w:eastAsia="Cambria" w:cstheme="minorHAnsi"/>
                <w:sz w:val="18"/>
                <w:szCs w:val="18"/>
              </w:rPr>
              <w:t>Access to production factors (mechanization, land)1-4; Decision-making about production, marketing (by crop)1-4; Women Empowerment in Agriculture Index (1 and 4)</w:t>
            </w:r>
          </w:p>
        </w:tc>
      </w:tr>
      <w:tr w:rsidR="00C42BAA" w:rsidRPr="00CC6185" w14:paraId="1670B567" w14:textId="77777777" w:rsidTr="00193356">
        <w:trPr>
          <w:trHeight w:val="20"/>
        </w:trPr>
        <w:tc>
          <w:tcPr>
            <w:tcW w:w="1887" w:type="dxa"/>
            <w:gridSpan w:val="3"/>
            <w:tcBorders>
              <w:top w:val="single" w:sz="4" w:space="0" w:color="auto"/>
              <w:left w:val="single" w:sz="4" w:space="0" w:color="auto"/>
              <w:bottom w:val="single" w:sz="4" w:space="0" w:color="auto"/>
              <w:right w:val="single" w:sz="4" w:space="0" w:color="auto"/>
            </w:tcBorders>
          </w:tcPr>
          <w:p w14:paraId="62291D6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7.5 Human</w:t>
            </w:r>
          </w:p>
        </w:tc>
        <w:tc>
          <w:tcPr>
            <w:tcW w:w="8458" w:type="dxa"/>
            <w:gridSpan w:val="21"/>
            <w:tcBorders>
              <w:top w:val="single" w:sz="4" w:space="0" w:color="auto"/>
              <w:left w:val="single" w:sz="4" w:space="0" w:color="auto"/>
              <w:bottom w:val="single" w:sz="4" w:space="0" w:color="auto"/>
              <w:right w:val="single" w:sz="4" w:space="0" w:color="auto"/>
            </w:tcBorders>
          </w:tcPr>
          <w:p w14:paraId="5E58F9B6" w14:textId="77777777" w:rsidR="00C42BAA" w:rsidRPr="00CC6185" w:rsidRDefault="00C42BAA" w:rsidP="00193356">
            <w:pPr>
              <w:spacing w:after="0" w:line="240" w:lineRule="auto"/>
              <w:rPr>
                <w:rFonts w:eastAsia="Calibri" w:cstheme="minorHAnsi"/>
                <w:sz w:val="18"/>
                <w:szCs w:val="18"/>
              </w:rPr>
            </w:pPr>
            <w:r w:rsidRPr="00CC6185">
              <w:rPr>
                <w:rFonts w:eastAsia="Cambria" w:cstheme="minorHAnsi"/>
                <w:sz w:val="18"/>
                <w:szCs w:val="18"/>
              </w:rPr>
              <w:t>Literacy and numeracy of adults (1,2)</w:t>
            </w:r>
          </w:p>
        </w:tc>
      </w:tr>
      <w:tr w:rsidR="00C42BAA" w:rsidRPr="00CC6185" w14:paraId="03167CE6" w14:textId="77777777" w:rsidTr="00193356">
        <w:trPr>
          <w:trHeight w:val="20"/>
        </w:trPr>
        <w:tc>
          <w:tcPr>
            <w:tcW w:w="10345" w:type="dxa"/>
            <w:gridSpan w:val="24"/>
            <w:tcBorders>
              <w:top w:val="single" w:sz="4" w:space="0" w:color="auto"/>
              <w:left w:val="single" w:sz="4" w:space="0" w:color="auto"/>
              <w:bottom w:val="single" w:sz="4" w:space="0" w:color="auto"/>
              <w:right w:val="single" w:sz="4" w:space="0" w:color="auto"/>
            </w:tcBorders>
          </w:tcPr>
          <w:p w14:paraId="7CEBF4AD" w14:textId="77777777" w:rsidR="00C42BAA" w:rsidRPr="00CC6185" w:rsidRDefault="00C42BAA" w:rsidP="00193356">
            <w:pPr>
              <w:spacing w:after="0" w:line="240" w:lineRule="auto"/>
              <w:rPr>
                <w:rFonts w:eastAsia="Calibri" w:cstheme="minorHAnsi"/>
                <w:sz w:val="18"/>
                <w:szCs w:val="18"/>
              </w:rPr>
            </w:pPr>
          </w:p>
        </w:tc>
      </w:tr>
      <w:tr w:rsidR="00C42BAA" w:rsidRPr="00CC6185" w14:paraId="1603DD19" w14:textId="77777777" w:rsidTr="00193356">
        <w:trPr>
          <w:gridAfter w:val="1"/>
          <w:wAfter w:w="1231" w:type="dxa"/>
        </w:trPr>
        <w:tc>
          <w:tcPr>
            <w:tcW w:w="1638" w:type="dxa"/>
            <w:gridSpan w:val="2"/>
          </w:tcPr>
          <w:p w14:paraId="10C23456" w14:textId="77777777" w:rsidR="00C42BAA" w:rsidRPr="00CC6185" w:rsidRDefault="00C42BAA" w:rsidP="00193356">
            <w:pPr>
              <w:spacing w:after="0" w:line="240" w:lineRule="auto"/>
              <w:rPr>
                <w:rFonts w:eastAsia="Calibri" w:cstheme="minorHAnsi"/>
                <w:sz w:val="18"/>
                <w:szCs w:val="18"/>
              </w:rPr>
            </w:pPr>
            <w:r>
              <w:rPr>
                <w:rFonts w:eastAsia="Calibri" w:cstheme="minorHAnsi"/>
                <w:sz w:val="18"/>
                <w:szCs w:val="18"/>
              </w:rPr>
              <w:t>Sub-activity 1.2</w:t>
            </w:r>
          </w:p>
        </w:tc>
        <w:tc>
          <w:tcPr>
            <w:tcW w:w="7476" w:type="dxa"/>
            <w:gridSpan w:val="21"/>
          </w:tcPr>
          <w:p w14:paraId="055E843D"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Profitability and gender analysis of vegetable mono-cropping and intercropping</w:t>
            </w:r>
          </w:p>
        </w:tc>
      </w:tr>
      <w:tr w:rsidR="00C42BAA" w:rsidRPr="00CC6185" w14:paraId="67DA2760" w14:textId="77777777" w:rsidTr="00193356">
        <w:trPr>
          <w:gridAfter w:val="1"/>
          <w:wAfter w:w="1231" w:type="dxa"/>
        </w:trPr>
        <w:tc>
          <w:tcPr>
            <w:tcW w:w="9114" w:type="dxa"/>
            <w:gridSpan w:val="23"/>
          </w:tcPr>
          <w:p w14:paraId="2D45BFC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Research team</w:t>
            </w:r>
          </w:p>
        </w:tc>
      </w:tr>
      <w:tr w:rsidR="00C42BAA" w:rsidRPr="00CC6185" w14:paraId="1D383F28" w14:textId="77777777" w:rsidTr="00193356">
        <w:trPr>
          <w:gridAfter w:val="1"/>
          <w:wAfter w:w="1231" w:type="dxa"/>
        </w:trPr>
        <w:tc>
          <w:tcPr>
            <w:tcW w:w="2808" w:type="dxa"/>
            <w:gridSpan w:val="8"/>
          </w:tcPr>
          <w:p w14:paraId="37258D07"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Name</w:t>
            </w:r>
          </w:p>
        </w:tc>
        <w:tc>
          <w:tcPr>
            <w:tcW w:w="3060" w:type="dxa"/>
            <w:gridSpan w:val="6"/>
          </w:tcPr>
          <w:p w14:paraId="36A028C0"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Institution</w:t>
            </w:r>
          </w:p>
        </w:tc>
        <w:tc>
          <w:tcPr>
            <w:tcW w:w="3246" w:type="dxa"/>
            <w:gridSpan w:val="9"/>
          </w:tcPr>
          <w:p w14:paraId="3948141C"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Role</w:t>
            </w:r>
          </w:p>
        </w:tc>
      </w:tr>
      <w:tr w:rsidR="00C42BAA" w:rsidRPr="00CC6185" w14:paraId="1A018C20" w14:textId="77777777" w:rsidTr="00193356">
        <w:trPr>
          <w:gridAfter w:val="1"/>
          <w:wAfter w:w="1231" w:type="dxa"/>
          <w:trHeight w:val="297"/>
        </w:trPr>
        <w:tc>
          <w:tcPr>
            <w:tcW w:w="2808" w:type="dxa"/>
            <w:gridSpan w:val="8"/>
          </w:tcPr>
          <w:p w14:paraId="11DB91D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lastRenderedPageBreak/>
              <w:t>Felix Badolo</w:t>
            </w:r>
          </w:p>
        </w:tc>
        <w:tc>
          <w:tcPr>
            <w:tcW w:w="3060" w:type="dxa"/>
            <w:gridSpan w:val="6"/>
          </w:tcPr>
          <w:p w14:paraId="2F7784D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ICRISAT</w:t>
            </w:r>
          </w:p>
        </w:tc>
        <w:tc>
          <w:tcPr>
            <w:tcW w:w="3246" w:type="dxa"/>
            <w:gridSpan w:val="9"/>
          </w:tcPr>
          <w:p w14:paraId="172FA60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Conduct economic analysis</w:t>
            </w:r>
          </w:p>
        </w:tc>
      </w:tr>
      <w:tr w:rsidR="00C42BAA" w:rsidRPr="00CC6185" w14:paraId="165CA5CD" w14:textId="77777777" w:rsidTr="00193356">
        <w:trPr>
          <w:gridAfter w:val="1"/>
          <w:wAfter w:w="1231" w:type="dxa"/>
        </w:trPr>
        <w:tc>
          <w:tcPr>
            <w:tcW w:w="2808" w:type="dxa"/>
            <w:gridSpan w:val="8"/>
          </w:tcPr>
          <w:p w14:paraId="48696DD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Bekele Kotu</w:t>
            </w:r>
          </w:p>
        </w:tc>
        <w:tc>
          <w:tcPr>
            <w:tcW w:w="3060" w:type="dxa"/>
            <w:gridSpan w:val="6"/>
          </w:tcPr>
          <w:p w14:paraId="0FA765C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IITA</w:t>
            </w:r>
          </w:p>
        </w:tc>
        <w:tc>
          <w:tcPr>
            <w:tcW w:w="3246" w:type="dxa"/>
            <w:gridSpan w:val="9"/>
          </w:tcPr>
          <w:p w14:paraId="23F8AEF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Contribute to economic analysis</w:t>
            </w:r>
          </w:p>
        </w:tc>
      </w:tr>
      <w:tr w:rsidR="00C42BAA" w:rsidRPr="00CC6185" w14:paraId="52008B63" w14:textId="77777777" w:rsidTr="00193356">
        <w:trPr>
          <w:gridAfter w:val="1"/>
          <w:wAfter w:w="1231" w:type="dxa"/>
        </w:trPr>
        <w:tc>
          <w:tcPr>
            <w:tcW w:w="2808" w:type="dxa"/>
            <w:gridSpan w:val="8"/>
          </w:tcPr>
          <w:p w14:paraId="7B51772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TIGNEGRE Jean-Baptiste</w:t>
            </w:r>
          </w:p>
        </w:tc>
        <w:tc>
          <w:tcPr>
            <w:tcW w:w="3060" w:type="dxa"/>
            <w:gridSpan w:val="6"/>
          </w:tcPr>
          <w:p w14:paraId="7F55BAA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AVRDC</w:t>
            </w:r>
          </w:p>
        </w:tc>
        <w:tc>
          <w:tcPr>
            <w:tcW w:w="3246" w:type="dxa"/>
            <w:gridSpan w:val="9"/>
          </w:tcPr>
          <w:p w14:paraId="16E7B46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Conduct on-farm trials</w:t>
            </w:r>
          </w:p>
        </w:tc>
      </w:tr>
      <w:tr w:rsidR="00C42BAA" w:rsidRPr="00CC6185" w14:paraId="1DDDECAB" w14:textId="77777777" w:rsidTr="00193356">
        <w:trPr>
          <w:gridAfter w:val="1"/>
          <w:wAfter w:w="1231" w:type="dxa"/>
        </w:trPr>
        <w:tc>
          <w:tcPr>
            <w:tcW w:w="2808" w:type="dxa"/>
            <w:gridSpan w:val="8"/>
          </w:tcPr>
          <w:p w14:paraId="79F0491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Jumia Yilla</w:t>
            </w:r>
          </w:p>
        </w:tc>
        <w:tc>
          <w:tcPr>
            <w:tcW w:w="3060" w:type="dxa"/>
            <w:gridSpan w:val="6"/>
          </w:tcPr>
          <w:p w14:paraId="1231591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ICRISAT</w:t>
            </w:r>
          </w:p>
        </w:tc>
        <w:tc>
          <w:tcPr>
            <w:tcW w:w="3246" w:type="dxa"/>
            <w:gridSpan w:val="9"/>
          </w:tcPr>
          <w:p w14:paraId="0A34925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Gender specialist</w:t>
            </w:r>
          </w:p>
        </w:tc>
      </w:tr>
      <w:tr w:rsidR="00C42BAA" w:rsidRPr="00CC6185" w14:paraId="089C9E15" w14:textId="77777777" w:rsidTr="00193356">
        <w:trPr>
          <w:gridAfter w:val="1"/>
          <w:wAfter w:w="1231" w:type="dxa"/>
        </w:trPr>
        <w:tc>
          <w:tcPr>
            <w:tcW w:w="9114" w:type="dxa"/>
            <w:gridSpan w:val="23"/>
          </w:tcPr>
          <w:p w14:paraId="65CD1B49" w14:textId="77777777" w:rsidR="00C42BAA" w:rsidRPr="00CC6185" w:rsidRDefault="00C42BAA" w:rsidP="00193356">
            <w:pPr>
              <w:spacing w:after="0" w:line="240" w:lineRule="auto"/>
              <w:rPr>
                <w:rFonts w:eastAsia="Calibri" w:cstheme="minorHAnsi"/>
                <w:sz w:val="18"/>
                <w:szCs w:val="18"/>
              </w:rPr>
            </w:pPr>
          </w:p>
        </w:tc>
      </w:tr>
      <w:tr w:rsidR="00C42BAA" w:rsidRPr="00CC6185" w14:paraId="10F9F139" w14:textId="77777777" w:rsidTr="00193356">
        <w:trPr>
          <w:gridAfter w:val="1"/>
          <w:wAfter w:w="1231" w:type="dxa"/>
        </w:trPr>
        <w:tc>
          <w:tcPr>
            <w:tcW w:w="9114" w:type="dxa"/>
            <w:gridSpan w:val="23"/>
          </w:tcPr>
          <w:p w14:paraId="7B6947F1" w14:textId="77777777" w:rsidR="00C42BAA" w:rsidRPr="00CC6185" w:rsidRDefault="00C42BAA" w:rsidP="00193356">
            <w:pPr>
              <w:spacing w:after="0" w:line="240" w:lineRule="auto"/>
              <w:rPr>
                <w:rFonts w:cstheme="minorHAnsi"/>
                <w:sz w:val="18"/>
                <w:szCs w:val="18"/>
              </w:rPr>
            </w:pPr>
            <w:r w:rsidRPr="00CC6185">
              <w:rPr>
                <w:rFonts w:eastAsia="Calibri" w:cstheme="minorHAnsi"/>
                <w:sz w:val="18"/>
                <w:szCs w:val="18"/>
              </w:rPr>
              <w:t>e. Student(s) – None</w:t>
            </w:r>
          </w:p>
        </w:tc>
      </w:tr>
      <w:tr w:rsidR="00C42BAA" w:rsidRPr="00CC6185" w14:paraId="6DC5648B" w14:textId="77777777" w:rsidTr="00193356">
        <w:trPr>
          <w:gridAfter w:val="1"/>
          <w:wAfter w:w="1231" w:type="dxa"/>
        </w:trPr>
        <w:tc>
          <w:tcPr>
            <w:tcW w:w="2358" w:type="dxa"/>
            <w:gridSpan w:val="6"/>
          </w:tcPr>
          <w:p w14:paraId="5FA7D72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Name</w:t>
            </w:r>
          </w:p>
        </w:tc>
        <w:tc>
          <w:tcPr>
            <w:tcW w:w="3330" w:type="dxa"/>
            <w:gridSpan w:val="7"/>
          </w:tcPr>
          <w:p w14:paraId="44F6870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Institute</w:t>
            </w:r>
          </w:p>
        </w:tc>
        <w:tc>
          <w:tcPr>
            <w:tcW w:w="1099" w:type="dxa"/>
            <w:gridSpan w:val="5"/>
          </w:tcPr>
          <w:p w14:paraId="40A7F64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Degree</w:t>
            </w:r>
          </w:p>
        </w:tc>
        <w:tc>
          <w:tcPr>
            <w:tcW w:w="1183" w:type="dxa"/>
            <w:gridSpan w:val="4"/>
          </w:tcPr>
          <w:p w14:paraId="06A00BF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Start</w:t>
            </w:r>
          </w:p>
        </w:tc>
        <w:tc>
          <w:tcPr>
            <w:tcW w:w="1144" w:type="dxa"/>
          </w:tcPr>
          <w:p w14:paraId="44F7B41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End</w:t>
            </w:r>
          </w:p>
        </w:tc>
      </w:tr>
      <w:tr w:rsidR="00C42BAA" w:rsidRPr="00CC6185" w14:paraId="5F58E0A5" w14:textId="77777777" w:rsidTr="00193356">
        <w:trPr>
          <w:gridAfter w:val="1"/>
          <w:wAfter w:w="1231" w:type="dxa"/>
        </w:trPr>
        <w:tc>
          <w:tcPr>
            <w:tcW w:w="2358" w:type="dxa"/>
            <w:gridSpan w:val="6"/>
          </w:tcPr>
          <w:p w14:paraId="48AF288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1.</w:t>
            </w:r>
          </w:p>
        </w:tc>
        <w:tc>
          <w:tcPr>
            <w:tcW w:w="3330" w:type="dxa"/>
            <w:gridSpan w:val="7"/>
          </w:tcPr>
          <w:p w14:paraId="02B36D09" w14:textId="77777777" w:rsidR="00C42BAA" w:rsidRPr="00CC6185" w:rsidRDefault="00C42BAA" w:rsidP="00193356">
            <w:pPr>
              <w:spacing w:after="0" w:line="240" w:lineRule="auto"/>
              <w:rPr>
                <w:rFonts w:eastAsia="Calibri" w:cstheme="minorHAnsi"/>
                <w:sz w:val="18"/>
                <w:szCs w:val="18"/>
              </w:rPr>
            </w:pPr>
          </w:p>
        </w:tc>
        <w:tc>
          <w:tcPr>
            <w:tcW w:w="1099" w:type="dxa"/>
            <w:gridSpan w:val="5"/>
          </w:tcPr>
          <w:p w14:paraId="386AB482" w14:textId="77777777" w:rsidR="00C42BAA" w:rsidRPr="00CC6185" w:rsidRDefault="00C42BAA" w:rsidP="00193356">
            <w:pPr>
              <w:spacing w:after="0" w:line="240" w:lineRule="auto"/>
              <w:rPr>
                <w:rFonts w:eastAsia="Calibri" w:cstheme="minorHAnsi"/>
                <w:sz w:val="18"/>
                <w:szCs w:val="18"/>
              </w:rPr>
            </w:pPr>
          </w:p>
        </w:tc>
        <w:tc>
          <w:tcPr>
            <w:tcW w:w="1183" w:type="dxa"/>
            <w:gridSpan w:val="4"/>
          </w:tcPr>
          <w:p w14:paraId="709BA895" w14:textId="77777777" w:rsidR="00C42BAA" w:rsidRPr="00CC6185" w:rsidRDefault="00C42BAA" w:rsidP="00193356">
            <w:pPr>
              <w:spacing w:after="0" w:line="240" w:lineRule="auto"/>
              <w:rPr>
                <w:rFonts w:eastAsia="Calibri" w:cstheme="minorHAnsi"/>
                <w:sz w:val="18"/>
                <w:szCs w:val="18"/>
              </w:rPr>
            </w:pPr>
          </w:p>
        </w:tc>
        <w:tc>
          <w:tcPr>
            <w:tcW w:w="1144" w:type="dxa"/>
          </w:tcPr>
          <w:p w14:paraId="1E9F464E" w14:textId="77777777" w:rsidR="00C42BAA" w:rsidRPr="00CC6185" w:rsidRDefault="00C42BAA" w:rsidP="00193356">
            <w:pPr>
              <w:spacing w:after="0" w:line="240" w:lineRule="auto"/>
              <w:rPr>
                <w:rFonts w:eastAsia="Calibri" w:cstheme="minorHAnsi"/>
                <w:sz w:val="18"/>
                <w:szCs w:val="18"/>
              </w:rPr>
            </w:pPr>
          </w:p>
        </w:tc>
      </w:tr>
      <w:tr w:rsidR="00C42BAA" w:rsidRPr="00CC6185" w14:paraId="1C61746C" w14:textId="77777777" w:rsidTr="00193356">
        <w:trPr>
          <w:gridAfter w:val="1"/>
          <w:wAfter w:w="1231" w:type="dxa"/>
        </w:trPr>
        <w:tc>
          <w:tcPr>
            <w:tcW w:w="2358" w:type="dxa"/>
            <w:gridSpan w:val="6"/>
          </w:tcPr>
          <w:p w14:paraId="6FAF10A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w:t>
            </w:r>
          </w:p>
        </w:tc>
        <w:tc>
          <w:tcPr>
            <w:tcW w:w="3330" w:type="dxa"/>
            <w:gridSpan w:val="7"/>
          </w:tcPr>
          <w:p w14:paraId="2A1DBF8A" w14:textId="77777777" w:rsidR="00C42BAA" w:rsidRPr="00CC6185" w:rsidRDefault="00C42BAA" w:rsidP="00193356">
            <w:pPr>
              <w:spacing w:after="0" w:line="240" w:lineRule="auto"/>
              <w:rPr>
                <w:rFonts w:eastAsia="Calibri" w:cstheme="minorHAnsi"/>
                <w:sz w:val="18"/>
                <w:szCs w:val="18"/>
              </w:rPr>
            </w:pPr>
          </w:p>
        </w:tc>
        <w:tc>
          <w:tcPr>
            <w:tcW w:w="1099" w:type="dxa"/>
            <w:gridSpan w:val="5"/>
          </w:tcPr>
          <w:p w14:paraId="5249DCE2" w14:textId="77777777" w:rsidR="00C42BAA" w:rsidRPr="00CC6185" w:rsidRDefault="00C42BAA" w:rsidP="00193356">
            <w:pPr>
              <w:spacing w:after="0" w:line="240" w:lineRule="auto"/>
              <w:rPr>
                <w:rFonts w:eastAsia="Calibri" w:cstheme="minorHAnsi"/>
                <w:sz w:val="18"/>
                <w:szCs w:val="18"/>
              </w:rPr>
            </w:pPr>
          </w:p>
        </w:tc>
        <w:tc>
          <w:tcPr>
            <w:tcW w:w="1183" w:type="dxa"/>
            <w:gridSpan w:val="4"/>
          </w:tcPr>
          <w:p w14:paraId="76ABBC70" w14:textId="77777777" w:rsidR="00C42BAA" w:rsidRPr="00CC6185" w:rsidRDefault="00C42BAA" w:rsidP="00193356">
            <w:pPr>
              <w:spacing w:after="0" w:line="240" w:lineRule="auto"/>
              <w:rPr>
                <w:rFonts w:eastAsia="Calibri" w:cstheme="minorHAnsi"/>
                <w:sz w:val="18"/>
                <w:szCs w:val="18"/>
              </w:rPr>
            </w:pPr>
          </w:p>
        </w:tc>
        <w:tc>
          <w:tcPr>
            <w:tcW w:w="1144" w:type="dxa"/>
          </w:tcPr>
          <w:p w14:paraId="35691BEF" w14:textId="77777777" w:rsidR="00C42BAA" w:rsidRPr="00CC6185" w:rsidRDefault="00C42BAA" w:rsidP="00193356">
            <w:pPr>
              <w:spacing w:after="0" w:line="240" w:lineRule="auto"/>
              <w:rPr>
                <w:rFonts w:eastAsia="Calibri" w:cstheme="minorHAnsi"/>
                <w:sz w:val="18"/>
                <w:szCs w:val="18"/>
              </w:rPr>
            </w:pPr>
          </w:p>
        </w:tc>
      </w:tr>
      <w:tr w:rsidR="00C42BAA" w:rsidRPr="00CC6185" w14:paraId="29D77F09" w14:textId="77777777" w:rsidTr="00193356">
        <w:trPr>
          <w:gridAfter w:val="1"/>
          <w:wAfter w:w="1231" w:type="dxa"/>
        </w:trPr>
        <w:tc>
          <w:tcPr>
            <w:tcW w:w="2358" w:type="dxa"/>
            <w:gridSpan w:val="6"/>
          </w:tcPr>
          <w:p w14:paraId="61BC097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3.</w:t>
            </w:r>
          </w:p>
        </w:tc>
        <w:tc>
          <w:tcPr>
            <w:tcW w:w="3330" w:type="dxa"/>
            <w:gridSpan w:val="7"/>
          </w:tcPr>
          <w:p w14:paraId="05C4A102" w14:textId="77777777" w:rsidR="00C42BAA" w:rsidRPr="00CC6185" w:rsidRDefault="00C42BAA" w:rsidP="00193356">
            <w:pPr>
              <w:spacing w:after="0" w:line="240" w:lineRule="auto"/>
              <w:rPr>
                <w:rFonts w:eastAsia="Calibri" w:cstheme="minorHAnsi"/>
                <w:sz w:val="18"/>
                <w:szCs w:val="18"/>
              </w:rPr>
            </w:pPr>
          </w:p>
        </w:tc>
        <w:tc>
          <w:tcPr>
            <w:tcW w:w="1099" w:type="dxa"/>
            <w:gridSpan w:val="5"/>
          </w:tcPr>
          <w:p w14:paraId="63617DBA" w14:textId="77777777" w:rsidR="00C42BAA" w:rsidRPr="00CC6185" w:rsidRDefault="00C42BAA" w:rsidP="00193356">
            <w:pPr>
              <w:spacing w:after="0" w:line="240" w:lineRule="auto"/>
              <w:rPr>
                <w:rFonts w:eastAsia="Calibri" w:cstheme="minorHAnsi"/>
                <w:sz w:val="18"/>
                <w:szCs w:val="18"/>
              </w:rPr>
            </w:pPr>
          </w:p>
        </w:tc>
        <w:tc>
          <w:tcPr>
            <w:tcW w:w="1183" w:type="dxa"/>
            <w:gridSpan w:val="4"/>
          </w:tcPr>
          <w:p w14:paraId="2E2124A9" w14:textId="77777777" w:rsidR="00C42BAA" w:rsidRPr="00CC6185" w:rsidRDefault="00C42BAA" w:rsidP="00193356">
            <w:pPr>
              <w:spacing w:after="0" w:line="240" w:lineRule="auto"/>
              <w:rPr>
                <w:rFonts w:eastAsia="Calibri" w:cstheme="minorHAnsi"/>
                <w:sz w:val="18"/>
                <w:szCs w:val="18"/>
              </w:rPr>
            </w:pPr>
          </w:p>
        </w:tc>
        <w:tc>
          <w:tcPr>
            <w:tcW w:w="1144" w:type="dxa"/>
          </w:tcPr>
          <w:p w14:paraId="488823F0" w14:textId="77777777" w:rsidR="00C42BAA" w:rsidRPr="00CC6185" w:rsidRDefault="00C42BAA" w:rsidP="00193356">
            <w:pPr>
              <w:spacing w:after="0" w:line="240" w:lineRule="auto"/>
              <w:rPr>
                <w:rFonts w:eastAsia="Calibri" w:cstheme="minorHAnsi"/>
                <w:sz w:val="18"/>
                <w:szCs w:val="18"/>
              </w:rPr>
            </w:pPr>
          </w:p>
        </w:tc>
      </w:tr>
      <w:tr w:rsidR="00C42BAA" w:rsidRPr="00CC6185" w14:paraId="6FA7C367" w14:textId="77777777" w:rsidTr="00193356">
        <w:trPr>
          <w:gridAfter w:val="1"/>
          <w:wAfter w:w="1231" w:type="dxa"/>
        </w:trPr>
        <w:tc>
          <w:tcPr>
            <w:tcW w:w="1638" w:type="dxa"/>
            <w:gridSpan w:val="2"/>
          </w:tcPr>
          <w:p w14:paraId="4B3155BC" w14:textId="77777777" w:rsidR="00C42BAA" w:rsidRPr="00CC6185" w:rsidRDefault="00C42BAA" w:rsidP="00193356">
            <w:pPr>
              <w:spacing w:after="0" w:line="240" w:lineRule="auto"/>
              <w:rPr>
                <w:rFonts w:eastAsia="Calibri" w:cstheme="minorHAnsi"/>
                <w:sz w:val="18"/>
                <w:szCs w:val="18"/>
              </w:rPr>
            </w:pPr>
          </w:p>
        </w:tc>
        <w:tc>
          <w:tcPr>
            <w:tcW w:w="7476" w:type="dxa"/>
            <w:gridSpan w:val="21"/>
          </w:tcPr>
          <w:p w14:paraId="3EB2E27E" w14:textId="77777777" w:rsidR="00C42BAA" w:rsidRPr="00CC6185" w:rsidRDefault="00C42BAA" w:rsidP="00193356">
            <w:pPr>
              <w:spacing w:after="0" w:line="240" w:lineRule="auto"/>
              <w:rPr>
                <w:rFonts w:eastAsia="Calibri" w:cstheme="minorHAnsi"/>
                <w:sz w:val="18"/>
                <w:szCs w:val="18"/>
              </w:rPr>
            </w:pPr>
          </w:p>
        </w:tc>
      </w:tr>
      <w:tr w:rsidR="00C42BAA" w:rsidRPr="00CC6185" w14:paraId="6E50CE43" w14:textId="77777777" w:rsidTr="00193356">
        <w:trPr>
          <w:gridAfter w:val="1"/>
          <w:wAfter w:w="1231" w:type="dxa"/>
        </w:trPr>
        <w:tc>
          <w:tcPr>
            <w:tcW w:w="1638" w:type="dxa"/>
            <w:gridSpan w:val="2"/>
          </w:tcPr>
          <w:p w14:paraId="1200392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f. Location(s)</w:t>
            </w:r>
          </w:p>
        </w:tc>
        <w:tc>
          <w:tcPr>
            <w:tcW w:w="7476" w:type="dxa"/>
            <w:gridSpan w:val="21"/>
          </w:tcPr>
          <w:p w14:paraId="2D9CAAC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Bougouni and Koutiala (Mali)</w:t>
            </w:r>
          </w:p>
        </w:tc>
      </w:tr>
      <w:tr w:rsidR="00C42BAA" w:rsidRPr="00CC6185" w14:paraId="3948C649" w14:textId="77777777" w:rsidTr="00193356">
        <w:trPr>
          <w:gridAfter w:val="1"/>
          <w:wAfter w:w="1231" w:type="dxa"/>
        </w:trPr>
        <w:tc>
          <w:tcPr>
            <w:tcW w:w="1638" w:type="dxa"/>
            <w:gridSpan w:val="2"/>
          </w:tcPr>
          <w:p w14:paraId="2D05DA1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g. Start</w:t>
            </w:r>
          </w:p>
        </w:tc>
        <w:tc>
          <w:tcPr>
            <w:tcW w:w="7476" w:type="dxa"/>
            <w:gridSpan w:val="21"/>
          </w:tcPr>
          <w:p w14:paraId="548CD15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April 2017</w:t>
            </w:r>
          </w:p>
        </w:tc>
      </w:tr>
      <w:tr w:rsidR="00C42BAA" w:rsidRPr="00CC6185" w14:paraId="7A73471A" w14:textId="77777777" w:rsidTr="00193356">
        <w:trPr>
          <w:gridAfter w:val="1"/>
          <w:wAfter w:w="1231" w:type="dxa"/>
        </w:trPr>
        <w:tc>
          <w:tcPr>
            <w:tcW w:w="1638" w:type="dxa"/>
            <w:gridSpan w:val="2"/>
          </w:tcPr>
          <w:p w14:paraId="37EBAEC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h. End</w:t>
            </w:r>
          </w:p>
        </w:tc>
        <w:tc>
          <w:tcPr>
            <w:tcW w:w="7476" w:type="dxa"/>
            <w:gridSpan w:val="21"/>
          </w:tcPr>
          <w:p w14:paraId="679C83A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February 2018</w:t>
            </w:r>
          </w:p>
        </w:tc>
      </w:tr>
      <w:tr w:rsidR="00C42BAA" w:rsidRPr="00CC6185" w14:paraId="28072694" w14:textId="77777777" w:rsidTr="00193356">
        <w:trPr>
          <w:gridAfter w:val="1"/>
          <w:wAfter w:w="1231" w:type="dxa"/>
        </w:trPr>
        <w:tc>
          <w:tcPr>
            <w:tcW w:w="9114" w:type="dxa"/>
            <w:gridSpan w:val="23"/>
          </w:tcPr>
          <w:p w14:paraId="337B9B7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1. Justification</w:t>
            </w:r>
          </w:p>
        </w:tc>
      </w:tr>
      <w:tr w:rsidR="00C42BAA" w:rsidRPr="00CC6185" w14:paraId="350EB576" w14:textId="77777777" w:rsidTr="00193356">
        <w:trPr>
          <w:gridAfter w:val="1"/>
          <w:wAfter w:w="1231" w:type="dxa"/>
          <w:trHeight w:val="758"/>
        </w:trPr>
        <w:tc>
          <w:tcPr>
            <w:tcW w:w="9114" w:type="dxa"/>
            <w:gridSpan w:val="23"/>
            <w:tcBorders>
              <w:top w:val="single" w:sz="4" w:space="0" w:color="auto"/>
              <w:left w:val="single" w:sz="4" w:space="0" w:color="auto"/>
              <w:bottom w:val="single" w:sz="4" w:space="0" w:color="auto"/>
              <w:right w:val="single" w:sz="4" w:space="0" w:color="auto"/>
            </w:tcBorders>
          </w:tcPr>
          <w:p w14:paraId="355FBE27"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 xml:space="preserve">There is a lack of economic information, and gender analysis concerning the vegetable </w:t>
            </w:r>
            <w:r w:rsidRPr="00CC6185">
              <w:rPr>
                <w:rFonts w:eastAsia="Calibri" w:cstheme="minorHAnsi"/>
                <w:sz w:val="18"/>
                <w:szCs w:val="18"/>
                <w:lang w:val="en-GB"/>
              </w:rPr>
              <w:t>mono-cropping</w:t>
            </w:r>
            <w:r w:rsidRPr="00CC6185">
              <w:rPr>
                <w:rFonts w:eastAsia="Calibri" w:cstheme="minorHAnsi"/>
                <w:sz w:val="18"/>
                <w:szCs w:val="18"/>
              </w:rPr>
              <w:t xml:space="preserve"> and intercropping. The study aims to evaluate selected technologies from the socio-economic point of view, and taking into account the gender disaggregation.</w:t>
            </w:r>
          </w:p>
        </w:tc>
      </w:tr>
      <w:tr w:rsidR="00C42BAA" w:rsidRPr="00CC6185" w14:paraId="0A60702A" w14:textId="77777777" w:rsidTr="00193356">
        <w:trPr>
          <w:gridAfter w:val="1"/>
          <w:wAfter w:w="1231" w:type="dxa"/>
        </w:trPr>
        <w:tc>
          <w:tcPr>
            <w:tcW w:w="9114" w:type="dxa"/>
            <w:gridSpan w:val="23"/>
            <w:tcBorders>
              <w:top w:val="single" w:sz="4" w:space="0" w:color="auto"/>
              <w:left w:val="single" w:sz="4" w:space="0" w:color="auto"/>
              <w:bottom w:val="single" w:sz="4" w:space="0" w:color="auto"/>
              <w:right w:val="single" w:sz="4" w:space="0" w:color="auto"/>
            </w:tcBorders>
          </w:tcPr>
          <w:p w14:paraId="10543ACC" w14:textId="77777777" w:rsidR="00C42BAA" w:rsidRPr="00CC6185" w:rsidRDefault="00C42BAA" w:rsidP="00193356">
            <w:pPr>
              <w:spacing w:after="0" w:line="240" w:lineRule="auto"/>
              <w:rPr>
                <w:rFonts w:eastAsia="Calibri" w:cstheme="minorHAnsi"/>
                <w:sz w:val="18"/>
                <w:szCs w:val="18"/>
              </w:rPr>
            </w:pPr>
          </w:p>
        </w:tc>
      </w:tr>
      <w:tr w:rsidR="00C42BAA" w:rsidRPr="00CC6185" w14:paraId="2D44BBC9" w14:textId="77777777" w:rsidTr="00193356">
        <w:trPr>
          <w:gridAfter w:val="1"/>
          <w:wAfter w:w="1231" w:type="dxa"/>
        </w:trPr>
        <w:tc>
          <w:tcPr>
            <w:tcW w:w="9114" w:type="dxa"/>
            <w:gridSpan w:val="23"/>
            <w:tcBorders>
              <w:top w:val="single" w:sz="4" w:space="0" w:color="auto"/>
              <w:left w:val="single" w:sz="4" w:space="0" w:color="auto"/>
              <w:bottom w:val="single" w:sz="4" w:space="0" w:color="auto"/>
              <w:right w:val="single" w:sz="4" w:space="0" w:color="auto"/>
            </w:tcBorders>
          </w:tcPr>
          <w:p w14:paraId="30BBBCB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 Objectives</w:t>
            </w:r>
          </w:p>
        </w:tc>
      </w:tr>
      <w:tr w:rsidR="00C42BAA" w:rsidRPr="00CC6185" w14:paraId="280D1B31" w14:textId="77777777" w:rsidTr="00193356">
        <w:trPr>
          <w:gridAfter w:val="1"/>
          <w:wAfter w:w="1231" w:type="dxa"/>
        </w:trPr>
        <w:tc>
          <w:tcPr>
            <w:tcW w:w="9114" w:type="dxa"/>
            <w:gridSpan w:val="23"/>
            <w:tcBorders>
              <w:top w:val="single" w:sz="4" w:space="0" w:color="auto"/>
              <w:left w:val="single" w:sz="4" w:space="0" w:color="auto"/>
              <w:bottom w:val="single" w:sz="4" w:space="0" w:color="auto"/>
              <w:right w:val="single" w:sz="4" w:space="0" w:color="auto"/>
            </w:tcBorders>
          </w:tcPr>
          <w:p w14:paraId="40E4E40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2.1 – Evaluate yields and cash income per hectare of the vegetable mono-cropping and intercropping taking into account the gender disaggregation</w:t>
            </w:r>
          </w:p>
        </w:tc>
      </w:tr>
      <w:tr w:rsidR="00C42BAA" w:rsidRPr="00CC6185" w14:paraId="31E9A88F" w14:textId="77777777" w:rsidTr="00193356">
        <w:trPr>
          <w:gridAfter w:val="1"/>
          <w:wAfter w:w="1231" w:type="dxa"/>
        </w:trPr>
        <w:tc>
          <w:tcPr>
            <w:tcW w:w="9114" w:type="dxa"/>
            <w:gridSpan w:val="23"/>
            <w:tcBorders>
              <w:top w:val="single" w:sz="4" w:space="0" w:color="auto"/>
              <w:left w:val="single" w:sz="4" w:space="0" w:color="auto"/>
              <w:bottom w:val="single" w:sz="4" w:space="0" w:color="auto"/>
              <w:right w:val="single" w:sz="4" w:space="0" w:color="auto"/>
            </w:tcBorders>
          </w:tcPr>
          <w:p w14:paraId="19D8EC30" w14:textId="77777777" w:rsidR="00C42BAA" w:rsidRPr="00CC6185" w:rsidRDefault="00C42BAA" w:rsidP="00193356">
            <w:pPr>
              <w:spacing w:after="0" w:line="240" w:lineRule="auto"/>
              <w:rPr>
                <w:rFonts w:eastAsia="Calibri" w:cstheme="minorHAnsi"/>
                <w:sz w:val="18"/>
                <w:szCs w:val="18"/>
              </w:rPr>
            </w:pPr>
          </w:p>
        </w:tc>
      </w:tr>
      <w:tr w:rsidR="00C42BAA" w:rsidRPr="00CC6185" w14:paraId="12B4D773" w14:textId="77777777" w:rsidTr="00193356">
        <w:trPr>
          <w:gridAfter w:val="1"/>
          <w:wAfter w:w="1231" w:type="dxa"/>
        </w:trPr>
        <w:tc>
          <w:tcPr>
            <w:tcW w:w="9114" w:type="dxa"/>
            <w:gridSpan w:val="23"/>
            <w:tcBorders>
              <w:top w:val="single" w:sz="4" w:space="0" w:color="auto"/>
              <w:left w:val="single" w:sz="4" w:space="0" w:color="auto"/>
              <w:bottom w:val="single" w:sz="4" w:space="0" w:color="auto"/>
              <w:right w:val="single" w:sz="4" w:space="0" w:color="auto"/>
            </w:tcBorders>
          </w:tcPr>
          <w:p w14:paraId="6BF4357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3. Research questions</w:t>
            </w:r>
          </w:p>
        </w:tc>
      </w:tr>
      <w:tr w:rsidR="00C42BAA" w:rsidRPr="00CC6185" w14:paraId="06278340" w14:textId="77777777" w:rsidTr="00193356">
        <w:trPr>
          <w:gridAfter w:val="1"/>
          <w:wAfter w:w="1231" w:type="dxa"/>
        </w:trPr>
        <w:tc>
          <w:tcPr>
            <w:tcW w:w="9114" w:type="dxa"/>
            <w:gridSpan w:val="23"/>
            <w:tcBorders>
              <w:top w:val="single" w:sz="4" w:space="0" w:color="auto"/>
              <w:left w:val="single" w:sz="4" w:space="0" w:color="auto"/>
              <w:bottom w:val="single" w:sz="4" w:space="0" w:color="auto"/>
              <w:right w:val="single" w:sz="4" w:space="0" w:color="auto"/>
            </w:tcBorders>
          </w:tcPr>
          <w:p w14:paraId="3EBA24E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3.1 - What is the profitability of vegetable mono-cropping and intercropping systems?</w:t>
            </w:r>
          </w:p>
        </w:tc>
      </w:tr>
      <w:tr w:rsidR="00C42BAA" w:rsidRPr="00CC6185" w14:paraId="7D84BF0D" w14:textId="77777777" w:rsidTr="00193356">
        <w:trPr>
          <w:gridAfter w:val="1"/>
          <w:wAfter w:w="1231" w:type="dxa"/>
        </w:trPr>
        <w:tc>
          <w:tcPr>
            <w:tcW w:w="9114" w:type="dxa"/>
            <w:gridSpan w:val="23"/>
            <w:tcBorders>
              <w:top w:val="single" w:sz="4" w:space="0" w:color="auto"/>
              <w:left w:val="single" w:sz="4" w:space="0" w:color="auto"/>
              <w:bottom w:val="single" w:sz="4" w:space="0" w:color="auto"/>
              <w:right w:val="single" w:sz="4" w:space="0" w:color="auto"/>
            </w:tcBorders>
          </w:tcPr>
          <w:p w14:paraId="34E2D7F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4. Procedures (survey methods, gender disaggregation, treatments, experimental design, sample size, etc). </w:t>
            </w:r>
          </w:p>
        </w:tc>
      </w:tr>
      <w:tr w:rsidR="00C42BAA" w:rsidRPr="00CC6185" w14:paraId="368239F3" w14:textId="77777777" w:rsidTr="00193356">
        <w:trPr>
          <w:gridAfter w:val="1"/>
          <w:wAfter w:w="1231" w:type="dxa"/>
        </w:trPr>
        <w:tc>
          <w:tcPr>
            <w:tcW w:w="9114" w:type="dxa"/>
            <w:gridSpan w:val="23"/>
            <w:tcBorders>
              <w:top w:val="single" w:sz="4" w:space="0" w:color="auto"/>
              <w:left w:val="single" w:sz="4" w:space="0" w:color="auto"/>
              <w:bottom w:val="single" w:sz="4" w:space="0" w:color="auto"/>
              <w:right w:val="single" w:sz="4" w:space="0" w:color="auto"/>
            </w:tcBorders>
          </w:tcPr>
          <w:p w14:paraId="68A2542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4.1 – Plot survey </w:t>
            </w:r>
          </w:p>
        </w:tc>
      </w:tr>
      <w:tr w:rsidR="00C42BAA" w:rsidRPr="00CC6185" w14:paraId="41EFF641" w14:textId="77777777" w:rsidTr="00193356">
        <w:trPr>
          <w:gridAfter w:val="1"/>
          <w:wAfter w:w="1231" w:type="dxa"/>
        </w:trPr>
        <w:tc>
          <w:tcPr>
            <w:tcW w:w="9114" w:type="dxa"/>
            <w:gridSpan w:val="23"/>
            <w:tcBorders>
              <w:top w:val="single" w:sz="4" w:space="0" w:color="auto"/>
              <w:left w:val="single" w:sz="4" w:space="0" w:color="auto"/>
              <w:bottom w:val="single" w:sz="4" w:space="0" w:color="auto"/>
              <w:right w:val="single" w:sz="4" w:space="0" w:color="auto"/>
            </w:tcBorders>
          </w:tcPr>
          <w:p w14:paraId="3CF5EF7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4.2 – Cost and benefit method</w:t>
            </w:r>
          </w:p>
        </w:tc>
      </w:tr>
      <w:tr w:rsidR="00C42BAA" w:rsidRPr="00CC6185" w14:paraId="08133B98" w14:textId="77777777" w:rsidTr="00193356">
        <w:trPr>
          <w:gridAfter w:val="1"/>
          <w:wAfter w:w="1231" w:type="dxa"/>
        </w:trPr>
        <w:tc>
          <w:tcPr>
            <w:tcW w:w="6678" w:type="dxa"/>
            <w:gridSpan w:val="17"/>
            <w:tcBorders>
              <w:top w:val="single" w:sz="4" w:space="0" w:color="auto"/>
              <w:left w:val="single" w:sz="4" w:space="0" w:color="auto"/>
              <w:bottom w:val="single" w:sz="4" w:space="0" w:color="auto"/>
              <w:right w:val="single" w:sz="4" w:space="0" w:color="auto"/>
            </w:tcBorders>
          </w:tcPr>
          <w:p w14:paraId="2DC6EF89"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5. Data to be collected and uploaded</w:t>
            </w:r>
          </w:p>
        </w:tc>
        <w:tc>
          <w:tcPr>
            <w:tcW w:w="2436" w:type="dxa"/>
            <w:gridSpan w:val="6"/>
            <w:tcBorders>
              <w:top w:val="single" w:sz="4" w:space="0" w:color="auto"/>
              <w:left w:val="single" w:sz="4" w:space="0" w:color="auto"/>
              <w:bottom w:val="single" w:sz="4" w:space="0" w:color="auto"/>
              <w:right w:val="single" w:sz="4" w:space="0" w:color="auto"/>
            </w:tcBorders>
          </w:tcPr>
          <w:p w14:paraId="43E01F0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Responsibility/Institute</w:t>
            </w:r>
          </w:p>
        </w:tc>
      </w:tr>
      <w:tr w:rsidR="00C42BAA" w:rsidRPr="00CC6185" w14:paraId="4C17BBC9" w14:textId="77777777" w:rsidTr="00193356">
        <w:trPr>
          <w:gridAfter w:val="1"/>
          <w:wAfter w:w="1231" w:type="dxa"/>
        </w:trPr>
        <w:tc>
          <w:tcPr>
            <w:tcW w:w="6678" w:type="dxa"/>
            <w:gridSpan w:val="17"/>
            <w:tcBorders>
              <w:top w:val="single" w:sz="4" w:space="0" w:color="auto"/>
              <w:left w:val="single" w:sz="4" w:space="0" w:color="auto"/>
              <w:bottom w:val="single" w:sz="4" w:space="0" w:color="auto"/>
              <w:right w:val="single" w:sz="4" w:space="0" w:color="auto"/>
            </w:tcBorders>
          </w:tcPr>
          <w:p w14:paraId="64E1E6D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5.1 – On-farm trials data</w:t>
            </w:r>
          </w:p>
        </w:tc>
        <w:tc>
          <w:tcPr>
            <w:tcW w:w="2436" w:type="dxa"/>
            <w:gridSpan w:val="6"/>
            <w:tcBorders>
              <w:top w:val="single" w:sz="4" w:space="0" w:color="auto"/>
              <w:left w:val="single" w:sz="4" w:space="0" w:color="auto"/>
              <w:bottom w:val="single" w:sz="4" w:space="0" w:color="auto"/>
              <w:right w:val="single" w:sz="4" w:space="0" w:color="auto"/>
            </w:tcBorders>
          </w:tcPr>
          <w:p w14:paraId="4961E84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WorldVeg</w:t>
            </w:r>
          </w:p>
        </w:tc>
      </w:tr>
      <w:tr w:rsidR="00C42BAA" w:rsidRPr="00CC6185" w14:paraId="252ABF00" w14:textId="77777777" w:rsidTr="00193356">
        <w:trPr>
          <w:gridAfter w:val="1"/>
          <w:wAfter w:w="1231" w:type="dxa"/>
        </w:trPr>
        <w:tc>
          <w:tcPr>
            <w:tcW w:w="9114" w:type="dxa"/>
            <w:gridSpan w:val="23"/>
            <w:tcBorders>
              <w:top w:val="single" w:sz="4" w:space="0" w:color="auto"/>
              <w:left w:val="single" w:sz="4" w:space="0" w:color="auto"/>
              <w:bottom w:val="single" w:sz="4" w:space="0" w:color="auto"/>
              <w:right w:val="single" w:sz="4" w:space="0" w:color="auto"/>
            </w:tcBorders>
          </w:tcPr>
          <w:p w14:paraId="458BF45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6. Milestones</w:t>
            </w:r>
          </w:p>
        </w:tc>
      </w:tr>
      <w:tr w:rsidR="00C42BAA" w:rsidRPr="00CC6185" w14:paraId="2C67B0ED" w14:textId="77777777" w:rsidTr="00193356">
        <w:trPr>
          <w:gridAfter w:val="1"/>
          <w:wAfter w:w="1231" w:type="dxa"/>
        </w:trPr>
        <w:tc>
          <w:tcPr>
            <w:tcW w:w="3888" w:type="dxa"/>
            <w:gridSpan w:val="10"/>
            <w:tcBorders>
              <w:top w:val="single" w:sz="4" w:space="0" w:color="auto"/>
              <w:left w:val="single" w:sz="4" w:space="0" w:color="auto"/>
              <w:bottom w:val="single" w:sz="4" w:space="0" w:color="auto"/>
              <w:right w:val="single" w:sz="4" w:space="0" w:color="auto"/>
            </w:tcBorders>
          </w:tcPr>
          <w:p w14:paraId="73EE1859"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Deliverables</w:t>
            </w:r>
          </w:p>
        </w:tc>
        <w:tc>
          <w:tcPr>
            <w:tcW w:w="3620" w:type="dxa"/>
            <w:gridSpan w:val="11"/>
            <w:tcBorders>
              <w:top w:val="single" w:sz="4" w:space="0" w:color="auto"/>
              <w:left w:val="single" w:sz="4" w:space="0" w:color="auto"/>
              <w:bottom w:val="single" w:sz="4" w:space="0" w:color="auto"/>
              <w:right w:val="single" w:sz="4" w:space="0" w:color="auto"/>
            </w:tcBorders>
          </w:tcPr>
          <w:p w14:paraId="1028F4C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Means of verification</w:t>
            </w:r>
          </w:p>
        </w:tc>
        <w:tc>
          <w:tcPr>
            <w:tcW w:w="1606" w:type="dxa"/>
            <w:gridSpan w:val="2"/>
            <w:tcBorders>
              <w:top w:val="single" w:sz="4" w:space="0" w:color="auto"/>
              <w:left w:val="single" w:sz="4" w:space="0" w:color="auto"/>
              <w:bottom w:val="single" w:sz="4" w:space="0" w:color="auto"/>
              <w:right w:val="single" w:sz="4" w:space="0" w:color="auto"/>
            </w:tcBorders>
          </w:tcPr>
          <w:p w14:paraId="0E429C0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Date</w:t>
            </w:r>
          </w:p>
        </w:tc>
      </w:tr>
      <w:tr w:rsidR="00C42BAA" w:rsidRPr="00CC6185" w14:paraId="3955D166" w14:textId="77777777" w:rsidTr="00193356">
        <w:trPr>
          <w:gridAfter w:val="1"/>
          <w:wAfter w:w="1231" w:type="dxa"/>
        </w:trPr>
        <w:tc>
          <w:tcPr>
            <w:tcW w:w="3888" w:type="dxa"/>
            <w:gridSpan w:val="10"/>
            <w:tcBorders>
              <w:top w:val="single" w:sz="4" w:space="0" w:color="auto"/>
              <w:left w:val="single" w:sz="4" w:space="0" w:color="auto"/>
              <w:bottom w:val="single" w:sz="4" w:space="0" w:color="auto"/>
              <w:right w:val="single" w:sz="4" w:space="0" w:color="auto"/>
            </w:tcBorders>
          </w:tcPr>
          <w:p w14:paraId="20FB306B"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6.1 – Cost and benefit report</w:t>
            </w:r>
          </w:p>
        </w:tc>
        <w:tc>
          <w:tcPr>
            <w:tcW w:w="3620" w:type="dxa"/>
            <w:gridSpan w:val="11"/>
            <w:tcBorders>
              <w:top w:val="single" w:sz="4" w:space="0" w:color="auto"/>
              <w:left w:val="single" w:sz="4" w:space="0" w:color="auto"/>
              <w:bottom w:val="single" w:sz="4" w:space="0" w:color="auto"/>
              <w:right w:val="single" w:sz="4" w:space="0" w:color="auto"/>
            </w:tcBorders>
          </w:tcPr>
          <w:p w14:paraId="5F7D34D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Report finalized</w:t>
            </w:r>
          </w:p>
        </w:tc>
        <w:tc>
          <w:tcPr>
            <w:tcW w:w="1606" w:type="dxa"/>
            <w:gridSpan w:val="2"/>
            <w:tcBorders>
              <w:top w:val="single" w:sz="4" w:space="0" w:color="auto"/>
              <w:left w:val="single" w:sz="4" w:space="0" w:color="auto"/>
              <w:bottom w:val="single" w:sz="4" w:space="0" w:color="auto"/>
              <w:right w:val="single" w:sz="4" w:space="0" w:color="auto"/>
            </w:tcBorders>
          </w:tcPr>
          <w:p w14:paraId="615FF56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February 2018</w:t>
            </w:r>
          </w:p>
        </w:tc>
      </w:tr>
      <w:tr w:rsidR="00C42BAA" w:rsidRPr="00CC6185" w14:paraId="7D7A7E76" w14:textId="77777777" w:rsidTr="00193356">
        <w:trPr>
          <w:gridAfter w:val="1"/>
          <w:wAfter w:w="1231" w:type="dxa"/>
        </w:trPr>
        <w:tc>
          <w:tcPr>
            <w:tcW w:w="3888" w:type="dxa"/>
            <w:gridSpan w:val="10"/>
            <w:tcBorders>
              <w:top w:val="single" w:sz="4" w:space="0" w:color="auto"/>
              <w:left w:val="single" w:sz="4" w:space="0" w:color="auto"/>
              <w:bottom w:val="single" w:sz="4" w:space="0" w:color="auto"/>
              <w:right w:val="single" w:sz="4" w:space="0" w:color="auto"/>
            </w:tcBorders>
          </w:tcPr>
          <w:p w14:paraId="2C4F0841"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 xml:space="preserve">6.2 </w:t>
            </w:r>
          </w:p>
        </w:tc>
        <w:tc>
          <w:tcPr>
            <w:tcW w:w="3620" w:type="dxa"/>
            <w:gridSpan w:val="11"/>
            <w:tcBorders>
              <w:top w:val="single" w:sz="4" w:space="0" w:color="auto"/>
              <w:left w:val="single" w:sz="4" w:space="0" w:color="auto"/>
              <w:bottom w:val="single" w:sz="4" w:space="0" w:color="auto"/>
              <w:right w:val="single" w:sz="4" w:space="0" w:color="auto"/>
            </w:tcBorders>
          </w:tcPr>
          <w:p w14:paraId="6EFC630D" w14:textId="77777777" w:rsidR="00C42BAA" w:rsidRPr="00CC6185" w:rsidRDefault="00C42BAA" w:rsidP="00193356">
            <w:pPr>
              <w:spacing w:after="0" w:line="240" w:lineRule="auto"/>
              <w:rPr>
                <w:rFonts w:eastAsia="Calibri" w:cstheme="minorHAnsi"/>
                <w:sz w:val="18"/>
                <w:szCs w:val="18"/>
              </w:rPr>
            </w:pPr>
          </w:p>
        </w:tc>
        <w:tc>
          <w:tcPr>
            <w:tcW w:w="1606" w:type="dxa"/>
            <w:gridSpan w:val="2"/>
            <w:tcBorders>
              <w:top w:val="single" w:sz="4" w:space="0" w:color="auto"/>
              <w:left w:val="single" w:sz="4" w:space="0" w:color="auto"/>
              <w:bottom w:val="single" w:sz="4" w:space="0" w:color="auto"/>
              <w:right w:val="single" w:sz="4" w:space="0" w:color="auto"/>
            </w:tcBorders>
          </w:tcPr>
          <w:p w14:paraId="6370E7D3" w14:textId="77777777" w:rsidR="00C42BAA" w:rsidRPr="00CC6185" w:rsidRDefault="00C42BAA" w:rsidP="00193356">
            <w:pPr>
              <w:spacing w:after="0" w:line="240" w:lineRule="auto"/>
              <w:rPr>
                <w:rFonts w:eastAsia="Calibri" w:cstheme="minorHAnsi"/>
                <w:sz w:val="18"/>
                <w:szCs w:val="18"/>
              </w:rPr>
            </w:pPr>
          </w:p>
        </w:tc>
      </w:tr>
      <w:tr w:rsidR="00C42BAA" w:rsidRPr="00CC6185" w14:paraId="7A679997" w14:textId="77777777" w:rsidTr="00193356">
        <w:trPr>
          <w:gridAfter w:val="1"/>
          <w:wAfter w:w="1231" w:type="dxa"/>
        </w:trPr>
        <w:tc>
          <w:tcPr>
            <w:tcW w:w="9114" w:type="dxa"/>
            <w:gridSpan w:val="23"/>
            <w:tcBorders>
              <w:top w:val="single" w:sz="4" w:space="0" w:color="auto"/>
              <w:left w:val="single" w:sz="4" w:space="0" w:color="auto"/>
              <w:bottom w:val="single" w:sz="4" w:space="0" w:color="auto"/>
              <w:right w:val="single" w:sz="4" w:space="0" w:color="auto"/>
            </w:tcBorders>
          </w:tcPr>
          <w:p w14:paraId="5F527BE3" w14:textId="77777777" w:rsidR="00C42BAA" w:rsidRPr="00CC6185" w:rsidRDefault="00C42BAA" w:rsidP="00193356">
            <w:pPr>
              <w:spacing w:after="0" w:line="240" w:lineRule="auto"/>
              <w:rPr>
                <w:rFonts w:eastAsia="Calibri" w:cstheme="minorHAnsi"/>
                <w:sz w:val="18"/>
                <w:szCs w:val="18"/>
              </w:rPr>
            </w:pPr>
          </w:p>
        </w:tc>
      </w:tr>
      <w:tr w:rsidR="00C42BAA" w:rsidRPr="00CC6185" w14:paraId="7CC2EB55" w14:textId="77777777" w:rsidTr="00193356">
        <w:trPr>
          <w:gridAfter w:val="1"/>
          <w:wAfter w:w="1231" w:type="dxa"/>
        </w:trPr>
        <w:tc>
          <w:tcPr>
            <w:tcW w:w="9114" w:type="dxa"/>
            <w:gridSpan w:val="23"/>
            <w:tcBorders>
              <w:top w:val="single" w:sz="4" w:space="0" w:color="auto"/>
              <w:left w:val="single" w:sz="4" w:space="0" w:color="auto"/>
              <w:bottom w:val="single" w:sz="4" w:space="0" w:color="auto"/>
              <w:right w:val="single" w:sz="4" w:space="0" w:color="auto"/>
            </w:tcBorders>
          </w:tcPr>
          <w:p w14:paraId="737C25C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 Sustainable intensification indicators</w:t>
            </w:r>
          </w:p>
        </w:tc>
      </w:tr>
      <w:tr w:rsidR="00C42BAA" w:rsidRPr="00CC6185" w14:paraId="6A67D509" w14:textId="77777777" w:rsidTr="00193356">
        <w:trPr>
          <w:gridAfter w:val="1"/>
          <w:wAfter w:w="1231" w:type="dxa"/>
        </w:trPr>
        <w:tc>
          <w:tcPr>
            <w:tcW w:w="1998" w:type="dxa"/>
            <w:gridSpan w:val="4"/>
            <w:tcBorders>
              <w:top w:val="single" w:sz="4" w:space="0" w:color="auto"/>
              <w:left w:val="single" w:sz="4" w:space="0" w:color="auto"/>
              <w:bottom w:val="single" w:sz="4" w:space="0" w:color="auto"/>
              <w:right w:val="single" w:sz="4" w:space="0" w:color="auto"/>
            </w:tcBorders>
          </w:tcPr>
          <w:p w14:paraId="5CCB0F3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7.1 Productivity</w:t>
            </w:r>
          </w:p>
        </w:tc>
        <w:tc>
          <w:tcPr>
            <w:tcW w:w="7116" w:type="dxa"/>
            <w:gridSpan w:val="19"/>
            <w:tcBorders>
              <w:top w:val="single" w:sz="4" w:space="0" w:color="auto"/>
              <w:left w:val="single" w:sz="4" w:space="0" w:color="auto"/>
              <w:bottom w:val="single" w:sz="4" w:space="0" w:color="auto"/>
              <w:right w:val="single" w:sz="4" w:space="0" w:color="auto"/>
            </w:tcBorders>
          </w:tcPr>
          <w:p w14:paraId="7512B99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Yields per hectare</w:t>
            </w:r>
          </w:p>
        </w:tc>
      </w:tr>
      <w:tr w:rsidR="00C42BAA" w:rsidRPr="00CC6185" w14:paraId="17C317B1" w14:textId="77777777" w:rsidTr="00193356">
        <w:trPr>
          <w:gridAfter w:val="1"/>
          <w:wAfter w:w="1231" w:type="dxa"/>
        </w:trPr>
        <w:tc>
          <w:tcPr>
            <w:tcW w:w="1998" w:type="dxa"/>
            <w:gridSpan w:val="4"/>
            <w:tcBorders>
              <w:top w:val="single" w:sz="4" w:space="0" w:color="auto"/>
              <w:left w:val="single" w:sz="4" w:space="0" w:color="auto"/>
              <w:bottom w:val="single" w:sz="4" w:space="0" w:color="auto"/>
              <w:right w:val="single" w:sz="4" w:space="0" w:color="auto"/>
            </w:tcBorders>
          </w:tcPr>
          <w:p w14:paraId="2C64B72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7.2 Environmental</w:t>
            </w:r>
          </w:p>
        </w:tc>
        <w:tc>
          <w:tcPr>
            <w:tcW w:w="7116" w:type="dxa"/>
            <w:gridSpan w:val="19"/>
            <w:tcBorders>
              <w:top w:val="single" w:sz="4" w:space="0" w:color="auto"/>
              <w:left w:val="single" w:sz="4" w:space="0" w:color="auto"/>
              <w:bottom w:val="single" w:sz="4" w:space="0" w:color="auto"/>
              <w:right w:val="single" w:sz="4" w:space="0" w:color="auto"/>
            </w:tcBorders>
          </w:tcPr>
          <w:p w14:paraId="2ED40B52" w14:textId="77777777" w:rsidR="00C42BAA" w:rsidRPr="00CC6185" w:rsidRDefault="00C42BAA" w:rsidP="00193356">
            <w:pPr>
              <w:spacing w:after="0" w:line="240" w:lineRule="auto"/>
              <w:rPr>
                <w:rFonts w:eastAsia="Calibri" w:cstheme="minorHAnsi"/>
                <w:sz w:val="18"/>
                <w:szCs w:val="18"/>
              </w:rPr>
            </w:pPr>
          </w:p>
        </w:tc>
      </w:tr>
      <w:tr w:rsidR="00C42BAA" w:rsidRPr="00CC6185" w14:paraId="7537F323" w14:textId="77777777" w:rsidTr="00193356">
        <w:trPr>
          <w:gridAfter w:val="1"/>
          <w:wAfter w:w="1231" w:type="dxa"/>
        </w:trPr>
        <w:tc>
          <w:tcPr>
            <w:tcW w:w="1998" w:type="dxa"/>
            <w:gridSpan w:val="4"/>
            <w:tcBorders>
              <w:top w:val="single" w:sz="4" w:space="0" w:color="auto"/>
              <w:left w:val="single" w:sz="4" w:space="0" w:color="auto"/>
              <w:bottom w:val="single" w:sz="4" w:space="0" w:color="auto"/>
              <w:right w:val="single" w:sz="4" w:space="0" w:color="auto"/>
            </w:tcBorders>
          </w:tcPr>
          <w:p w14:paraId="32709F0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7.3 Economic</w:t>
            </w:r>
          </w:p>
        </w:tc>
        <w:tc>
          <w:tcPr>
            <w:tcW w:w="7116" w:type="dxa"/>
            <w:gridSpan w:val="19"/>
            <w:tcBorders>
              <w:top w:val="single" w:sz="4" w:space="0" w:color="auto"/>
              <w:left w:val="single" w:sz="4" w:space="0" w:color="auto"/>
              <w:bottom w:val="single" w:sz="4" w:space="0" w:color="auto"/>
              <w:right w:val="single" w:sz="4" w:space="0" w:color="auto"/>
            </w:tcBorders>
          </w:tcPr>
          <w:p w14:paraId="2592364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Net income per hectare</w:t>
            </w:r>
          </w:p>
        </w:tc>
      </w:tr>
      <w:tr w:rsidR="00C42BAA" w:rsidRPr="00CC6185" w14:paraId="21D6835E" w14:textId="77777777" w:rsidTr="00193356">
        <w:trPr>
          <w:gridAfter w:val="1"/>
          <w:wAfter w:w="1231" w:type="dxa"/>
        </w:trPr>
        <w:tc>
          <w:tcPr>
            <w:tcW w:w="1998" w:type="dxa"/>
            <w:gridSpan w:val="4"/>
            <w:tcBorders>
              <w:top w:val="single" w:sz="4" w:space="0" w:color="auto"/>
              <w:left w:val="single" w:sz="4" w:space="0" w:color="auto"/>
              <w:bottom w:val="single" w:sz="4" w:space="0" w:color="auto"/>
              <w:right w:val="single" w:sz="4" w:space="0" w:color="auto"/>
            </w:tcBorders>
          </w:tcPr>
          <w:p w14:paraId="7E77874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7.4 Social</w:t>
            </w:r>
          </w:p>
        </w:tc>
        <w:tc>
          <w:tcPr>
            <w:tcW w:w="7116" w:type="dxa"/>
            <w:gridSpan w:val="19"/>
            <w:tcBorders>
              <w:top w:val="single" w:sz="4" w:space="0" w:color="auto"/>
              <w:left w:val="single" w:sz="4" w:space="0" w:color="auto"/>
              <w:bottom w:val="single" w:sz="4" w:space="0" w:color="auto"/>
              <w:right w:val="single" w:sz="4" w:space="0" w:color="auto"/>
            </w:tcBorders>
          </w:tcPr>
          <w:p w14:paraId="4A8D17CA" w14:textId="77777777" w:rsidR="00C42BAA" w:rsidRPr="00CC6185" w:rsidRDefault="00C42BAA" w:rsidP="00193356">
            <w:pPr>
              <w:spacing w:after="0" w:line="240" w:lineRule="auto"/>
              <w:rPr>
                <w:rFonts w:eastAsia="Calibri" w:cstheme="minorHAnsi"/>
                <w:sz w:val="18"/>
                <w:szCs w:val="18"/>
              </w:rPr>
            </w:pPr>
          </w:p>
        </w:tc>
      </w:tr>
      <w:tr w:rsidR="00C42BAA" w:rsidRPr="00CC6185" w14:paraId="0A335F74" w14:textId="77777777" w:rsidTr="00193356">
        <w:trPr>
          <w:gridAfter w:val="1"/>
          <w:wAfter w:w="1231" w:type="dxa"/>
        </w:trPr>
        <w:tc>
          <w:tcPr>
            <w:tcW w:w="1998" w:type="dxa"/>
            <w:gridSpan w:val="4"/>
            <w:tcBorders>
              <w:top w:val="single" w:sz="4" w:space="0" w:color="auto"/>
              <w:left w:val="single" w:sz="4" w:space="0" w:color="auto"/>
              <w:bottom w:val="single" w:sz="4" w:space="0" w:color="auto"/>
              <w:right w:val="single" w:sz="4" w:space="0" w:color="auto"/>
            </w:tcBorders>
          </w:tcPr>
          <w:p w14:paraId="3D7A5E9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7.5 Human</w:t>
            </w:r>
          </w:p>
        </w:tc>
        <w:tc>
          <w:tcPr>
            <w:tcW w:w="7116" w:type="dxa"/>
            <w:gridSpan w:val="19"/>
            <w:tcBorders>
              <w:top w:val="single" w:sz="4" w:space="0" w:color="auto"/>
              <w:left w:val="single" w:sz="4" w:space="0" w:color="auto"/>
              <w:bottom w:val="single" w:sz="4" w:space="0" w:color="auto"/>
              <w:right w:val="single" w:sz="4" w:space="0" w:color="auto"/>
            </w:tcBorders>
          </w:tcPr>
          <w:p w14:paraId="1A8C0F4B" w14:textId="77777777" w:rsidR="00C42BAA" w:rsidRPr="00CC6185" w:rsidRDefault="00C42BAA" w:rsidP="00193356">
            <w:pPr>
              <w:spacing w:after="0" w:line="240" w:lineRule="auto"/>
              <w:rPr>
                <w:rFonts w:eastAsia="Calibri" w:cstheme="minorHAnsi"/>
                <w:sz w:val="18"/>
                <w:szCs w:val="18"/>
              </w:rPr>
            </w:pPr>
          </w:p>
        </w:tc>
      </w:tr>
      <w:tr w:rsidR="00C42BAA" w:rsidRPr="00CC6185" w14:paraId="3F26DA5C" w14:textId="77777777" w:rsidTr="00193356">
        <w:trPr>
          <w:gridAfter w:val="1"/>
          <w:wAfter w:w="1231" w:type="dxa"/>
        </w:trPr>
        <w:tc>
          <w:tcPr>
            <w:tcW w:w="9114" w:type="dxa"/>
            <w:gridSpan w:val="23"/>
            <w:tcBorders>
              <w:top w:val="single" w:sz="4" w:space="0" w:color="auto"/>
              <w:left w:val="single" w:sz="4" w:space="0" w:color="auto"/>
              <w:bottom w:val="single" w:sz="4" w:space="0" w:color="auto"/>
              <w:right w:val="single" w:sz="4" w:space="0" w:color="auto"/>
            </w:tcBorders>
          </w:tcPr>
          <w:p w14:paraId="6FE1A93F" w14:textId="77777777" w:rsidR="00C42BAA" w:rsidRPr="00CC6185" w:rsidRDefault="00C42BAA" w:rsidP="00193356">
            <w:pPr>
              <w:spacing w:after="0" w:line="240" w:lineRule="auto"/>
              <w:rPr>
                <w:rFonts w:eastAsia="Calibri" w:cstheme="minorHAnsi"/>
                <w:sz w:val="18"/>
                <w:szCs w:val="18"/>
              </w:rPr>
            </w:pPr>
          </w:p>
        </w:tc>
      </w:tr>
    </w:tbl>
    <w:p w14:paraId="5093DAA8" w14:textId="77777777" w:rsidR="00C42BAA" w:rsidRDefault="00C42BAA" w:rsidP="00C42BAA">
      <w:pPr>
        <w:spacing w:line="240" w:lineRule="auto"/>
        <w:rPr>
          <w:rFonts w:cstheme="minorHAnsi"/>
          <w:sz w:val="18"/>
          <w:szCs w:val="18"/>
        </w:rPr>
      </w:pPr>
    </w:p>
    <w:p w14:paraId="533833B3" w14:textId="77777777" w:rsidR="00C42BAA" w:rsidRDefault="00C42BAA" w:rsidP="00C42BAA">
      <w:pPr>
        <w:spacing w:line="240" w:lineRule="auto"/>
        <w:rPr>
          <w:rFonts w:cstheme="minorHAnsi"/>
          <w:sz w:val="18"/>
          <w:szCs w:val="18"/>
        </w:rPr>
      </w:pPr>
    </w:p>
    <w:p w14:paraId="2E243D9C" w14:textId="77777777" w:rsidR="00C42BAA" w:rsidRDefault="00C42BAA" w:rsidP="00C42BAA">
      <w:pPr>
        <w:spacing w:line="240" w:lineRule="auto"/>
        <w:rPr>
          <w:rFonts w:cstheme="minorHAnsi"/>
          <w:sz w:val="18"/>
          <w:szCs w:val="18"/>
        </w:rPr>
      </w:pPr>
    </w:p>
    <w:p w14:paraId="3F5C4C82" w14:textId="77777777" w:rsidR="00C42BAA" w:rsidRDefault="00C42BAA" w:rsidP="00C42BAA">
      <w:pPr>
        <w:spacing w:line="240" w:lineRule="auto"/>
        <w:rPr>
          <w:rFonts w:cstheme="minorHAnsi"/>
          <w:sz w:val="18"/>
          <w:szCs w:val="18"/>
        </w:rPr>
      </w:pPr>
    </w:p>
    <w:p w14:paraId="52EFF1F7" w14:textId="77777777" w:rsidR="00C42BAA" w:rsidRDefault="00C42BAA" w:rsidP="00C42BAA">
      <w:pPr>
        <w:spacing w:line="240" w:lineRule="auto"/>
        <w:rPr>
          <w:rFonts w:cstheme="minorHAnsi"/>
          <w:sz w:val="18"/>
          <w:szCs w:val="18"/>
        </w:rPr>
      </w:pPr>
    </w:p>
    <w:p w14:paraId="5A22694B" w14:textId="77777777" w:rsidR="00C42BAA" w:rsidRDefault="00C42BAA" w:rsidP="00C42BAA">
      <w:pPr>
        <w:spacing w:line="240" w:lineRule="auto"/>
        <w:rPr>
          <w:rFonts w:cstheme="minorHAnsi"/>
          <w:sz w:val="18"/>
          <w:szCs w:val="18"/>
        </w:rPr>
      </w:pPr>
    </w:p>
    <w:p w14:paraId="3E6E7E19" w14:textId="77777777" w:rsidR="00A52D26" w:rsidRDefault="00A52D26" w:rsidP="00C42BAA">
      <w:pPr>
        <w:spacing w:line="240" w:lineRule="auto"/>
        <w:rPr>
          <w:rFonts w:cstheme="minorHAnsi"/>
          <w:sz w:val="18"/>
          <w:szCs w:val="18"/>
        </w:rPr>
      </w:pPr>
    </w:p>
    <w:p w14:paraId="2FE866B7" w14:textId="77777777" w:rsidR="00A52D26" w:rsidRPr="00CC6185" w:rsidRDefault="00A52D26" w:rsidP="00C42BAA">
      <w:pPr>
        <w:spacing w:line="240" w:lineRule="auto"/>
        <w:rPr>
          <w:rFonts w:cs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30"/>
        <w:gridCol w:w="330"/>
        <w:gridCol w:w="810"/>
        <w:gridCol w:w="1080"/>
        <w:gridCol w:w="540"/>
        <w:gridCol w:w="1002"/>
        <w:gridCol w:w="258"/>
        <w:gridCol w:w="180"/>
        <w:gridCol w:w="810"/>
        <w:gridCol w:w="562"/>
        <w:gridCol w:w="338"/>
        <w:gridCol w:w="47"/>
        <w:gridCol w:w="280"/>
        <w:gridCol w:w="1145"/>
        <w:gridCol w:w="101"/>
      </w:tblGrid>
      <w:tr w:rsidR="00C42BAA" w:rsidRPr="00CC6185" w14:paraId="72600D00" w14:textId="77777777" w:rsidTr="00193356">
        <w:tc>
          <w:tcPr>
            <w:tcW w:w="1638" w:type="dxa"/>
          </w:tcPr>
          <w:p w14:paraId="752E56E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lastRenderedPageBreak/>
              <w:t>Sub-activity</w:t>
            </w:r>
            <w:r>
              <w:rPr>
                <w:rFonts w:eastAsia="Calibri" w:cstheme="minorHAnsi"/>
                <w:sz w:val="18"/>
                <w:szCs w:val="18"/>
              </w:rPr>
              <w:t xml:space="preserve"> 1.3</w:t>
            </w:r>
          </w:p>
        </w:tc>
        <w:tc>
          <w:tcPr>
            <w:tcW w:w="7513" w:type="dxa"/>
            <w:gridSpan w:val="15"/>
          </w:tcPr>
          <w:p w14:paraId="0DC8FB5E"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Evaluating effect of different fertilizer sources and treatment on the productivity of sorghum in the Sudanian zone of Mali.</w:t>
            </w:r>
          </w:p>
        </w:tc>
      </w:tr>
      <w:tr w:rsidR="00C42BAA" w:rsidRPr="00CC6185" w14:paraId="47ED64E9" w14:textId="77777777" w:rsidTr="00193356">
        <w:tc>
          <w:tcPr>
            <w:tcW w:w="9151" w:type="dxa"/>
            <w:gridSpan w:val="16"/>
          </w:tcPr>
          <w:p w14:paraId="69DFC09E"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 xml:space="preserve">Research team: </w:t>
            </w:r>
          </w:p>
        </w:tc>
      </w:tr>
      <w:tr w:rsidR="00C42BAA" w:rsidRPr="00CC6185" w14:paraId="4FA5087E" w14:textId="77777777" w:rsidTr="00193356">
        <w:tc>
          <w:tcPr>
            <w:tcW w:w="2808" w:type="dxa"/>
            <w:gridSpan w:val="4"/>
          </w:tcPr>
          <w:p w14:paraId="79450D9E" w14:textId="77777777" w:rsidR="00C42BAA" w:rsidRPr="00CC6185" w:rsidRDefault="00C42BAA" w:rsidP="00193356">
            <w:pPr>
              <w:spacing w:after="0" w:line="240" w:lineRule="auto"/>
              <w:rPr>
                <w:rFonts w:eastAsia="Calibri" w:cstheme="minorHAnsi"/>
                <w:b/>
                <w:i/>
                <w:sz w:val="18"/>
                <w:szCs w:val="18"/>
              </w:rPr>
            </w:pPr>
            <w:r w:rsidRPr="00CC6185">
              <w:rPr>
                <w:rFonts w:eastAsia="Calibri" w:cstheme="minorHAnsi"/>
                <w:b/>
                <w:i/>
                <w:sz w:val="18"/>
                <w:szCs w:val="18"/>
              </w:rPr>
              <w:t>Name</w:t>
            </w:r>
          </w:p>
        </w:tc>
        <w:tc>
          <w:tcPr>
            <w:tcW w:w="3060" w:type="dxa"/>
            <w:gridSpan w:val="5"/>
          </w:tcPr>
          <w:p w14:paraId="69285178" w14:textId="77777777" w:rsidR="00C42BAA" w:rsidRPr="00CC6185" w:rsidRDefault="00C42BAA" w:rsidP="00193356">
            <w:pPr>
              <w:spacing w:after="0" w:line="240" w:lineRule="auto"/>
              <w:rPr>
                <w:rFonts w:eastAsia="Calibri" w:cstheme="minorHAnsi"/>
                <w:b/>
                <w:i/>
                <w:sz w:val="18"/>
                <w:szCs w:val="18"/>
              </w:rPr>
            </w:pPr>
            <w:r w:rsidRPr="00CC6185">
              <w:rPr>
                <w:rFonts w:eastAsia="Calibri" w:cstheme="minorHAnsi"/>
                <w:b/>
                <w:i/>
                <w:sz w:val="18"/>
                <w:szCs w:val="18"/>
              </w:rPr>
              <w:t>Institution</w:t>
            </w:r>
          </w:p>
        </w:tc>
        <w:tc>
          <w:tcPr>
            <w:tcW w:w="3283" w:type="dxa"/>
            <w:gridSpan w:val="7"/>
          </w:tcPr>
          <w:p w14:paraId="4ACA5829" w14:textId="77777777" w:rsidR="00C42BAA" w:rsidRPr="00CC6185" w:rsidRDefault="00C42BAA" w:rsidP="00193356">
            <w:pPr>
              <w:spacing w:after="0" w:line="240" w:lineRule="auto"/>
              <w:rPr>
                <w:rFonts w:eastAsia="Calibri" w:cstheme="minorHAnsi"/>
                <w:b/>
                <w:i/>
                <w:sz w:val="18"/>
                <w:szCs w:val="18"/>
              </w:rPr>
            </w:pPr>
            <w:r w:rsidRPr="00CC6185">
              <w:rPr>
                <w:rFonts w:eastAsia="Calibri" w:cstheme="minorHAnsi"/>
                <w:b/>
                <w:i/>
                <w:sz w:val="18"/>
                <w:szCs w:val="18"/>
              </w:rPr>
              <w:t>Role</w:t>
            </w:r>
          </w:p>
        </w:tc>
      </w:tr>
      <w:tr w:rsidR="00C42BAA" w:rsidRPr="00CC6185" w14:paraId="7DAEC4A2" w14:textId="77777777" w:rsidTr="00193356">
        <w:tc>
          <w:tcPr>
            <w:tcW w:w="2808" w:type="dxa"/>
            <w:gridSpan w:val="4"/>
          </w:tcPr>
          <w:p w14:paraId="09439D52" w14:textId="77777777" w:rsidR="00C42BAA" w:rsidRPr="00CC6185" w:rsidRDefault="00C42BAA" w:rsidP="00193356">
            <w:pPr>
              <w:spacing w:after="0" w:line="240" w:lineRule="auto"/>
              <w:rPr>
                <w:rFonts w:eastAsia="Calibri" w:cstheme="minorHAnsi"/>
                <w:i/>
                <w:sz w:val="18"/>
                <w:szCs w:val="18"/>
              </w:rPr>
            </w:pPr>
            <w:r w:rsidRPr="00CC6185">
              <w:rPr>
                <w:rFonts w:cstheme="minorHAnsi"/>
                <w:color w:val="000000"/>
                <w:sz w:val="18"/>
                <w:szCs w:val="18"/>
              </w:rPr>
              <w:t>Birhanu Zemadim</w:t>
            </w:r>
          </w:p>
        </w:tc>
        <w:tc>
          <w:tcPr>
            <w:tcW w:w="3060" w:type="dxa"/>
            <w:gridSpan w:val="5"/>
          </w:tcPr>
          <w:p w14:paraId="01F71A93"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ICRISAT- Mali</w:t>
            </w:r>
          </w:p>
        </w:tc>
        <w:tc>
          <w:tcPr>
            <w:tcW w:w="3283" w:type="dxa"/>
            <w:gridSpan w:val="7"/>
          </w:tcPr>
          <w:p w14:paraId="7FC32D53"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Activity leader</w:t>
            </w:r>
          </w:p>
        </w:tc>
      </w:tr>
      <w:tr w:rsidR="00C42BAA" w:rsidRPr="00CC6185" w14:paraId="346C373D" w14:textId="77777777" w:rsidTr="00193356">
        <w:tc>
          <w:tcPr>
            <w:tcW w:w="2808" w:type="dxa"/>
            <w:gridSpan w:val="4"/>
          </w:tcPr>
          <w:p w14:paraId="34BA78F5"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sz w:val="18"/>
                <w:szCs w:val="18"/>
              </w:rPr>
              <w:t>Akinseye Folorunso</w:t>
            </w:r>
          </w:p>
        </w:tc>
        <w:tc>
          <w:tcPr>
            <w:tcW w:w="3060" w:type="dxa"/>
            <w:gridSpan w:val="5"/>
          </w:tcPr>
          <w:p w14:paraId="70BF1D74"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ICRISAT- Mali</w:t>
            </w:r>
          </w:p>
        </w:tc>
        <w:tc>
          <w:tcPr>
            <w:tcW w:w="3283" w:type="dxa"/>
            <w:gridSpan w:val="7"/>
          </w:tcPr>
          <w:p w14:paraId="6ED9CBCC" w14:textId="77777777" w:rsidR="00C42BAA" w:rsidRPr="00CC6185" w:rsidRDefault="00C42BAA" w:rsidP="00193356">
            <w:pPr>
              <w:spacing w:after="0" w:line="240" w:lineRule="auto"/>
              <w:jc w:val="both"/>
              <w:rPr>
                <w:rFonts w:cstheme="minorHAnsi"/>
                <w:color w:val="000000"/>
                <w:sz w:val="18"/>
                <w:szCs w:val="18"/>
              </w:rPr>
            </w:pPr>
            <w:r w:rsidRPr="00CC6185">
              <w:rPr>
                <w:rFonts w:cstheme="minorHAnsi"/>
                <w:color w:val="000000"/>
                <w:sz w:val="18"/>
                <w:szCs w:val="18"/>
              </w:rPr>
              <w:t>Postdoctoral fellow</w:t>
            </w:r>
          </w:p>
        </w:tc>
      </w:tr>
      <w:tr w:rsidR="00C42BAA" w:rsidRPr="00CC6185" w14:paraId="49E3629B" w14:textId="77777777" w:rsidTr="00193356">
        <w:tc>
          <w:tcPr>
            <w:tcW w:w="9151" w:type="dxa"/>
            <w:gridSpan w:val="16"/>
          </w:tcPr>
          <w:p w14:paraId="368FE8D1" w14:textId="77777777" w:rsidR="00C42BAA" w:rsidRPr="00CC6185" w:rsidRDefault="00C42BAA" w:rsidP="00193356">
            <w:pPr>
              <w:spacing w:after="0" w:line="240" w:lineRule="auto"/>
              <w:rPr>
                <w:rFonts w:eastAsia="Calibri" w:cstheme="minorHAnsi"/>
                <w:sz w:val="18"/>
                <w:szCs w:val="18"/>
              </w:rPr>
            </w:pPr>
          </w:p>
        </w:tc>
      </w:tr>
      <w:tr w:rsidR="00C42BAA" w:rsidRPr="00CC6185" w14:paraId="54216CCD" w14:textId="77777777" w:rsidTr="00193356">
        <w:tc>
          <w:tcPr>
            <w:tcW w:w="9151" w:type="dxa"/>
            <w:gridSpan w:val="16"/>
          </w:tcPr>
          <w:p w14:paraId="334AB57E" w14:textId="77777777" w:rsidR="00C42BAA" w:rsidRPr="00CC6185" w:rsidRDefault="00C42BAA" w:rsidP="00193356">
            <w:pPr>
              <w:spacing w:after="0" w:line="240" w:lineRule="auto"/>
              <w:rPr>
                <w:rFonts w:cstheme="minorHAnsi"/>
                <w:b/>
                <w:sz w:val="18"/>
                <w:szCs w:val="18"/>
              </w:rPr>
            </w:pPr>
            <w:r w:rsidRPr="00CC6185">
              <w:rPr>
                <w:rFonts w:eastAsia="Calibri" w:cstheme="minorHAnsi"/>
                <w:b/>
                <w:sz w:val="18"/>
                <w:szCs w:val="18"/>
              </w:rPr>
              <w:t>Student(s)</w:t>
            </w:r>
          </w:p>
        </w:tc>
      </w:tr>
      <w:tr w:rsidR="00C42BAA" w:rsidRPr="00CC6185" w14:paraId="7FCE630F" w14:textId="77777777" w:rsidTr="00193356">
        <w:tc>
          <w:tcPr>
            <w:tcW w:w="2808" w:type="dxa"/>
            <w:gridSpan w:val="4"/>
          </w:tcPr>
          <w:p w14:paraId="2157DFF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Name</w:t>
            </w:r>
          </w:p>
        </w:tc>
        <w:tc>
          <w:tcPr>
            <w:tcW w:w="2880" w:type="dxa"/>
            <w:gridSpan w:val="4"/>
          </w:tcPr>
          <w:p w14:paraId="4339063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Institute</w:t>
            </w:r>
          </w:p>
        </w:tc>
        <w:tc>
          <w:tcPr>
            <w:tcW w:w="990" w:type="dxa"/>
            <w:gridSpan w:val="2"/>
          </w:tcPr>
          <w:p w14:paraId="7DB037E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Degree</w:t>
            </w:r>
          </w:p>
        </w:tc>
        <w:tc>
          <w:tcPr>
            <w:tcW w:w="1227" w:type="dxa"/>
            <w:gridSpan w:val="4"/>
          </w:tcPr>
          <w:p w14:paraId="6C5CB30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Start</w:t>
            </w:r>
          </w:p>
        </w:tc>
        <w:tc>
          <w:tcPr>
            <w:tcW w:w="1246" w:type="dxa"/>
            <w:gridSpan w:val="2"/>
          </w:tcPr>
          <w:p w14:paraId="3B4C791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End</w:t>
            </w:r>
          </w:p>
        </w:tc>
      </w:tr>
      <w:tr w:rsidR="00C42BAA" w:rsidRPr="00CC6185" w14:paraId="50CEFAAE" w14:textId="77777777" w:rsidTr="00193356">
        <w:tc>
          <w:tcPr>
            <w:tcW w:w="2808" w:type="dxa"/>
            <w:gridSpan w:val="4"/>
          </w:tcPr>
          <w:p w14:paraId="2BBB3262" w14:textId="77777777" w:rsidR="00C42BAA" w:rsidRPr="00CC6185" w:rsidRDefault="00C42BAA" w:rsidP="00193356">
            <w:pPr>
              <w:pStyle w:val="ListParagraph"/>
              <w:numPr>
                <w:ilvl w:val="0"/>
                <w:numId w:val="13"/>
              </w:numPr>
              <w:ind w:left="426"/>
              <w:rPr>
                <w:rFonts w:asciiTheme="minorHAnsi" w:eastAsia="Calibri" w:hAnsiTheme="minorHAnsi" w:cstheme="minorHAnsi"/>
                <w:sz w:val="18"/>
                <w:szCs w:val="18"/>
              </w:rPr>
            </w:pPr>
            <w:r w:rsidRPr="00CC6185">
              <w:rPr>
                <w:rFonts w:asciiTheme="minorHAnsi" w:hAnsiTheme="minorHAnsi" w:cstheme="minorHAnsi"/>
                <w:bCs/>
                <w:color w:val="000000"/>
                <w:sz w:val="18"/>
                <w:szCs w:val="18"/>
              </w:rPr>
              <w:t>SINARE Boubacar</w:t>
            </w:r>
          </w:p>
        </w:tc>
        <w:tc>
          <w:tcPr>
            <w:tcW w:w="2880" w:type="dxa"/>
            <w:gridSpan w:val="4"/>
          </w:tcPr>
          <w:p w14:paraId="47889DD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Bayero University, Kano, Nigeria</w:t>
            </w:r>
          </w:p>
        </w:tc>
        <w:tc>
          <w:tcPr>
            <w:tcW w:w="990" w:type="dxa"/>
            <w:gridSpan w:val="2"/>
          </w:tcPr>
          <w:p w14:paraId="5F1CECF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PhD</w:t>
            </w:r>
          </w:p>
        </w:tc>
        <w:tc>
          <w:tcPr>
            <w:tcW w:w="1227" w:type="dxa"/>
            <w:gridSpan w:val="4"/>
          </w:tcPr>
          <w:p w14:paraId="73BBBD1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March,2017</w:t>
            </w:r>
          </w:p>
        </w:tc>
        <w:tc>
          <w:tcPr>
            <w:tcW w:w="1246" w:type="dxa"/>
            <w:gridSpan w:val="2"/>
          </w:tcPr>
          <w:p w14:paraId="0451CA6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March, 2020</w:t>
            </w:r>
          </w:p>
        </w:tc>
      </w:tr>
      <w:tr w:rsidR="00C42BAA" w:rsidRPr="00CC6185" w14:paraId="2E5D0591" w14:textId="77777777" w:rsidTr="00193356">
        <w:tc>
          <w:tcPr>
            <w:tcW w:w="2808" w:type="dxa"/>
            <w:gridSpan w:val="4"/>
          </w:tcPr>
          <w:p w14:paraId="2F73CB9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w:t>
            </w:r>
          </w:p>
        </w:tc>
        <w:tc>
          <w:tcPr>
            <w:tcW w:w="2880" w:type="dxa"/>
            <w:gridSpan w:val="4"/>
          </w:tcPr>
          <w:p w14:paraId="085531CD" w14:textId="77777777" w:rsidR="00C42BAA" w:rsidRPr="00CC6185" w:rsidRDefault="00C42BAA" w:rsidP="00193356">
            <w:pPr>
              <w:spacing w:after="0" w:line="240" w:lineRule="auto"/>
              <w:rPr>
                <w:rFonts w:eastAsia="Calibri" w:cstheme="minorHAnsi"/>
                <w:sz w:val="18"/>
                <w:szCs w:val="18"/>
              </w:rPr>
            </w:pPr>
          </w:p>
        </w:tc>
        <w:tc>
          <w:tcPr>
            <w:tcW w:w="990" w:type="dxa"/>
            <w:gridSpan w:val="2"/>
          </w:tcPr>
          <w:p w14:paraId="47643AD2" w14:textId="77777777" w:rsidR="00C42BAA" w:rsidRPr="00CC6185" w:rsidRDefault="00C42BAA" w:rsidP="00193356">
            <w:pPr>
              <w:spacing w:after="0" w:line="240" w:lineRule="auto"/>
              <w:rPr>
                <w:rFonts w:eastAsia="Calibri" w:cstheme="minorHAnsi"/>
                <w:sz w:val="18"/>
                <w:szCs w:val="18"/>
              </w:rPr>
            </w:pPr>
          </w:p>
        </w:tc>
        <w:tc>
          <w:tcPr>
            <w:tcW w:w="1227" w:type="dxa"/>
            <w:gridSpan w:val="4"/>
          </w:tcPr>
          <w:p w14:paraId="6B3170B7" w14:textId="77777777" w:rsidR="00C42BAA" w:rsidRPr="00CC6185" w:rsidRDefault="00C42BAA" w:rsidP="00193356">
            <w:pPr>
              <w:spacing w:after="0" w:line="240" w:lineRule="auto"/>
              <w:rPr>
                <w:rFonts w:eastAsia="Calibri" w:cstheme="minorHAnsi"/>
                <w:sz w:val="18"/>
                <w:szCs w:val="18"/>
              </w:rPr>
            </w:pPr>
          </w:p>
        </w:tc>
        <w:tc>
          <w:tcPr>
            <w:tcW w:w="1246" w:type="dxa"/>
            <w:gridSpan w:val="2"/>
          </w:tcPr>
          <w:p w14:paraId="62BE01EE" w14:textId="77777777" w:rsidR="00C42BAA" w:rsidRPr="00CC6185" w:rsidRDefault="00C42BAA" w:rsidP="00193356">
            <w:pPr>
              <w:spacing w:after="0" w:line="240" w:lineRule="auto"/>
              <w:rPr>
                <w:rFonts w:eastAsia="Calibri" w:cstheme="minorHAnsi"/>
                <w:sz w:val="18"/>
                <w:szCs w:val="18"/>
              </w:rPr>
            </w:pPr>
          </w:p>
        </w:tc>
      </w:tr>
      <w:tr w:rsidR="00C42BAA" w:rsidRPr="00CC6185" w14:paraId="462FE386" w14:textId="77777777" w:rsidTr="00193356">
        <w:tc>
          <w:tcPr>
            <w:tcW w:w="2808" w:type="dxa"/>
            <w:gridSpan w:val="4"/>
          </w:tcPr>
          <w:p w14:paraId="41AB5A0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3.</w:t>
            </w:r>
          </w:p>
        </w:tc>
        <w:tc>
          <w:tcPr>
            <w:tcW w:w="2880" w:type="dxa"/>
            <w:gridSpan w:val="4"/>
          </w:tcPr>
          <w:p w14:paraId="65AA7E69" w14:textId="77777777" w:rsidR="00C42BAA" w:rsidRPr="00CC6185" w:rsidRDefault="00C42BAA" w:rsidP="00193356">
            <w:pPr>
              <w:spacing w:after="0" w:line="240" w:lineRule="auto"/>
              <w:rPr>
                <w:rFonts w:eastAsia="Calibri" w:cstheme="minorHAnsi"/>
                <w:sz w:val="18"/>
                <w:szCs w:val="18"/>
              </w:rPr>
            </w:pPr>
          </w:p>
        </w:tc>
        <w:tc>
          <w:tcPr>
            <w:tcW w:w="990" w:type="dxa"/>
            <w:gridSpan w:val="2"/>
          </w:tcPr>
          <w:p w14:paraId="58C06C3E" w14:textId="77777777" w:rsidR="00C42BAA" w:rsidRPr="00CC6185" w:rsidRDefault="00C42BAA" w:rsidP="00193356">
            <w:pPr>
              <w:spacing w:after="0" w:line="240" w:lineRule="auto"/>
              <w:rPr>
                <w:rFonts w:eastAsia="Calibri" w:cstheme="minorHAnsi"/>
                <w:sz w:val="18"/>
                <w:szCs w:val="18"/>
              </w:rPr>
            </w:pPr>
          </w:p>
        </w:tc>
        <w:tc>
          <w:tcPr>
            <w:tcW w:w="1227" w:type="dxa"/>
            <w:gridSpan w:val="4"/>
          </w:tcPr>
          <w:p w14:paraId="69056827" w14:textId="77777777" w:rsidR="00C42BAA" w:rsidRPr="00CC6185" w:rsidRDefault="00C42BAA" w:rsidP="00193356">
            <w:pPr>
              <w:spacing w:after="0" w:line="240" w:lineRule="auto"/>
              <w:rPr>
                <w:rFonts w:eastAsia="Calibri" w:cstheme="minorHAnsi"/>
                <w:sz w:val="18"/>
                <w:szCs w:val="18"/>
              </w:rPr>
            </w:pPr>
          </w:p>
        </w:tc>
        <w:tc>
          <w:tcPr>
            <w:tcW w:w="1246" w:type="dxa"/>
            <w:gridSpan w:val="2"/>
          </w:tcPr>
          <w:p w14:paraId="0F799403" w14:textId="77777777" w:rsidR="00C42BAA" w:rsidRPr="00CC6185" w:rsidRDefault="00C42BAA" w:rsidP="00193356">
            <w:pPr>
              <w:spacing w:after="0" w:line="240" w:lineRule="auto"/>
              <w:rPr>
                <w:rFonts w:eastAsia="Calibri" w:cstheme="minorHAnsi"/>
                <w:sz w:val="18"/>
                <w:szCs w:val="18"/>
              </w:rPr>
            </w:pPr>
          </w:p>
        </w:tc>
      </w:tr>
      <w:tr w:rsidR="00C42BAA" w:rsidRPr="00CC6185" w14:paraId="0FDBA560" w14:textId="77777777" w:rsidTr="00193356">
        <w:tc>
          <w:tcPr>
            <w:tcW w:w="1638" w:type="dxa"/>
          </w:tcPr>
          <w:p w14:paraId="36385A81" w14:textId="77777777" w:rsidR="00C42BAA" w:rsidRPr="00CC6185" w:rsidRDefault="00C42BAA" w:rsidP="00193356">
            <w:pPr>
              <w:spacing w:after="0" w:line="240" w:lineRule="auto"/>
              <w:rPr>
                <w:rFonts w:eastAsia="Calibri" w:cstheme="minorHAnsi"/>
                <w:sz w:val="18"/>
                <w:szCs w:val="18"/>
              </w:rPr>
            </w:pPr>
          </w:p>
        </w:tc>
        <w:tc>
          <w:tcPr>
            <w:tcW w:w="7513" w:type="dxa"/>
            <w:gridSpan w:val="15"/>
          </w:tcPr>
          <w:p w14:paraId="2AF4E400" w14:textId="77777777" w:rsidR="00C42BAA" w:rsidRPr="00CC6185" w:rsidRDefault="00C42BAA" w:rsidP="00193356">
            <w:pPr>
              <w:spacing w:after="0" w:line="240" w:lineRule="auto"/>
              <w:rPr>
                <w:rFonts w:eastAsia="Calibri" w:cstheme="minorHAnsi"/>
                <w:sz w:val="18"/>
                <w:szCs w:val="18"/>
              </w:rPr>
            </w:pPr>
          </w:p>
        </w:tc>
      </w:tr>
      <w:tr w:rsidR="00C42BAA" w:rsidRPr="00CC6185" w14:paraId="2CCD31E3" w14:textId="77777777" w:rsidTr="00193356">
        <w:tc>
          <w:tcPr>
            <w:tcW w:w="1638" w:type="dxa"/>
          </w:tcPr>
          <w:p w14:paraId="78641163"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f. Location(s)</w:t>
            </w:r>
          </w:p>
        </w:tc>
        <w:tc>
          <w:tcPr>
            <w:tcW w:w="7513" w:type="dxa"/>
            <w:gridSpan w:val="15"/>
          </w:tcPr>
          <w:p w14:paraId="31FC080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Bamako, Koutiala and Bougouni region</w:t>
            </w:r>
          </w:p>
        </w:tc>
      </w:tr>
      <w:tr w:rsidR="00C42BAA" w:rsidRPr="00CC6185" w14:paraId="060FE0CB" w14:textId="77777777" w:rsidTr="00193356">
        <w:tc>
          <w:tcPr>
            <w:tcW w:w="1638" w:type="dxa"/>
          </w:tcPr>
          <w:p w14:paraId="56FFAB8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Start</w:t>
            </w:r>
          </w:p>
        </w:tc>
        <w:tc>
          <w:tcPr>
            <w:tcW w:w="7513" w:type="dxa"/>
            <w:gridSpan w:val="15"/>
          </w:tcPr>
          <w:p w14:paraId="2964409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April, 2017</w:t>
            </w:r>
          </w:p>
        </w:tc>
      </w:tr>
      <w:tr w:rsidR="00C42BAA" w:rsidRPr="00CC6185" w14:paraId="40119CEF" w14:textId="77777777" w:rsidTr="00193356">
        <w:tc>
          <w:tcPr>
            <w:tcW w:w="1638" w:type="dxa"/>
          </w:tcPr>
          <w:p w14:paraId="2A2F74B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End</w:t>
            </w:r>
          </w:p>
        </w:tc>
        <w:tc>
          <w:tcPr>
            <w:tcW w:w="7513" w:type="dxa"/>
            <w:gridSpan w:val="15"/>
          </w:tcPr>
          <w:p w14:paraId="799E117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Dec, 2017</w:t>
            </w:r>
          </w:p>
        </w:tc>
      </w:tr>
      <w:tr w:rsidR="00C42BAA" w:rsidRPr="00CC6185" w14:paraId="14DA6BC4" w14:textId="77777777" w:rsidTr="00193356">
        <w:tc>
          <w:tcPr>
            <w:tcW w:w="9151" w:type="dxa"/>
            <w:gridSpan w:val="16"/>
          </w:tcPr>
          <w:p w14:paraId="7EBE6366" w14:textId="77777777" w:rsidR="00C42BAA" w:rsidRPr="00CC6185" w:rsidRDefault="00C42BAA" w:rsidP="00193356">
            <w:pPr>
              <w:autoSpaceDE w:val="0"/>
              <w:autoSpaceDN w:val="0"/>
              <w:adjustRightInd w:val="0"/>
              <w:spacing w:after="0" w:line="240" w:lineRule="auto"/>
              <w:rPr>
                <w:rFonts w:eastAsia="Calibri" w:cstheme="minorHAnsi"/>
                <w:b/>
                <w:sz w:val="18"/>
                <w:szCs w:val="18"/>
              </w:rPr>
            </w:pPr>
            <w:r w:rsidRPr="00CC6185">
              <w:rPr>
                <w:rFonts w:eastAsia="Calibri" w:cstheme="minorHAnsi"/>
                <w:b/>
                <w:sz w:val="18"/>
                <w:szCs w:val="18"/>
              </w:rPr>
              <w:t>Justification</w:t>
            </w:r>
          </w:p>
          <w:p w14:paraId="68F83371" w14:textId="77777777" w:rsidR="00C42BAA" w:rsidRPr="00CC6185" w:rsidRDefault="00C42BAA" w:rsidP="00193356">
            <w:pPr>
              <w:autoSpaceDE w:val="0"/>
              <w:autoSpaceDN w:val="0"/>
              <w:adjustRightInd w:val="0"/>
              <w:spacing w:after="0" w:line="240" w:lineRule="auto"/>
              <w:jc w:val="both"/>
              <w:rPr>
                <w:rFonts w:eastAsia="Calibri" w:cstheme="minorHAnsi"/>
                <w:sz w:val="18"/>
                <w:szCs w:val="18"/>
              </w:rPr>
            </w:pPr>
            <w:r w:rsidRPr="00CC6185">
              <w:rPr>
                <w:rFonts w:cstheme="minorHAnsi"/>
                <w:sz w:val="18"/>
                <w:szCs w:val="18"/>
              </w:rPr>
              <w:t xml:space="preserve">Studies have shown that </w:t>
            </w:r>
            <w:r w:rsidRPr="00CC6185">
              <w:rPr>
                <w:rFonts w:cstheme="minorHAnsi"/>
                <w:sz w:val="18"/>
                <w:szCs w:val="18"/>
                <w:lang w:val="en-GB"/>
              </w:rPr>
              <w:t>optimum productivity in crops may not be achieved without appropriate fertility management. In Sudanian region of Mali where sorghum is an important crop, inorganic fertilizer use is limited due to high cost and non-availability, and limited soil moisture availability. However, with large available organic resources from livestock and poultry manure due to crop-livestock integration practice by the farmers, the study will evaluate different fertility scenarios which will combine both organic and in-organic sources. Our target would be to increased productivities (grain and biomass) while the biomass production could further used as source of feed for the livestock and vice-versa.</w:t>
            </w:r>
          </w:p>
        </w:tc>
      </w:tr>
      <w:tr w:rsidR="00C42BAA" w:rsidRPr="00CC6185" w14:paraId="2FA67A38" w14:textId="77777777" w:rsidTr="00193356">
        <w:tc>
          <w:tcPr>
            <w:tcW w:w="9151" w:type="dxa"/>
            <w:gridSpan w:val="16"/>
            <w:tcBorders>
              <w:top w:val="single" w:sz="4" w:space="0" w:color="auto"/>
              <w:left w:val="single" w:sz="4" w:space="0" w:color="auto"/>
              <w:bottom w:val="single" w:sz="4" w:space="0" w:color="auto"/>
              <w:right w:val="single" w:sz="4" w:space="0" w:color="auto"/>
            </w:tcBorders>
          </w:tcPr>
          <w:p w14:paraId="1A64FF65"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2. Objectives</w:t>
            </w:r>
          </w:p>
        </w:tc>
      </w:tr>
      <w:tr w:rsidR="00C42BAA" w:rsidRPr="00CC6185" w14:paraId="6CED391A" w14:textId="77777777" w:rsidTr="00193356">
        <w:tc>
          <w:tcPr>
            <w:tcW w:w="9151" w:type="dxa"/>
            <w:gridSpan w:val="16"/>
            <w:tcBorders>
              <w:top w:val="single" w:sz="4" w:space="0" w:color="auto"/>
              <w:left w:val="single" w:sz="4" w:space="0" w:color="auto"/>
              <w:bottom w:val="single" w:sz="4" w:space="0" w:color="auto"/>
              <w:right w:val="single" w:sz="4" w:space="0" w:color="auto"/>
            </w:tcBorders>
          </w:tcPr>
          <w:p w14:paraId="20AB767C" w14:textId="77777777" w:rsidR="00C42BAA" w:rsidRPr="00CC6185" w:rsidRDefault="00C42BAA" w:rsidP="00193356">
            <w:pPr>
              <w:spacing w:after="0" w:line="240" w:lineRule="auto"/>
              <w:ind w:left="284" w:hanging="284"/>
              <w:contextualSpacing/>
              <w:jc w:val="both"/>
              <w:rPr>
                <w:rFonts w:cstheme="minorHAnsi"/>
                <w:sz w:val="18"/>
                <w:szCs w:val="18"/>
              </w:rPr>
            </w:pPr>
            <w:r w:rsidRPr="00CC6185">
              <w:rPr>
                <w:rFonts w:eastAsia="Calibri" w:cstheme="minorHAnsi"/>
                <w:sz w:val="18"/>
                <w:szCs w:val="18"/>
              </w:rPr>
              <w:t>2.1</w:t>
            </w:r>
            <w:r w:rsidRPr="00CC6185">
              <w:rPr>
                <w:rFonts w:cstheme="minorHAnsi"/>
                <w:color w:val="000000"/>
                <w:sz w:val="18"/>
                <w:szCs w:val="18"/>
              </w:rPr>
              <w:t xml:space="preserve"> </w:t>
            </w:r>
            <w:r w:rsidRPr="00CC6185">
              <w:rPr>
                <w:rFonts w:cstheme="minorHAnsi"/>
                <w:sz w:val="18"/>
                <w:szCs w:val="18"/>
              </w:rPr>
              <w:t>To acquire a better understanding of physiological functioning and yield potential of sorghum varieties under different fertilizer management (livestock manure and inorganic fertilizer) across different rainfall gradient</w:t>
            </w:r>
          </w:p>
        </w:tc>
      </w:tr>
      <w:tr w:rsidR="00C42BAA" w:rsidRPr="00CC6185" w14:paraId="21A94F1F" w14:textId="77777777" w:rsidTr="00193356">
        <w:tc>
          <w:tcPr>
            <w:tcW w:w="9151" w:type="dxa"/>
            <w:gridSpan w:val="16"/>
            <w:tcBorders>
              <w:top w:val="single" w:sz="4" w:space="0" w:color="auto"/>
              <w:left w:val="single" w:sz="4" w:space="0" w:color="auto"/>
              <w:bottom w:val="single" w:sz="4" w:space="0" w:color="auto"/>
              <w:right w:val="single" w:sz="4" w:space="0" w:color="auto"/>
            </w:tcBorders>
          </w:tcPr>
          <w:p w14:paraId="63B49447" w14:textId="77777777" w:rsidR="00C42BAA" w:rsidRPr="00CC6185" w:rsidRDefault="00C42BAA" w:rsidP="00193356">
            <w:pPr>
              <w:spacing w:after="0" w:line="240" w:lineRule="auto"/>
              <w:ind w:left="284" w:hanging="284"/>
              <w:jc w:val="both"/>
              <w:rPr>
                <w:rFonts w:eastAsia="Calibri" w:cstheme="minorHAnsi"/>
                <w:sz w:val="18"/>
                <w:szCs w:val="18"/>
              </w:rPr>
            </w:pPr>
            <w:r w:rsidRPr="00CC6185">
              <w:rPr>
                <w:rFonts w:eastAsia="Calibri" w:cstheme="minorHAnsi"/>
                <w:sz w:val="18"/>
                <w:szCs w:val="18"/>
              </w:rPr>
              <w:t xml:space="preserve">2.2 </w:t>
            </w:r>
            <w:r w:rsidRPr="00CC6185">
              <w:rPr>
                <w:rFonts w:cstheme="minorHAnsi"/>
                <w:sz w:val="18"/>
                <w:szCs w:val="18"/>
              </w:rPr>
              <w:t>Evaluating the productivity of the sorghum varieties under current agricultural management practices to climate change</w:t>
            </w:r>
          </w:p>
        </w:tc>
      </w:tr>
      <w:tr w:rsidR="00C42BAA" w:rsidRPr="00CC6185" w14:paraId="648E2363" w14:textId="77777777" w:rsidTr="00193356">
        <w:tc>
          <w:tcPr>
            <w:tcW w:w="9151" w:type="dxa"/>
            <w:gridSpan w:val="16"/>
            <w:tcBorders>
              <w:top w:val="single" w:sz="4" w:space="0" w:color="auto"/>
              <w:left w:val="single" w:sz="4" w:space="0" w:color="auto"/>
              <w:bottom w:val="single" w:sz="4" w:space="0" w:color="auto"/>
              <w:right w:val="single" w:sz="4" w:space="0" w:color="auto"/>
            </w:tcBorders>
          </w:tcPr>
          <w:p w14:paraId="774D1E3E" w14:textId="77777777" w:rsidR="00C42BAA" w:rsidRPr="00CC6185" w:rsidRDefault="00C42BAA" w:rsidP="00193356">
            <w:pPr>
              <w:spacing w:after="0" w:line="240" w:lineRule="auto"/>
              <w:rPr>
                <w:rFonts w:eastAsia="Calibri" w:cstheme="minorHAnsi"/>
                <w:sz w:val="18"/>
                <w:szCs w:val="18"/>
              </w:rPr>
            </w:pPr>
          </w:p>
        </w:tc>
      </w:tr>
      <w:tr w:rsidR="00C42BAA" w:rsidRPr="00CC6185" w14:paraId="13456040" w14:textId="77777777" w:rsidTr="00193356">
        <w:tc>
          <w:tcPr>
            <w:tcW w:w="9151" w:type="dxa"/>
            <w:gridSpan w:val="16"/>
            <w:tcBorders>
              <w:top w:val="single" w:sz="4" w:space="0" w:color="auto"/>
              <w:left w:val="single" w:sz="4" w:space="0" w:color="auto"/>
              <w:bottom w:val="single" w:sz="4" w:space="0" w:color="auto"/>
              <w:right w:val="single" w:sz="4" w:space="0" w:color="auto"/>
            </w:tcBorders>
          </w:tcPr>
          <w:p w14:paraId="3BF0785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b/>
                <w:sz w:val="18"/>
                <w:szCs w:val="18"/>
              </w:rPr>
              <w:t>3.</w:t>
            </w:r>
            <w:r w:rsidRPr="00CC6185">
              <w:rPr>
                <w:rFonts w:eastAsia="Calibri" w:cstheme="minorHAnsi"/>
                <w:sz w:val="18"/>
                <w:szCs w:val="18"/>
              </w:rPr>
              <w:t xml:space="preserve"> </w:t>
            </w:r>
            <w:r w:rsidRPr="00CC6185">
              <w:rPr>
                <w:rFonts w:eastAsia="Calibri" w:cstheme="minorHAnsi"/>
                <w:b/>
                <w:sz w:val="18"/>
                <w:szCs w:val="18"/>
              </w:rPr>
              <w:t>Research questions</w:t>
            </w:r>
          </w:p>
        </w:tc>
      </w:tr>
      <w:tr w:rsidR="00C42BAA" w:rsidRPr="00CC6185" w14:paraId="39BB7D12" w14:textId="77777777" w:rsidTr="00193356">
        <w:tc>
          <w:tcPr>
            <w:tcW w:w="9151" w:type="dxa"/>
            <w:gridSpan w:val="16"/>
            <w:tcBorders>
              <w:top w:val="single" w:sz="4" w:space="0" w:color="auto"/>
              <w:left w:val="single" w:sz="4" w:space="0" w:color="auto"/>
              <w:bottom w:val="single" w:sz="4" w:space="0" w:color="auto"/>
              <w:right w:val="single" w:sz="4" w:space="0" w:color="auto"/>
            </w:tcBorders>
          </w:tcPr>
          <w:p w14:paraId="678A250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3.1</w:t>
            </w:r>
            <w:r w:rsidRPr="00CC6185">
              <w:rPr>
                <w:rFonts w:cstheme="minorHAnsi"/>
                <w:sz w:val="18"/>
                <w:szCs w:val="18"/>
              </w:rPr>
              <w:t xml:space="preserve"> How to increase sorghum productivity through climate resilient farming practices?</w:t>
            </w:r>
          </w:p>
        </w:tc>
      </w:tr>
      <w:tr w:rsidR="00C42BAA" w:rsidRPr="00CC6185" w14:paraId="41E791D3" w14:textId="77777777" w:rsidTr="00193356">
        <w:tc>
          <w:tcPr>
            <w:tcW w:w="9151" w:type="dxa"/>
            <w:gridSpan w:val="16"/>
            <w:tcBorders>
              <w:top w:val="single" w:sz="4" w:space="0" w:color="auto"/>
              <w:left w:val="single" w:sz="4" w:space="0" w:color="auto"/>
              <w:bottom w:val="single" w:sz="4" w:space="0" w:color="auto"/>
              <w:right w:val="single" w:sz="4" w:space="0" w:color="auto"/>
            </w:tcBorders>
          </w:tcPr>
          <w:p w14:paraId="68B9FB3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3.3 What is  the sensitivity of the current yield to climate change using high reso</w:t>
            </w:r>
            <w:r w:rsidRPr="00CC6185">
              <w:rPr>
                <w:rFonts w:cstheme="minorHAnsi"/>
                <w:sz w:val="18"/>
                <w:szCs w:val="18"/>
              </w:rPr>
              <w:t>lution climate Models (GCMs) output/</w:t>
            </w:r>
          </w:p>
        </w:tc>
      </w:tr>
      <w:tr w:rsidR="00C42BAA" w:rsidRPr="00CC6185" w14:paraId="75B63E4F" w14:textId="77777777" w:rsidTr="00193356">
        <w:tc>
          <w:tcPr>
            <w:tcW w:w="9151" w:type="dxa"/>
            <w:gridSpan w:val="16"/>
            <w:tcBorders>
              <w:top w:val="single" w:sz="4" w:space="0" w:color="auto"/>
              <w:left w:val="single" w:sz="4" w:space="0" w:color="auto"/>
              <w:bottom w:val="single" w:sz="4" w:space="0" w:color="auto"/>
              <w:right w:val="single" w:sz="4" w:space="0" w:color="auto"/>
            </w:tcBorders>
          </w:tcPr>
          <w:p w14:paraId="6BD21681" w14:textId="77777777" w:rsidR="00C42BAA" w:rsidRPr="00CC6185" w:rsidRDefault="00C42BAA" w:rsidP="00193356">
            <w:pPr>
              <w:spacing w:after="0" w:line="240" w:lineRule="auto"/>
              <w:rPr>
                <w:rFonts w:eastAsia="Calibri" w:cstheme="minorHAnsi"/>
                <w:sz w:val="18"/>
                <w:szCs w:val="18"/>
              </w:rPr>
            </w:pPr>
          </w:p>
        </w:tc>
      </w:tr>
      <w:tr w:rsidR="00C42BAA" w:rsidRPr="00CC6185" w14:paraId="59D37E53" w14:textId="77777777" w:rsidTr="00193356">
        <w:tc>
          <w:tcPr>
            <w:tcW w:w="9151" w:type="dxa"/>
            <w:gridSpan w:val="16"/>
            <w:tcBorders>
              <w:top w:val="single" w:sz="4" w:space="0" w:color="auto"/>
              <w:left w:val="single" w:sz="4" w:space="0" w:color="auto"/>
              <w:bottom w:val="single" w:sz="4" w:space="0" w:color="auto"/>
              <w:right w:val="single" w:sz="4" w:space="0" w:color="auto"/>
            </w:tcBorders>
          </w:tcPr>
          <w:p w14:paraId="6B8148D2"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 xml:space="preserve">4. Procedures (survey methods, gender disaggregation, treatments, experimental design, sample size, etc). </w:t>
            </w:r>
          </w:p>
        </w:tc>
      </w:tr>
      <w:tr w:rsidR="00C42BAA" w:rsidRPr="00CC6185" w14:paraId="6112D788" w14:textId="77777777" w:rsidTr="00193356">
        <w:tc>
          <w:tcPr>
            <w:tcW w:w="9151" w:type="dxa"/>
            <w:gridSpan w:val="16"/>
            <w:tcBorders>
              <w:top w:val="single" w:sz="4" w:space="0" w:color="auto"/>
              <w:left w:val="single" w:sz="4" w:space="0" w:color="auto"/>
              <w:bottom w:val="single" w:sz="4" w:space="0" w:color="auto"/>
              <w:right w:val="single" w:sz="4" w:space="0" w:color="auto"/>
            </w:tcBorders>
          </w:tcPr>
          <w:p w14:paraId="21A20E7F" w14:textId="77777777" w:rsidR="00C42BAA" w:rsidRPr="00CC6185" w:rsidRDefault="00C42BAA" w:rsidP="00193356">
            <w:pPr>
              <w:spacing w:after="0" w:line="240" w:lineRule="auto"/>
              <w:ind w:left="284" w:hanging="284"/>
              <w:jc w:val="both"/>
              <w:rPr>
                <w:rFonts w:eastAsia="Calibri" w:cstheme="minorHAnsi"/>
                <w:sz w:val="18"/>
                <w:szCs w:val="18"/>
              </w:rPr>
            </w:pPr>
            <w:r w:rsidRPr="00CC6185">
              <w:rPr>
                <w:rFonts w:eastAsia="Calibri" w:cstheme="minorHAnsi"/>
                <w:sz w:val="18"/>
                <w:szCs w:val="18"/>
              </w:rPr>
              <w:t>4.1</w:t>
            </w:r>
            <w:r w:rsidRPr="00CC6185">
              <w:rPr>
                <w:rFonts w:cstheme="minorHAnsi"/>
                <w:sz w:val="18"/>
                <w:szCs w:val="18"/>
              </w:rPr>
              <w:t xml:space="preserve"> An experiment will be conducted to evaluate the different sources of livestock manure and the rates on productivities of sorghum in the Sudan savannah of Mali. The treatments include nine (9) different fertility sources [synthetic fertilizer (DAP), cow manure, poultry manure and the combination of cow manure] and a control with three (3) varieties of sorghum in three different agro-ecological zones (</w:t>
            </w:r>
            <w:r w:rsidRPr="00CC6185">
              <w:rPr>
                <w:rFonts w:eastAsia="Calibri" w:cstheme="minorHAnsi"/>
                <w:sz w:val="18"/>
                <w:szCs w:val="18"/>
              </w:rPr>
              <w:t>Bamako, Koutiala and Bougouni region</w:t>
            </w:r>
            <w:r w:rsidRPr="00CC6185">
              <w:rPr>
                <w:rFonts w:cstheme="minorHAnsi"/>
                <w:sz w:val="18"/>
                <w:szCs w:val="18"/>
              </w:rPr>
              <w:t xml:space="preserve">). </w:t>
            </w:r>
          </w:p>
        </w:tc>
      </w:tr>
      <w:tr w:rsidR="00C42BAA" w:rsidRPr="00CC6185" w14:paraId="1441BBB0" w14:textId="77777777" w:rsidTr="00193356">
        <w:tc>
          <w:tcPr>
            <w:tcW w:w="6678" w:type="dxa"/>
            <w:gridSpan w:val="10"/>
            <w:tcBorders>
              <w:top w:val="single" w:sz="4" w:space="0" w:color="auto"/>
              <w:left w:val="single" w:sz="4" w:space="0" w:color="auto"/>
              <w:bottom w:val="single" w:sz="4" w:space="0" w:color="auto"/>
              <w:right w:val="single" w:sz="4" w:space="0" w:color="auto"/>
            </w:tcBorders>
          </w:tcPr>
          <w:p w14:paraId="2AE35B7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5. Data to be collected and uploaded</w:t>
            </w:r>
          </w:p>
        </w:tc>
        <w:tc>
          <w:tcPr>
            <w:tcW w:w="2473" w:type="dxa"/>
            <w:gridSpan w:val="6"/>
            <w:tcBorders>
              <w:top w:val="single" w:sz="4" w:space="0" w:color="auto"/>
              <w:left w:val="single" w:sz="4" w:space="0" w:color="auto"/>
              <w:bottom w:val="single" w:sz="4" w:space="0" w:color="auto"/>
              <w:right w:val="single" w:sz="4" w:space="0" w:color="auto"/>
            </w:tcBorders>
          </w:tcPr>
          <w:p w14:paraId="6F39B78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Responsibility/Institute</w:t>
            </w:r>
          </w:p>
        </w:tc>
      </w:tr>
      <w:tr w:rsidR="00C42BAA" w:rsidRPr="00CC6185" w14:paraId="5D37C6AB" w14:textId="77777777" w:rsidTr="00193356">
        <w:tc>
          <w:tcPr>
            <w:tcW w:w="6678" w:type="dxa"/>
            <w:gridSpan w:val="10"/>
            <w:tcBorders>
              <w:top w:val="single" w:sz="4" w:space="0" w:color="auto"/>
              <w:left w:val="single" w:sz="4" w:space="0" w:color="auto"/>
              <w:bottom w:val="single" w:sz="4" w:space="0" w:color="auto"/>
              <w:right w:val="single" w:sz="4" w:space="0" w:color="auto"/>
            </w:tcBorders>
          </w:tcPr>
          <w:p w14:paraId="38CA111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5.1.  Agronomic , basis crop physiology and soil data</w:t>
            </w:r>
          </w:p>
        </w:tc>
        <w:tc>
          <w:tcPr>
            <w:tcW w:w="2473" w:type="dxa"/>
            <w:gridSpan w:val="6"/>
            <w:tcBorders>
              <w:top w:val="single" w:sz="4" w:space="0" w:color="auto"/>
              <w:left w:val="single" w:sz="4" w:space="0" w:color="auto"/>
              <w:bottom w:val="single" w:sz="4" w:space="0" w:color="auto"/>
              <w:right w:val="single" w:sz="4" w:space="0" w:color="auto"/>
            </w:tcBorders>
          </w:tcPr>
          <w:p w14:paraId="3AFED4D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ICRISAT</w:t>
            </w:r>
          </w:p>
        </w:tc>
      </w:tr>
      <w:tr w:rsidR="00C42BAA" w:rsidRPr="00CC6185" w14:paraId="467D42CD" w14:textId="77777777" w:rsidTr="00193356">
        <w:tc>
          <w:tcPr>
            <w:tcW w:w="6678" w:type="dxa"/>
            <w:gridSpan w:val="10"/>
            <w:tcBorders>
              <w:top w:val="single" w:sz="4" w:space="0" w:color="auto"/>
              <w:left w:val="single" w:sz="4" w:space="0" w:color="auto"/>
              <w:bottom w:val="single" w:sz="4" w:space="0" w:color="auto"/>
              <w:right w:val="single" w:sz="4" w:space="0" w:color="auto"/>
            </w:tcBorders>
          </w:tcPr>
          <w:p w14:paraId="3FCD7F6A" w14:textId="77777777" w:rsidR="00C42BAA" w:rsidRPr="00CC6185" w:rsidRDefault="00C42BAA" w:rsidP="00193356">
            <w:pPr>
              <w:spacing w:after="0" w:line="240" w:lineRule="auto"/>
              <w:ind w:left="426" w:hanging="426"/>
              <w:rPr>
                <w:rFonts w:eastAsia="Calibri" w:cstheme="minorHAnsi"/>
                <w:sz w:val="18"/>
                <w:szCs w:val="18"/>
              </w:rPr>
            </w:pPr>
            <w:r w:rsidRPr="00CC6185">
              <w:rPr>
                <w:rFonts w:eastAsia="Calibri" w:cstheme="minorHAnsi"/>
                <w:sz w:val="18"/>
                <w:szCs w:val="18"/>
              </w:rPr>
              <w:t>5.2. Climate data which include daily rainfall, temperatures, solar radiation and  relative humidity</w:t>
            </w:r>
          </w:p>
        </w:tc>
        <w:tc>
          <w:tcPr>
            <w:tcW w:w="2473" w:type="dxa"/>
            <w:gridSpan w:val="6"/>
            <w:tcBorders>
              <w:top w:val="single" w:sz="4" w:space="0" w:color="auto"/>
              <w:left w:val="single" w:sz="4" w:space="0" w:color="auto"/>
              <w:bottom w:val="single" w:sz="4" w:space="0" w:color="auto"/>
              <w:right w:val="single" w:sz="4" w:space="0" w:color="auto"/>
            </w:tcBorders>
          </w:tcPr>
          <w:p w14:paraId="499DD18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ICRISAT</w:t>
            </w:r>
          </w:p>
        </w:tc>
      </w:tr>
      <w:tr w:rsidR="00C42BAA" w:rsidRPr="00CC6185" w14:paraId="00417B09" w14:textId="77777777" w:rsidTr="00193356">
        <w:tc>
          <w:tcPr>
            <w:tcW w:w="9151" w:type="dxa"/>
            <w:gridSpan w:val="16"/>
            <w:tcBorders>
              <w:top w:val="single" w:sz="4" w:space="0" w:color="auto"/>
              <w:left w:val="single" w:sz="4" w:space="0" w:color="auto"/>
              <w:bottom w:val="single" w:sz="4" w:space="0" w:color="auto"/>
              <w:right w:val="single" w:sz="4" w:space="0" w:color="auto"/>
            </w:tcBorders>
          </w:tcPr>
          <w:p w14:paraId="4E7882DF" w14:textId="77777777" w:rsidR="00C42BAA" w:rsidRPr="00CC6185" w:rsidRDefault="00C42BAA" w:rsidP="00193356">
            <w:pPr>
              <w:spacing w:after="0" w:line="240" w:lineRule="auto"/>
              <w:rPr>
                <w:rFonts w:eastAsia="Calibri" w:cstheme="minorHAnsi"/>
                <w:sz w:val="18"/>
                <w:szCs w:val="18"/>
              </w:rPr>
            </w:pPr>
          </w:p>
        </w:tc>
      </w:tr>
      <w:tr w:rsidR="00C42BAA" w:rsidRPr="00CC6185" w14:paraId="5286FF9D" w14:textId="77777777" w:rsidTr="00193356">
        <w:tc>
          <w:tcPr>
            <w:tcW w:w="9151" w:type="dxa"/>
            <w:gridSpan w:val="16"/>
            <w:tcBorders>
              <w:top w:val="single" w:sz="4" w:space="0" w:color="auto"/>
              <w:left w:val="single" w:sz="4" w:space="0" w:color="auto"/>
              <w:bottom w:val="single" w:sz="4" w:space="0" w:color="auto"/>
              <w:right w:val="single" w:sz="4" w:space="0" w:color="auto"/>
            </w:tcBorders>
          </w:tcPr>
          <w:p w14:paraId="6B19A976"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6. Milestones</w:t>
            </w:r>
          </w:p>
        </w:tc>
      </w:tr>
      <w:tr w:rsidR="00C42BAA" w:rsidRPr="00CC6185" w14:paraId="7CA56A96"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200919E8"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Deliverables</w:t>
            </w:r>
          </w:p>
        </w:tc>
        <w:tc>
          <w:tcPr>
            <w:tcW w:w="3737" w:type="dxa"/>
            <w:gridSpan w:val="8"/>
            <w:tcBorders>
              <w:top w:val="single" w:sz="4" w:space="0" w:color="auto"/>
              <w:left w:val="single" w:sz="4" w:space="0" w:color="auto"/>
              <w:bottom w:val="single" w:sz="4" w:space="0" w:color="auto"/>
              <w:right w:val="single" w:sz="4" w:space="0" w:color="auto"/>
            </w:tcBorders>
          </w:tcPr>
          <w:p w14:paraId="18339407" w14:textId="77777777" w:rsidR="00C42BAA" w:rsidRPr="00CC6185" w:rsidRDefault="00C42BAA" w:rsidP="00193356">
            <w:pPr>
              <w:spacing w:after="0" w:line="240" w:lineRule="auto"/>
              <w:jc w:val="center"/>
              <w:rPr>
                <w:rFonts w:eastAsia="Calibri" w:cstheme="minorHAnsi"/>
                <w:b/>
                <w:sz w:val="18"/>
                <w:szCs w:val="18"/>
              </w:rPr>
            </w:pPr>
            <w:r w:rsidRPr="00CC6185">
              <w:rPr>
                <w:rFonts w:eastAsia="Calibri" w:cstheme="minorHAnsi"/>
                <w:b/>
                <w:sz w:val="18"/>
                <w:szCs w:val="18"/>
              </w:rPr>
              <w:t>Means of verification</w:t>
            </w:r>
          </w:p>
        </w:tc>
        <w:tc>
          <w:tcPr>
            <w:tcW w:w="1526" w:type="dxa"/>
            <w:gridSpan w:val="3"/>
            <w:tcBorders>
              <w:top w:val="single" w:sz="4" w:space="0" w:color="auto"/>
              <w:left w:val="single" w:sz="4" w:space="0" w:color="auto"/>
              <w:bottom w:val="single" w:sz="4" w:space="0" w:color="auto"/>
              <w:right w:val="single" w:sz="4" w:space="0" w:color="auto"/>
            </w:tcBorders>
          </w:tcPr>
          <w:p w14:paraId="0DC2939B" w14:textId="77777777" w:rsidR="00C42BAA" w:rsidRPr="00CC6185" w:rsidRDefault="00C42BAA" w:rsidP="00193356">
            <w:pPr>
              <w:spacing w:after="0" w:line="240" w:lineRule="auto"/>
              <w:jc w:val="center"/>
              <w:rPr>
                <w:rFonts w:eastAsia="Calibri" w:cstheme="minorHAnsi"/>
                <w:b/>
                <w:sz w:val="18"/>
                <w:szCs w:val="18"/>
              </w:rPr>
            </w:pPr>
            <w:r w:rsidRPr="00CC6185">
              <w:rPr>
                <w:rFonts w:eastAsia="Calibri" w:cstheme="minorHAnsi"/>
                <w:b/>
                <w:sz w:val="18"/>
                <w:szCs w:val="18"/>
              </w:rPr>
              <w:t>Date</w:t>
            </w:r>
          </w:p>
        </w:tc>
      </w:tr>
      <w:tr w:rsidR="00C42BAA" w:rsidRPr="00CC6185" w14:paraId="35297FEF"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70F6EF0E" w14:textId="77777777" w:rsidR="00C42BAA" w:rsidRPr="00CC6185" w:rsidRDefault="00C42BAA" w:rsidP="00193356">
            <w:pPr>
              <w:spacing w:after="0" w:line="240" w:lineRule="auto"/>
              <w:ind w:left="426" w:hanging="426"/>
              <w:jc w:val="both"/>
              <w:rPr>
                <w:rFonts w:eastAsia="Calibri" w:cstheme="minorHAnsi"/>
                <w:sz w:val="18"/>
                <w:szCs w:val="18"/>
              </w:rPr>
            </w:pPr>
            <w:r w:rsidRPr="00CC6185">
              <w:rPr>
                <w:rFonts w:eastAsia="Calibri" w:cstheme="minorHAnsi"/>
                <w:sz w:val="18"/>
                <w:szCs w:val="18"/>
              </w:rPr>
              <w:t xml:space="preserve">6.1   Best fertility management practices that will contribute to increase sorghum productivity and also economically viable for smallholder farmer.  </w:t>
            </w:r>
          </w:p>
        </w:tc>
        <w:tc>
          <w:tcPr>
            <w:tcW w:w="3737" w:type="dxa"/>
            <w:gridSpan w:val="8"/>
            <w:tcBorders>
              <w:top w:val="single" w:sz="4" w:space="0" w:color="auto"/>
              <w:left w:val="single" w:sz="4" w:space="0" w:color="auto"/>
              <w:bottom w:val="single" w:sz="4" w:space="0" w:color="auto"/>
              <w:right w:val="single" w:sz="4" w:space="0" w:color="auto"/>
            </w:tcBorders>
          </w:tcPr>
          <w:p w14:paraId="4C3DE1F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On- station field trial</w:t>
            </w:r>
          </w:p>
        </w:tc>
        <w:tc>
          <w:tcPr>
            <w:tcW w:w="1526" w:type="dxa"/>
            <w:gridSpan w:val="3"/>
            <w:tcBorders>
              <w:top w:val="single" w:sz="4" w:space="0" w:color="auto"/>
              <w:left w:val="single" w:sz="4" w:space="0" w:color="auto"/>
              <w:bottom w:val="single" w:sz="4" w:space="0" w:color="auto"/>
              <w:right w:val="single" w:sz="4" w:space="0" w:color="auto"/>
            </w:tcBorders>
          </w:tcPr>
          <w:p w14:paraId="7D11F679"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Dec.,2017</w:t>
            </w:r>
          </w:p>
        </w:tc>
      </w:tr>
      <w:tr w:rsidR="00C42BAA" w:rsidRPr="00CC6185" w14:paraId="1783E911"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141DD6F5" w14:textId="77777777" w:rsidR="00C42BAA" w:rsidRPr="00CC6185" w:rsidRDefault="00C42BAA" w:rsidP="00193356">
            <w:pPr>
              <w:spacing w:after="0" w:line="240" w:lineRule="auto"/>
              <w:ind w:left="426" w:hanging="426"/>
              <w:jc w:val="both"/>
              <w:rPr>
                <w:rFonts w:eastAsia="Calibri" w:cstheme="minorHAnsi"/>
                <w:sz w:val="18"/>
                <w:szCs w:val="18"/>
              </w:rPr>
            </w:pPr>
            <w:r w:rsidRPr="00CC6185">
              <w:rPr>
                <w:rFonts w:eastAsia="Calibri" w:cstheme="minorHAnsi"/>
                <w:sz w:val="18"/>
                <w:szCs w:val="18"/>
              </w:rPr>
              <w:t>6.2 Optimistic fertility scenarios to future climate</w:t>
            </w:r>
          </w:p>
        </w:tc>
        <w:tc>
          <w:tcPr>
            <w:tcW w:w="3737" w:type="dxa"/>
            <w:gridSpan w:val="8"/>
            <w:tcBorders>
              <w:top w:val="single" w:sz="4" w:space="0" w:color="auto"/>
              <w:left w:val="single" w:sz="4" w:space="0" w:color="auto"/>
              <w:bottom w:val="single" w:sz="4" w:space="0" w:color="auto"/>
              <w:right w:val="single" w:sz="4" w:space="0" w:color="auto"/>
            </w:tcBorders>
          </w:tcPr>
          <w:p w14:paraId="57CC346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Decision support tools (e.g. APSIM and DSSAT)</w:t>
            </w:r>
          </w:p>
        </w:tc>
        <w:tc>
          <w:tcPr>
            <w:tcW w:w="1526" w:type="dxa"/>
            <w:gridSpan w:val="3"/>
            <w:tcBorders>
              <w:top w:val="single" w:sz="4" w:space="0" w:color="auto"/>
              <w:left w:val="single" w:sz="4" w:space="0" w:color="auto"/>
              <w:bottom w:val="single" w:sz="4" w:space="0" w:color="auto"/>
              <w:right w:val="single" w:sz="4" w:space="0" w:color="auto"/>
            </w:tcBorders>
          </w:tcPr>
          <w:p w14:paraId="5002D3CB" w14:textId="77777777" w:rsidR="00C42BAA" w:rsidRPr="00CC6185" w:rsidRDefault="00C42BAA" w:rsidP="00193356">
            <w:pPr>
              <w:spacing w:after="0" w:line="240" w:lineRule="auto"/>
              <w:rPr>
                <w:rFonts w:eastAsia="Calibri" w:cstheme="minorHAnsi"/>
                <w:sz w:val="18"/>
                <w:szCs w:val="18"/>
              </w:rPr>
            </w:pPr>
          </w:p>
        </w:tc>
      </w:tr>
      <w:tr w:rsidR="00C42BAA" w:rsidRPr="00CC6185" w14:paraId="65109BC9" w14:textId="77777777" w:rsidTr="00193356">
        <w:tc>
          <w:tcPr>
            <w:tcW w:w="9151" w:type="dxa"/>
            <w:gridSpan w:val="16"/>
            <w:tcBorders>
              <w:top w:val="single" w:sz="4" w:space="0" w:color="auto"/>
              <w:left w:val="single" w:sz="4" w:space="0" w:color="auto"/>
              <w:bottom w:val="single" w:sz="4" w:space="0" w:color="auto"/>
              <w:right w:val="single" w:sz="4" w:space="0" w:color="auto"/>
            </w:tcBorders>
          </w:tcPr>
          <w:p w14:paraId="3A90EE3E" w14:textId="77777777" w:rsidR="00C42BAA" w:rsidRPr="00CC6185" w:rsidRDefault="00C42BAA" w:rsidP="00193356">
            <w:pPr>
              <w:spacing w:after="0" w:line="240" w:lineRule="auto"/>
              <w:rPr>
                <w:rFonts w:eastAsia="Calibri" w:cstheme="minorHAnsi"/>
                <w:sz w:val="18"/>
                <w:szCs w:val="18"/>
              </w:rPr>
            </w:pPr>
          </w:p>
        </w:tc>
      </w:tr>
      <w:tr w:rsidR="00C42BAA" w:rsidRPr="00CC6185" w14:paraId="1D7144D2" w14:textId="77777777" w:rsidTr="00193356">
        <w:tc>
          <w:tcPr>
            <w:tcW w:w="9151" w:type="dxa"/>
            <w:gridSpan w:val="16"/>
            <w:tcBorders>
              <w:top w:val="single" w:sz="4" w:space="0" w:color="auto"/>
              <w:left w:val="single" w:sz="4" w:space="0" w:color="auto"/>
              <w:bottom w:val="single" w:sz="4" w:space="0" w:color="auto"/>
              <w:right w:val="single" w:sz="4" w:space="0" w:color="auto"/>
            </w:tcBorders>
          </w:tcPr>
          <w:p w14:paraId="49355100"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7. Sustainable intensification indicators</w:t>
            </w:r>
          </w:p>
        </w:tc>
      </w:tr>
      <w:tr w:rsidR="00C42BAA" w:rsidRPr="00CC6185" w14:paraId="06E42054" w14:textId="77777777" w:rsidTr="00193356">
        <w:tc>
          <w:tcPr>
            <w:tcW w:w="1998" w:type="dxa"/>
            <w:gridSpan w:val="3"/>
            <w:tcBorders>
              <w:top w:val="single" w:sz="4" w:space="0" w:color="auto"/>
              <w:left w:val="single" w:sz="4" w:space="0" w:color="auto"/>
              <w:bottom w:val="single" w:sz="4" w:space="0" w:color="auto"/>
              <w:right w:val="single" w:sz="4" w:space="0" w:color="auto"/>
            </w:tcBorders>
          </w:tcPr>
          <w:p w14:paraId="1D69DB4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7.1 Productivity</w:t>
            </w:r>
          </w:p>
        </w:tc>
        <w:tc>
          <w:tcPr>
            <w:tcW w:w="7153" w:type="dxa"/>
            <w:gridSpan w:val="13"/>
            <w:tcBorders>
              <w:top w:val="single" w:sz="4" w:space="0" w:color="auto"/>
              <w:left w:val="single" w:sz="4" w:space="0" w:color="auto"/>
              <w:bottom w:val="single" w:sz="4" w:space="0" w:color="auto"/>
              <w:right w:val="single" w:sz="4" w:space="0" w:color="auto"/>
            </w:tcBorders>
          </w:tcPr>
          <w:p w14:paraId="010DBBA4" w14:textId="77777777" w:rsidR="00C42BAA" w:rsidRPr="00CC6185" w:rsidRDefault="00C42BAA" w:rsidP="00193356">
            <w:pPr>
              <w:spacing w:after="0" w:line="240" w:lineRule="auto"/>
              <w:rPr>
                <w:rFonts w:eastAsia="Calibri" w:cstheme="minorHAnsi"/>
                <w:sz w:val="18"/>
                <w:szCs w:val="18"/>
              </w:rPr>
            </w:pPr>
          </w:p>
        </w:tc>
      </w:tr>
      <w:tr w:rsidR="00C42BAA" w:rsidRPr="00CC6185" w14:paraId="3DAD9B55" w14:textId="77777777" w:rsidTr="00193356">
        <w:tc>
          <w:tcPr>
            <w:tcW w:w="1998" w:type="dxa"/>
            <w:gridSpan w:val="3"/>
            <w:tcBorders>
              <w:top w:val="single" w:sz="4" w:space="0" w:color="auto"/>
              <w:left w:val="single" w:sz="4" w:space="0" w:color="auto"/>
              <w:bottom w:val="single" w:sz="4" w:space="0" w:color="auto"/>
              <w:right w:val="single" w:sz="4" w:space="0" w:color="auto"/>
            </w:tcBorders>
          </w:tcPr>
          <w:p w14:paraId="78B8EE4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7.2 Environmental</w:t>
            </w:r>
          </w:p>
        </w:tc>
        <w:tc>
          <w:tcPr>
            <w:tcW w:w="7153" w:type="dxa"/>
            <w:gridSpan w:val="13"/>
            <w:tcBorders>
              <w:top w:val="single" w:sz="4" w:space="0" w:color="auto"/>
              <w:left w:val="single" w:sz="4" w:space="0" w:color="auto"/>
              <w:bottom w:val="single" w:sz="4" w:space="0" w:color="auto"/>
              <w:right w:val="single" w:sz="4" w:space="0" w:color="auto"/>
            </w:tcBorders>
          </w:tcPr>
          <w:p w14:paraId="69996B13" w14:textId="77777777" w:rsidR="00C42BAA" w:rsidRPr="00CC6185" w:rsidRDefault="00C42BAA" w:rsidP="00193356">
            <w:pPr>
              <w:spacing w:after="0" w:line="240" w:lineRule="auto"/>
              <w:rPr>
                <w:rFonts w:eastAsia="Calibri" w:cstheme="minorHAnsi"/>
                <w:sz w:val="18"/>
                <w:szCs w:val="18"/>
              </w:rPr>
            </w:pPr>
          </w:p>
        </w:tc>
      </w:tr>
      <w:tr w:rsidR="00C42BAA" w:rsidRPr="00CC6185" w14:paraId="522F9E44" w14:textId="77777777" w:rsidTr="00193356">
        <w:tc>
          <w:tcPr>
            <w:tcW w:w="1998" w:type="dxa"/>
            <w:gridSpan w:val="3"/>
            <w:tcBorders>
              <w:top w:val="single" w:sz="4" w:space="0" w:color="auto"/>
              <w:left w:val="single" w:sz="4" w:space="0" w:color="auto"/>
              <w:bottom w:val="single" w:sz="4" w:space="0" w:color="auto"/>
              <w:right w:val="single" w:sz="4" w:space="0" w:color="auto"/>
            </w:tcBorders>
          </w:tcPr>
          <w:p w14:paraId="482CE72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7.3 Economic</w:t>
            </w:r>
          </w:p>
        </w:tc>
        <w:tc>
          <w:tcPr>
            <w:tcW w:w="7153" w:type="dxa"/>
            <w:gridSpan w:val="13"/>
            <w:tcBorders>
              <w:top w:val="single" w:sz="4" w:space="0" w:color="auto"/>
              <w:left w:val="single" w:sz="4" w:space="0" w:color="auto"/>
              <w:bottom w:val="single" w:sz="4" w:space="0" w:color="auto"/>
              <w:right w:val="single" w:sz="4" w:space="0" w:color="auto"/>
            </w:tcBorders>
          </w:tcPr>
          <w:p w14:paraId="7DAC330E" w14:textId="77777777" w:rsidR="00C42BAA" w:rsidRPr="00CC6185" w:rsidRDefault="00C42BAA" w:rsidP="00193356">
            <w:pPr>
              <w:spacing w:after="0" w:line="240" w:lineRule="auto"/>
              <w:rPr>
                <w:rFonts w:eastAsia="Calibri" w:cstheme="minorHAnsi"/>
                <w:sz w:val="18"/>
                <w:szCs w:val="18"/>
              </w:rPr>
            </w:pPr>
          </w:p>
        </w:tc>
      </w:tr>
      <w:tr w:rsidR="00C42BAA" w:rsidRPr="00CC6185" w14:paraId="6246B792" w14:textId="77777777" w:rsidTr="00193356">
        <w:tc>
          <w:tcPr>
            <w:tcW w:w="1998" w:type="dxa"/>
            <w:gridSpan w:val="3"/>
            <w:tcBorders>
              <w:top w:val="single" w:sz="4" w:space="0" w:color="auto"/>
              <w:left w:val="single" w:sz="4" w:space="0" w:color="auto"/>
              <w:bottom w:val="single" w:sz="4" w:space="0" w:color="auto"/>
              <w:right w:val="single" w:sz="4" w:space="0" w:color="auto"/>
            </w:tcBorders>
          </w:tcPr>
          <w:p w14:paraId="07D76C0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7.4 Social</w:t>
            </w:r>
          </w:p>
        </w:tc>
        <w:tc>
          <w:tcPr>
            <w:tcW w:w="7153" w:type="dxa"/>
            <w:gridSpan w:val="13"/>
            <w:tcBorders>
              <w:top w:val="single" w:sz="4" w:space="0" w:color="auto"/>
              <w:left w:val="single" w:sz="4" w:space="0" w:color="auto"/>
              <w:bottom w:val="single" w:sz="4" w:space="0" w:color="auto"/>
              <w:right w:val="single" w:sz="4" w:space="0" w:color="auto"/>
            </w:tcBorders>
          </w:tcPr>
          <w:p w14:paraId="6E58DDED" w14:textId="77777777" w:rsidR="00C42BAA" w:rsidRPr="00CC6185" w:rsidRDefault="00C42BAA" w:rsidP="00193356">
            <w:pPr>
              <w:spacing w:after="0" w:line="240" w:lineRule="auto"/>
              <w:rPr>
                <w:rFonts w:eastAsia="Calibri" w:cstheme="minorHAnsi"/>
                <w:sz w:val="18"/>
                <w:szCs w:val="18"/>
              </w:rPr>
            </w:pPr>
          </w:p>
        </w:tc>
      </w:tr>
      <w:tr w:rsidR="00C42BAA" w:rsidRPr="00CC6185" w14:paraId="163DF532" w14:textId="77777777" w:rsidTr="00193356">
        <w:tc>
          <w:tcPr>
            <w:tcW w:w="1998" w:type="dxa"/>
            <w:gridSpan w:val="3"/>
            <w:tcBorders>
              <w:top w:val="single" w:sz="4" w:space="0" w:color="auto"/>
              <w:left w:val="single" w:sz="4" w:space="0" w:color="auto"/>
              <w:bottom w:val="single" w:sz="4" w:space="0" w:color="auto"/>
              <w:right w:val="single" w:sz="4" w:space="0" w:color="auto"/>
            </w:tcBorders>
          </w:tcPr>
          <w:p w14:paraId="4DFD3A39"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7.5 Human</w:t>
            </w:r>
          </w:p>
        </w:tc>
        <w:tc>
          <w:tcPr>
            <w:tcW w:w="7153" w:type="dxa"/>
            <w:gridSpan w:val="13"/>
            <w:tcBorders>
              <w:top w:val="single" w:sz="4" w:space="0" w:color="auto"/>
              <w:left w:val="single" w:sz="4" w:space="0" w:color="auto"/>
              <w:bottom w:val="single" w:sz="4" w:space="0" w:color="auto"/>
              <w:right w:val="single" w:sz="4" w:space="0" w:color="auto"/>
            </w:tcBorders>
          </w:tcPr>
          <w:p w14:paraId="06AF82EA" w14:textId="77777777" w:rsidR="00C42BAA" w:rsidRPr="00CC6185" w:rsidRDefault="00C42BAA" w:rsidP="00193356">
            <w:pPr>
              <w:spacing w:after="0" w:line="240" w:lineRule="auto"/>
              <w:rPr>
                <w:rFonts w:eastAsia="Calibri" w:cstheme="minorHAnsi"/>
                <w:sz w:val="18"/>
                <w:szCs w:val="18"/>
              </w:rPr>
            </w:pPr>
          </w:p>
        </w:tc>
      </w:tr>
      <w:tr w:rsidR="00C42BAA" w:rsidRPr="00CC6185" w14:paraId="71CB9DCA" w14:textId="77777777" w:rsidTr="00193356">
        <w:tc>
          <w:tcPr>
            <w:tcW w:w="9151" w:type="dxa"/>
            <w:gridSpan w:val="16"/>
            <w:tcBorders>
              <w:top w:val="single" w:sz="4" w:space="0" w:color="auto"/>
              <w:left w:val="single" w:sz="4" w:space="0" w:color="auto"/>
              <w:bottom w:val="single" w:sz="4" w:space="0" w:color="auto"/>
              <w:right w:val="single" w:sz="4" w:space="0" w:color="auto"/>
            </w:tcBorders>
          </w:tcPr>
          <w:p w14:paraId="61F43CC1" w14:textId="77777777" w:rsidR="00C42BAA" w:rsidRPr="00CC6185" w:rsidRDefault="00C42BAA" w:rsidP="00193356">
            <w:pPr>
              <w:spacing w:after="0" w:line="240" w:lineRule="auto"/>
              <w:rPr>
                <w:rFonts w:eastAsia="Calibri" w:cstheme="minorHAnsi"/>
                <w:sz w:val="18"/>
                <w:szCs w:val="18"/>
              </w:rPr>
            </w:pPr>
          </w:p>
        </w:tc>
      </w:tr>
      <w:tr w:rsidR="00C42BAA" w:rsidRPr="00CC6185" w14:paraId="5E633567" w14:textId="77777777" w:rsidTr="00193356">
        <w:trPr>
          <w:gridAfter w:val="1"/>
          <w:wAfter w:w="101" w:type="dxa"/>
        </w:trPr>
        <w:tc>
          <w:tcPr>
            <w:tcW w:w="1668" w:type="dxa"/>
            <w:gridSpan w:val="2"/>
          </w:tcPr>
          <w:p w14:paraId="2B713AE1" w14:textId="77777777" w:rsidR="00C42BAA" w:rsidRPr="00732168" w:rsidRDefault="00C42BAA" w:rsidP="00193356">
            <w:pPr>
              <w:spacing w:after="0" w:line="240" w:lineRule="auto"/>
              <w:rPr>
                <w:rFonts w:eastAsia="Calibri" w:cstheme="minorHAnsi"/>
                <w:sz w:val="18"/>
                <w:szCs w:val="18"/>
              </w:rPr>
            </w:pPr>
            <w:r w:rsidRPr="00732168">
              <w:rPr>
                <w:rFonts w:eastAsia="Calibri" w:cstheme="minorHAnsi"/>
                <w:sz w:val="18"/>
                <w:szCs w:val="18"/>
              </w:rPr>
              <w:lastRenderedPageBreak/>
              <w:t>Sub-activity 1.4</w:t>
            </w:r>
          </w:p>
        </w:tc>
        <w:tc>
          <w:tcPr>
            <w:tcW w:w="7382" w:type="dxa"/>
            <w:gridSpan w:val="13"/>
          </w:tcPr>
          <w:p w14:paraId="31ECA42E" w14:textId="77777777" w:rsidR="00C42BAA" w:rsidRPr="00732168" w:rsidRDefault="00C42BAA" w:rsidP="00193356">
            <w:pPr>
              <w:spacing w:after="0" w:line="240" w:lineRule="auto"/>
              <w:rPr>
                <w:rFonts w:eastAsia="Calibri" w:cstheme="minorHAnsi"/>
                <w:sz w:val="18"/>
                <w:szCs w:val="18"/>
              </w:rPr>
            </w:pPr>
            <w:r w:rsidRPr="00732168">
              <w:rPr>
                <w:rFonts w:eastAsia="Calibri" w:cstheme="minorHAnsi"/>
                <w:sz w:val="18"/>
                <w:szCs w:val="18"/>
              </w:rPr>
              <w:t>Improving soil fertility management under cereal cropping system in southern Mali</w:t>
            </w:r>
          </w:p>
        </w:tc>
      </w:tr>
      <w:tr w:rsidR="00C42BAA" w:rsidRPr="00CC6185" w14:paraId="0CF68F1E" w14:textId="77777777" w:rsidTr="00193356">
        <w:trPr>
          <w:gridAfter w:val="1"/>
          <w:wAfter w:w="101" w:type="dxa"/>
        </w:trPr>
        <w:tc>
          <w:tcPr>
            <w:tcW w:w="9050" w:type="dxa"/>
            <w:gridSpan w:val="15"/>
          </w:tcPr>
          <w:p w14:paraId="1F048F34" w14:textId="77777777" w:rsidR="00C42BAA" w:rsidRPr="00732168" w:rsidRDefault="00C42BAA" w:rsidP="00193356">
            <w:pPr>
              <w:spacing w:after="0" w:line="240" w:lineRule="auto"/>
              <w:rPr>
                <w:rFonts w:eastAsia="Calibri" w:cstheme="minorHAnsi"/>
                <w:sz w:val="18"/>
                <w:szCs w:val="18"/>
              </w:rPr>
            </w:pPr>
            <w:r w:rsidRPr="00732168">
              <w:rPr>
                <w:rFonts w:eastAsia="Calibri" w:cstheme="minorHAnsi"/>
                <w:sz w:val="18"/>
                <w:szCs w:val="18"/>
              </w:rPr>
              <w:t>Research team</w:t>
            </w:r>
          </w:p>
        </w:tc>
      </w:tr>
      <w:tr w:rsidR="00C42BAA" w:rsidRPr="00CC6185" w14:paraId="590477BE" w14:textId="77777777" w:rsidTr="00193356">
        <w:trPr>
          <w:gridAfter w:val="1"/>
          <w:wAfter w:w="101" w:type="dxa"/>
        </w:trPr>
        <w:tc>
          <w:tcPr>
            <w:tcW w:w="1998" w:type="dxa"/>
            <w:gridSpan w:val="3"/>
          </w:tcPr>
          <w:p w14:paraId="69DD217A" w14:textId="77777777" w:rsidR="00C42BAA" w:rsidRPr="00732168" w:rsidRDefault="00C42BAA" w:rsidP="00193356">
            <w:pPr>
              <w:spacing w:after="0" w:line="240" w:lineRule="auto"/>
              <w:rPr>
                <w:rFonts w:eastAsia="Calibri" w:cstheme="minorHAnsi"/>
                <w:sz w:val="18"/>
                <w:szCs w:val="18"/>
              </w:rPr>
            </w:pPr>
            <w:r w:rsidRPr="00732168">
              <w:rPr>
                <w:rFonts w:eastAsia="Calibri" w:cstheme="minorHAnsi"/>
                <w:sz w:val="18"/>
                <w:szCs w:val="18"/>
              </w:rPr>
              <w:t>Name</w:t>
            </w:r>
          </w:p>
        </w:tc>
        <w:tc>
          <w:tcPr>
            <w:tcW w:w="2430" w:type="dxa"/>
            <w:gridSpan w:val="3"/>
          </w:tcPr>
          <w:p w14:paraId="635A2C45" w14:textId="77777777" w:rsidR="00C42BAA" w:rsidRPr="00732168" w:rsidRDefault="00C42BAA" w:rsidP="00193356">
            <w:pPr>
              <w:spacing w:after="0" w:line="240" w:lineRule="auto"/>
              <w:rPr>
                <w:rFonts w:eastAsia="Calibri" w:cstheme="minorHAnsi"/>
                <w:sz w:val="18"/>
                <w:szCs w:val="18"/>
              </w:rPr>
            </w:pPr>
            <w:r w:rsidRPr="00732168">
              <w:rPr>
                <w:rFonts w:eastAsia="Calibri" w:cstheme="minorHAnsi"/>
                <w:sz w:val="18"/>
                <w:szCs w:val="18"/>
              </w:rPr>
              <w:t>Institution</w:t>
            </w:r>
          </w:p>
        </w:tc>
        <w:tc>
          <w:tcPr>
            <w:tcW w:w="1002" w:type="dxa"/>
          </w:tcPr>
          <w:p w14:paraId="156142F0" w14:textId="77777777" w:rsidR="00C42BAA" w:rsidRPr="00732168" w:rsidRDefault="00C42BAA" w:rsidP="00193356">
            <w:pPr>
              <w:spacing w:after="0" w:line="240" w:lineRule="auto"/>
              <w:rPr>
                <w:rFonts w:eastAsia="Calibri" w:cstheme="minorHAnsi"/>
                <w:sz w:val="18"/>
                <w:szCs w:val="18"/>
              </w:rPr>
            </w:pPr>
            <w:r w:rsidRPr="00732168">
              <w:rPr>
                <w:rFonts w:eastAsia="Calibri" w:cstheme="minorHAnsi"/>
                <w:sz w:val="18"/>
                <w:szCs w:val="18"/>
              </w:rPr>
              <w:t>Degree</w:t>
            </w:r>
          </w:p>
        </w:tc>
        <w:tc>
          <w:tcPr>
            <w:tcW w:w="1810" w:type="dxa"/>
            <w:gridSpan w:val="4"/>
          </w:tcPr>
          <w:p w14:paraId="4F51ABEE" w14:textId="77777777" w:rsidR="00C42BAA" w:rsidRPr="00732168" w:rsidRDefault="00C42BAA" w:rsidP="00193356">
            <w:pPr>
              <w:spacing w:after="0" w:line="240" w:lineRule="auto"/>
              <w:rPr>
                <w:rFonts w:eastAsia="Calibri" w:cstheme="minorHAnsi"/>
                <w:sz w:val="18"/>
                <w:szCs w:val="18"/>
              </w:rPr>
            </w:pPr>
            <w:r w:rsidRPr="00732168">
              <w:rPr>
                <w:rFonts w:eastAsia="Calibri" w:cstheme="minorHAnsi"/>
                <w:sz w:val="18"/>
                <w:szCs w:val="18"/>
              </w:rPr>
              <w:t>Research interest</w:t>
            </w:r>
          </w:p>
        </w:tc>
        <w:tc>
          <w:tcPr>
            <w:tcW w:w="1810" w:type="dxa"/>
            <w:gridSpan w:val="4"/>
          </w:tcPr>
          <w:p w14:paraId="0B3DB2E3" w14:textId="77777777" w:rsidR="00C42BAA" w:rsidRPr="00732168" w:rsidRDefault="00C42BAA" w:rsidP="00193356">
            <w:pPr>
              <w:spacing w:after="0" w:line="240" w:lineRule="auto"/>
              <w:rPr>
                <w:rFonts w:eastAsia="Calibri" w:cstheme="minorHAnsi"/>
                <w:sz w:val="18"/>
                <w:szCs w:val="18"/>
              </w:rPr>
            </w:pPr>
            <w:r w:rsidRPr="00732168">
              <w:rPr>
                <w:rFonts w:eastAsia="Calibri" w:cstheme="minorHAnsi"/>
                <w:sz w:val="18"/>
                <w:szCs w:val="18"/>
              </w:rPr>
              <w:t>Role</w:t>
            </w:r>
          </w:p>
        </w:tc>
      </w:tr>
      <w:tr w:rsidR="00C42BAA" w:rsidRPr="00CC6185" w14:paraId="439FD5BA" w14:textId="77777777" w:rsidTr="00193356">
        <w:trPr>
          <w:gridAfter w:val="1"/>
          <w:wAfter w:w="101" w:type="dxa"/>
        </w:trPr>
        <w:tc>
          <w:tcPr>
            <w:tcW w:w="1998" w:type="dxa"/>
            <w:gridSpan w:val="3"/>
          </w:tcPr>
          <w:p w14:paraId="1B72A697" w14:textId="77777777" w:rsidR="00C42BAA" w:rsidRPr="00732168" w:rsidRDefault="00C42BAA" w:rsidP="00193356">
            <w:pPr>
              <w:spacing w:after="0" w:line="240" w:lineRule="auto"/>
              <w:rPr>
                <w:rFonts w:eastAsia="Calibri" w:cstheme="minorHAnsi"/>
                <w:sz w:val="18"/>
                <w:szCs w:val="18"/>
              </w:rPr>
            </w:pPr>
            <w:r w:rsidRPr="00732168">
              <w:rPr>
                <w:rFonts w:eastAsia="Calibri" w:cstheme="minorHAnsi"/>
                <w:sz w:val="18"/>
                <w:szCs w:val="18"/>
              </w:rPr>
              <w:t>Bouba Traore</w:t>
            </w:r>
          </w:p>
        </w:tc>
        <w:tc>
          <w:tcPr>
            <w:tcW w:w="2430" w:type="dxa"/>
            <w:gridSpan w:val="3"/>
          </w:tcPr>
          <w:p w14:paraId="186DBE48" w14:textId="77777777" w:rsidR="00C42BAA" w:rsidRPr="00732168" w:rsidRDefault="00C42BAA" w:rsidP="00193356">
            <w:pPr>
              <w:spacing w:after="0" w:line="240" w:lineRule="auto"/>
              <w:rPr>
                <w:rFonts w:eastAsia="Calibri" w:cstheme="minorHAnsi"/>
                <w:sz w:val="18"/>
                <w:szCs w:val="18"/>
              </w:rPr>
            </w:pPr>
            <w:r w:rsidRPr="00732168">
              <w:rPr>
                <w:rFonts w:eastAsia="Calibri" w:cstheme="minorHAnsi"/>
                <w:sz w:val="18"/>
                <w:szCs w:val="18"/>
              </w:rPr>
              <w:t>ICRISAT</w:t>
            </w:r>
          </w:p>
        </w:tc>
        <w:tc>
          <w:tcPr>
            <w:tcW w:w="1002" w:type="dxa"/>
          </w:tcPr>
          <w:p w14:paraId="45299850" w14:textId="77777777" w:rsidR="00C42BAA" w:rsidRPr="00732168" w:rsidRDefault="00C42BAA" w:rsidP="00193356">
            <w:pPr>
              <w:spacing w:after="0" w:line="240" w:lineRule="auto"/>
              <w:rPr>
                <w:rFonts w:eastAsia="Calibri" w:cstheme="minorHAnsi"/>
                <w:sz w:val="18"/>
                <w:szCs w:val="18"/>
              </w:rPr>
            </w:pPr>
            <w:r w:rsidRPr="00732168">
              <w:rPr>
                <w:rFonts w:eastAsia="Calibri" w:cstheme="minorHAnsi"/>
                <w:sz w:val="18"/>
                <w:szCs w:val="18"/>
              </w:rPr>
              <w:t>PhD</w:t>
            </w:r>
          </w:p>
        </w:tc>
        <w:tc>
          <w:tcPr>
            <w:tcW w:w="1810" w:type="dxa"/>
            <w:gridSpan w:val="4"/>
          </w:tcPr>
          <w:p w14:paraId="67C50BD4" w14:textId="77777777" w:rsidR="00C42BAA" w:rsidRPr="00732168" w:rsidRDefault="00C42BAA" w:rsidP="00193356">
            <w:pPr>
              <w:spacing w:after="0" w:line="240" w:lineRule="auto"/>
              <w:rPr>
                <w:rFonts w:eastAsia="Calibri" w:cstheme="minorHAnsi"/>
                <w:sz w:val="18"/>
                <w:szCs w:val="18"/>
              </w:rPr>
            </w:pPr>
            <w:r w:rsidRPr="00732168">
              <w:rPr>
                <w:rFonts w:eastAsia="Calibri" w:cstheme="minorHAnsi"/>
                <w:sz w:val="18"/>
                <w:szCs w:val="18"/>
              </w:rPr>
              <w:t>System agronomist</w:t>
            </w:r>
          </w:p>
        </w:tc>
        <w:tc>
          <w:tcPr>
            <w:tcW w:w="1810" w:type="dxa"/>
            <w:gridSpan w:val="4"/>
          </w:tcPr>
          <w:p w14:paraId="0D63AAE5" w14:textId="77777777" w:rsidR="00C42BAA" w:rsidRPr="00732168" w:rsidRDefault="00C42BAA" w:rsidP="00193356">
            <w:pPr>
              <w:spacing w:after="0" w:line="240" w:lineRule="auto"/>
              <w:rPr>
                <w:rFonts w:eastAsia="Calibri" w:cstheme="minorHAnsi"/>
                <w:sz w:val="18"/>
                <w:szCs w:val="18"/>
              </w:rPr>
            </w:pPr>
            <w:r w:rsidRPr="00732168">
              <w:rPr>
                <w:rFonts w:eastAsia="Calibri" w:cstheme="minorHAnsi"/>
                <w:sz w:val="18"/>
                <w:szCs w:val="18"/>
              </w:rPr>
              <w:t>Leader, scientist</w:t>
            </w:r>
          </w:p>
        </w:tc>
      </w:tr>
      <w:tr w:rsidR="00C42BAA" w:rsidRPr="00CC6185" w14:paraId="35FA3DFE" w14:textId="77777777" w:rsidTr="00193356">
        <w:trPr>
          <w:gridAfter w:val="1"/>
          <w:wAfter w:w="101" w:type="dxa"/>
        </w:trPr>
        <w:tc>
          <w:tcPr>
            <w:tcW w:w="1998" w:type="dxa"/>
            <w:gridSpan w:val="3"/>
          </w:tcPr>
          <w:p w14:paraId="65D725CC" w14:textId="77777777" w:rsidR="00C42BAA" w:rsidRPr="00732168" w:rsidRDefault="00C42BAA" w:rsidP="00193356">
            <w:pPr>
              <w:spacing w:after="0" w:line="240" w:lineRule="auto"/>
              <w:rPr>
                <w:rFonts w:eastAsia="Calibri" w:cstheme="minorHAnsi"/>
                <w:sz w:val="18"/>
                <w:szCs w:val="18"/>
              </w:rPr>
            </w:pPr>
            <w:r w:rsidRPr="00732168">
              <w:rPr>
                <w:rFonts w:eastAsia="Calibri" w:cstheme="minorHAnsi"/>
                <w:sz w:val="18"/>
                <w:szCs w:val="18"/>
              </w:rPr>
              <w:t>Birhanu Zemadim</w:t>
            </w:r>
          </w:p>
        </w:tc>
        <w:tc>
          <w:tcPr>
            <w:tcW w:w="2430" w:type="dxa"/>
            <w:gridSpan w:val="3"/>
          </w:tcPr>
          <w:p w14:paraId="09D1EC2A" w14:textId="77777777" w:rsidR="00C42BAA" w:rsidRPr="00732168" w:rsidRDefault="00C42BAA" w:rsidP="00193356">
            <w:pPr>
              <w:spacing w:after="0" w:line="240" w:lineRule="auto"/>
              <w:rPr>
                <w:rFonts w:eastAsia="Calibri" w:cstheme="minorHAnsi"/>
                <w:sz w:val="18"/>
                <w:szCs w:val="18"/>
              </w:rPr>
            </w:pPr>
            <w:r w:rsidRPr="00732168">
              <w:rPr>
                <w:rFonts w:eastAsia="Calibri" w:cstheme="minorHAnsi"/>
                <w:sz w:val="18"/>
                <w:szCs w:val="18"/>
              </w:rPr>
              <w:t>ICRISAT</w:t>
            </w:r>
          </w:p>
        </w:tc>
        <w:tc>
          <w:tcPr>
            <w:tcW w:w="1002" w:type="dxa"/>
          </w:tcPr>
          <w:p w14:paraId="555DADB2" w14:textId="77777777" w:rsidR="00C42BAA" w:rsidRPr="00732168" w:rsidRDefault="00C42BAA" w:rsidP="00193356">
            <w:pPr>
              <w:spacing w:after="0" w:line="240" w:lineRule="auto"/>
              <w:rPr>
                <w:rFonts w:eastAsia="Calibri" w:cstheme="minorHAnsi"/>
                <w:sz w:val="18"/>
                <w:szCs w:val="18"/>
              </w:rPr>
            </w:pPr>
            <w:r w:rsidRPr="00732168">
              <w:rPr>
                <w:rFonts w:eastAsia="Calibri" w:cstheme="minorHAnsi"/>
                <w:sz w:val="18"/>
                <w:szCs w:val="18"/>
              </w:rPr>
              <w:t>PhD</w:t>
            </w:r>
          </w:p>
        </w:tc>
        <w:tc>
          <w:tcPr>
            <w:tcW w:w="1810" w:type="dxa"/>
            <w:gridSpan w:val="4"/>
          </w:tcPr>
          <w:p w14:paraId="05DD667A" w14:textId="77777777" w:rsidR="00C42BAA" w:rsidRPr="00732168" w:rsidRDefault="00C42BAA" w:rsidP="00193356">
            <w:pPr>
              <w:spacing w:after="0" w:line="240" w:lineRule="auto"/>
              <w:rPr>
                <w:rFonts w:eastAsia="Calibri" w:cstheme="minorHAnsi"/>
                <w:sz w:val="18"/>
                <w:szCs w:val="18"/>
              </w:rPr>
            </w:pPr>
            <w:r w:rsidRPr="00732168">
              <w:rPr>
                <w:rFonts w:eastAsia="Calibri" w:cstheme="minorHAnsi"/>
                <w:sz w:val="18"/>
                <w:szCs w:val="18"/>
              </w:rPr>
              <w:t>Land and water management</w:t>
            </w:r>
          </w:p>
        </w:tc>
        <w:tc>
          <w:tcPr>
            <w:tcW w:w="1810" w:type="dxa"/>
            <w:gridSpan w:val="4"/>
          </w:tcPr>
          <w:p w14:paraId="19B0FD83" w14:textId="77777777" w:rsidR="00C42BAA" w:rsidRPr="00732168" w:rsidRDefault="00C42BAA" w:rsidP="00193356">
            <w:pPr>
              <w:spacing w:after="0" w:line="240" w:lineRule="auto"/>
              <w:rPr>
                <w:rFonts w:eastAsia="Calibri" w:cstheme="minorHAnsi"/>
                <w:sz w:val="18"/>
                <w:szCs w:val="18"/>
              </w:rPr>
            </w:pPr>
            <w:r w:rsidRPr="00732168">
              <w:rPr>
                <w:rFonts w:eastAsia="Calibri" w:cstheme="minorHAnsi"/>
                <w:sz w:val="18"/>
                <w:szCs w:val="18"/>
              </w:rPr>
              <w:t>Scientist</w:t>
            </w:r>
          </w:p>
        </w:tc>
      </w:tr>
      <w:tr w:rsidR="00C42BAA" w:rsidRPr="00CC6185" w14:paraId="137127C1" w14:textId="77777777" w:rsidTr="00193356">
        <w:trPr>
          <w:gridAfter w:val="1"/>
          <w:wAfter w:w="101" w:type="dxa"/>
        </w:trPr>
        <w:tc>
          <w:tcPr>
            <w:tcW w:w="1998" w:type="dxa"/>
            <w:gridSpan w:val="3"/>
          </w:tcPr>
          <w:p w14:paraId="5C2903FA" w14:textId="77777777" w:rsidR="00C42BAA" w:rsidRPr="00732168" w:rsidRDefault="00C42BAA" w:rsidP="00193356">
            <w:pPr>
              <w:spacing w:after="0" w:line="240" w:lineRule="auto"/>
              <w:rPr>
                <w:rFonts w:eastAsia="Calibri" w:cstheme="minorHAnsi"/>
                <w:sz w:val="18"/>
                <w:szCs w:val="18"/>
              </w:rPr>
            </w:pPr>
            <w:r w:rsidRPr="00732168">
              <w:rPr>
                <w:rFonts w:eastAsia="Calibri" w:cstheme="minorHAnsi"/>
                <w:sz w:val="18"/>
                <w:szCs w:val="18"/>
              </w:rPr>
              <w:t>Ramadjita Tabo</w:t>
            </w:r>
          </w:p>
        </w:tc>
        <w:tc>
          <w:tcPr>
            <w:tcW w:w="2430" w:type="dxa"/>
            <w:gridSpan w:val="3"/>
          </w:tcPr>
          <w:p w14:paraId="2C8A6B55" w14:textId="77777777" w:rsidR="00C42BAA" w:rsidRPr="00732168" w:rsidRDefault="00C42BAA" w:rsidP="00193356">
            <w:pPr>
              <w:spacing w:after="0" w:line="240" w:lineRule="auto"/>
              <w:rPr>
                <w:rFonts w:eastAsia="Calibri" w:cstheme="minorHAnsi"/>
                <w:sz w:val="18"/>
                <w:szCs w:val="18"/>
              </w:rPr>
            </w:pPr>
            <w:r w:rsidRPr="00732168">
              <w:rPr>
                <w:rFonts w:eastAsia="Calibri" w:cstheme="minorHAnsi"/>
                <w:sz w:val="18"/>
                <w:szCs w:val="18"/>
              </w:rPr>
              <w:t>ICRISAT</w:t>
            </w:r>
          </w:p>
        </w:tc>
        <w:tc>
          <w:tcPr>
            <w:tcW w:w="1002" w:type="dxa"/>
          </w:tcPr>
          <w:p w14:paraId="554469BA" w14:textId="77777777" w:rsidR="00C42BAA" w:rsidRPr="00732168" w:rsidRDefault="00C42BAA" w:rsidP="00193356">
            <w:pPr>
              <w:spacing w:after="0" w:line="240" w:lineRule="auto"/>
              <w:rPr>
                <w:rFonts w:eastAsia="Calibri" w:cstheme="minorHAnsi"/>
                <w:sz w:val="18"/>
                <w:szCs w:val="18"/>
              </w:rPr>
            </w:pPr>
            <w:r w:rsidRPr="00732168">
              <w:rPr>
                <w:rFonts w:eastAsia="Calibri" w:cstheme="minorHAnsi"/>
                <w:sz w:val="18"/>
                <w:szCs w:val="18"/>
              </w:rPr>
              <w:t>PhD</w:t>
            </w:r>
          </w:p>
        </w:tc>
        <w:tc>
          <w:tcPr>
            <w:tcW w:w="1810" w:type="dxa"/>
            <w:gridSpan w:val="4"/>
          </w:tcPr>
          <w:p w14:paraId="3C98FA35" w14:textId="77777777" w:rsidR="00C42BAA" w:rsidRPr="00732168" w:rsidRDefault="00C42BAA" w:rsidP="00193356">
            <w:pPr>
              <w:spacing w:after="0" w:line="240" w:lineRule="auto"/>
              <w:rPr>
                <w:rFonts w:eastAsia="Calibri" w:cstheme="minorHAnsi"/>
                <w:sz w:val="18"/>
                <w:szCs w:val="18"/>
              </w:rPr>
            </w:pPr>
            <w:r w:rsidRPr="00732168">
              <w:rPr>
                <w:rFonts w:eastAsia="Calibri" w:cstheme="minorHAnsi"/>
                <w:sz w:val="18"/>
                <w:szCs w:val="18"/>
              </w:rPr>
              <w:t>System Agronomist</w:t>
            </w:r>
          </w:p>
        </w:tc>
        <w:tc>
          <w:tcPr>
            <w:tcW w:w="1810" w:type="dxa"/>
            <w:gridSpan w:val="4"/>
          </w:tcPr>
          <w:p w14:paraId="53C3A3D6" w14:textId="77777777" w:rsidR="00C42BAA" w:rsidRPr="00732168" w:rsidRDefault="00C42BAA" w:rsidP="00193356">
            <w:pPr>
              <w:spacing w:after="0" w:line="240" w:lineRule="auto"/>
              <w:rPr>
                <w:rFonts w:eastAsia="Calibri" w:cstheme="minorHAnsi"/>
                <w:sz w:val="18"/>
                <w:szCs w:val="18"/>
              </w:rPr>
            </w:pPr>
            <w:r w:rsidRPr="00732168">
              <w:rPr>
                <w:rFonts w:eastAsia="Calibri" w:cstheme="minorHAnsi"/>
                <w:sz w:val="18"/>
                <w:szCs w:val="18"/>
              </w:rPr>
              <w:t>Scientist</w:t>
            </w:r>
          </w:p>
        </w:tc>
      </w:tr>
      <w:tr w:rsidR="00C42BAA" w:rsidRPr="00CC6185" w14:paraId="6497A399" w14:textId="77777777" w:rsidTr="00193356">
        <w:trPr>
          <w:gridAfter w:val="1"/>
          <w:wAfter w:w="101" w:type="dxa"/>
        </w:trPr>
        <w:tc>
          <w:tcPr>
            <w:tcW w:w="1998" w:type="dxa"/>
            <w:gridSpan w:val="3"/>
          </w:tcPr>
          <w:p w14:paraId="770ED6E0" w14:textId="77777777" w:rsidR="00C42BAA" w:rsidRPr="00732168" w:rsidRDefault="00C42BAA" w:rsidP="00193356">
            <w:pPr>
              <w:spacing w:after="0" w:line="240" w:lineRule="auto"/>
              <w:rPr>
                <w:rFonts w:eastAsia="Calibri" w:cstheme="minorHAnsi"/>
                <w:sz w:val="18"/>
                <w:szCs w:val="18"/>
              </w:rPr>
            </w:pPr>
            <w:r w:rsidRPr="00732168">
              <w:rPr>
                <w:rFonts w:eastAsia="Calibri" w:cstheme="minorHAnsi"/>
                <w:sz w:val="18"/>
                <w:szCs w:val="18"/>
              </w:rPr>
              <w:t>Boubacar Sinare</w:t>
            </w:r>
          </w:p>
        </w:tc>
        <w:tc>
          <w:tcPr>
            <w:tcW w:w="2430" w:type="dxa"/>
            <w:gridSpan w:val="3"/>
          </w:tcPr>
          <w:p w14:paraId="0F563F52" w14:textId="77777777" w:rsidR="00C42BAA" w:rsidRPr="00732168" w:rsidRDefault="00C42BAA" w:rsidP="00193356">
            <w:pPr>
              <w:spacing w:after="0" w:line="240" w:lineRule="auto"/>
              <w:rPr>
                <w:rFonts w:eastAsia="Calibri" w:cstheme="minorHAnsi"/>
                <w:sz w:val="18"/>
                <w:szCs w:val="18"/>
              </w:rPr>
            </w:pPr>
            <w:r w:rsidRPr="00732168">
              <w:rPr>
                <w:rFonts w:eastAsia="Calibri" w:cstheme="minorHAnsi"/>
                <w:sz w:val="18"/>
                <w:szCs w:val="18"/>
              </w:rPr>
              <w:t>ICRISAT</w:t>
            </w:r>
          </w:p>
        </w:tc>
        <w:tc>
          <w:tcPr>
            <w:tcW w:w="1002" w:type="dxa"/>
          </w:tcPr>
          <w:p w14:paraId="7AC7EEA6" w14:textId="77777777" w:rsidR="00C42BAA" w:rsidRPr="00732168" w:rsidRDefault="00C42BAA" w:rsidP="00193356">
            <w:pPr>
              <w:spacing w:after="0" w:line="240" w:lineRule="auto"/>
              <w:rPr>
                <w:rFonts w:eastAsia="Calibri" w:cstheme="minorHAnsi"/>
                <w:sz w:val="18"/>
                <w:szCs w:val="18"/>
              </w:rPr>
            </w:pPr>
            <w:r w:rsidRPr="00732168">
              <w:rPr>
                <w:rFonts w:eastAsia="Calibri" w:cstheme="minorHAnsi"/>
                <w:sz w:val="18"/>
                <w:szCs w:val="18"/>
              </w:rPr>
              <w:t>MSc</w:t>
            </w:r>
          </w:p>
        </w:tc>
        <w:tc>
          <w:tcPr>
            <w:tcW w:w="1810" w:type="dxa"/>
            <w:gridSpan w:val="4"/>
          </w:tcPr>
          <w:p w14:paraId="631B498B" w14:textId="77777777" w:rsidR="00C42BAA" w:rsidRPr="00732168" w:rsidRDefault="00C42BAA" w:rsidP="00193356">
            <w:pPr>
              <w:spacing w:after="0" w:line="240" w:lineRule="auto"/>
              <w:rPr>
                <w:rFonts w:eastAsia="Calibri" w:cstheme="minorHAnsi"/>
                <w:sz w:val="18"/>
                <w:szCs w:val="18"/>
              </w:rPr>
            </w:pPr>
            <w:r w:rsidRPr="00732168">
              <w:rPr>
                <w:rFonts w:eastAsia="Calibri" w:cstheme="minorHAnsi"/>
                <w:sz w:val="18"/>
                <w:szCs w:val="18"/>
              </w:rPr>
              <w:t>Crop production</w:t>
            </w:r>
          </w:p>
        </w:tc>
        <w:tc>
          <w:tcPr>
            <w:tcW w:w="1810" w:type="dxa"/>
            <w:gridSpan w:val="4"/>
          </w:tcPr>
          <w:p w14:paraId="28E1416C" w14:textId="77777777" w:rsidR="00C42BAA" w:rsidRPr="00732168" w:rsidRDefault="00C42BAA" w:rsidP="00193356">
            <w:pPr>
              <w:spacing w:after="0" w:line="240" w:lineRule="auto"/>
              <w:rPr>
                <w:rFonts w:eastAsia="Calibri" w:cstheme="minorHAnsi"/>
                <w:sz w:val="18"/>
                <w:szCs w:val="18"/>
              </w:rPr>
            </w:pPr>
            <w:r w:rsidRPr="00732168">
              <w:rPr>
                <w:rFonts w:eastAsia="Calibri" w:cstheme="minorHAnsi"/>
                <w:sz w:val="18"/>
                <w:szCs w:val="18"/>
              </w:rPr>
              <w:t>Research assistant</w:t>
            </w:r>
          </w:p>
        </w:tc>
      </w:tr>
      <w:tr w:rsidR="00C42BAA" w:rsidRPr="00CC6185" w14:paraId="569B5266" w14:textId="77777777" w:rsidTr="00193356">
        <w:trPr>
          <w:gridAfter w:val="1"/>
          <w:wAfter w:w="101" w:type="dxa"/>
        </w:trPr>
        <w:tc>
          <w:tcPr>
            <w:tcW w:w="9050" w:type="dxa"/>
            <w:gridSpan w:val="15"/>
          </w:tcPr>
          <w:p w14:paraId="286C1CD8" w14:textId="77777777" w:rsidR="00C42BAA" w:rsidRPr="00CC6185" w:rsidRDefault="00C42BAA" w:rsidP="00193356">
            <w:pPr>
              <w:spacing w:after="0" w:line="240" w:lineRule="auto"/>
              <w:rPr>
                <w:rFonts w:eastAsia="Calibri" w:cstheme="minorHAnsi"/>
                <w:sz w:val="18"/>
                <w:szCs w:val="18"/>
              </w:rPr>
            </w:pPr>
          </w:p>
        </w:tc>
      </w:tr>
      <w:tr w:rsidR="00C42BAA" w:rsidRPr="00CC6185" w14:paraId="3A7208AF" w14:textId="77777777" w:rsidTr="00193356">
        <w:trPr>
          <w:gridAfter w:val="1"/>
          <w:wAfter w:w="101" w:type="dxa"/>
        </w:trPr>
        <w:tc>
          <w:tcPr>
            <w:tcW w:w="1668" w:type="dxa"/>
            <w:gridSpan w:val="2"/>
          </w:tcPr>
          <w:p w14:paraId="1FB4FB4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Partner(s)</w:t>
            </w:r>
          </w:p>
        </w:tc>
        <w:tc>
          <w:tcPr>
            <w:tcW w:w="7382" w:type="dxa"/>
            <w:gridSpan w:val="13"/>
          </w:tcPr>
          <w:p w14:paraId="7D18C60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AMEDD, IER</w:t>
            </w:r>
          </w:p>
        </w:tc>
      </w:tr>
      <w:tr w:rsidR="00C42BAA" w:rsidRPr="00CC6185" w14:paraId="797208EF" w14:textId="77777777" w:rsidTr="00193356">
        <w:trPr>
          <w:gridAfter w:val="1"/>
          <w:wAfter w:w="101" w:type="dxa"/>
        </w:trPr>
        <w:tc>
          <w:tcPr>
            <w:tcW w:w="1668" w:type="dxa"/>
            <w:gridSpan w:val="2"/>
          </w:tcPr>
          <w:p w14:paraId="43C3EB1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Graduate (s)</w:t>
            </w:r>
          </w:p>
        </w:tc>
        <w:tc>
          <w:tcPr>
            <w:tcW w:w="7382" w:type="dxa"/>
            <w:gridSpan w:val="13"/>
          </w:tcPr>
          <w:p w14:paraId="4E1E3F5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02</w:t>
            </w:r>
          </w:p>
        </w:tc>
      </w:tr>
      <w:tr w:rsidR="00C42BAA" w:rsidRPr="00CC6185" w14:paraId="2B6A5447" w14:textId="77777777" w:rsidTr="00193356">
        <w:trPr>
          <w:gridAfter w:val="1"/>
          <w:wAfter w:w="101" w:type="dxa"/>
        </w:trPr>
        <w:tc>
          <w:tcPr>
            <w:tcW w:w="1668" w:type="dxa"/>
            <w:gridSpan w:val="2"/>
          </w:tcPr>
          <w:p w14:paraId="26CDA87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Location(s)</w:t>
            </w:r>
          </w:p>
        </w:tc>
        <w:tc>
          <w:tcPr>
            <w:tcW w:w="7382" w:type="dxa"/>
            <w:gridSpan w:val="13"/>
          </w:tcPr>
          <w:p w14:paraId="3AC4CFF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Mali (Koutiala and Bougouni)</w:t>
            </w:r>
          </w:p>
        </w:tc>
      </w:tr>
      <w:tr w:rsidR="00C42BAA" w:rsidRPr="00CC6185" w14:paraId="746D50E6" w14:textId="77777777" w:rsidTr="00193356">
        <w:trPr>
          <w:gridAfter w:val="1"/>
          <w:wAfter w:w="101" w:type="dxa"/>
        </w:trPr>
        <w:tc>
          <w:tcPr>
            <w:tcW w:w="1668" w:type="dxa"/>
            <w:gridSpan w:val="2"/>
          </w:tcPr>
          <w:p w14:paraId="292FE7B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Start</w:t>
            </w:r>
          </w:p>
        </w:tc>
        <w:tc>
          <w:tcPr>
            <w:tcW w:w="7382" w:type="dxa"/>
            <w:gridSpan w:val="13"/>
          </w:tcPr>
          <w:p w14:paraId="2DD8E24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March 2017</w:t>
            </w:r>
          </w:p>
        </w:tc>
      </w:tr>
      <w:tr w:rsidR="00C42BAA" w:rsidRPr="00CC6185" w14:paraId="23EBC219" w14:textId="77777777" w:rsidTr="00193356">
        <w:trPr>
          <w:gridAfter w:val="1"/>
          <w:wAfter w:w="101" w:type="dxa"/>
        </w:trPr>
        <w:tc>
          <w:tcPr>
            <w:tcW w:w="1668" w:type="dxa"/>
            <w:gridSpan w:val="2"/>
          </w:tcPr>
          <w:p w14:paraId="20C56D9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End</w:t>
            </w:r>
          </w:p>
        </w:tc>
        <w:tc>
          <w:tcPr>
            <w:tcW w:w="7382" w:type="dxa"/>
            <w:gridSpan w:val="13"/>
          </w:tcPr>
          <w:p w14:paraId="510ABC6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January 2018</w:t>
            </w:r>
          </w:p>
        </w:tc>
      </w:tr>
      <w:tr w:rsidR="00C42BAA" w:rsidRPr="00CC6185" w14:paraId="61CA36B4" w14:textId="77777777" w:rsidTr="00193356">
        <w:trPr>
          <w:gridAfter w:val="1"/>
          <w:wAfter w:w="101" w:type="dxa"/>
        </w:trPr>
        <w:tc>
          <w:tcPr>
            <w:tcW w:w="9050" w:type="dxa"/>
            <w:gridSpan w:val="15"/>
          </w:tcPr>
          <w:p w14:paraId="2681EF68"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1. Justification</w:t>
            </w:r>
          </w:p>
        </w:tc>
      </w:tr>
      <w:tr w:rsidR="00C42BAA" w:rsidRPr="00CC6185" w14:paraId="1E16D815" w14:textId="77777777" w:rsidTr="00193356">
        <w:trPr>
          <w:gridAfter w:val="1"/>
          <w:wAfter w:w="101" w:type="dxa"/>
        </w:trPr>
        <w:tc>
          <w:tcPr>
            <w:tcW w:w="9050" w:type="dxa"/>
            <w:gridSpan w:val="15"/>
            <w:tcBorders>
              <w:top w:val="single" w:sz="4" w:space="0" w:color="auto"/>
              <w:left w:val="single" w:sz="4" w:space="0" w:color="auto"/>
              <w:bottom w:val="single" w:sz="4" w:space="0" w:color="auto"/>
              <w:right w:val="single" w:sz="4" w:space="0" w:color="auto"/>
            </w:tcBorders>
          </w:tcPr>
          <w:p w14:paraId="25A19400"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 xml:space="preserve">Soil fertility management is an issue of national concern in most African countries where agricultural sector often represents as much as 50% of gross domestic product (GDP). Soil fertility management is also an important component of the Poverty Reduction Strategy Plan for those countries – including Mali, where sorghum, pearl millet and maize are major subsistence crops. Soil fertility in Mali is characterized by low natural/inherent fertility of most soils </w:t>
            </w:r>
            <w:r w:rsidRPr="00CC6185">
              <w:rPr>
                <w:rFonts w:eastAsia="Calibri" w:cstheme="minorHAnsi"/>
                <w:sz w:val="18"/>
                <w:szCs w:val="18"/>
              </w:rPr>
              <w:fldChar w:fldCharType="begin"/>
            </w:r>
            <w:r w:rsidRPr="00CC6185">
              <w:rPr>
                <w:rFonts w:eastAsia="Calibri" w:cstheme="minorHAnsi"/>
                <w:sz w:val="18"/>
                <w:szCs w:val="18"/>
              </w:rPr>
              <w:instrText xml:space="preserve"> ADDIN EN.CITE &lt;EndNote&gt;&lt;Cite&gt;&lt;Author&gt;Piéri&lt;/Author&gt;&lt;Year&gt;1989&lt;/Year&gt;&lt;RecNum&gt;8&lt;/RecNum&gt;&lt;DisplayText&gt;(Piéri 1989)&lt;/DisplayText&gt;&lt;record&gt;&lt;rec-number&gt;8&lt;/rec-number&gt;&lt;foreign-keys&gt;&lt;key app="EN" db-id="fw5xtep5xwa2edezxaop9verd0eatad0ex9z" timestamp="0"&gt;8&lt;/key&gt;&lt;/foreign-keys&gt;&lt;ref-type name="Journal Article"&gt;17&lt;/ref-type&gt;&lt;contributors&gt;&lt;authors&gt;&lt;author&gt;Piéri, C.,&lt;/author&gt;&lt;/authors&gt;&lt;/contributors&gt;&lt;titles&gt;&lt;title&gt;Fertilité des terres de savanes. Bilan de trente ans de recherche et de développement agricoles au sud du Sahara.&lt;/title&gt;&lt;/titles&gt;&lt;pages&gt;443 pp&lt;/pages&gt;&lt;number&gt;Ministère de la Coopération et du développement,  CIRAD&lt;/number&gt;&lt;dates&gt;&lt;year&gt;1989&lt;/year&gt;&lt;/dates&gt;&lt;urls&gt;&lt;related-urls&gt;&lt;url&gt;D&lt;/url&gt;&lt;/related-urls&gt;&lt;/urls&gt;&lt;/record&gt;&lt;/Cite&gt;&lt;/EndNote&gt;</w:instrText>
            </w:r>
            <w:r w:rsidRPr="00CC6185">
              <w:rPr>
                <w:rFonts w:eastAsia="Calibri" w:cstheme="minorHAnsi"/>
                <w:sz w:val="18"/>
                <w:szCs w:val="18"/>
              </w:rPr>
              <w:fldChar w:fldCharType="separate"/>
            </w:r>
            <w:r w:rsidRPr="00CC6185">
              <w:rPr>
                <w:rFonts w:eastAsia="Calibri" w:cstheme="minorHAnsi"/>
                <w:sz w:val="18"/>
                <w:szCs w:val="18"/>
              </w:rPr>
              <w:t>(Piéri 1989)</w:t>
            </w:r>
            <w:r w:rsidRPr="00CC6185">
              <w:rPr>
                <w:rFonts w:eastAsia="Calibri" w:cstheme="minorHAnsi"/>
                <w:sz w:val="18"/>
                <w:szCs w:val="18"/>
              </w:rPr>
              <w:fldChar w:fldCharType="end"/>
            </w:r>
            <w:r w:rsidRPr="00CC6185">
              <w:rPr>
                <w:rFonts w:eastAsia="Calibri" w:cstheme="minorHAnsi"/>
                <w:sz w:val="18"/>
                <w:szCs w:val="18"/>
              </w:rPr>
              <w:t>, low use of both organic and mineral fertilizer (van der Pol,1992) and poor cultural/agronomic practices.</w:t>
            </w:r>
          </w:p>
          <w:p w14:paraId="42B77A19"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 xml:space="preserve">Low soil fertility is very marked, especially in the area, where the low soil organic matter content leads to low efficiency of mineral fertilizers </w:t>
            </w:r>
            <w:r w:rsidRPr="00CC6185">
              <w:rPr>
                <w:rFonts w:eastAsia="Calibri" w:cstheme="minorHAnsi"/>
                <w:sz w:val="18"/>
                <w:szCs w:val="18"/>
              </w:rPr>
              <w:fldChar w:fldCharType="begin"/>
            </w:r>
            <w:r w:rsidRPr="00CC6185">
              <w:rPr>
                <w:rFonts w:eastAsia="Calibri" w:cstheme="minorHAnsi"/>
                <w:sz w:val="18"/>
                <w:szCs w:val="18"/>
              </w:rPr>
              <w:instrText xml:space="preserve"> ADDIN EN.CITE &lt;EndNote&gt;&lt;Cite&gt;&lt;Author&gt;Kanté&lt;/Author&gt;&lt;Year&gt;2001&lt;/Year&gt;&lt;RecNum&gt;47&lt;/RecNum&gt;&lt;DisplayText&gt;(Kanté 2001)&lt;/DisplayText&gt;&lt;record&gt;&lt;rec-number&gt;47&lt;/rec-number&gt;&lt;foreign-keys&gt;&lt;key app="EN" db-id="fw5xtep5xwa2edezxaop9verd0eatad0ex9z" timestamp="0"&gt;47&lt;/key&gt;&lt;/foreign-keys&gt;&lt;ref-type name="Thesis"&gt;32&lt;/ref-type&gt;&lt;contributors&gt;&lt;authors&gt;&lt;author&gt;Kanté, S.&lt;/author&gt;&lt;/authors&gt;&lt;/contributors&gt;&lt;titles&gt;&lt;title&gt;Gestion de la fertilité des sols par classe d&amp;apos;exploitation au Mali-Sud. Documents sur la Gestion des Ressources Tropicales&lt;/title&gt;&lt;secondary-title&gt;Tropical Resource Management Papers&lt;/secondary-title&gt;&lt;/titles&gt;&lt;pages&gt;225&lt;/pages&gt;&lt;volume&gt;38&lt;/volume&gt;&lt;dates&gt;&lt;year&gt;2001&lt;/year&gt;&lt;/dates&gt;&lt;publisher&gt;Wageningen University and Research Centre Departement of Plant Science&lt;/publisher&gt;&lt;work-type&gt;Doctorat&lt;/work-type&gt;&lt;urls&gt;&lt;related-urls&gt;&lt;url&gt;568.&lt;/url&gt;&lt;/related-urls&gt;&lt;/urls&gt;&lt;/record&gt;&lt;/Cite&gt;&lt;/EndNote&gt;</w:instrText>
            </w:r>
            <w:r w:rsidRPr="00CC6185">
              <w:rPr>
                <w:rFonts w:eastAsia="Calibri" w:cstheme="minorHAnsi"/>
                <w:sz w:val="18"/>
                <w:szCs w:val="18"/>
              </w:rPr>
              <w:fldChar w:fldCharType="separate"/>
            </w:r>
            <w:r w:rsidRPr="00CC6185">
              <w:rPr>
                <w:rFonts w:eastAsia="Calibri" w:cstheme="minorHAnsi"/>
                <w:sz w:val="18"/>
                <w:szCs w:val="18"/>
              </w:rPr>
              <w:t>(Kanté 2001)</w:t>
            </w:r>
            <w:r w:rsidRPr="00CC6185">
              <w:rPr>
                <w:rFonts w:eastAsia="Calibri" w:cstheme="minorHAnsi"/>
                <w:sz w:val="18"/>
                <w:szCs w:val="18"/>
              </w:rPr>
              <w:fldChar w:fldCharType="end"/>
            </w:r>
            <w:r w:rsidRPr="00CC6185">
              <w:rPr>
                <w:rFonts w:eastAsia="Calibri" w:cstheme="minorHAnsi"/>
                <w:sz w:val="18"/>
                <w:szCs w:val="18"/>
              </w:rPr>
              <w:t xml:space="preserve">. Crop fertilization is mainly based on mineral fertilizers at the expense of organic fertilizer, which are nevertheless essential for soil fertility restauration </w:t>
            </w:r>
            <w:r w:rsidRPr="00CC6185">
              <w:rPr>
                <w:rFonts w:eastAsia="Calibri" w:cstheme="minorHAnsi"/>
                <w:sz w:val="18"/>
                <w:szCs w:val="18"/>
              </w:rPr>
              <w:fldChar w:fldCharType="begin"/>
            </w:r>
            <w:r w:rsidRPr="00CC6185">
              <w:rPr>
                <w:rFonts w:eastAsia="Calibri" w:cstheme="minorHAnsi"/>
                <w:sz w:val="18"/>
                <w:szCs w:val="18"/>
              </w:rPr>
              <w:instrText xml:space="preserve"> ADDIN EN.CITE &lt;EndNote&gt;&lt;Cite&gt;&lt;Author&gt;Annabi&lt;/Author&gt;&lt;Year&gt;2007&lt;/Year&gt;&lt;RecNum&gt;1290&lt;/RecNum&gt;&lt;DisplayText&gt;(Annabi et al. 2007)&lt;/DisplayText&gt;&lt;record&gt;&lt;rec-number&gt;1290&lt;/rec-number&gt;&lt;foreign-keys&gt;&lt;key app="EN" db-id="fw5xtep5xwa2edezxaop9verd0eatad0ex9z" timestamp="1486652728"&gt;1290&lt;/key&gt;&lt;/foreign-keys&gt;&lt;ref-type name="Journal Article"&gt;17&lt;/ref-type&gt;&lt;contributors&gt;&lt;authors&gt;&lt;author&gt;Annabi, M.&lt;/author&gt;&lt;author&gt;Houot, S.&lt;/author&gt;&lt;author&gt;Francou, C.&lt;/author&gt;&lt;author&gt;Poitrenaud, M.&lt;/author&gt;&lt;author&gt;Bissonnais, Y. Le&lt;/author&gt;&lt;/authors&gt;&lt;/contributors&gt;&lt;titles&gt;&lt;title&gt;Soil aggregate stability improvement with urban composts of different maturities&lt;/title&gt;&lt;secondary-title&gt;Soil Science Society of America Journal&lt;/secondary-title&gt;&lt;/titles&gt;&lt;periodical&gt;&lt;full-title&gt;Soil Science Society of America Journal&lt;/full-title&gt;&lt;/periodical&gt;&lt;pages&gt;413-423&lt;/pages&gt;&lt;volume&gt;71&lt;/volume&gt;&lt;number&gt;2&lt;/number&gt;&lt;dates&gt;&lt;year&gt;2007&lt;/year&gt;&lt;/dates&gt;&lt;isbn&gt;1435-0661&lt;/isbn&gt;&lt;urls&gt;&lt;/urls&gt;&lt;/record&gt;&lt;/Cite&gt;&lt;/EndNote&gt;</w:instrText>
            </w:r>
            <w:r w:rsidRPr="00CC6185">
              <w:rPr>
                <w:rFonts w:eastAsia="Calibri" w:cstheme="minorHAnsi"/>
                <w:sz w:val="18"/>
                <w:szCs w:val="18"/>
              </w:rPr>
              <w:fldChar w:fldCharType="separate"/>
            </w:r>
            <w:r w:rsidRPr="00CC6185">
              <w:rPr>
                <w:rFonts w:eastAsia="Calibri" w:cstheme="minorHAnsi"/>
                <w:sz w:val="18"/>
                <w:szCs w:val="18"/>
              </w:rPr>
              <w:t>(Annabi et al. 2007)</w:t>
            </w:r>
            <w:r w:rsidRPr="00CC6185">
              <w:rPr>
                <w:rFonts w:eastAsia="Calibri" w:cstheme="minorHAnsi"/>
                <w:sz w:val="18"/>
                <w:szCs w:val="18"/>
              </w:rPr>
              <w:fldChar w:fldCharType="end"/>
            </w:r>
            <w:r w:rsidRPr="00CC6185">
              <w:rPr>
                <w:rFonts w:eastAsia="Calibri" w:cstheme="minorHAnsi"/>
                <w:sz w:val="18"/>
                <w:szCs w:val="18"/>
              </w:rPr>
              <w:t xml:space="preserve">. </w:t>
            </w:r>
          </w:p>
          <w:p w14:paraId="13D3F078"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 xml:space="preserve">Ensuring sustainable agriculture requires the implementation of methods to balance nutrients and to maintain soil organic matter. There is an urgent need to improve the management of different types of SOM input. Currently, main organic resources already used or potentially available to farmers are those based on compost and manure. In the study area-increasing use has been made of organic fertilizers at farm level in the past decade. However, many technical problems remain with regard to the quantity and quality of the organic resources available. </w:t>
            </w:r>
          </w:p>
          <w:p w14:paraId="44BCE7D6" w14:textId="77777777" w:rsidR="00C42BAA" w:rsidRPr="00CC6185" w:rsidRDefault="00C42BAA" w:rsidP="00193356">
            <w:pPr>
              <w:widowControl w:val="0"/>
              <w:autoSpaceDE w:val="0"/>
              <w:autoSpaceDN w:val="0"/>
              <w:adjustRightInd w:val="0"/>
              <w:spacing w:after="0" w:line="240" w:lineRule="auto"/>
              <w:rPr>
                <w:rFonts w:eastAsia="Calibri" w:cstheme="minorHAnsi"/>
                <w:sz w:val="18"/>
                <w:szCs w:val="18"/>
              </w:rPr>
            </w:pPr>
            <w:r w:rsidRPr="00CC6185">
              <w:rPr>
                <w:rFonts w:eastAsia="Calibri" w:cstheme="minorHAnsi"/>
                <w:sz w:val="18"/>
                <w:szCs w:val="18"/>
              </w:rPr>
              <w:t xml:space="preserve">Quantity of livestock manure is insufficient because of lower animal number with regard to the extensive farming system and free grazing feeding system. With the emergence of mixed farms, crop–livestock interactions on individual farms amplify at the expense of the interactions of separate crop and livestock farms. Less manure becomes available from (agro) pastoralists whose own needs are increasing in response to their expanding cropping activities. Crop farmers are thus faced with the need of acquiring livestock or purchasing more chemical fertilizers for maintaining soil fertility of their fields </w:t>
            </w:r>
            <w:r w:rsidRPr="00CC6185">
              <w:rPr>
                <w:rFonts w:eastAsia="Calibri" w:cstheme="minorHAnsi"/>
                <w:sz w:val="18"/>
                <w:szCs w:val="18"/>
              </w:rPr>
              <w:fldChar w:fldCharType="begin"/>
            </w:r>
            <w:r w:rsidRPr="00CC6185">
              <w:rPr>
                <w:rFonts w:eastAsia="Calibri" w:cstheme="minorHAnsi"/>
                <w:sz w:val="18"/>
                <w:szCs w:val="18"/>
              </w:rPr>
              <w:instrText xml:space="preserve"> ADDIN EN.CITE &lt;EndNote&gt;&lt;Cite&gt;&lt;Author&gt;Diarisso&lt;/Author&gt;&lt;Year&gt;2015&lt;/Year&gt;&lt;RecNum&gt;1193&lt;/RecNum&gt;&lt;DisplayText&gt;(Diarisso et al. 2015)&lt;/DisplayText&gt;&lt;record&gt;&lt;rec-number&gt;1193&lt;/rec-number&gt;&lt;foreign-keys&gt;&lt;key app="EN" db-id="fw5xtep5xwa2edezxaop9verd0eatad0ex9z" timestamp="1447064042"&gt;1193&lt;/key&gt;&lt;/foreign-keys&gt;&lt;ref-type name="Journal Article"&gt;17&lt;/ref-type&gt;&lt;contributors&gt;&lt;authors&gt;&lt;author&gt;Diarisso, Tidiane&lt;/author&gt;&lt;author&gt;Corbeels, Marc&lt;/author&gt;&lt;author&gt;Andrieu, Nadine&lt;/author&gt;&lt;author&gt;Djamen, Patrice&lt;/author&gt;&lt;author&gt;Douzet, Jean-Marie&lt;/author&gt;&lt;author&gt;Tittonell, Pablo&lt;/author&gt;&lt;/authors&gt;&lt;/contributors&gt;&lt;titles&gt;&lt;title&gt;Soil variability and crop yield gaps in two village landscapes of Burkina Faso&lt;/title&gt;&lt;secondary-title&gt;Nutrient Cycling in Agroecosystems&lt;/secondary-title&gt;&lt;/titles&gt;&lt;periodical&gt;&lt;full-title&gt;Nutrient Cycling in Agroecosystems&lt;/full-title&gt;&lt;/periodical&gt;&lt;pages&gt;1-18&lt;/pages&gt;&lt;dates&gt;&lt;year&gt;2015&lt;/year&gt;&lt;/dates&gt;&lt;isbn&gt;1385-1314&lt;/isbn&gt;&lt;urls&gt;&lt;/urls&gt;&lt;/record&gt;&lt;/Cite&gt;&lt;/EndNote&gt;</w:instrText>
            </w:r>
            <w:r w:rsidRPr="00CC6185">
              <w:rPr>
                <w:rFonts w:eastAsia="Calibri" w:cstheme="minorHAnsi"/>
                <w:sz w:val="18"/>
                <w:szCs w:val="18"/>
              </w:rPr>
              <w:fldChar w:fldCharType="separate"/>
            </w:r>
            <w:r w:rsidRPr="00CC6185">
              <w:rPr>
                <w:rFonts w:eastAsia="Calibri" w:cstheme="minorHAnsi"/>
                <w:sz w:val="18"/>
                <w:szCs w:val="18"/>
              </w:rPr>
              <w:t>(Diarisso et al. 2015)</w:t>
            </w:r>
            <w:r w:rsidRPr="00CC6185">
              <w:rPr>
                <w:rFonts w:eastAsia="Calibri" w:cstheme="minorHAnsi"/>
                <w:sz w:val="18"/>
                <w:szCs w:val="18"/>
              </w:rPr>
              <w:fldChar w:fldCharType="end"/>
            </w:r>
            <w:r w:rsidRPr="00CC6185">
              <w:rPr>
                <w:rFonts w:eastAsia="Calibri" w:cstheme="minorHAnsi"/>
                <w:sz w:val="18"/>
                <w:szCs w:val="18"/>
              </w:rPr>
              <w:t xml:space="preserve">. Obviously, livestock stocking rates that would provide enough manure to fertilize all fields of a farm, whilst depending on crop residue utilization from the same farm for feeding are not realistically attainable in the study area. Low biomass production is major constraint for higher stocking rates on farms. Meanwhile cotton biomass is mainly burnt in the study area and does not contribute to soil fertility enhancement or to livestock feeding. Promising alternative would be to identify technical options for valorization of cotton stem, thus leading to diversifying source of biomass for composting. Possibilities exist to increase manure-use efficiency within the constraints in which smallholder farmers operate </w:t>
            </w:r>
            <w:r w:rsidRPr="00CC6185">
              <w:rPr>
                <w:rFonts w:eastAsia="Calibri" w:cstheme="minorHAnsi"/>
                <w:sz w:val="18"/>
                <w:szCs w:val="18"/>
              </w:rPr>
              <w:fldChar w:fldCharType="begin"/>
            </w:r>
            <w:r w:rsidRPr="00CC6185">
              <w:rPr>
                <w:rFonts w:eastAsia="Calibri" w:cstheme="minorHAnsi"/>
                <w:sz w:val="18"/>
                <w:szCs w:val="18"/>
              </w:rPr>
              <w:instrText xml:space="preserve"> ADDIN EN.CITE &lt;EndNote&gt;&lt;Cite&gt;&lt;Author&gt;Harris&lt;/Author&gt;&lt;Year&gt;2002&lt;/Year&gt;&lt;RecNum&gt;1293&lt;/RecNum&gt;&lt;DisplayText&gt;(Harris 2002)&lt;/DisplayText&gt;&lt;record&gt;&lt;rec-number&gt;1293&lt;/rec-number&gt;&lt;foreign-keys&gt;&lt;key app="EN" db-id="fw5xtep5xwa2edezxaop9verd0eatad0ex9z" timestamp="1486819190"&gt;1293&lt;/key&gt;&lt;/foreign-keys&gt;&lt;ref-type name="Journal Article"&gt;17&lt;/ref-type&gt;&lt;contributors&gt;&lt;authors&gt;&lt;author&gt;Harris, F.&lt;/author&gt;&lt;/authors&gt;&lt;/contributors&gt;&lt;titles&gt;&lt;title&gt;Management of manure in farming systems in semi-arid West Africa&lt;/title&gt;&lt;secondary-title&gt;Experimental Agriculture&lt;/secondary-title&gt;&lt;/titles&gt;&lt;periodical&gt;&lt;full-title&gt;Experimental Agriculture&lt;/full-title&gt;&lt;/periodical&gt;&lt;pages&gt;131-148&lt;/pages&gt;&lt;volume&gt;38&lt;/volume&gt;&lt;number&gt;02&lt;/number&gt;&lt;dates&gt;&lt;year&gt;2002&lt;/year&gt;&lt;/dates&gt;&lt;isbn&gt;1469-4441&lt;/isbn&gt;&lt;urls&gt;&lt;/urls&gt;&lt;/record&gt;&lt;/Cite&gt;&lt;/EndNote&gt;</w:instrText>
            </w:r>
            <w:r w:rsidRPr="00CC6185">
              <w:rPr>
                <w:rFonts w:eastAsia="Calibri" w:cstheme="minorHAnsi"/>
                <w:sz w:val="18"/>
                <w:szCs w:val="18"/>
              </w:rPr>
              <w:fldChar w:fldCharType="separate"/>
            </w:r>
            <w:r w:rsidRPr="00CC6185">
              <w:rPr>
                <w:rFonts w:eastAsia="Calibri" w:cstheme="minorHAnsi"/>
                <w:noProof/>
                <w:sz w:val="18"/>
                <w:szCs w:val="18"/>
              </w:rPr>
              <w:t>(Harris 2002)</w:t>
            </w:r>
            <w:r w:rsidRPr="00CC6185">
              <w:rPr>
                <w:rFonts w:eastAsia="Calibri" w:cstheme="minorHAnsi"/>
                <w:sz w:val="18"/>
                <w:szCs w:val="18"/>
              </w:rPr>
              <w:fldChar w:fldCharType="end"/>
            </w:r>
            <w:r w:rsidRPr="00CC6185">
              <w:rPr>
                <w:rFonts w:eastAsia="Calibri" w:cstheme="minorHAnsi"/>
                <w:sz w:val="18"/>
                <w:szCs w:val="18"/>
              </w:rPr>
              <w:t xml:space="preserve">. </w:t>
            </w:r>
          </w:p>
        </w:tc>
      </w:tr>
      <w:tr w:rsidR="00C42BAA" w:rsidRPr="00CC6185" w14:paraId="71DA4EAC" w14:textId="77777777" w:rsidTr="00193356">
        <w:trPr>
          <w:gridAfter w:val="1"/>
          <w:wAfter w:w="101" w:type="dxa"/>
        </w:trPr>
        <w:tc>
          <w:tcPr>
            <w:tcW w:w="9050" w:type="dxa"/>
            <w:gridSpan w:val="15"/>
            <w:tcBorders>
              <w:top w:val="single" w:sz="4" w:space="0" w:color="auto"/>
              <w:left w:val="single" w:sz="4" w:space="0" w:color="auto"/>
              <w:bottom w:val="single" w:sz="4" w:space="0" w:color="auto"/>
              <w:right w:val="single" w:sz="4" w:space="0" w:color="auto"/>
            </w:tcBorders>
          </w:tcPr>
          <w:p w14:paraId="6D6C6136" w14:textId="77777777" w:rsidR="00C42BAA" w:rsidRPr="00CC6185" w:rsidRDefault="00C42BAA" w:rsidP="00193356">
            <w:pPr>
              <w:spacing w:after="0" w:line="240" w:lineRule="auto"/>
              <w:rPr>
                <w:rFonts w:eastAsia="Calibri" w:cstheme="minorHAnsi"/>
                <w:sz w:val="18"/>
                <w:szCs w:val="18"/>
              </w:rPr>
            </w:pPr>
          </w:p>
        </w:tc>
      </w:tr>
      <w:tr w:rsidR="00C42BAA" w:rsidRPr="00CC6185" w14:paraId="7B0324AA" w14:textId="77777777" w:rsidTr="00193356">
        <w:trPr>
          <w:gridAfter w:val="1"/>
          <w:wAfter w:w="101" w:type="dxa"/>
        </w:trPr>
        <w:tc>
          <w:tcPr>
            <w:tcW w:w="9050" w:type="dxa"/>
            <w:gridSpan w:val="15"/>
            <w:tcBorders>
              <w:top w:val="single" w:sz="4" w:space="0" w:color="auto"/>
              <w:left w:val="single" w:sz="4" w:space="0" w:color="auto"/>
              <w:bottom w:val="single" w:sz="4" w:space="0" w:color="auto"/>
              <w:right w:val="single" w:sz="4" w:space="0" w:color="auto"/>
            </w:tcBorders>
          </w:tcPr>
          <w:p w14:paraId="5F0918A4"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 xml:space="preserve">2. Objectives: </w:t>
            </w:r>
            <w:r w:rsidRPr="00CC6185">
              <w:rPr>
                <w:rFonts w:eastAsia="Calibri" w:cstheme="minorHAnsi"/>
                <w:sz w:val="18"/>
                <w:szCs w:val="18"/>
              </w:rPr>
              <w:t>Improving soil fertility management under cereal cropping system in southern Mali</w:t>
            </w:r>
          </w:p>
        </w:tc>
      </w:tr>
      <w:tr w:rsidR="00C42BAA" w:rsidRPr="00CC6185" w14:paraId="7101C9FA" w14:textId="77777777" w:rsidTr="00193356">
        <w:trPr>
          <w:gridAfter w:val="1"/>
          <w:wAfter w:w="101" w:type="dxa"/>
        </w:trPr>
        <w:tc>
          <w:tcPr>
            <w:tcW w:w="9050" w:type="dxa"/>
            <w:gridSpan w:val="15"/>
            <w:tcBorders>
              <w:top w:val="single" w:sz="4" w:space="0" w:color="auto"/>
              <w:left w:val="single" w:sz="4" w:space="0" w:color="auto"/>
              <w:bottom w:val="single" w:sz="4" w:space="0" w:color="auto"/>
              <w:right w:val="single" w:sz="4" w:space="0" w:color="auto"/>
            </w:tcBorders>
          </w:tcPr>
          <w:p w14:paraId="42A28CD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2.1 Analyzing strategies and management practices for manure production in smallholder farming system </w:t>
            </w:r>
          </w:p>
        </w:tc>
      </w:tr>
      <w:tr w:rsidR="00C42BAA" w:rsidRPr="00CC6185" w14:paraId="7A8B7E83" w14:textId="77777777" w:rsidTr="00193356">
        <w:trPr>
          <w:gridAfter w:val="1"/>
          <w:wAfter w:w="101" w:type="dxa"/>
        </w:trPr>
        <w:tc>
          <w:tcPr>
            <w:tcW w:w="9050" w:type="dxa"/>
            <w:gridSpan w:val="15"/>
            <w:tcBorders>
              <w:top w:val="single" w:sz="4" w:space="0" w:color="auto"/>
              <w:left w:val="single" w:sz="4" w:space="0" w:color="auto"/>
              <w:bottom w:val="single" w:sz="4" w:space="0" w:color="auto"/>
              <w:right w:val="single" w:sz="4" w:space="0" w:color="auto"/>
            </w:tcBorders>
          </w:tcPr>
          <w:p w14:paraId="6CAE6CA9"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2.2 Improving compost quality for sustainable soil fertility management</w:t>
            </w:r>
          </w:p>
        </w:tc>
      </w:tr>
      <w:tr w:rsidR="00C42BAA" w:rsidRPr="00CC6185" w14:paraId="7FDFD1E0" w14:textId="77777777" w:rsidTr="00193356">
        <w:trPr>
          <w:gridAfter w:val="1"/>
          <w:wAfter w:w="101" w:type="dxa"/>
        </w:trPr>
        <w:tc>
          <w:tcPr>
            <w:tcW w:w="9050" w:type="dxa"/>
            <w:gridSpan w:val="15"/>
            <w:tcBorders>
              <w:top w:val="single" w:sz="4" w:space="0" w:color="auto"/>
              <w:left w:val="single" w:sz="4" w:space="0" w:color="auto"/>
              <w:bottom w:val="single" w:sz="4" w:space="0" w:color="auto"/>
              <w:right w:val="single" w:sz="4" w:space="0" w:color="auto"/>
            </w:tcBorders>
          </w:tcPr>
          <w:p w14:paraId="54814FD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2.3 Improving efficiency of organic fertilizer application technique under cereal inter – cropping system</w:t>
            </w:r>
          </w:p>
        </w:tc>
      </w:tr>
      <w:tr w:rsidR="00C42BAA" w:rsidRPr="00CC6185" w14:paraId="74FE03B8" w14:textId="77777777" w:rsidTr="00193356">
        <w:trPr>
          <w:gridAfter w:val="1"/>
          <w:wAfter w:w="101" w:type="dxa"/>
        </w:trPr>
        <w:tc>
          <w:tcPr>
            <w:tcW w:w="9050" w:type="dxa"/>
            <w:gridSpan w:val="15"/>
            <w:tcBorders>
              <w:top w:val="single" w:sz="4" w:space="0" w:color="auto"/>
              <w:left w:val="single" w:sz="4" w:space="0" w:color="auto"/>
              <w:bottom w:val="single" w:sz="4" w:space="0" w:color="auto"/>
              <w:right w:val="single" w:sz="4" w:space="0" w:color="auto"/>
            </w:tcBorders>
          </w:tcPr>
          <w:p w14:paraId="48836D1E" w14:textId="77777777" w:rsidR="00C42BAA" w:rsidRPr="00CC6185" w:rsidRDefault="00C42BAA" w:rsidP="00193356">
            <w:pPr>
              <w:spacing w:after="0" w:line="240" w:lineRule="auto"/>
              <w:rPr>
                <w:rFonts w:eastAsia="Calibri" w:cstheme="minorHAnsi"/>
                <w:sz w:val="18"/>
                <w:szCs w:val="18"/>
              </w:rPr>
            </w:pPr>
          </w:p>
        </w:tc>
      </w:tr>
      <w:tr w:rsidR="00C42BAA" w:rsidRPr="00CC6185" w14:paraId="1BB6292E" w14:textId="77777777" w:rsidTr="00193356">
        <w:trPr>
          <w:gridAfter w:val="1"/>
          <w:wAfter w:w="101" w:type="dxa"/>
        </w:trPr>
        <w:tc>
          <w:tcPr>
            <w:tcW w:w="9050" w:type="dxa"/>
            <w:gridSpan w:val="15"/>
            <w:tcBorders>
              <w:top w:val="single" w:sz="4" w:space="0" w:color="auto"/>
              <w:left w:val="single" w:sz="4" w:space="0" w:color="auto"/>
              <w:bottom w:val="single" w:sz="4" w:space="0" w:color="auto"/>
              <w:right w:val="single" w:sz="4" w:space="0" w:color="auto"/>
            </w:tcBorders>
          </w:tcPr>
          <w:p w14:paraId="4FE1924B"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3. Research questions</w:t>
            </w:r>
          </w:p>
        </w:tc>
      </w:tr>
      <w:tr w:rsidR="00C42BAA" w:rsidRPr="00CC6185" w14:paraId="31607157" w14:textId="77777777" w:rsidTr="00193356">
        <w:trPr>
          <w:gridAfter w:val="1"/>
          <w:wAfter w:w="101" w:type="dxa"/>
        </w:trPr>
        <w:tc>
          <w:tcPr>
            <w:tcW w:w="9050" w:type="dxa"/>
            <w:gridSpan w:val="15"/>
            <w:tcBorders>
              <w:top w:val="single" w:sz="4" w:space="0" w:color="auto"/>
              <w:left w:val="single" w:sz="4" w:space="0" w:color="auto"/>
              <w:bottom w:val="single" w:sz="4" w:space="0" w:color="auto"/>
              <w:right w:val="single" w:sz="4" w:space="0" w:color="auto"/>
            </w:tcBorders>
          </w:tcPr>
          <w:p w14:paraId="36568CB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3.1 What are the constraints for organic fertilizer production in smallholder farming system? How can nutrient monitoring tool  be used for farm decision-making? </w:t>
            </w:r>
          </w:p>
        </w:tc>
      </w:tr>
      <w:tr w:rsidR="00C42BAA" w:rsidRPr="00CC6185" w14:paraId="10F00783" w14:textId="77777777" w:rsidTr="00193356">
        <w:trPr>
          <w:gridAfter w:val="1"/>
          <w:wAfter w:w="101" w:type="dxa"/>
        </w:trPr>
        <w:tc>
          <w:tcPr>
            <w:tcW w:w="9050" w:type="dxa"/>
            <w:gridSpan w:val="15"/>
            <w:tcBorders>
              <w:top w:val="single" w:sz="4" w:space="0" w:color="auto"/>
              <w:left w:val="single" w:sz="4" w:space="0" w:color="auto"/>
              <w:bottom w:val="single" w:sz="4" w:space="0" w:color="auto"/>
              <w:right w:val="single" w:sz="4" w:space="0" w:color="auto"/>
            </w:tcBorders>
          </w:tcPr>
          <w:p w14:paraId="5BE8E6E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3.2 What are the main constraints for composting?  How can cotton stem be used as source of diversification for composting in southern Mali? How can composting method improve quality and therefore improve soil fertility?</w:t>
            </w:r>
          </w:p>
        </w:tc>
      </w:tr>
      <w:tr w:rsidR="00C42BAA" w:rsidRPr="00CC6185" w14:paraId="00AD3414" w14:textId="77777777" w:rsidTr="00193356">
        <w:trPr>
          <w:gridAfter w:val="1"/>
          <w:wAfter w:w="101" w:type="dxa"/>
        </w:trPr>
        <w:tc>
          <w:tcPr>
            <w:tcW w:w="9050" w:type="dxa"/>
            <w:gridSpan w:val="15"/>
            <w:tcBorders>
              <w:top w:val="single" w:sz="4" w:space="0" w:color="auto"/>
              <w:left w:val="single" w:sz="4" w:space="0" w:color="auto"/>
              <w:bottom w:val="single" w:sz="4" w:space="0" w:color="auto"/>
              <w:right w:val="single" w:sz="4" w:space="0" w:color="auto"/>
            </w:tcBorders>
          </w:tcPr>
          <w:p w14:paraId="635CF84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3.3 How canorganic fertilizer application technique  improve crop production and soil fertility? How to improve manure application efficiency?</w:t>
            </w:r>
          </w:p>
        </w:tc>
      </w:tr>
      <w:tr w:rsidR="00C42BAA" w:rsidRPr="00CC6185" w14:paraId="7957156C" w14:textId="77777777" w:rsidTr="00193356">
        <w:trPr>
          <w:gridAfter w:val="1"/>
          <w:wAfter w:w="101" w:type="dxa"/>
        </w:trPr>
        <w:tc>
          <w:tcPr>
            <w:tcW w:w="9050" w:type="dxa"/>
            <w:gridSpan w:val="15"/>
            <w:tcBorders>
              <w:top w:val="single" w:sz="4" w:space="0" w:color="auto"/>
              <w:left w:val="single" w:sz="4" w:space="0" w:color="auto"/>
              <w:bottom w:val="single" w:sz="4" w:space="0" w:color="auto"/>
              <w:right w:val="single" w:sz="4" w:space="0" w:color="auto"/>
            </w:tcBorders>
          </w:tcPr>
          <w:p w14:paraId="0FB3A1E9" w14:textId="77777777" w:rsidR="00C42BAA" w:rsidRPr="00CC6185" w:rsidRDefault="00C42BAA" w:rsidP="00193356">
            <w:pPr>
              <w:spacing w:after="0" w:line="240" w:lineRule="auto"/>
              <w:rPr>
                <w:rFonts w:eastAsia="Calibri" w:cstheme="minorHAnsi"/>
                <w:sz w:val="18"/>
                <w:szCs w:val="18"/>
              </w:rPr>
            </w:pPr>
          </w:p>
        </w:tc>
      </w:tr>
      <w:tr w:rsidR="00C42BAA" w:rsidRPr="00CC6185" w14:paraId="063187B7" w14:textId="77777777" w:rsidTr="00193356">
        <w:trPr>
          <w:gridAfter w:val="1"/>
          <w:wAfter w:w="101" w:type="dxa"/>
        </w:trPr>
        <w:tc>
          <w:tcPr>
            <w:tcW w:w="9050" w:type="dxa"/>
            <w:gridSpan w:val="15"/>
            <w:tcBorders>
              <w:top w:val="single" w:sz="4" w:space="0" w:color="auto"/>
              <w:left w:val="single" w:sz="4" w:space="0" w:color="auto"/>
              <w:bottom w:val="single" w:sz="4" w:space="0" w:color="auto"/>
              <w:right w:val="single" w:sz="4" w:space="0" w:color="auto"/>
            </w:tcBorders>
          </w:tcPr>
          <w:p w14:paraId="1CDDDB44"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 xml:space="preserve">4. Procedures (survey methods, gender disaggregation, treatments, experimental design, sample size, etc). </w:t>
            </w:r>
          </w:p>
        </w:tc>
      </w:tr>
      <w:tr w:rsidR="00C42BAA" w:rsidRPr="00CC6185" w14:paraId="6A50E71B" w14:textId="77777777" w:rsidTr="00193356">
        <w:trPr>
          <w:gridAfter w:val="1"/>
          <w:wAfter w:w="101" w:type="dxa"/>
        </w:trPr>
        <w:tc>
          <w:tcPr>
            <w:tcW w:w="9050" w:type="dxa"/>
            <w:gridSpan w:val="15"/>
            <w:tcBorders>
              <w:top w:val="single" w:sz="4" w:space="0" w:color="auto"/>
              <w:left w:val="single" w:sz="4" w:space="0" w:color="auto"/>
              <w:bottom w:val="single" w:sz="4" w:space="0" w:color="auto"/>
              <w:right w:val="single" w:sz="4" w:space="0" w:color="auto"/>
            </w:tcBorders>
          </w:tcPr>
          <w:p w14:paraId="353019F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4.1</w:t>
            </w:r>
            <w:r>
              <w:rPr>
                <w:rFonts w:eastAsia="Calibri" w:cstheme="minorHAnsi"/>
                <w:sz w:val="18"/>
                <w:szCs w:val="18"/>
              </w:rPr>
              <w:t xml:space="preserve"> </w:t>
            </w:r>
            <w:r w:rsidRPr="00CC6185">
              <w:rPr>
                <w:rFonts w:eastAsia="Calibri" w:cstheme="minorHAnsi"/>
                <w:sz w:val="18"/>
                <w:szCs w:val="18"/>
              </w:rPr>
              <w:t>Analyzing biomass flow for soil fertility management</w:t>
            </w:r>
          </w:p>
          <w:p w14:paraId="11604809"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lastRenderedPageBreak/>
              <w:t>Our approach is based on diagnosis and analysis of existing farming system and nutrient management. Farm monitoring, will take place at plot and farm household level, because most of the decisions concerning biomass and nutrient management are taken at that level. Infuences of processes at lower scales and higher scales will be studied as well and incorporated in the farm level approach.</w:t>
            </w:r>
          </w:p>
          <w:p w14:paraId="35B8430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Information will be collected through survey and measuring and will be based on field status, soil type, localization, field-village distance, crop type, previous crop, total area cultivated in market gardens, total area cultivated in off-season, land reserves policy and Fallow, date and quantity for crop residues collection, crop yield, farm operation, animal draft, manure application, permanent and wage temporaly, migration of farm members and equipment. </w:t>
            </w:r>
          </w:p>
          <w:p w14:paraId="78F15C5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For livestock, information will be collected on herd structure, other livestock numbers, post-harvest pasture (field of ownership), transhumance practices, transhumance dates, guarding mode, herd feeding, other supplements, residues storage for fodder.</w:t>
            </w:r>
          </w:p>
          <w:p w14:paraId="5E70FAF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For understanding determinants of farmer’s management strategies and practices, we aim to obtain accurate information on farm management strategies. In-depth surveys will focus on cropping systems, livestock systems, biomass production and management, management strategies for organic and mineral fertilizer. NUTMON will be used </w:t>
            </w:r>
            <w:commentRangeStart w:id="2"/>
            <w:r w:rsidRPr="00CC6185">
              <w:rPr>
                <w:rFonts w:eastAsia="Calibri" w:cstheme="minorHAnsi"/>
                <w:sz w:val="18"/>
                <w:szCs w:val="18"/>
              </w:rPr>
              <w:t>to</w:t>
            </w:r>
            <w:commentRangeEnd w:id="2"/>
            <w:r w:rsidRPr="00CC6185">
              <w:rPr>
                <w:rStyle w:val="CommentReference"/>
                <w:rFonts w:cstheme="minorHAnsi"/>
                <w:sz w:val="18"/>
                <w:szCs w:val="18"/>
              </w:rPr>
              <w:commentReference w:id="2"/>
            </w:r>
            <w:r w:rsidRPr="00CC6185">
              <w:rPr>
                <w:rFonts w:eastAsia="Calibri" w:cstheme="minorHAnsi"/>
                <w:sz w:val="18"/>
                <w:szCs w:val="18"/>
              </w:rPr>
              <w:t xml:space="preserve"> </w:t>
            </w:r>
          </w:p>
          <w:p w14:paraId="2F58520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Thereafter, Nutrient monitoring model will be used as a decision-support model to monitor effects of soil fertility management and address soil nutrient flows and balances, in a multi-disciplinary a farm scale.</w:t>
            </w:r>
          </w:p>
        </w:tc>
      </w:tr>
      <w:tr w:rsidR="00C42BAA" w:rsidRPr="00CC6185" w14:paraId="0561BC67" w14:textId="77777777" w:rsidTr="00193356">
        <w:trPr>
          <w:gridAfter w:val="1"/>
          <w:wAfter w:w="101" w:type="dxa"/>
          <w:trHeight w:val="1457"/>
        </w:trPr>
        <w:tc>
          <w:tcPr>
            <w:tcW w:w="9050" w:type="dxa"/>
            <w:gridSpan w:val="15"/>
            <w:tcBorders>
              <w:top w:val="single" w:sz="4" w:space="0" w:color="auto"/>
              <w:left w:val="single" w:sz="4" w:space="0" w:color="auto"/>
              <w:bottom w:val="single" w:sz="4" w:space="0" w:color="auto"/>
              <w:right w:val="single" w:sz="4" w:space="0" w:color="auto"/>
            </w:tcBorders>
          </w:tcPr>
          <w:p w14:paraId="3CBEF8F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lastRenderedPageBreak/>
              <w:t>4.2</w:t>
            </w:r>
            <w:r>
              <w:rPr>
                <w:rFonts w:eastAsia="Calibri" w:cstheme="minorHAnsi"/>
                <w:sz w:val="18"/>
                <w:szCs w:val="18"/>
              </w:rPr>
              <w:t>:</w:t>
            </w:r>
            <w:r w:rsidRPr="00CC6185">
              <w:rPr>
                <w:rFonts w:eastAsia="Calibri" w:cstheme="minorHAnsi"/>
                <w:sz w:val="18"/>
                <w:szCs w:val="18"/>
              </w:rPr>
              <w:t xml:space="preserve">Our hypothesis is based on use of bio-stimulants, urea and/or natural phosphorous to improve compost quality. In the study area, cotton stems do not enter any value chain and they are generally burned after harvesting. In our composting strategy we intend to explore source of valuing cotton stems as biomass for composting under cereal based system. Following treatments will be </w:t>
            </w:r>
            <w:commentRangeStart w:id="3"/>
            <w:r w:rsidRPr="00CC6185">
              <w:rPr>
                <w:rFonts w:eastAsia="Calibri" w:cstheme="minorHAnsi"/>
                <w:sz w:val="18"/>
                <w:szCs w:val="18"/>
              </w:rPr>
              <w:t>tested</w:t>
            </w:r>
            <w:commentRangeEnd w:id="3"/>
            <w:r w:rsidRPr="00CC6185">
              <w:rPr>
                <w:rStyle w:val="CommentReference"/>
                <w:rFonts w:cstheme="minorHAnsi"/>
                <w:sz w:val="18"/>
                <w:szCs w:val="18"/>
              </w:rPr>
              <w:commentReference w:id="3"/>
            </w:r>
            <w:r w:rsidRPr="00CC6185">
              <w:rPr>
                <w:rFonts w:eastAsia="Calibri" w:cstheme="minorHAnsi"/>
                <w:sz w:val="18"/>
                <w:szCs w:val="18"/>
              </w:rPr>
              <w:t>:</w:t>
            </w:r>
            <w:r w:rsidRPr="00CC6185">
              <w:rPr>
                <w:rFonts w:eastAsia="Calibri" w:cstheme="minorHAnsi"/>
                <w:sz w:val="18"/>
                <w:szCs w:val="18"/>
              </w:rPr>
              <w:br/>
              <w:t>Compost 1: 1 ton of cotton stem +1 kg of bio stimulant</w:t>
            </w:r>
            <w:r w:rsidRPr="00CC6185">
              <w:rPr>
                <w:rFonts w:eastAsia="Calibri" w:cstheme="minorHAnsi"/>
                <w:sz w:val="18"/>
                <w:szCs w:val="18"/>
              </w:rPr>
              <w:br/>
              <w:t>Compost 2: 1 ton of cotton stem + 250kg of park manure</w:t>
            </w:r>
            <w:r w:rsidRPr="00CC6185">
              <w:rPr>
                <w:rFonts w:eastAsia="Calibri" w:cstheme="minorHAnsi"/>
                <w:sz w:val="18"/>
                <w:szCs w:val="18"/>
              </w:rPr>
              <w:br/>
              <w:t>Compost 3: 1tonne of cotton stem + 1kg of bio stimulant + 25kg of urea</w:t>
            </w:r>
          </w:p>
        </w:tc>
      </w:tr>
      <w:tr w:rsidR="00C42BAA" w:rsidRPr="00CC6185" w14:paraId="7908FC34" w14:textId="77777777" w:rsidTr="00193356">
        <w:trPr>
          <w:gridAfter w:val="1"/>
          <w:wAfter w:w="101" w:type="dxa"/>
        </w:trPr>
        <w:tc>
          <w:tcPr>
            <w:tcW w:w="9050" w:type="dxa"/>
            <w:gridSpan w:val="15"/>
            <w:tcBorders>
              <w:top w:val="single" w:sz="4" w:space="0" w:color="auto"/>
              <w:left w:val="single" w:sz="4" w:space="0" w:color="auto"/>
              <w:bottom w:val="single" w:sz="4" w:space="0" w:color="auto"/>
              <w:right w:val="single" w:sz="4" w:space="0" w:color="auto"/>
            </w:tcBorders>
          </w:tcPr>
          <w:p w14:paraId="1185766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4.3</w:t>
            </w:r>
            <w:r>
              <w:rPr>
                <w:rFonts w:eastAsia="Calibri" w:cstheme="minorHAnsi"/>
                <w:sz w:val="18"/>
                <w:szCs w:val="18"/>
              </w:rPr>
              <w:t xml:space="preserve">: </w:t>
            </w:r>
            <w:r w:rsidRPr="00CC6185">
              <w:rPr>
                <w:rFonts w:eastAsia="Calibri" w:cstheme="minorHAnsi"/>
                <w:sz w:val="18"/>
                <w:szCs w:val="18"/>
              </w:rPr>
              <w:t xml:space="preserve">Use of organic fertilizer is a common practice in the study area. The practice consists of spreading 3 to 5 tons of organic fertilizer homogeneously over part or all of the field. This practice is subject of comments because of high cost of human, animal and material investment for organic fertilizer production and because of weed seed dissemination in the field. To improve efficiency of organic fertilizer and reduce effort, we will test localized application of organique fertilizer (compost) that has been produced under activity 4.2. Similar technique was applied to mineral fertilizer under cereal production in the district of Segou.  Following treatment will be tested in the technology park under maize, millet or sorghum depending on farmer-desired crop. The experimental design will be Fisher Block with 4 replications. </w:t>
            </w:r>
          </w:p>
          <w:p w14:paraId="481B8BE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 T1 : Control practice</w:t>
            </w:r>
          </w:p>
          <w:p w14:paraId="63D40CB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 T2 : Farmer practice of spreading manure+ Recommended mineral </w:t>
            </w:r>
            <w:commentRangeStart w:id="4"/>
            <w:r w:rsidRPr="00CC6185">
              <w:rPr>
                <w:rFonts w:eastAsia="Calibri" w:cstheme="minorHAnsi"/>
                <w:sz w:val="18"/>
                <w:szCs w:val="18"/>
              </w:rPr>
              <w:t>fertilizer</w:t>
            </w:r>
            <w:commentRangeEnd w:id="4"/>
            <w:r w:rsidRPr="00CC6185">
              <w:rPr>
                <w:rStyle w:val="CommentReference"/>
                <w:rFonts w:cstheme="minorHAnsi"/>
                <w:sz w:val="18"/>
                <w:szCs w:val="18"/>
              </w:rPr>
              <w:commentReference w:id="4"/>
            </w:r>
          </w:p>
          <w:p w14:paraId="58F9A259"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 T3 : Localized application of compost 1+ Recommended mineral fertilizer</w:t>
            </w:r>
          </w:p>
          <w:p w14:paraId="7BD61B8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 T4 : Localized application of compost 2+ Recommended mineral fertilizer</w:t>
            </w:r>
          </w:p>
          <w:p w14:paraId="5FEBEDA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 T5 : Localized application of compost 3+ Recommended mineral fertilizer</w:t>
            </w:r>
          </w:p>
        </w:tc>
      </w:tr>
      <w:tr w:rsidR="00C42BAA" w:rsidRPr="00CC6185" w14:paraId="31FA5229" w14:textId="77777777" w:rsidTr="00193356">
        <w:trPr>
          <w:gridAfter w:val="1"/>
          <w:wAfter w:w="101" w:type="dxa"/>
        </w:trPr>
        <w:tc>
          <w:tcPr>
            <w:tcW w:w="9050" w:type="dxa"/>
            <w:gridSpan w:val="15"/>
            <w:tcBorders>
              <w:top w:val="single" w:sz="4" w:space="0" w:color="auto"/>
              <w:left w:val="single" w:sz="4" w:space="0" w:color="auto"/>
              <w:bottom w:val="single" w:sz="4" w:space="0" w:color="auto"/>
              <w:right w:val="single" w:sz="4" w:space="0" w:color="auto"/>
            </w:tcBorders>
          </w:tcPr>
          <w:p w14:paraId="68C03D3E" w14:textId="77777777" w:rsidR="00C42BAA" w:rsidRPr="00CC6185" w:rsidRDefault="00C42BAA" w:rsidP="00193356">
            <w:pPr>
              <w:spacing w:after="0" w:line="240" w:lineRule="auto"/>
              <w:rPr>
                <w:rFonts w:eastAsia="Calibri" w:cstheme="minorHAnsi"/>
                <w:sz w:val="18"/>
                <w:szCs w:val="18"/>
              </w:rPr>
            </w:pPr>
          </w:p>
        </w:tc>
      </w:tr>
      <w:tr w:rsidR="00C42BAA" w:rsidRPr="00CC6185" w14:paraId="79766CE5" w14:textId="77777777" w:rsidTr="00193356">
        <w:trPr>
          <w:gridAfter w:val="1"/>
          <w:wAfter w:w="101" w:type="dxa"/>
        </w:trPr>
        <w:tc>
          <w:tcPr>
            <w:tcW w:w="9050" w:type="dxa"/>
            <w:gridSpan w:val="15"/>
            <w:tcBorders>
              <w:top w:val="single" w:sz="4" w:space="0" w:color="auto"/>
              <w:left w:val="single" w:sz="4" w:space="0" w:color="auto"/>
              <w:bottom w:val="single" w:sz="4" w:space="0" w:color="auto"/>
              <w:right w:val="single" w:sz="4" w:space="0" w:color="auto"/>
            </w:tcBorders>
          </w:tcPr>
          <w:p w14:paraId="6B2EB22E"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5. Observation(s)</w:t>
            </w:r>
          </w:p>
        </w:tc>
      </w:tr>
      <w:tr w:rsidR="00C42BAA" w:rsidRPr="00CC6185" w14:paraId="5D269A2F" w14:textId="77777777" w:rsidTr="00193356">
        <w:trPr>
          <w:gridAfter w:val="1"/>
          <w:wAfter w:w="101" w:type="dxa"/>
        </w:trPr>
        <w:tc>
          <w:tcPr>
            <w:tcW w:w="9050" w:type="dxa"/>
            <w:gridSpan w:val="15"/>
            <w:tcBorders>
              <w:top w:val="single" w:sz="4" w:space="0" w:color="auto"/>
              <w:left w:val="single" w:sz="4" w:space="0" w:color="auto"/>
              <w:bottom w:val="single" w:sz="4" w:space="0" w:color="auto"/>
              <w:right w:val="single" w:sz="4" w:space="0" w:color="auto"/>
            </w:tcBorders>
          </w:tcPr>
          <w:p w14:paraId="4F3C737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5.1 For understanding determinants of farmer’s management strategies and practices, we aim to obtain accurate information on farm management strategies. In-depth surveys will focus on cropping systems, livestock systems, biomass production and management, management strategies for organic and mineral fertilizers, types of organic manure (large vs small ruminants). Nutrient monitoring model will be parameterized based on results of farm survey. </w:t>
            </w:r>
          </w:p>
        </w:tc>
      </w:tr>
      <w:tr w:rsidR="00C42BAA" w:rsidRPr="00CC6185" w14:paraId="7B783450" w14:textId="77777777" w:rsidTr="00193356">
        <w:trPr>
          <w:gridAfter w:val="1"/>
          <w:wAfter w:w="101" w:type="dxa"/>
        </w:trPr>
        <w:tc>
          <w:tcPr>
            <w:tcW w:w="9050" w:type="dxa"/>
            <w:gridSpan w:val="15"/>
            <w:tcBorders>
              <w:top w:val="single" w:sz="4" w:space="0" w:color="auto"/>
              <w:left w:val="single" w:sz="4" w:space="0" w:color="auto"/>
              <w:bottom w:val="single" w:sz="4" w:space="0" w:color="auto"/>
              <w:right w:val="single" w:sz="4" w:space="0" w:color="auto"/>
            </w:tcBorders>
          </w:tcPr>
          <w:p w14:paraId="2CF5E3E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5.2</w:t>
            </w:r>
            <w:r>
              <w:rPr>
                <w:rFonts w:eastAsia="Calibri" w:cstheme="minorHAnsi"/>
                <w:sz w:val="18"/>
                <w:szCs w:val="18"/>
              </w:rPr>
              <w:t>: T</w:t>
            </w:r>
            <w:r w:rsidRPr="00CC6185">
              <w:rPr>
                <w:rFonts w:eastAsia="Calibri" w:cstheme="minorHAnsi"/>
                <w:sz w:val="18"/>
                <w:szCs w:val="18"/>
              </w:rPr>
              <w:t>emperatures will be recorded each day during the first 10 days and then every week until the end of composting process. The temperature will be taken out of five (05) different points on the heap and calculated an average.</w:t>
            </w:r>
          </w:p>
          <w:p w14:paraId="7033EA4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Amount of water for irrigation will be recorded. Indeed, compost will be watered when drying of heap is noticed. Water is brought over the heap until starting to flow out. Number of watering cans per operation will be used as indicator for quantifying total water supplied.</w:t>
            </w:r>
          </w:p>
          <w:p w14:paraId="12B09BB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Compost pH will be measured during the process especially at 7; 14; 28; 42; 56; 70 days after starting, by sampling at specified times and laboratory analysis.</w:t>
            </w:r>
          </w:p>
          <w:p w14:paraId="1C51716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For chemical characterization of the 3 types of compost; PH (1: 2.5 H2O), organic carbon (Walkley-Black), total nitrogen (Kjedhal), total phosphorus and total potassium (attack with perchloric acid, 70%) and assimilable phosphorus (Bray-I), calcium, magnesium, C / N ratio will be determined in the laboratory. The maturation time of the compost will be recorded.</w:t>
            </w:r>
            <w:r w:rsidRPr="00CC6185">
              <w:rPr>
                <w:rFonts w:cstheme="minorHAnsi"/>
                <w:sz w:val="18"/>
                <w:szCs w:val="18"/>
                <w:lang w:val="en"/>
              </w:rPr>
              <w:t xml:space="preserve"> </w:t>
            </w:r>
          </w:p>
        </w:tc>
      </w:tr>
      <w:tr w:rsidR="00C42BAA" w:rsidRPr="00CC6185" w14:paraId="25309851" w14:textId="77777777" w:rsidTr="00193356">
        <w:trPr>
          <w:gridAfter w:val="1"/>
          <w:wAfter w:w="101" w:type="dxa"/>
        </w:trPr>
        <w:tc>
          <w:tcPr>
            <w:tcW w:w="9050" w:type="dxa"/>
            <w:gridSpan w:val="15"/>
            <w:tcBorders>
              <w:top w:val="single" w:sz="4" w:space="0" w:color="auto"/>
              <w:left w:val="single" w:sz="4" w:space="0" w:color="auto"/>
              <w:bottom w:val="single" w:sz="4" w:space="0" w:color="auto"/>
              <w:right w:val="single" w:sz="4" w:space="0" w:color="auto"/>
            </w:tcBorders>
          </w:tcPr>
          <w:p w14:paraId="4D7BCE3C"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5.3</w:t>
            </w:r>
            <w:r>
              <w:rPr>
                <w:rFonts w:eastAsia="Calibri" w:cstheme="minorHAnsi"/>
                <w:sz w:val="18"/>
                <w:szCs w:val="18"/>
              </w:rPr>
              <w:t>:</w:t>
            </w:r>
            <w:r w:rsidRPr="00CC6185">
              <w:rPr>
                <w:rFonts w:eastAsia="Calibri" w:cstheme="minorHAnsi"/>
                <w:sz w:val="18"/>
                <w:szCs w:val="18"/>
                <w:u w:val="single"/>
              </w:rPr>
              <w:t>l sample</w:t>
            </w:r>
            <w:r w:rsidRPr="00CC6185">
              <w:rPr>
                <w:rFonts w:eastAsia="Calibri" w:cstheme="minorHAnsi"/>
                <w:sz w:val="18"/>
                <w:szCs w:val="18"/>
              </w:rPr>
              <w:t>: Before planting soil sample will be collected and analyzed in the laboratory to determine nutrient content such as NPK, Organic matter, CEC, Mg, Ca, pH and soil texture. In 2017 we make assumption that all soil of field are homogenous and then soil sample will be taken at different points of crop field and be mixed to constitute an average sample. Soil sample will taken from 0 to 20 cm and from 20 to 40 cm.</w:t>
            </w:r>
          </w:p>
          <w:p w14:paraId="21A3A04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u w:val="single"/>
              </w:rPr>
              <w:lastRenderedPageBreak/>
              <w:t>Weather:</w:t>
            </w:r>
            <w:r w:rsidRPr="00CC6185">
              <w:rPr>
                <w:rFonts w:eastAsia="Calibri" w:cstheme="minorHAnsi"/>
                <w:sz w:val="18"/>
                <w:szCs w:val="18"/>
              </w:rPr>
              <w:t xml:space="preserve"> Weather condition will be recorded from nearby weather stations. Site location: longitude and latitude (degree); Daily maximum and minimum temperature (°C), solar radiation (MJ/m²/d), daily rainfall amount (mm); daily maximum and minimum air humidity; daily average wind speed will be recorded from nearby weather station.</w:t>
            </w:r>
          </w:p>
          <w:p w14:paraId="1D496EE9"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u w:val="single"/>
              </w:rPr>
              <w:t>Crop growth parameters:</w:t>
            </w:r>
            <w:r w:rsidRPr="00CC6185">
              <w:rPr>
                <w:rFonts w:eastAsia="Calibri" w:cstheme="minorHAnsi"/>
                <w:sz w:val="18"/>
                <w:szCs w:val="18"/>
              </w:rPr>
              <w:t xml:space="preserve"> Following parameters will be measured: Planting date, emergence date, plant density, plant height, leaf area index (LAI), yield (grain and fodder). The different dates for plant height, biomass and LAI measurement will be defined ( I suggest at 10 day-intervals). Emergence date will be measured for each plot on line number 2 and the date will be chosen when there is 50% of germination. For each plot height of 5 plants will be recorded in 5 different hills at 15 days after planting and at every 15 days (30, 45, 60, 75 and 90 DAP). We count number of leave, measure length and width of these three plants. A leave is considered dead when 50% is necrosed or non-active.</w:t>
            </w:r>
          </w:p>
        </w:tc>
      </w:tr>
      <w:tr w:rsidR="00C42BAA" w:rsidRPr="00CC6185" w14:paraId="23DBE618" w14:textId="77777777" w:rsidTr="00193356">
        <w:trPr>
          <w:gridAfter w:val="1"/>
          <w:wAfter w:w="101" w:type="dxa"/>
        </w:trPr>
        <w:tc>
          <w:tcPr>
            <w:tcW w:w="9050" w:type="dxa"/>
            <w:gridSpan w:val="15"/>
            <w:tcBorders>
              <w:top w:val="single" w:sz="4" w:space="0" w:color="auto"/>
              <w:left w:val="single" w:sz="4" w:space="0" w:color="auto"/>
              <w:bottom w:val="single" w:sz="4" w:space="0" w:color="auto"/>
              <w:right w:val="single" w:sz="4" w:space="0" w:color="auto"/>
            </w:tcBorders>
          </w:tcPr>
          <w:p w14:paraId="545033B1" w14:textId="77777777" w:rsidR="00C42BAA" w:rsidRPr="00CC6185" w:rsidRDefault="00C42BAA" w:rsidP="00193356">
            <w:pPr>
              <w:spacing w:after="0" w:line="240" w:lineRule="auto"/>
              <w:rPr>
                <w:rFonts w:eastAsia="Calibri" w:cstheme="minorHAnsi"/>
                <w:sz w:val="18"/>
                <w:szCs w:val="18"/>
              </w:rPr>
            </w:pPr>
          </w:p>
        </w:tc>
      </w:tr>
      <w:tr w:rsidR="00C42BAA" w:rsidRPr="00CC6185" w14:paraId="7724D1AB" w14:textId="77777777" w:rsidTr="00193356">
        <w:trPr>
          <w:gridAfter w:val="1"/>
          <w:wAfter w:w="101" w:type="dxa"/>
        </w:trPr>
        <w:tc>
          <w:tcPr>
            <w:tcW w:w="9050" w:type="dxa"/>
            <w:gridSpan w:val="15"/>
            <w:tcBorders>
              <w:top w:val="single" w:sz="4" w:space="0" w:color="auto"/>
              <w:left w:val="single" w:sz="4" w:space="0" w:color="auto"/>
              <w:bottom w:val="single" w:sz="4" w:space="0" w:color="auto"/>
              <w:right w:val="single" w:sz="4" w:space="0" w:color="auto"/>
            </w:tcBorders>
          </w:tcPr>
          <w:p w14:paraId="4616E38F"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6. Milestones</w:t>
            </w:r>
          </w:p>
        </w:tc>
      </w:tr>
      <w:tr w:rsidR="00C42BAA" w:rsidRPr="00CC6185" w14:paraId="3F382C61" w14:textId="77777777" w:rsidTr="00193356">
        <w:trPr>
          <w:gridAfter w:val="1"/>
          <w:wAfter w:w="101" w:type="dxa"/>
        </w:trPr>
        <w:tc>
          <w:tcPr>
            <w:tcW w:w="3888" w:type="dxa"/>
            <w:gridSpan w:val="5"/>
            <w:tcBorders>
              <w:top w:val="single" w:sz="4" w:space="0" w:color="auto"/>
              <w:left w:val="single" w:sz="4" w:space="0" w:color="auto"/>
              <w:bottom w:val="single" w:sz="4" w:space="0" w:color="auto"/>
              <w:right w:val="single" w:sz="4" w:space="0" w:color="auto"/>
            </w:tcBorders>
          </w:tcPr>
          <w:p w14:paraId="5A8C7C77"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Deliverables</w:t>
            </w:r>
          </w:p>
        </w:tc>
        <w:tc>
          <w:tcPr>
            <w:tcW w:w="3690" w:type="dxa"/>
            <w:gridSpan w:val="7"/>
            <w:tcBorders>
              <w:top w:val="single" w:sz="4" w:space="0" w:color="auto"/>
              <w:left w:val="single" w:sz="4" w:space="0" w:color="auto"/>
              <w:bottom w:val="single" w:sz="4" w:space="0" w:color="auto"/>
              <w:right w:val="single" w:sz="4" w:space="0" w:color="auto"/>
            </w:tcBorders>
          </w:tcPr>
          <w:p w14:paraId="5A8FB81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Means of verification</w:t>
            </w:r>
          </w:p>
        </w:tc>
        <w:tc>
          <w:tcPr>
            <w:tcW w:w="1472" w:type="dxa"/>
            <w:gridSpan w:val="3"/>
            <w:tcBorders>
              <w:top w:val="single" w:sz="4" w:space="0" w:color="auto"/>
              <w:left w:val="single" w:sz="4" w:space="0" w:color="auto"/>
              <w:bottom w:val="single" w:sz="4" w:space="0" w:color="auto"/>
              <w:right w:val="single" w:sz="4" w:space="0" w:color="auto"/>
            </w:tcBorders>
          </w:tcPr>
          <w:p w14:paraId="5695786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Date</w:t>
            </w:r>
          </w:p>
        </w:tc>
      </w:tr>
      <w:tr w:rsidR="00C42BAA" w:rsidRPr="00CC6185" w14:paraId="5307CEB3" w14:textId="77777777" w:rsidTr="00193356">
        <w:trPr>
          <w:gridAfter w:val="1"/>
          <w:wAfter w:w="101" w:type="dxa"/>
        </w:trPr>
        <w:tc>
          <w:tcPr>
            <w:tcW w:w="3888" w:type="dxa"/>
            <w:gridSpan w:val="5"/>
            <w:tcBorders>
              <w:top w:val="single" w:sz="4" w:space="0" w:color="auto"/>
              <w:left w:val="single" w:sz="4" w:space="0" w:color="auto"/>
              <w:bottom w:val="single" w:sz="4" w:space="0" w:color="auto"/>
              <w:right w:val="single" w:sz="4" w:space="0" w:color="auto"/>
            </w:tcBorders>
          </w:tcPr>
          <w:p w14:paraId="690B6AD7"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6.1 Constraints for organic fertilizer production are identified</w:t>
            </w:r>
          </w:p>
          <w:p w14:paraId="760E9FA1"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Mapping biomass flow at farm level</w:t>
            </w:r>
          </w:p>
        </w:tc>
        <w:tc>
          <w:tcPr>
            <w:tcW w:w="3690" w:type="dxa"/>
            <w:gridSpan w:val="7"/>
            <w:tcBorders>
              <w:top w:val="single" w:sz="4" w:space="0" w:color="auto"/>
              <w:left w:val="single" w:sz="4" w:space="0" w:color="auto"/>
              <w:bottom w:val="single" w:sz="4" w:space="0" w:color="auto"/>
              <w:right w:val="single" w:sz="4" w:space="0" w:color="auto"/>
            </w:tcBorders>
          </w:tcPr>
          <w:p w14:paraId="2A0EE86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Report, MSc thesis</w:t>
            </w:r>
          </w:p>
        </w:tc>
        <w:tc>
          <w:tcPr>
            <w:tcW w:w="1472" w:type="dxa"/>
            <w:gridSpan w:val="3"/>
            <w:tcBorders>
              <w:top w:val="single" w:sz="4" w:space="0" w:color="auto"/>
              <w:left w:val="single" w:sz="4" w:space="0" w:color="auto"/>
              <w:bottom w:val="single" w:sz="4" w:space="0" w:color="auto"/>
              <w:right w:val="single" w:sz="4" w:space="0" w:color="auto"/>
            </w:tcBorders>
          </w:tcPr>
          <w:p w14:paraId="18F6E6F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January, 2018</w:t>
            </w:r>
          </w:p>
        </w:tc>
      </w:tr>
      <w:tr w:rsidR="00C42BAA" w:rsidRPr="00CC6185" w14:paraId="1223E414" w14:textId="77777777" w:rsidTr="00193356">
        <w:trPr>
          <w:gridAfter w:val="1"/>
          <w:wAfter w:w="101" w:type="dxa"/>
        </w:trPr>
        <w:tc>
          <w:tcPr>
            <w:tcW w:w="3888" w:type="dxa"/>
            <w:gridSpan w:val="5"/>
            <w:tcBorders>
              <w:top w:val="single" w:sz="4" w:space="0" w:color="auto"/>
              <w:left w:val="single" w:sz="4" w:space="0" w:color="auto"/>
              <w:bottom w:val="single" w:sz="4" w:space="0" w:color="auto"/>
              <w:right w:val="single" w:sz="4" w:space="0" w:color="auto"/>
            </w:tcBorders>
          </w:tcPr>
          <w:p w14:paraId="6D91869C"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 xml:space="preserve">6.2 Promising composting technology is developed </w:t>
            </w:r>
          </w:p>
        </w:tc>
        <w:tc>
          <w:tcPr>
            <w:tcW w:w="3690" w:type="dxa"/>
            <w:gridSpan w:val="7"/>
            <w:tcBorders>
              <w:top w:val="single" w:sz="4" w:space="0" w:color="auto"/>
              <w:left w:val="single" w:sz="4" w:space="0" w:color="auto"/>
              <w:bottom w:val="single" w:sz="4" w:space="0" w:color="auto"/>
              <w:right w:val="single" w:sz="4" w:space="0" w:color="auto"/>
            </w:tcBorders>
          </w:tcPr>
          <w:p w14:paraId="02E609D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Report, Msc thesis</w:t>
            </w:r>
          </w:p>
        </w:tc>
        <w:tc>
          <w:tcPr>
            <w:tcW w:w="1472" w:type="dxa"/>
            <w:gridSpan w:val="3"/>
            <w:tcBorders>
              <w:top w:val="single" w:sz="4" w:space="0" w:color="auto"/>
              <w:left w:val="single" w:sz="4" w:space="0" w:color="auto"/>
              <w:bottom w:val="single" w:sz="4" w:space="0" w:color="auto"/>
              <w:right w:val="single" w:sz="4" w:space="0" w:color="auto"/>
            </w:tcBorders>
          </w:tcPr>
          <w:p w14:paraId="4E14E1B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January, 2018</w:t>
            </w:r>
          </w:p>
        </w:tc>
      </w:tr>
      <w:tr w:rsidR="00C42BAA" w:rsidRPr="00CC6185" w14:paraId="58D66005" w14:textId="77777777" w:rsidTr="00193356">
        <w:trPr>
          <w:gridAfter w:val="1"/>
          <w:wAfter w:w="101" w:type="dxa"/>
        </w:trPr>
        <w:tc>
          <w:tcPr>
            <w:tcW w:w="3888" w:type="dxa"/>
            <w:gridSpan w:val="5"/>
            <w:tcBorders>
              <w:top w:val="single" w:sz="4" w:space="0" w:color="auto"/>
              <w:left w:val="single" w:sz="4" w:space="0" w:color="auto"/>
              <w:bottom w:val="single" w:sz="4" w:space="0" w:color="auto"/>
              <w:right w:val="single" w:sz="4" w:space="0" w:color="auto"/>
            </w:tcBorders>
          </w:tcPr>
          <w:p w14:paraId="05F19F66"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6.3 Efficiency of application technique of compost is demonstrated</w:t>
            </w:r>
          </w:p>
        </w:tc>
        <w:tc>
          <w:tcPr>
            <w:tcW w:w="3690" w:type="dxa"/>
            <w:gridSpan w:val="7"/>
            <w:tcBorders>
              <w:top w:val="single" w:sz="4" w:space="0" w:color="auto"/>
              <w:left w:val="single" w:sz="4" w:space="0" w:color="auto"/>
              <w:bottom w:val="single" w:sz="4" w:space="0" w:color="auto"/>
              <w:right w:val="single" w:sz="4" w:space="0" w:color="auto"/>
            </w:tcBorders>
          </w:tcPr>
          <w:p w14:paraId="217CAE2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Report, MSc thesis</w:t>
            </w:r>
          </w:p>
        </w:tc>
        <w:tc>
          <w:tcPr>
            <w:tcW w:w="1472" w:type="dxa"/>
            <w:gridSpan w:val="3"/>
            <w:tcBorders>
              <w:top w:val="single" w:sz="4" w:space="0" w:color="auto"/>
              <w:left w:val="single" w:sz="4" w:space="0" w:color="auto"/>
              <w:bottom w:val="single" w:sz="4" w:space="0" w:color="auto"/>
              <w:right w:val="single" w:sz="4" w:space="0" w:color="auto"/>
            </w:tcBorders>
          </w:tcPr>
          <w:p w14:paraId="4731B41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January, </w:t>
            </w:r>
            <w:commentRangeStart w:id="5"/>
            <w:r w:rsidRPr="00CC6185">
              <w:rPr>
                <w:rFonts w:eastAsia="Calibri" w:cstheme="minorHAnsi"/>
                <w:sz w:val="18"/>
                <w:szCs w:val="18"/>
              </w:rPr>
              <w:t>2017</w:t>
            </w:r>
            <w:commentRangeEnd w:id="5"/>
            <w:r w:rsidRPr="00CC6185">
              <w:rPr>
                <w:rStyle w:val="CommentReference"/>
                <w:rFonts w:cstheme="minorHAnsi"/>
                <w:sz w:val="18"/>
                <w:szCs w:val="18"/>
              </w:rPr>
              <w:commentReference w:id="5"/>
            </w:r>
          </w:p>
        </w:tc>
      </w:tr>
      <w:tr w:rsidR="00C42BAA" w:rsidRPr="00CC6185" w14:paraId="1B793720" w14:textId="77777777" w:rsidTr="00193356">
        <w:trPr>
          <w:gridAfter w:val="1"/>
          <w:wAfter w:w="101" w:type="dxa"/>
        </w:trPr>
        <w:tc>
          <w:tcPr>
            <w:tcW w:w="9050" w:type="dxa"/>
            <w:gridSpan w:val="15"/>
            <w:tcBorders>
              <w:top w:val="single" w:sz="4" w:space="0" w:color="auto"/>
              <w:left w:val="single" w:sz="4" w:space="0" w:color="auto"/>
              <w:bottom w:val="single" w:sz="4" w:space="0" w:color="auto"/>
              <w:right w:val="single" w:sz="4" w:space="0" w:color="auto"/>
            </w:tcBorders>
          </w:tcPr>
          <w:p w14:paraId="332E8A37"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7. Sustainable intensification indicators</w:t>
            </w:r>
          </w:p>
        </w:tc>
      </w:tr>
      <w:tr w:rsidR="00C42BAA" w:rsidRPr="00CC6185" w14:paraId="1E122568" w14:textId="77777777" w:rsidTr="00193356">
        <w:trPr>
          <w:gridAfter w:val="1"/>
          <w:wAfter w:w="101" w:type="dxa"/>
        </w:trPr>
        <w:tc>
          <w:tcPr>
            <w:tcW w:w="1998" w:type="dxa"/>
            <w:gridSpan w:val="3"/>
            <w:tcBorders>
              <w:top w:val="single" w:sz="4" w:space="0" w:color="auto"/>
              <w:left w:val="single" w:sz="4" w:space="0" w:color="auto"/>
              <w:bottom w:val="single" w:sz="4" w:space="0" w:color="auto"/>
              <w:right w:val="single" w:sz="4" w:space="0" w:color="auto"/>
            </w:tcBorders>
          </w:tcPr>
          <w:p w14:paraId="1444839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7.1 Productivity</w:t>
            </w:r>
          </w:p>
        </w:tc>
        <w:tc>
          <w:tcPr>
            <w:tcW w:w="7052" w:type="dxa"/>
            <w:gridSpan w:val="12"/>
            <w:tcBorders>
              <w:top w:val="single" w:sz="4" w:space="0" w:color="auto"/>
              <w:left w:val="single" w:sz="4" w:space="0" w:color="auto"/>
              <w:bottom w:val="single" w:sz="4" w:space="0" w:color="auto"/>
              <w:right w:val="single" w:sz="4" w:space="0" w:color="auto"/>
            </w:tcBorders>
          </w:tcPr>
          <w:p w14:paraId="237A18B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Yield, Biomass, Farmer perceptions, Agricultural survey</w:t>
            </w:r>
          </w:p>
        </w:tc>
      </w:tr>
      <w:tr w:rsidR="00C42BAA" w:rsidRPr="00CC6185" w14:paraId="6CD34831" w14:textId="77777777" w:rsidTr="00193356">
        <w:trPr>
          <w:gridAfter w:val="1"/>
          <w:wAfter w:w="101" w:type="dxa"/>
        </w:trPr>
        <w:tc>
          <w:tcPr>
            <w:tcW w:w="1998" w:type="dxa"/>
            <w:gridSpan w:val="3"/>
            <w:tcBorders>
              <w:top w:val="single" w:sz="4" w:space="0" w:color="auto"/>
              <w:left w:val="single" w:sz="4" w:space="0" w:color="auto"/>
              <w:bottom w:val="single" w:sz="4" w:space="0" w:color="auto"/>
              <w:right w:val="single" w:sz="4" w:space="0" w:color="auto"/>
            </w:tcBorders>
          </w:tcPr>
          <w:p w14:paraId="3931B7D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7.2 Environmental</w:t>
            </w:r>
          </w:p>
        </w:tc>
        <w:tc>
          <w:tcPr>
            <w:tcW w:w="7052" w:type="dxa"/>
            <w:gridSpan w:val="12"/>
            <w:tcBorders>
              <w:top w:val="single" w:sz="4" w:space="0" w:color="auto"/>
              <w:left w:val="single" w:sz="4" w:space="0" w:color="auto"/>
              <w:bottom w:val="single" w:sz="4" w:space="0" w:color="auto"/>
              <w:right w:val="single" w:sz="4" w:space="0" w:color="auto"/>
            </w:tcBorders>
          </w:tcPr>
          <w:p w14:paraId="43674BC9"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Soil fertility, NPK, pH, OM</w:t>
            </w:r>
          </w:p>
        </w:tc>
      </w:tr>
      <w:tr w:rsidR="00C42BAA" w:rsidRPr="00CC6185" w14:paraId="23417F1A" w14:textId="77777777" w:rsidTr="00193356">
        <w:trPr>
          <w:gridAfter w:val="1"/>
          <w:wAfter w:w="101" w:type="dxa"/>
        </w:trPr>
        <w:tc>
          <w:tcPr>
            <w:tcW w:w="1998" w:type="dxa"/>
            <w:gridSpan w:val="3"/>
            <w:tcBorders>
              <w:top w:val="single" w:sz="4" w:space="0" w:color="auto"/>
              <w:left w:val="single" w:sz="4" w:space="0" w:color="auto"/>
              <w:bottom w:val="single" w:sz="4" w:space="0" w:color="auto"/>
              <w:right w:val="single" w:sz="4" w:space="0" w:color="auto"/>
            </w:tcBorders>
          </w:tcPr>
          <w:p w14:paraId="0085686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7.3 Economic</w:t>
            </w:r>
          </w:p>
        </w:tc>
        <w:tc>
          <w:tcPr>
            <w:tcW w:w="7052" w:type="dxa"/>
            <w:gridSpan w:val="12"/>
            <w:tcBorders>
              <w:top w:val="single" w:sz="4" w:space="0" w:color="auto"/>
              <w:left w:val="single" w:sz="4" w:space="0" w:color="auto"/>
              <w:bottom w:val="single" w:sz="4" w:space="0" w:color="auto"/>
              <w:right w:val="single" w:sz="4" w:space="0" w:color="auto"/>
            </w:tcBorders>
          </w:tcPr>
          <w:p w14:paraId="190300C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Profitability, diversification of technology</w:t>
            </w:r>
          </w:p>
        </w:tc>
      </w:tr>
      <w:tr w:rsidR="00C42BAA" w:rsidRPr="00CC6185" w14:paraId="2E065C9F" w14:textId="77777777" w:rsidTr="00193356">
        <w:trPr>
          <w:gridAfter w:val="1"/>
          <w:wAfter w:w="101" w:type="dxa"/>
          <w:trHeight w:val="290"/>
        </w:trPr>
        <w:tc>
          <w:tcPr>
            <w:tcW w:w="1998" w:type="dxa"/>
            <w:gridSpan w:val="3"/>
            <w:tcBorders>
              <w:top w:val="single" w:sz="4" w:space="0" w:color="auto"/>
              <w:left w:val="single" w:sz="4" w:space="0" w:color="auto"/>
              <w:bottom w:val="single" w:sz="4" w:space="0" w:color="auto"/>
              <w:right w:val="single" w:sz="4" w:space="0" w:color="auto"/>
            </w:tcBorders>
          </w:tcPr>
          <w:p w14:paraId="22B5DF4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7.4 Social</w:t>
            </w:r>
          </w:p>
        </w:tc>
        <w:tc>
          <w:tcPr>
            <w:tcW w:w="7052" w:type="dxa"/>
            <w:gridSpan w:val="12"/>
            <w:tcBorders>
              <w:top w:val="single" w:sz="4" w:space="0" w:color="auto"/>
              <w:left w:val="single" w:sz="4" w:space="0" w:color="auto"/>
              <w:bottom w:val="single" w:sz="4" w:space="0" w:color="auto"/>
              <w:right w:val="single" w:sz="4" w:space="0" w:color="auto"/>
            </w:tcBorders>
          </w:tcPr>
          <w:p w14:paraId="3642716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Ranking of technologies, Farmer perceptions, Access to production factors, Decision-making about technologies</w:t>
            </w:r>
          </w:p>
        </w:tc>
      </w:tr>
      <w:tr w:rsidR="00C42BAA" w:rsidRPr="00CC6185" w14:paraId="5C3C3338" w14:textId="77777777" w:rsidTr="00193356">
        <w:trPr>
          <w:gridAfter w:val="1"/>
          <w:wAfter w:w="101" w:type="dxa"/>
          <w:trHeight w:val="568"/>
        </w:trPr>
        <w:tc>
          <w:tcPr>
            <w:tcW w:w="1998" w:type="dxa"/>
            <w:gridSpan w:val="3"/>
            <w:tcBorders>
              <w:top w:val="single" w:sz="4" w:space="0" w:color="auto"/>
              <w:left w:val="single" w:sz="4" w:space="0" w:color="auto"/>
              <w:bottom w:val="single" w:sz="4" w:space="0" w:color="auto"/>
              <w:right w:val="single" w:sz="4" w:space="0" w:color="auto"/>
            </w:tcBorders>
          </w:tcPr>
          <w:p w14:paraId="451BFEDA" w14:textId="77777777" w:rsidR="00C42BAA" w:rsidRPr="00CC6185" w:rsidRDefault="00C42BAA" w:rsidP="00193356">
            <w:pPr>
              <w:spacing w:after="0" w:line="240" w:lineRule="auto"/>
              <w:rPr>
                <w:rFonts w:eastAsia="Cambria" w:cstheme="minorHAnsi"/>
                <w:sz w:val="18"/>
                <w:szCs w:val="18"/>
              </w:rPr>
            </w:pPr>
            <w:r w:rsidRPr="00CC6185">
              <w:rPr>
                <w:rFonts w:eastAsia="Cambria" w:cstheme="minorHAnsi"/>
                <w:sz w:val="18"/>
                <w:szCs w:val="18"/>
              </w:rPr>
              <w:t>7.5 Human</w:t>
            </w:r>
          </w:p>
        </w:tc>
        <w:tc>
          <w:tcPr>
            <w:tcW w:w="7052" w:type="dxa"/>
            <w:gridSpan w:val="12"/>
            <w:tcBorders>
              <w:top w:val="single" w:sz="4" w:space="0" w:color="auto"/>
              <w:left w:val="single" w:sz="4" w:space="0" w:color="auto"/>
              <w:bottom w:val="single" w:sz="4" w:space="0" w:color="auto"/>
              <w:right w:val="single" w:sz="4" w:space="0" w:color="auto"/>
            </w:tcBorders>
          </w:tcPr>
          <w:p w14:paraId="5E0CC8C9"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Food production (Calories/ha), </w:t>
            </w:r>
          </w:p>
          <w:p w14:paraId="2B7FADD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Number of new practices being tested </w:t>
            </w:r>
          </w:p>
        </w:tc>
      </w:tr>
    </w:tbl>
    <w:p w14:paraId="0C85D4B2" w14:textId="77777777" w:rsidR="00C42BAA" w:rsidRPr="00CC6185" w:rsidRDefault="00C42BAA" w:rsidP="00C42BAA">
      <w:pPr>
        <w:spacing w:line="240" w:lineRule="auto"/>
        <w:rPr>
          <w:rFonts w:cs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360"/>
        <w:gridCol w:w="360"/>
        <w:gridCol w:w="450"/>
        <w:gridCol w:w="1080"/>
        <w:gridCol w:w="1800"/>
        <w:gridCol w:w="180"/>
        <w:gridCol w:w="810"/>
        <w:gridCol w:w="109"/>
        <w:gridCol w:w="721"/>
        <w:gridCol w:w="462"/>
        <w:gridCol w:w="1144"/>
      </w:tblGrid>
      <w:tr w:rsidR="00C42BAA" w:rsidRPr="00CC6185" w14:paraId="7B48A77D" w14:textId="77777777" w:rsidTr="00193356">
        <w:tc>
          <w:tcPr>
            <w:tcW w:w="1638" w:type="dxa"/>
          </w:tcPr>
          <w:p w14:paraId="053D72FB" w14:textId="77777777" w:rsidR="00C42BAA" w:rsidRPr="00CC6185" w:rsidRDefault="00C42BAA" w:rsidP="00193356">
            <w:pPr>
              <w:spacing w:after="0" w:line="240" w:lineRule="auto"/>
              <w:rPr>
                <w:rFonts w:eastAsia="Calibri" w:cstheme="minorHAnsi"/>
                <w:sz w:val="18"/>
                <w:szCs w:val="18"/>
              </w:rPr>
            </w:pPr>
            <w:r>
              <w:rPr>
                <w:rFonts w:eastAsia="Calibri" w:cstheme="minorHAnsi"/>
                <w:sz w:val="18"/>
                <w:szCs w:val="18"/>
              </w:rPr>
              <w:t>Sub-activity 1.5</w:t>
            </w:r>
          </w:p>
        </w:tc>
        <w:tc>
          <w:tcPr>
            <w:tcW w:w="7476" w:type="dxa"/>
            <w:gridSpan w:val="11"/>
          </w:tcPr>
          <w:p w14:paraId="2170B125"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Cost-benefit analysis of alternative systems for sorghum production</w:t>
            </w:r>
          </w:p>
        </w:tc>
      </w:tr>
      <w:tr w:rsidR="00C42BAA" w:rsidRPr="00CC6185" w14:paraId="31A41F4D" w14:textId="77777777" w:rsidTr="00193356">
        <w:tc>
          <w:tcPr>
            <w:tcW w:w="9114" w:type="dxa"/>
            <w:gridSpan w:val="12"/>
          </w:tcPr>
          <w:p w14:paraId="2D4E587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Research team</w:t>
            </w:r>
          </w:p>
        </w:tc>
      </w:tr>
      <w:tr w:rsidR="00C42BAA" w:rsidRPr="00CC6185" w14:paraId="17C49829" w14:textId="77777777" w:rsidTr="00193356">
        <w:tc>
          <w:tcPr>
            <w:tcW w:w="2808" w:type="dxa"/>
            <w:gridSpan w:val="4"/>
          </w:tcPr>
          <w:p w14:paraId="0051998E"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Name</w:t>
            </w:r>
          </w:p>
        </w:tc>
        <w:tc>
          <w:tcPr>
            <w:tcW w:w="3060" w:type="dxa"/>
            <w:gridSpan w:val="3"/>
          </w:tcPr>
          <w:p w14:paraId="557C8220"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Institution</w:t>
            </w:r>
          </w:p>
        </w:tc>
        <w:tc>
          <w:tcPr>
            <w:tcW w:w="3246" w:type="dxa"/>
            <w:gridSpan w:val="5"/>
          </w:tcPr>
          <w:p w14:paraId="2498DF8B"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Role</w:t>
            </w:r>
          </w:p>
        </w:tc>
      </w:tr>
      <w:tr w:rsidR="00C42BAA" w:rsidRPr="00CC6185" w14:paraId="5DEAE3DF" w14:textId="77777777" w:rsidTr="00193356">
        <w:trPr>
          <w:trHeight w:val="269"/>
        </w:trPr>
        <w:tc>
          <w:tcPr>
            <w:tcW w:w="2808" w:type="dxa"/>
            <w:gridSpan w:val="4"/>
          </w:tcPr>
          <w:p w14:paraId="6C0E2D5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Felix Badolo</w:t>
            </w:r>
          </w:p>
        </w:tc>
        <w:tc>
          <w:tcPr>
            <w:tcW w:w="3060" w:type="dxa"/>
            <w:gridSpan w:val="3"/>
          </w:tcPr>
          <w:p w14:paraId="76EF4C2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ICRISAT</w:t>
            </w:r>
          </w:p>
        </w:tc>
        <w:tc>
          <w:tcPr>
            <w:tcW w:w="3246" w:type="dxa"/>
            <w:gridSpan w:val="5"/>
          </w:tcPr>
          <w:p w14:paraId="55489E39"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Conduct economic analysis</w:t>
            </w:r>
          </w:p>
        </w:tc>
      </w:tr>
      <w:tr w:rsidR="00C42BAA" w:rsidRPr="00CC6185" w14:paraId="3C5E59B7" w14:textId="77777777" w:rsidTr="00193356">
        <w:tc>
          <w:tcPr>
            <w:tcW w:w="2808" w:type="dxa"/>
            <w:gridSpan w:val="4"/>
          </w:tcPr>
          <w:p w14:paraId="1734C2D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Bekele Kotu</w:t>
            </w:r>
          </w:p>
        </w:tc>
        <w:tc>
          <w:tcPr>
            <w:tcW w:w="3060" w:type="dxa"/>
            <w:gridSpan w:val="3"/>
          </w:tcPr>
          <w:p w14:paraId="5E22BFD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IITA</w:t>
            </w:r>
          </w:p>
        </w:tc>
        <w:tc>
          <w:tcPr>
            <w:tcW w:w="3246" w:type="dxa"/>
            <w:gridSpan w:val="5"/>
          </w:tcPr>
          <w:p w14:paraId="762674D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Contribute to economic analysis</w:t>
            </w:r>
          </w:p>
        </w:tc>
      </w:tr>
      <w:tr w:rsidR="00C42BAA" w:rsidRPr="00CC6185" w14:paraId="2639FE58" w14:textId="77777777" w:rsidTr="00193356">
        <w:tc>
          <w:tcPr>
            <w:tcW w:w="2808" w:type="dxa"/>
            <w:gridSpan w:val="4"/>
          </w:tcPr>
          <w:p w14:paraId="0AA49F1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Birhanu Zemadim</w:t>
            </w:r>
          </w:p>
        </w:tc>
        <w:tc>
          <w:tcPr>
            <w:tcW w:w="3060" w:type="dxa"/>
            <w:gridSpan w:val="3"/>
          </w:tcPr>
          <w:p w14:paraId="687723F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ICRISAT</w:t>
            </w:r>
          </w:p>
        </w:tc>
        <w:tc>
          <w:tcPr>
            <w:tcW w:w="3246" w:type="dxa"/>
            <w:gridSpan w:val="5"/>
          </w:tcPr>
          <w:p w14:paraId="3DACB8C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National project manager</w:t>
            </w:r>
          </w:p>
        </w:tc>
      </w:tr>
      <w:tr w:rsidR="00C42BAA" w:rsidRPr="00CC6185" w14:paraId="2185093E" w14:textId="77777777" w:rsidTr="00193356">
        <w:tc>
          <w:tcPr>
            <w:tcW w:w="9114" w:type="dxa"/>
            <w:gridSpan w:val="12"/>
          </w:tcPr>
          <w:p w14:paraId="19DF2B18" w14:textId="77777777" w:rsidR="00C42BAA" w:rsidRPr="00CC6185" w:rsidRDefault="00C42BAA" w:rsidP="00193356">
            <w:pPr>
              <w:spacing w:after="0" w:line="240" w:lineRule="auto"/>
              <w:rPr>
                <w:rFonts w:eastAsia="Calibri" w:cstheme="minorHAnsi"/>
                <w:sz w:val="18"/>
                <w:szCs w:val="18"/>
              </w:rPr>
            </w:pPr>
          </w:p>
        </w:tc>
      </w:tr>
      <w:tr w:rsidR="00C42BAA" w:rsidRPr="00CC6185" w14:paraId="796EFF49" w14:textId="77777777" w:rsidTr="00193356">
        <w:tc>
          <w:tcPr>
            <w:tcW w:w="9114" w:type="dxa"/>
            <w:gridSpan w:val="12"/>
          </w:tcPr>
          <w:p w14:paraId="07C05AFB" w14:textId="77777777" w:rsidR="00C42BAA" w:rsidRPr="00CC6185" w:rsidRDefault="00C42BAA" w:rsidP="00193356">
            <w:pPr>
              <w:spacing w:after="0" w:line="240" w:lineRule="auto"/>
              <w:rPr>
                <w:rFonts w:cstheme="minorHAnsi"/>
                <w:sz w:val="18"/>
                <w:szCs w:val="18"/>
              </w:rPr>
            </w:pPr>
            <w:r w:rsidRPr="00CC6185">
              <w:rPr>
                <w:rFonts w:eastAsia="Calibri" w:cstheme="minorHAnsi"/>
                <w:sz w:val="18"/>
                <w:szCs w:val="18"/>
              </w:rPr>
              <w:t>e. Student(s) – None</w:t>
            </w:r>
          </w:p>
        </w:tc>
      </w:tr>
      <w:tr w:rsidR="00C42BAA" w:rsidRPr="00CC6185" w14:paraId="2B9E8B0A" w14:textId="77777777" w:rsidTr="00193356">
        <w:tc>
          <w:tcPr>
            <w:tcW w:w="2358" w:type="dxa"/>
            <w:gridSpan w:val="3"/>
          </w:tcPr>
          <w:p w14:paraId="324484E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Name</w:t>
            </w:r>
          </w:p>
        </w:tc>
        <w:tc>
          <w:tcPr>
            <w:tcW w:w="3330" w:type="dxa"/>
            <w:gridSpan w:val="3"/>
          </w:tcPr>
          <w:p w14:paraId="09AACB9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Institute</w:t>
            </w:r>
          </w:p>
        </w:tc>
        <w:tc>
          <w:tcPr>
            <w:tcW w:w="1099" w:type="dxa"/>
            <w:gridSpan w:val="3"/>
          </w:tcPr>
          <w:p w14:paraId="785017A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Degree</w:t>
            </w:r>
          </w:p>
        </w:tc>
        <w:tc>
          <w:tcPr>
            <w:tcW w:w="1183" w:type="dxa"/>
            <w:gridSpan w:val="2"/>
          </w:tcPr>
          <w:p w14:paraId="33A807F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Start</w:t>
            </w:r>
          </w:p>
        </w:tc>
        <w:tc>
          <w:tcPr>
            <w:tcW w:w="1144" w:type="dxa"/>
          </w:tcPr>
          <w:p w14:paraId="504614F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End</w:t>
            </w:r>
          </w:p>
        </w:tc>
      </w:tr>
      <w:tr w:rsidR="00C42BAA" w:rsidRPr="00CC6185" w14:paraId="1CA5F947" w14:textId="77777777" w:rsidTr="00193356">
        <w:tc>
          <w:tcPr>
            <w:tcW w:w="2358" w:type="dxa"/>
            <w:gridSpan w:val="3"/>
          </w:tcPr>
          <w:p w14:paraId="7C48D38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1.</w:t>
            </w:r>
          </w:p>
        </w:tc>
        <w:tc>
          <w:tcPr>
            <w:tcW w:w="3330" w:type="dxa"/>
            <w:gridSpan w:val="3"/>
          </w:tcPr>
          <w:p w14:paraId="10E7B42B" w14:textId="77777777" w:rsidR="00C42BAA" w:rsidRPr="00CC6185" w:rsidRDefault="00C42BAA" w:rsidP="00193356">
            <w:pPr>
              <w:spacing w:after="0" w:line="240" w:lineRule="auto"/>
              <w:rPr>
                <w:rFonts w:eastAsia="Calibri" w:cstheme="minorHAnsi"/>
                <w:sz w:val="18"/>
                <w:szCs w:val="18"/>
              </w:rPr>
            </w:pPr>
          </w:p>
        </w:tc>
        <w:tc>
          <w:tcPr>
            <w:tcW w:w="1099" w:type="dxa"/>
            <w:gridSpan w:val="3"/>
          </w:tcPr>
          <w:p w14:paraId="23F78C19" w14:textId="77777777" w:rsidR="00C42BAA" w:rsidRPr="00CC6185" w:rsidRDefault="00C42BAA" w:rsidP="00193356">
            <w:pPr>
              <w:spacing w:after="0" w:line="240" w:lineRule="auto"/>
              <w:rPr>
                <w:rFonts w:eastAsia="Calibri" w:cstheme="minorHAnsi"/>
                <w:sz w:val="18"/>
                <w:szCs w:val="18"/>
              </w:rPr>
            </w:pPr>
          </w:p>
        </w:tc>
        <w:tc>
          <w:tcPr>
            <w:tcW w:w="1183" w:type="dxa"/>
            <w:gridSpan w:val="2"/>
          </w:tcPr>
          <w:p w14:paraId="6AC65094" w14:textId="77777777" w:rsidR="00C42BAA" w:rsidRPr="00CC6185" w:rsidRDefault="00C42BAA" w:rsidP="00193356">
            <w:pPr>
              <w:spacing w:after="0" w:line="240" w:lineRule="auto"/>
              <w:rPr>
                <w:rFonts w:eastAsia="Calibri" w:cstheme="minorHAnsi"/>
                <w:sz w:val="18"/>
                <w:szCs w:val="18"/>
              </w:rPr>
            </w:pPr>
          </w:p>
        </w:tc>
        <w:tc>
          <w:tcPr>
            <w:tcW w:w="1144" w:type="dxa"/>
          </w:tcPr>
          <w:p w14:paraId="550E3221" w14:textId="77777777" w:rsidR="00C42BAA" w:rsidRPr="00CC6185" w:rsidRDefault="00C42BAA" w:rsidP="00193356">
            <w:pPr>
              <w:spacing w:after="0" w:line="240" w:lineRule="auto"/>
              <w:rPr>
                <w:rFonts w:eastAsia="Calibri" w:cstheme="minorHAnsi"/>
                <w:sz w:val="18"/>
                <w:szCs w:val="18"/>
              </w:rPr>
            </w:pPr>
          </w:p>
        </w:tc>
      </w:tr>
      <w:tr w:rsidR="00C42BAA" w:rsidRPr="00CC6185" w14:paraId="14A2D10F" w14:textId="77777777" w:rsidTr="00193356">
        <w:tc>
          <w:tcPr>
            <w:tcW w:w="2358" w:type="dxa"/>
            <w:gridSpan w:val="3"/>
          </w:tcPr>
          <w:p w14:paraId="2658D1B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w:t>
            </w:r>
          </w:p>
        </w:tc>
        <w:tc>
          <w:tcPr>
            <w:tcW w:w="3330" w:type="dxa"/>
            <w:gridSpan w:val="3"/>
          </w:tcPr>
          <w:p w14:paraId="38731B4C" w14:textId="77777777" w:rsidR="00C42BAA" w:rsidRPr="00CC6185" w:rsidRDefault="00C42BAA" w:rsidP="00193356">
            <w:pPr>
              <w:spacing w:after="0" w:line="240" w:lineRule="auto"/>
              <w:rPr>
                <w:rFonts w:eastAsia="Calibri" w:cstheme="minorHAnsi"/>
                <w:sz w:val="18"/>
                <w:szCs w:val="18"/>
              </w:rPr>
            </w:pPr>
          </w:p>
        </w:tc>
        <w:tc>
          <w:tcPr>
            <w:tcW w:w="1099" w:type="dxa"/>
            <w:gridSpan w:val="3"/>
          </w:tcPr>
          <w:p w14:paraId="32EB1212" w14:textId="77777777" w:rsidR="00C42BAA" w:rsidRPr="00CC6185" w:rsidRDefault="00C42BAA" w:rsidP="00193356">
            <w:pPr>
              <w:spacing w:after="0" w:line="240" w:lineRule="auto"/>
              <w:rPr>
                <w:rFonts w:eastAsia="Calibri" w:cstheme="minorHAnsi"/>
                <w:sz w:val="18"/>
                <w:szCs w:val="18"/>
              </w:rPr>
            </w:pPr>
          </w:p>
        </w:tc>
        <w:tc>
          <w:tcPr>
            <w:tcW w:w="1183" w:type="dxa"/>
            <w:gridSpan w:val="2"/>
          </w:tcPr>
          <w:p w14:paraId="7F20FFBF" w14:textId="77777777" w:rsidR="00C42BAA" w:rsidRPr="00CC6185" w:rsidRDefault="00C42BAA" w:rsidP="00193356">
            <w:pPr>
              <w:spacing w:after="0" w:line="240" w:lineRule="auto"/>
              <w:rPr>
                <w:rFonts w:eastAsia="Calibri" w:cstheme="minorHAnsi"/>
                <w:sz w:val="18"/>
                <w:szCs w:val="18"/>
              </w:rPr>
            </w:pPr>
          </w:p>
        </w:tc>
        <w:tc>
          <w:tcPr>
            <w:tcW w:w="1144" w:type="dxa"/>
          </w:tcPr>
          <w:p w14:paraId="30003FF8" w14:textId="77777777" w:rsidR="00C42BAA" w:rsidRPr="00CC6185" w:rsidRDefault="00C42BAA" w:rsidP="00193356">
            <w:pPr>
              <w:spacing w:after="0" w:line="240" w:lineRule="auto"/>
              <w:rPr>
                <w:rFonts w:eastAsia="Calibri" w:cstheme="minorHAnsi"/>
                <w:sz w:val="18"/>
                <w:szCs w:val="18"/>
              </w:rPr>
            </w:pPr>
          </w:p>
        </w:tc>
      </w:tr>
      <w:tr w:rsidR="00C42BAA" w:rsidRPr="00CC6185" w14:paraId="15DD987D" w14:textId="77777777" w:rsidTr="00193356">
        <w:tc>
          <w:tcPr>
            <w:tcW w:w="2358" w:type="dxa"/>
            <w:gridSpan w:val="3"/>
          </w:tcPr>
          <w:p w14:paraId="453AD64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3.</w:t>
            </w:r>
          </w:p>
        </w:tc>
        <w:tc>
          <w:tcPr>
            <w:tcW w:w="3330" w:type="dxa"/>
            <w:gridSpan w:val="3"/>
          </w:tcPr>
          <w:p w14:paraId="7D3A8973" w14:textId="77777777" w:rsidR="00C42BAA" w:rsidRPr="00CC6185" w:rsidRDefault="00C42BAA" w:rsidP="00193356">
            <w:pPr>
              <w:spacing w:after="0" w:line="240" w:lineRule="auto"/>
              <w:rPr>
                <w:rFonts w:eastAsia="Calibri" w:cstheme="minorHAnsi"/>
                <w:sz w:val="18"/>
                <w:szCs w:val="18"/>
              </w:rPr>
            </w:pPr>
          </w:p>
        </w:tc>
        <w:tc>
          <w:tcPr>
            <w:tcW w:w="1099" w:type="dxa"/>
            <w:gridSpan w:val="3"/>
          </w:tcPr>
          <w:p w14:paraId="49B7FB0F" w14:textId="77777777" w:rsidR="00C42BAA" w:rsidRPr="00CC6185" w:rsidRDefault="00C42BAA" w:rsidP="00193356">
            <w:pPr>
              <w:spacing w:after="0" w:line="240" w:lineRule="auto"/>
              <w:rPr>
                <w:rFonts w:eastAsia="Calibri" w:cstheme="minorHAnsi"/>
                <w:sz w:val="18"/>
                <w:szCs w:val="18"/>
              </w:rPr>
            </w:pPr>
          </w:p>
        </w:tc>
        <w:tc>
          <w:tcPr>
            <w:tcW w:w="1183" w:type="dxa"/>
            <w:gridSpan w:val="2"/>
          </w:tcPr>
          <w:p w14:paraId="32275913" w14:textId="77777777" w:rsidR="00C42BAA" w:rsidRPr="00CC6185" w:rsidRDefault="00C42BAA" w:rsidP="00193356">
            <w:pPr>
              <w:spacing w:after="0" w:line="240" w:lineRule="auto"/>
              <w:rPr>
                <w:rFonts w:eastAsia="Calibri" w:cstheme="minorHAnsi"/>
                <w:sz w:val="18"/>
                <w:szCs w:val="18"/>
              </w:rPr>
            </w:pPr>
          </w:p>
        </w:tc>
        <w:tc>
          <w:tcPr>
            <w:tcW w:w="1144" w:type="dxa"/>
          </w:tcPr>
          <w:p w14:paraId="2A90F396" w14:textId="77777777" w:rsidR="00C42BAA" w:rsidRPr="00CC6185" w:rsidRDefault="00C42BAA" w:rsidP="00193356">
            <w:pPr>
              <w:spacing w:after="0" w:line="240" w:lineRule="auto"/>
              <w:rPr>
                <w:rFonts w:eastAsia="Calibri" w:cstheme="minorHAnsi"/>
                <w:sz w:val="18"/>
                <w:szCs w:val="18"/>
              </w:rPr>
            </w:pPr>
          </w:p>
        </w:tc>
      </w:tr>
      <w:tr w:rsidR="00C42BAA" w:rsidRPr="00CC6185" w14:paraId="6A96C4A1" w14:textId="77777777" w:rsidTr="00193356">
        <w:tc>
          <w:tcPr>
            <w:tcW w:w="1638" w:type="dxa"/>
          </w:tcPr>
          <w:p w14:paraId="712FA276" w14:textId="77777777" w:rsidR="00C42BAA" w:rsidRPr="00CC6185" w:rsidRDefault="00C42BAA" w:rsidP="00193356">
            <w:pPr>
              <w:spacing w:after="0" w:line="240" w:lineRule="auto"/>
              <w:rPr>
                <w:rFonts w:eastAsia="Calibri" w:cstheme="minorHAnsi"/>
                <w:sz w:val="18"/>
                <w:szCs w:val="18"/>
              </w:rPr>
            </w:pPr>
          </w:p>
        </w:tc>
        <w:tc>
          <w:tcPr>
            <w:tcW w:w="7476" w:type="dxa"/>
            <w:gridSpan w:val="11"/>
          </w:tcPr>
          <w:p w14:paraId="4B788BC4" w14:textId="77777777" w:rsidR="00C42BAA" w:rsidRPr="00CC6185" w:rsidRDefault="00C42BAA" w:rsidP="00193356">
            <w:pPr>
              <w:spacing w:after="0" w:line="240" w:lineRule="auto"/>
              <w:rPr>
                <w:rFonts w:eastAsia="Calibri" w:cstheme="minorHAnsi"/>
                <w:sz w:val="18"/>
                <w:szCs w:val="18"/>
              </w:rPr>
            </w:pPr>
          </w:p>
        </w:tc>
      </w:tr>
      <w:tr w:rsidR="00C42BAA" w:rsidRPr="00CC6185" w14:paraId="0A0D0DE2" w14:textId="77777777" w:rsidTr="00193356">
        <w:tc>
          <w:tcPr>
            <w:tcW w:w="1638" w:type="dxa"/>
          </w:tcPr>
          <w:p w14:paraId="350239F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f. Location(s)</w:t>
            </w:r>
          </w:p>
        </w:tc>
        <w:tc>
          <w:tcPr>
            <w:tcW w:w="7476" w:type="dxa"/>
            <w:gridSpan w:val="11"/>
          </w:tcPr>
          <w:p w14:paraId="3175AA2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Bougouni and Koutiala (Mali)</w:t>
            </w:r>
          </w:p>
        </w:tc>
      </w:tr>
      <w:tr w:rsidR="00C42BAA" w:rsidRPr="00CC6185" w14:paraId="31690B45" w14:textId="77777777" w:rsidTr="00193356">
        <w:tc>
          <w:tcPr>
            <w:tcW w:w="1638" w:type="dxa"/>
          </w:tcPr>
          <w:p w14:paraId="31DA52A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g. Start</w:t>
            </w:r>
          </w:p>
        </w:tc>
        <w:tc>
          <w:tcPr>
            <w:tcW w:w="7476" w:type="dxa"/>
            <w:gridSpan w:val="11"/>
          </w:tcPr>
          <w:p w14:paraId="1FA25379"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March 2017</w:t>
            </w:r>
          </w:p>
        </w:tc>
      </w:tr>
      <w:tr w:rsidR="00C42BAA" w:rsidRPr="00CC6185" w14:paraId="22F3E9EB" w14:textId="77777777" w:rsidTr="00193356">
        <w:tc>
          <w:tcPr>
            <w:tcW w:w="1638" w:type="dxa"/>
          </w:tcPr>
          <w:p w14:paraId="25E2266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h. End</w:t>
            </w:r>
          </w:p>
        </w:tc>
        <w:tc>
          <w:tcPr>
            <w:tcW w:w="7476" w:type="dxa"/>
            <w:gridSpan w:val="11"/>
          </w:tcPr>
          <w:p w14:paraId="6FE7996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September 2017</w:t>
            </w:r>
          </w:p>
        </w:tc>
      </w:tr>
      <w:tr w:rsidR="00C42BAA" w:rsidRPr="00CC6185" w14:paraId="74725173" w14:textId="77777777" w:rsidTr="00193356">
        <w:tc>
          <w:tcPr>
            <w:tcW w:w="1638" w:type="dxa"/>
          </w:tcPr>
          <w:p w14:paraId="0261A189" w14:textId="77777777" w:rsidR="00C42BAA" w:rsidRPr="00CC6185" w:rsidRDefault="00C42BAA" w:rsidP="00193356">
            <w:pPr>
              <w:spacing w:after="0" w:line="240" w:lineRule="auto"/>
              <w:rPr>
                <w:rFonts w:eastAsia="Calibri" w:cstheme="minorHAnsi"/>
                <w:sz w:val="18"/>
                <w:szCs w:val="18"/>
              </w:rPr>
            </w:pPr>
          </w:p>
        </w:tc>
        <w:tc>
          <w:tcPr>
            <w:tcW w:w="7476" w:type="dxa"/>
            <w:gridSpan w:val="11"/>
          </w:tcPr>
          <w:p w14:paraId="767EAAFB" w14:textId="77777777" w:rsidR="00C42BAA" w:rsidRPr="00CC6185" w:rsidRDefault="00C42BAA" w:rsidP="00193356">
            <w:pPr>
              <w:spacing w:after="0" w:line="240" w:lineRule="auto"/>
              <w:rPr>
                <w:rFonts w:eastAsia="Calibri" w:cstheme="minorHAnsi"/>
                <w:sz w:val="18"/>
                <w:szCs w:val="18"/>
              </w:rPr>
            </w:pPr>
          </w:p>
        </w:tc>
      </w:tr>
      <w:tr w:rsidR="00C42BAA" w:rsidRPr="00CC6185" w14:paraId="32341150" w14:textId="77777777" w:rsidTr="00193356">
        <w:tc>
          <w:tcPr>
            <w:tcW w:w="9114" w:type="dxa"/>
            <w:gridSpan w:val="12"/>
          </w:tcPr>
          <w:p w14:paraId="60AB99B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1. Justification</w:t>
            </w:r>
          </w:p>
        </w:tc>
      </w:tr>
      <w:tr w:rsidR="00C42BAA" w:rsidRPr="00CC6185" w14:paraId="2DE32108"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12890720"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bCs/>
                <w:sz w:val="18"/>
                <w:szCs w:val="18"/>
              </w:rPr>
              <w:t>A number of technologies are being identified in biological trials in Mali. However, socio-economic information about these technologies is lacking. The study aims to evaluate selected technologies from the socio-economic point of view.</w:t>
            </w:r>
          </w:p>
        </w:tc>
      </w:tr>
      <w:tr w:rsidR="00C42BAA" w:rsidRPr="00CC6185" w14:paraId="571D3FD4"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7D76F18A" w14:textId="77777777" w:rsidR="00C42BAA" w:rsidRPr="00CC6185" w:rsidRDefault="00C42BAA" w:rsidP="00193356">
            <w:pPr>
              <w:spacing w:after="0" w:line="240" w:lineRule="auto"/>
              <w:rPr>
                <w:rFonts w:eastAsia="Calibri" w:cstheme="minorHAnsi"/>
                <w:sz w:val="18"/>
                <w:szCs w:val="18"/>
              </w:rPr>
            </w:pPr>
          </w:p>
        </w:tc>
      </w:tr>
      <w:tr w:rsidR="00C42BAA" w:rsidRPr="00CC6185" w14:paraId="1C4452B6"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18269C3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 Objectives</w:t>
            </w:r>
          </w:p>
        </w:tc>
      </w:tr>
      <w:tr w:rsidR="00C42BAA" w:rsidRPr="00CC6185" w14:paraId="38D02441"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0425CA5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2.1 - </w:t>
            </w:r>
            <w:r w:rsidRPr="00CC6185">
              <w:rPr>
                <w:rFonts w:eastAsia="Calibri" w:cstheme="minorHAnsi"/>
                <w:bCs/>
                <w:sz w:val="18"/>
                <w:szCs w:val="18"/>
              </w:rPr>
              <w:t>Aim to compare and contrast these fertilizers with respects their economic advantages and production risks</w:t>
            </w:r>
          </w:p>
        </w:tc>
      </w:tr>
      <w:tr w:rsidR="00C42BAA" w:rsidRPr="00CC6185" w14:paraId="6AD4FFD1"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240B916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2.2 - </w:t>
            </w:r>
            <w:r w:rsidRPr="00CC6185">
              <w:rPr>
                <w:rFonts w:eastAsia="Calibri" w:cstheme="minorHAnsi"/>
                <w:bCs/>
                <w:sz w:val="18"/>
                <w:szCs w:val="18"/>
              </w:rPr>
              <w:t>Given most of farmers in West Africa are concerned with cash income derived from farm product sale, this study evaluates the net returns and income risk efficiency associated to cropping treatments</w:t>
            </w:r>
          </w:p>
        </w:tc>
      </w:tr>
      <w:tr w:rsidR="00C42BAA" w:rsidRPr="00CC6185" w14:paraId="6D392E60"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0866DD0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3. Research questions</w:t>
            </w:r>
          </w:p>
        </w:tc>
      </w:tr>
      <w:tr w:rsidR="00C42BAA" w:rsidRPr="00CC6185" w14:paraId="4E2E55D8"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45B50FD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3.1 - Are Alternative systems for sorghum production  benefit for the farmers?</w:t>
            </w:r>
          </w:p>
        </w:tc>
      </w:tr>
      <w:tr w:rsidR="00C42BAA" w:rsidRPr="00CC6185" w14:paraId="341FD00D"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62A0210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4. Procedures (survey methods, gender disaggregation, treatments, experimental design, sample size, etc). </w:t>
            </w:r>
          </w:p>
        </w:tc>
      </w:tr>
      <w:tr w:rsidR="00C42BAA" w:rsidRPr="00CC6185" w14:paraId="3AE4B707"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437D59A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lastRenderedPageBreak/>
              <w:t xml:space="preserve">4.1 – Plot survey </w:t>
            </w:r>
          </w:p>
        </w:tc>
      </w:tr>
      <w:tr w:rsidR="00C42BAA" w:rsidRPr="00CC6185" w14:paraId="22005282"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734E683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4.2 – Cost and benefit method</w:t>
            </w:r>
          </w:p>
        </w:tc>
      </w:tr>
      <w:tr w:rsidR="00C42BAA" w:rsidRPr="00CC6185" w14:paraId="5AB314D6"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016A00F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4.3 – Stochastic dominance analysis</w:t>
            </w:r>
          </w:p>
        </w:tc>
      </w:tr>
      <w:tr w:rsidR="00C42BAA" w:rsidRPr="00CC6185" w14:paraId="7EB238E1"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2333362E" w14:textId="77777777" w:rsidR="00C42BAA" w:rsidRPr="00CC6185" w:rsidRDefault="00C42BAA" w:rsidP="00193356">
            <w:pPr>
              <w:spacing w:after="0" w:line="240" w:lineRule="auto"/>
              <w:rPr>
                <w:rFonts w:eastAsia="Calibri" w:cstheme="minorHAnsi"/>
                <w:sz w:val="18"/>
                <w:szCs w:val="18"/>
              </w:rPr>
            </w:pPr>
          </w:p>
        </w:tc>
      </w:tr>
      <w:tr w:rsidR="00C42BAA" w:rsidRPr="00CC6185" w14:paraId="6A4ED194"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163D1C7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5. Data to be collected and uploaded</w:t>
            </w:r>
          </w:p>
        </w:tc>
        <w:tc>
          <w:tcPr>
            <w:tcW w:w="2436" w:type="dxa"/>
            <w:gridSpan w:val="4"/>
            <w:tcBorders>
              <w:top w:val="single" w:sz="4" w:space="0" w:color="auto"/>
              <w:left w:val="single" w:sz="4" w:space="0" w:color="auto"/>
              <w:bottom w:val="single" w:sz="4" w:space="0" w:color="auto"/>
              <w:right w:val="single" w:sz="4" w:space="0" w:color="auto"/>
            </w:tcBorders>
          </w:tcPr>
          <w:p w14:paraId="41796CC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Responsibility/Institute</w:t>
            </w:r>
          </w:p>
        </w:tc>
      </w:tr>
      <w:tr w:rsidR="00C42BAA" w:rsidRPr="00CC6185" w14:paraId="1A5E073C"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6CCAF8F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5.1 – On-farm trials data</w:t>
            </w:r>
          </w:p>
        </w:tc>
        <w:tc>
          <w:tcPr>
            <w:tcW w:w="2436" w:type="dxa"/>
            <w:gridSpan w:val="4"/>
            <w:tcBorders>
              <w:top w:val="single" w:sz="4" w:space="0" w:color="auto"/>
              <w:left w:val="single" w:sz="4" w:space="0" w:color="auto"/>
              <w:bottom w:val="single" w:sz="4" w:space="0" w:color="auto"/>
              <w:right w:val="single" w:sz="4" w:space="0" w:color="auto"/>
            </w:tcBorders>
          </w:tcPr>
          <w:p w14:paraId="41BD687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ICRISAT</w:t>
            </w:r>
          </w:p>
        </w:tc>
      </w:tr>
      <w:tr w:rsidR="00C42BAA" w:rsidRPr="00CC6185" w14:paraId="03C129A6"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2448466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6. Milestones</w:t>
            </w:r>
          </w:p>
        </w:tc>
      </w:tr>
      <w:tr w:rsidR="00C42BAA" w:rsidRPr="00CC6185" w14:paraId="6C00722D"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24676514"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Deliverables</w:t>
            </w:r>
          </w:p>
        </w:tc>
        <w:tc>
          <w:tcPr>
            <w:tcW w:w="3620" w:type="dxa"/>
            <w:gridSpan w:val="5"/>
            <w:tcBorders>
              <w:top w:val="single" w:sz="4" w:space="0" w:color="auto"/>
              <w:left w:val="single" w:sz="4" w:space="0" w:color="auto"/>
              <w:bottom w:val="single" w:sz="4" w:space="0" w:color="auto"/>
              <w:right w:val="single" w:sz="4" w:space="0" w:color="auto"/>
            </w:tcBorders>
          </w:tcPr>
          <w:p w14:paraId="2D9D645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Means of verification</w:t>
            </w:r>
          </w:p>
        </w:tc>
        <w:tc>
          <w:tcPr>
            <w:tcW w:w="1606" w:type="dxa"/>
            <w:gridSpan w:val="2"/>
            <w:tcBorders>
              <w:top w:val="single" w:sz="4" w:space="0" w:color="auto"/>
              <w:left w:val="single" w:sz="4" w:space="0" w:color="auto"/>
              <w:bottom w:val="single" w:sz="4" w:space="0" w:color="auto"/>
              <w:right w:val="single" w:sz="4" w:space="0" w:color="auto"/>
            </w:tcBorders>
          </w:tcPr>
          <w:p w14:paraId="0A1F40A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Date</w:t>
            </w:r>
          </w:p>
        </w:tc>
      </w:tr>
      <w:tr w:rsidR="00C42BAA" w:rsidRPr="00CC6185" w14:paraId="1398270A"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68291FEE"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6.1 – Cost and benefit report</w:t>
            </w:r>
          </w:p>
        </w:tc>
        <w:tc>
          <w:tcPr>
            <w:tcW w:w="3620" w:type="dxa"/>
            <w:gridSpan w:val="5"/>
            <w:tcBorders>
              <w:top w:val="single" w:sz="4" w:space="0" w:color="auto"/>
              <w:left w:val="single" w:sz="4" w:space="0" w:color="auto"/>
              <w:bottom w:val="single" w:sz="4" w:space="0" w:color="auto"/>
              <w:right w:val="single" w:sz="4" w:space="0" w:color="auto"/>
            </w:tcBorders>
          </w:tcPr>
          <w:p w14:paraId="0CBAE9C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Report finalized</w:t>
            </w:r>
          </w:p>
        </w:tc>
        <w:tc>
          <w:tcPr>
            <w:tcW w:w="1606" w:type="dxa"/>
            <w:gridSpan w:val="2"/>
            <w:tcBorders>
              <w:top w:val="single" w:sz="4" w:space="0" w:color="auto"/>
              <w:left w:val="single" w:sz="4" w:space="0" w:color="auto"/>
              <w:bottom w:val="single" w:sz="4" w:space="0" w:color="auto"/>
              <w:right w:val="single" w:sz="4" w:space="0" w:color="auto"/>
            </w:tcBorders>
          </w:tcPr>
          <w:p w14:paraId="79A6EB2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September 2017</w:t>
            </w:r>
          </w:p>
        </w:tc>
      </w:tr>
      <w:tr w:rsidR="00C42BAA" w:rsidRPr="00CC6185" w14:paraId="3F95A605"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4F1E6573"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 xml:space="preserve">6.2 – Scientific paper </w:t>
            </w:r>
          </w:p>
        </w:tc>
        <w:tc>
          <w:tcPr>
            <w:tcW w:w="3620" w:type="dxa"/>
            <w:gridSpan w:val="5"/>
            <w:tcBorders>
              <w:top w:val="single" w:sz="4" w:space="0" w:color="auto"/>
              <w:left w:val="single" w:sz="4" w:space="0" w:color="auto"/>
              <w:bottom w:val="single" w:sz="4" w:space="0" w:color="auto"/>
              <w:right w:val="single" w:sz="4" w:space="0" w:color="auto"/>
            </w:tcBorders>
          </w:tcPr>
          <w:p w14:paraId="5C26DD2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Paper submitted</w:t>
            </w:r>
          </w:p>
        </w:tc>
        <w:tc>
          <w:tcPr>
            <w:tcW w:w="1606" w:type="dxa"/>
            <w:gridSpan w:val="2"/>
            <w:tcBorders>
              <w:top w:val="single" w:sz="4" w:space="0" w:color="auto"/>
              <w:left w:val="single" w:sz="4" w:space="0" w:color="auto"/>
              <w:bottom w:val="single" w:sz="4" w:space="0" w:color="auto"/>
              <w:right w:val="single" w:sz="4" w:space="0" w:color="auto"/>
            </w:tcBorders>
          </w:tcPr>
          <w:p w14:paraId="59FFA62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September 2017</w:t>
            </w:r>
          </w:p>
        </w:tc>
      </w:tr>
      <w:tr w:rsidR="00C42BAA" w:rsidRPr="00CC6185" w14:paraId="33C341C2"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6B0ED9B7" w14:textId="77777777" w:rsidR="00C42BAA" w:rsidRPr="00CC6185" w:rsidRDefault="00C42BAA" w:rsidP="00193356">
            <w:pPr>
              <w:spacing w:after="0" w:line="240" w:lineRule="auto"/>
              <w:rPr>
                <w:rFonts w:eastAsia="Calibri" w:cstheme="minorHAnsi"/>
                <w:sz w:val="18"/>
                <w:szCs w:val="18"/>
              </w:rPr>
            </w:pPr>
          </w:p>
        </w:tc>
      </w:tr>
      <w:tr w:rsidR="00C42BAA" w:rsidRPr="00CC6185" w14:paraId="7C78BC2A"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64BE881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 Sustainable intensification indicators</w:t>
            </w:r>
          </w:p>
        </w:tc>
      </w:tr>
      <w:tr w:rsidR="00C42BAA" w:rsidRPr="00CC6185" w14:paraId="09B76ACC"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3ED78C39"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7.1 Productivity</w:t>
            </w:r>
          </w:p>
        </w:tc>
        <w:tc>
          <w:tcPr>
            <w:tcW w:w="7116" w:type="dxa"/>
            <w:gridSpan w:val="10"/>
            <w:tcBorders>
              <w:top w:val="single" w:sz="4" w:space="0" w:color="auto"/>
              <w:left w:val="single" w:sz="4" w:space="0" w:color="auto"/>
              <w:bottom w:val="single" w:sz="4" w:space="0" w:color="auto"/>
              <w:right w:val="single" w:sz="4" w:space="0" w:color="auto"/>
            </w:tcBorders>
          </w:tcPr>
          <w:p w14:paraId="6E2B2F0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Yields per hectare</w:t>
            </w:r>
          </w:p>
        </w:tc>
      </w:tr>
      <w:tr w:rsidR="00C42BAA" w:rsidRPr="00CC6185" w14:paraId="611778A6"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5C88CC6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7.2 Environmental</w:t>
            </w:r>
          </w:p>
        </w:tc>
        <w:tc>
          <w:tcPr>
            <w:tcW w:w="7116" w:type="dxa"/>
            <w:gridSpan w:val="10"/>
            <w:tcBorders>
              <w:top w:val="single" w:sz="4" w:space="0" w:color="auto"/>
              <w:left w:val="single" w:sz="4" w:space="0" w:color="auto"/>
              <w:bottom w:val="single" w:sz="4" w:space="0" w:color="auto"/>
              <w:right w:val="single" w:sz="4" w:space="0" w:color="auto"/>
            </w:tcBorders>
          </w:tcPr>
          <w:p w14:paraId="07158EE4" w14:textId="77777777" w:rsidR="00C42BAA" w:rsidRPr="00CC6185" w:rsidRDefault="00C42BAA" w:rsidP="00193356">
            <w:pPr>
              <w:spacing w:after="0" w:line="240" w:lineRule="auto"/>
              <w:rPr>
                <w:rFonts w:eastAsia="Calibri" w:cstheme="minorHAnsi"/>
                <w:sz w:val="18"/>
                <w:szCs w:val="18"/>
              </w:rPr>
            </w:pPr>
          </w:p>
        </w:tc>
      </w:tr>
      <w:tr w:rsidR="00C42BAA" w:rsidRPr="00CC6185" w14:paraId="52139CE2"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5C7C5E8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7.3 Economic</w:t>
            </w:r>
          </w:p>
        </w:tc>
        <w:tc>
          <w:tcPr>
            <w:tcW w:w="7116" w:type="dxa"/>
            <w:gridSpan w:val="10"/>
            <w:tcBorders>
              <w:top w:val="single" w:sz="4" w:space="0" w:color="auto"/>
              <w:left w:val="single" w:sz="4" w:space="0" w:color="auto"/>
              <w:bottom w:val="single" w:sz="4" w:space="0" w:color="auto"/>
              <w:right w:val="single" w:sz="4" w:space="0" w:color="auto"/>
            </w:tcBorders>
          </w:tcPr>
          <w:p w14:paraId="2A4271C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Net income per hectare</w:t>
            </w:r>
          </w:p>
        </w:tc>
      </w:tr>
      <w:tr w:rsidR="00C42BAA" w:rsidRPr="00CC6185" w14:paraId="2CD64CD3"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55766FC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7.4 Social</w:t>
            </w:r>
          </w:p>
        </w:tc>
        <w:tc>
          <w:tcPr>
            <w:tcW w:w="7116" w:type="dxa"/>
            <w:gridSpan w:val="10"/>
            <w:tcBorders>
              <w:top w:val="single" w:sz="4" w:space="0" w:color="auto"/>
              <w:left w:val="single" w:sz="4" w:space="0" w:color="auto"/>
              <w:bottom w:val="single" w:sz="4" w:space="0" w:color="auto"/>
              <w:right w:val="single" w:sz="4" w:space="0" w:color="auto"/>
            </w:tcBorders>
          </w:tcPr>
          <w:p w14:paraId="3BAB11CA" w14:textId="77777777" w:rsidR="00C42BAA" w:rsidRPr="00CC6185" w:rsidRDefault="00C42BAA" w:rsidP="00193356">
            <w:pPr>
              <w:spacing w:after="0" w:line="240" w:lineRule="auto"/>
              <w:rPr>
                <w:rFonts w:eastAsia="Calibri" w:cstheme="minorHAnsi"/>
                <w:sz w:val="18"/>
                <w:szCs w:val="18"/>
              </w:rPr>
            </w:pPr>
          </w:p>
        </w:tc>
      </w:tr>
      <w:tr w:rsidR="00C42BAA" w:rsidRPr="00CC6185" w14:paraId="3B46C256"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344DF75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7.5 Human</w:t>
            </w:r>
          </w:p>
        </w:tc>
        <w:tc>
          <w:tcPr>
            <w:tcW w:w="7116" w:type="dxa"/>
            <w:gridSpan w:val="10"/>
            <w:tcBorders>
              <w:top w:val="single" w:sz="4" w:space="0" w:color="auto"/>
              <w:left w:val="single" w:sz="4" w:space="0" w:color="auto"/>
              <w:bottom w:val="single" w:sz="4" w:space="0" w:color="auto"/>
              <w:right w:val="single" w:sz="4" w:space="0" w:color="auto"/>
            </w:tcBorders>
          </w:tcPr>
          <w:p w14:paraId="2E16C9C1" w14:textId="77777777" w:rsidR="00C42BAA" w:rsidRPr="00CC6185" w:rsidRDefault="00C42BAA" w:rsidP="00193356">
            <w:pPr>
              <w:spacing w:after="0" w:line="240" w:lineRule="auto"/>
              <w:rPr>
                <w:rFonts w:eastAsia="Calibri" w:cstheme="minorHAnsi"/>
                <w:sz w:val="18"/>
                <w:szCs w:val="18"/>
              </w:rPr>
            </w:pPr>
          </w:p>
        </w:tc>
      </w:tr>
    </w:tbl>
    <w:p w14:paraId="249A3330" w14:textId="77777777" w:rsidR="00C42BAA" w:rsidRPr="00CC6185" w:rsidRDefault="00C42BAA" w:rsidP="00C42BAA">
      <w:pPr>
        <w:spacing w:line="240" w:lineRule="auto"/>
        <w:rPr>
          <w:rFonts w:cstheme="minorHAnsi"/>
          <w:sz w:val="18"/>
          <w:szCs w:val="18"/>
        </w:rPr>
      </w:pPr>
    </w:p>
    <w:tbl>
      <w:tblPr>
        <w:tblW w:w="9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360"/>
        <w:gridCol w:w="360"/>
        <w:gridCol w:w="450"/>
        <w:gridCol w:w="1080"/>
        <w:gridCol w:w="1800"/>
        <w:gridCol w:w="180"/>
        <w:gridCol w:w="810"/>
        <w:gridCol w:w="109"/>
        <w:gridCol w:w="801"/>
        <w:gridCol w:w="382"/>
        <w:gridCol w:w="1144"/>
      </w:tblGrid>
      <w:tr w:rsidR="00C42BAA" w:rsidRPr="00CC6185" w14:paraId="3F076C78" w14:textId="77777777" w:rsidTr="00193356">
        <w:tc>
          <w:tcPr>
            <w:tcW w:w="1638" w:type="dxa"/>
          </w:tcPr>
          <w:p w14:paraId="4AAA7906" w14:textId="77777777" w:rsidR="00C42BAA" w:rsidRPr="00CC6185" w:rsidRDefault="00C42BAA" w:rsidP="00193356">
            <w:pPr>
              <w:spacing w:after="0" w:line="240" w:lineRule="auto"/>
              <w:rPr>
                <w:rFonts w:eastAsia="Calibri" w:cstheme="minorHAnsi"/>
                <w:sz w:val="18"/>
                <w:szCs w:val="18"/>
              </w:rPr>
            </w:pPr>
            <w:r>
              <w:rPr>
                <w:rFonts w:eastAsia="Calibri" w:cstheme="minorHAnsi"/>
                <w:sz w:val="18"/>
                <w:szCs w:val="18"/>
              </w:rPr>
              <w:t>Sub-activity 1.6</w:t>
            </w:r>
          </w:p>
        </w:tc>
        <w:tc>
          <w:tcPr>
            <w:tcW w:w="7476" w:type="dxa"/>
            <w:gridSpan w:val="11"/>
          </w:tcPr>
          <w:p w14:paraId="08F1CB0D" w14:textId="77777777" w:rsidR="00C42BAA" w:rsidRPr="00CC6185" w:rsidRDefault="00C42BAA" w:rsidP="00193356">
            <w:pPr>
              <w:spacing w:after="0" w:line="240" w:lineRule="auto"/>
              <w:jc w:val="both"/>
              <w:rPr>
                <w:rFonts w:cstheme="minorHAnsi"/>
                <w:i/>
                <w:sz w:val="18"/>
                <w:szCs w:val="18"/>
              </w:rPr>
            </w:pPr>
            <w:r w:rsidRPr="00CC6185">
              <w:rPr>
                <w:rFonts w:cstheme="minorHAnsi"/>
                <w:color w:val="000000"/>
                <w:sz w:val="18"/>
                <w:szCs w:val="18"/>
              </w:rPr>
              <w:t>Scaling out climate information services (CIS) use through the Participatory Integrated Climate Services for Agriculture (PICSA) approach to developing Climate-Smart Villages (CSV) in the Africa rising site of Bougouni in Mali</w:t>
            </w:r>
          </w:p>
        </w:tc>
      </w:tr>
      <w:tr w:rsidR="00C42BAA" w:rsidRPr="00CC6185" w14:paraId="1114C850" w14:textId="77777777" w:rsidTr="00193356">
        <w:tc>
          <w:tcPr>
            <w:tcW w:w="9114" w:type="dxa"/>
            <w:gridSpan w:val="12"/>
          </w:tcPr>
          <w:p w14:paraId="1AD8FAA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Research team</w:t>
            </w:r>
          </w:p>
        </w:tc>
      </w:tr>
      <w:tr w:rsidR="00C42BAA" w:rsidRPr="00CC6185" w14:paraId="30212936" w14:textId="77777777" w:rsidTr="00193356">
        <w:tc>
          <w:tcPr>
            <w:tcW w:w="2808" w:type="dxa"/>
            <w:gridSpan w:val="4"/>
          </w:tcPr>
          <w:p w14:paraId="65557143"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Name</w:t>
            </w:r>
          </w:p>
        </w:tc>
        <w:tc>
          <w:tcPr>
            <w:tcW w:w="3060" w:type="dxa"/>
            <w:gridSpan w:val="3"/>
          </w:tcPr>
          <w:p w14:paraId="19E70D21"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Institution</w:t>
            </w:r>
          </w:p>
        </w:tc>
        <w:tc>
          <w:tcPr>
            <w:tcW w:w="3246" w:type="dxa"/>
            <w:gridSpan w:val="5"/>
          </w:tcPr>
          <w:p w14:paraId="4FEF7325"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Role</w:t>
            </w:r>
          </w:p>
        </w:tc>
      </w:tr>
      <w:tr w:rsidR="00C42BAA" w:rsidRPr="00CC6185" w14:paraId="2178065B" w14:textId="77777777" w:rsidTr="00193356">
        <w:tc>
          <w:tcPr>
            <w:tcW w:w="2808" w:type="dxa"/>
            <w:gridSpan w:val="4"/>
          </w:tcPr>
          <w:p w14:paraId="0336BD22"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Mathieu Ouedraogo</w:t>
            </w:r>
          </w:p>
        </w:tc>
        <w:tc>
          <w:tcPr>
            <w:tcW w:w="3060" w:type="dxa"/>
            <w:gridSpan w:val="3"/>
          </w:tcPr>
          <w:p w14:paraId="660283E3"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ICRISAT/CCAFS</w:t>
            </w:r>
          </w:p>
        </w:tc>
        <w:tc>
          <w:tcPr>
            <w:tcW w:w="3246" w:type="dxa"/>
            <w:gridSpan w:val="5"/>
          </w:tcPr>
          <w:p w14:paraId="098A80B3"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Coordinating the activity</w:t>
            </w:r>
          </w:p>
        </w:tc>
      </w:tr>
      <w:tr w:rsidR="00C42BAA" w:rsidRPr="00CC6185" w14:paraId="594DD646" w14:textId="77777777" w:rsidTr="00193356">
        <w:tc>
          <w:tcPr>
            <w:tcW w:w="2808" w:type="dxa"/>
            <w:gridSpan w:val="4"/>
          </w:tcPr>
          <w:p w14:paraId="149894CC" w14:textId="77777777" w:rsidR="00C42BAA" w:rsidRPr="00CC6185" w:rsidRDefault="00C42BAA" w:rsidP="00193356">
            <w:pPr>
              <w:spacing w:after="0" w:line="240" w:lineRule="auto"/>
              <w:jc w:val="both"/>
              <w:rPr>
                <w:rFonts w:eastAsia="Calibri" w:cstheme="minorHAnsi"/>
                <w:i/>
                <w:sz w:val="18"/>
                <w:szCs w:val="18"/>
              </w:rPr>
            </w:pPr>
            <w:r w:rsidRPr="00CC6185">
              <w:rPr>
                <w:rFonts w:eastAsia="Calibri" w:cstheme="minorHAnsi"/>
                <w:i/>
                <w:sz w:val="18"/>
                <w:szCs w:val="18"/>
              </w:rPr>
              <w:t>Samuel T Partey</w:t>
            </w:r>
          </w:p>
        </w:tc>
        <w:tc>
          <w:tcPr>
            <w:tcW w:w="3060" w:type="dxa"/>
            <w:gridSpan w:val="3"/>
          </w:tcPr>
          <w:p w14:paraId="3C911161" w14:textId="77777777" w:rsidR="00C42BAA" w:rsidRPr="00CC6185" w:rsidRDefault="00C42BAA" w:rsidP="00193356">
            <w:pPr>
              <w:spacing w:after="0" w:line="240" w:lineRule="auto"/>
              <w:jc w:val="both"/>
              <w:rPr>
                <w:rFonts w:cstheme="minorHAnsi"/>
                <w:sz w:val="18"/>
                <w:szCs w:val="18"/>
              </w:rPr>
            </w:pPr>
            <w:r w:rsidRPr="00CC6185">
              <w:rPr>
                <w:rFonts w:eastAsia="Calibri" w:cstheme="minorHAnsi"/>
                <w:i/>
                <w:sz w:val="18"/>
                <w:szCs w:val="18"/>
              </w:rPr>
              <w:t>CCAFS/ICRISAT</w:t>
            </w:r>
          </w:p>
        </w:tc>
        <w:tc>
          <w:tcPr>
            <w:tcW w:w="3246" w:type="dxa"/>
            <w:gridSpan w:val="5"/>
          </w:tcPr>
          <w:p w14:paraId="245483B7"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 xml:space="preserve">Evolving in famers practices assessment </w:t>
            </w:r>
          </w:p>
        </w:tc>
      </w:tr>
      <w:tr w:rsidR="00C42BAA" w:rsidRPr="00CC6185" w14:paraId="7122E7F4" w14:textId="77777777" w:rsidTr="00193356">
        <w:tc>
          <w:tcPr>
            <w:tcW w:w="2808" w:type="dxa"/>
            <w:gridSpan w:val="4"/>
          </w:tcPr>
          <w:p w14:paraId="1A22309F" w14:textId="77777777" w:rsidR="00C42BAA" w:rsidRPr="00CC6185" w:rsidRDefault="00C42BAA" w:rsidP="00193356">
            <w:pPr>
              <w:spacing w:after="0" w:line="240" w:lineRule="auto"/>
              <w:jc w:val="both"/>
              <w:rPr>
                <w:rFonts w:eastAsia="Calibri" w:cstheme="minorHAnsi"/>
                <w:i/>
                <w:sz w:val="18"/>
                <w:szCs w:val="18"/>
              </w:rPr>
            </w:pPr>
            <w:r w:rsidRPr="00CC6185">
              <w:rPr>
                <w:rFonts w:eastAsia="Calibri" w:cstheme="minorHAnsi"/>
                <w:i/>
                <w:sz w:val="18"/>
                <w:szCs w:val="18"/>
              </w:rPr>
              <w:t xml:space="preserve">Robert Zougmoré </w:t>
            </w:r>
          </w:p>
        </w:tc>
        <w:tc>
          <w:tcPr>
            <w:tcW w:w="3060" w:type="dxa"/>
            <w:gridSpan w:val="3"/>
          </w:tcPr>
          <w:p w14:paraId="2CAFFA89" w14:textId="77777777" w:rsidR="00C42BAA" w:rsidRPr="00CC6185" w:rsidRDefault="00C42BAA" w:rsidP="00193356">
            <w:pPr>
              <w:spacing w:after="0" w:line="240" w:lineRule="auto"/>
              <w:jc w:val="both"/>
              <w:rPr>
                <w:rFonts w:cstheme="minorHAnsi"/>
                <w:sz w:val="18"/>
                <w:szCs w:val="18"/>
              </w:rPr>
            </w:pPr>
            <w:r w:rsidRPr="00CC6185">
              <w:rPr>
                <w:rFonts w:eastAsia="Calibri" w:cstheme="minorHAnsi"/>
                <w:i/>
                <w:sz w:val="18"/>
                <w:szCs w:val="18"/>
              </w:rPr>
              <w:t>CCAFS/ICRISAT</w:t>
            </w:r>
          </w:p>
        </w:tc>
        <w:tc>
          <w:tcPr>
            <w:tcW w:w="3246" w:type="dxa"/>
            <w:gridSpan w:val="5"/>
          </w:tcPr>
          <w:p w14:paraId="762B2B24"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 xml:space="preserve">Technical support to the team </w:t>
            </w:r>
          </w:p>
        </w:tc>
      </w:tr>
      <w:tr w:rsidR="00C42BAA" w:rsidRPr="00CC6185" w14:paraId="29B87E18" w14:textId="77777777" w:rsidTr="00193356">
        <w:tc>
          <w:tcPr>
            <w:tcW w:w="2808" w:type="dxa"/>
            <w:gridSpan w:val="4"/>
          </w:tcPr>
          <w:p w14:paraId="632980C9" w14:textId="77777777" w:rsidR="00C42BAA" w:rsidRPr="00CC6185" w:rsidRDefault="00C42BAA" w:rsidP="00193356">
            <w:pPr>
              <w:spacing w:after="0" w:line="240" w:lineRule="auto"/>
              <w:jc w:val="both"/>
              <w:rPr>
                <w:rFonts w:eastAsia="Calibri" w:cstheme="minorHAnsi"/>
                <w:i/>
                <w:sz w:val="18"/>
                <w:szCs w:val="18"/>
              </w:rPr>
            </w:pPr>
            <w:r w:rsidRPr="00CC6185">
              <w:rPr>
                <w:rFonts w:eastAsia="Calibri" w:cstheme="minorHAnsi"/>
                <w:i/>
                <w:sz w:val="18"/>
                <w:szCs w:val="18"/>
              </w:rPr>
              <w:t xml:space="preserve">Bouba Traoré </w:t>
            </w:r>
          </w:p>
        </w:tc>
        <w:tc>
          <w:tcPr>
            <w:tcW w:w="3060" w:type="dxa"/>
            <w:gridSpan w:val="3"/>
          </w:tcPr>
          <w:p w14:paraId="4A3E96AE" w14:textId="77777777" w:rsidR="00C42BAA" w:rsidRPr="00CC6185" w:rsidRDefault="00C42BAA" w:rsidP="00193356">
            <w:pPr>
              <w:spacing w:after="0" w:line="240" w:lineRule="auto"/>
              <w:jc w:val="both"/>
              <w:rPr>
                <w:rFonts w:eastAsia="Calibri" w:cstheme="minorHAnsi"/>
                <w:i/>
                <w:sz w:val="18"/>
                <w:szCs w:val="18"/>
              </w:rPr>
            </w:pPr>
            <w:r w:rsidRPr="00CC6185">
              <w:rPr>
                <w:rFonts w:eastAsia="Calibri" w:cstheme="minorHAnsi"/>
                <w:i/>
                <w:sz w:val="18"/>
                <w:szCs w:val="18"/>
              </w:rPr>
              <w:t>ICRISAT</w:t>
            </w:r>
          </w:p>
        </w:tc>
        <w:tc>
          <w:tcPr>
            <w:tcW w:w="3246" w:type="dxa"/>
            <w:gridSpan w:val="5"/>
          </w:tcPr>
          <w:p w14:paraId="5E276E1F"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Evolving in PICSA training</w:t>
            </w:r>
          </w:p>
        </w:tc>
      </w:tr>
      <w:tr w:rsidR="00C42BAA" w:rsidRPr="00CC6185" w14:paraId="5784532B" w14:textId="77777777" w:rsidTr="00193356">
        <w:tc>
          <w:tcPr>
            <w:tcW w:w="9114" w:type="dxa"/>
            <w:gridSpan w:val="12"/>
          </w:tcPr>
          <w:p w14:paraId="25CA289A" w14:textId="77777777" w:rsidR="00C42BAA" w:rsidRPr="00CC6185" w:rsidRDefault="00C42BAA" w:rsidP="00193356">
            <w:pPr>
              <w:spacing w:after="0" w:line="240" w:lineRule="auto"/>
              <w:rPr>
                <w:rFonts w:eastAsia="Calibri" w:cstheme="minorHAnsi"/>
                <w:sz w:val="18"/>
                <w:szCs w:val="18"/>
              </w:rPr>
            </w:pPr>
          </w:p>
        </w:tc>
      </w:tr>
      <w:tr w:rsidR="00C42BAA" w:rsidRPr="00CC6185" w14:paraId="22AE5335" w14:textId="77777777" w:rsidTr="00193356">
        <w:tc>
          <w:tcPr>
            <w:tcW w:w="9114" w:type="dxa"/>
            <w:gridSpan w:val="12"/>
          </w:tcPr>
          <w:p w14:paraId="0A776D72" w14:textId="77777777" w:rsidR="00C42BAA" w:rsidRPr="00CC6185" w:rsidRDefault="00C42BAA" w:rsidP="00193356">
            <w:pPr>
              <w:spacing w:after="0" w:line="240" w:lineRule="auto"/>
              <w:rPr>
                <w:rFonts w:cstheme="minorHAnsi"/>
                <w:sz w:val="18"/>
                <w:szCs w:val="18"/>
              </w:rPr>
            </w:pPr>
            <w:r w:rsidRPr="00CC6185">
              <w:rPr>
                <w:rFonts w:eastAsia="Calibri" w:cstheme="minorHAnsi"/>
                <w:sz w:val="18"/>
                <w:szCs w:val="18"/>
              </w:rPr>
              <w:t>e. Student(s)</w:t>
            </w:r>
          </w:p>
        </w:tc>
      </w:tr>
      <w:tr w:rsidR="00C42BAA" w:rsidRPr="00CC6185" w14:paraId="0DF4B93E" w14:textId="77777777" w:rsidTr="00193356">
        <w:tc>
          <w:tcPr>
            <w:tcW w:w="2358" w:type="dxa"/>
            <w:gridSpan w:val="3"/>
          </w:tcPr>
          <w:p w14:paraId="14BAD2D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Name</w:t>
            </w:r>
          </w:p>
        </w:tc>
        <w:tc>
          <w:tcPr>
            <w:tcW w:w="3330" w:type="dxa"/>
            <w:gridSpan w:val="3"/>
          </w:tcPr>
          <w:p w14:paraId="5E37AA5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Institute</w:t>
            </w:r>
          </w:p>
        </w:tc>
        <w:tc>
          <w:tcPr>
            <w:tcW w:w="1099" w:type="dxa"/>
            <w:gridSpan w:val="3"/>
          </w:tcPr>
          <w:p w14:paraId="188DDD5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Degree</w:t>
            </w:r>
          </w:p>
        </w:tc>
        <w:tc>
          <w:tcPr>
            <w:tcW w:w="1183" w:type="dxa"/>
            <w:gridSpan w:val="2"/>
          </w:tcPr>
          <w:p w14:paraId="1570118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Start</w:t>
            </w:r>
          </w:p>
        </w:tc>
        <w:tc>
          <w:tcPr>
            <w:tcW w:w="1144" w:type="dxa"/>
          </w:tcPr>
          <w:p w14:paraId="075CCB6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End</w:t>
            </w:r>
          </w:p>
        </w:tc>
      </w:tr>
      <w:tr w:rsidR="00C42BAA" w:rsidRPr="00CC6185" w14:paraId="3731ACCA" w14:textId="77777777" w:rsidTr="00193356">
        <w:tc>
          <w:tcPr>
            <w:tcW w:w="2358" w:type="dxa"/>
            <w:gridSpan w:val="3"/>
          </w:tcPr>
          <w:p w14:paraId="00732C2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1.  None </w:t>
            </w:r>
          </w:p>
        </w:tc>
        <w:tc>
          <w:tcPr>
            <w:tcW w:w="3330" w:type="dxa"/>
            <w:gridSpan w:val="3"/>
          </w:tcPr>
          <w:p w14:paraId="5D72C470" w14:textId="77777777" w:rsidR="00C42BAA" w:rsidRPr="00CC6185" w:rsidRDefault="00C42BAA" w:rsidP="00193356">
            <w:pPr>
              <w:spacing w:after="0" w:line="240" w:lineRule="auto"/>
              <w:rPr>
                <w:rFonts w:eastAsia="Calibri" w:cstheme="minorHAnsi"/>
                <w:sz w:val="18"/>
                <w:szCs w:val="18"/>
              </w:rPr>
            </w:pPr>
          </w:p>
        </w:tc>
        <w:tc>
          <w:tcPr>
            <w:tcW w:w="1099" w:type="dxa"/>
            <w:gridSpan w:val="3"/>
          </w:tcPr>
          <w:p w14:paraId="16E6F3D4" w14:textId="77777777" w:rsidR="00C42BAA" w:rsidRPr="00CC6185" w:rsidRDefault="00C42BAA" w:rsidP="00193356">
            <w:pPr>
              <w:spacing w:after="0" w:line="240" w:lineRule="auto"/>
              <w:rPr>
                <w:rFonts w:eastAsia="Calibri" w:cstheme="minorHAnsi"/>
                <w:sz w:val="18"/>
                <w:szCs w:val="18"/>
              </w:rPr>
            </w:pPr>
          </w:p>
        </w:tc>
        <w:tc>
          <w:tcPr>
            <w:tcW w:w="1183" w:type="dxa"/>
            <w:gridSpan w:val="2"/>
          </w:tcPr>
          <w:p w14:paraId="3524C39D" w14:textId="77777777" w:rsidR="00C42BAA" w:rsidRPr="00CC6185" w:rsidRDefault="00C42BAA" w:rsidP="00193356">
            <w:pPr>
              <w:spacing w:after="0" w:line="240" w:lineRule="auto"/>
              <w:rPr>
                <w:rFonts w:eastAsia="Calibri" w:cstheme="minorHAnsi"/>
                <w:sz w:val="18"/>
                <w:szCs w:val="18"/>
              </w:rPr>
            </w:pPr>
          </w:p>
        </w:tc>
        <w:tc>
          <w:tcPr>
            <w:tcW w:w="1144" w:type="dxa"/>
          </w:tcPr>
          <w:p w14:paraId="5E712F55" w14:textId="77777777" w:rsidR="00C42BAA" w:rsidRPr="00CC6185" w:rsidRDefault="00C42BAA" w:rsidP="00193356">
            <w:pPr>
              <w:spacing w:after="0" w:line="240" w:lineRule="auto"/>
              <w:rPr>
                <w:rFonts w:eastAsia="Calibri" w:cstheme="minorHAnsi"/>
                <w:sz w:val="18"/>
                <w:szCs w:val="18"/>
              </w:rPr>
            </w:pPr>
          </w:p>
        </w:tc>
      </w:tr>
      <w:tr w:rsidR="00C42BAA" w:rsidRPr="00CC6185" w14:paraId="6C7CE18B" w14:textId="77777777" w:rsidTr="00193356">
        <w:tc>
          <w:tcPr>
            <w:tcW w:w="2358" w:type="dxa"/>
            <w:gridSpan w:val="3"/>
          </w:tcPr>
          <w:p w14:paraId="07BEA43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w:t>
            </w:r>
          </w:p>
        </w:tc>
        <w:tc>
          <w:tcPr>
            <w:tcW w:w="3330" w:type="dxa"/>
            <w:gridSpan w:val="3"/>
          </w:tcPr>
          <w:p w14:paraId="37AE9BDC" w14:textId="77777777" w:rsidR="00C42BAA" w:rsidRPr="00CC6185" w:rsidRDefault="00C42BAA" w:rsidP="00193356">
            <w:pPr>
              <w:spacing w:after="0" w:line="240" w:lineRule="auto"/>
              <w:rPr>
                <w:rFonts w:eastAsia="Calibri" w:cstheme="minorHAnsi"/>
                <w:sz w:val="18"/>
                <w:szCs w:val="18"/>
              </w:rPr>
            </w:pPr>
          </w:p>
        </w:tc>
        <w:tc>
          <w:tcPr>
            <w:tcW w:w="1099" w:type="dxa"/>
            <w:gridSpan w:val="3"/>
          </w:tcPr>
          <w:p w14:paraId="409E2482" w14:textId="77777777" w:rsidR="00C42BAA" w:rsidRPr="00CC6185" w:rsidRDefault="00C42BAA" w:rsidP="00193356">
            <w:pPr>
              <w:spacing w:after="0" w:line="240" w:lineRule="auto"/>
              <w:rPr>
                <w:rFonts w:eastAsia="Calibri" w:cstheme="minorHAnsi"/>
                <w:sz w:val="18"/>
                <w:szCs w:val="18"/>
              </w:rPr>
            </w:pPr>
          </w:p>
        </w:tc>
        <w:tc>
          <w:tcPr>
            <w:tcW w:w="1183" w:type="dxa"/>
            <w:gridSpan w:val="2"/>
          </w:tcPr>
          <w:p w14:paraId="0DEB640C" w14:textId="77777777" w:rsidR="00C42BAA" w:rsidRPr="00CC6185" w:rsidRDefault="00C42BAA" w:rsidP="00193356">
            <w:pPr>
              <w:spacing w:after="0" w:line="240" w:lineRule="auto"/>
              <w:rPr>
                <w:rFonts w:eastAsia="Calibri" w:cstheme="minorHAnsi"/>
                <w:sz w:val="18"/>
                <w:szCs w:val="18"/>
              </w:rPr>
            </w:pPr>
          </w:p>
        </w:tc>
        <w:tc>
          <w:tcPr>
            <w:tcW w:w="1144" w:type="dxa"/>
          </w:tcPr>
          <w:p w14:paraId="1A69EB84" w14:textId="77777777" w:rsidR="00C42BAA" w:rsidRPr="00CC6185" w:rsidRDefault="00C42BAA" w:rsidP="00193356">
            <w:pPr>
              <w:spacing w:after="0" w:line="240" w:lineRule="auto"/>
              <w:rPr>
                <w:rFonts w:eastAsia="Calibri" w:cstheme="minorHAnsi"/>
                <w:sz w:val="18"/>
                <w:szCs w:val="18"/>
              </w:rPr>
            </w:pPr>
          </w:p>
        </w:tc>
      </w:tr>
      <w:tr w:rsidR="00C42BAA" w:rsidRPr="00CC6185" w14:paraId="0BF7E309" w14:textId="77777777" w:rsidTr="00193356">
        <w:tc>
          <w:tcPr>
            <w:tcW w:w="2358" w:type="dxa"/>
            <w:gridSpan w:val="3"/>
          </w:tcPr>
          <w:p w14:paraId="0DE5935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3.</w:t>
            </w:r>
          </w:p>
        </w:tc>
        <w:tc>
          <w:tcPr>
            <w:tcW w:w="3330" w:type="dxa"/>
            <w:gridSpan w:val="3"/>
          </w:tcPr>
          <w:p w14:paraId="3B528EEE" w14:textId="77777777" w:rsidR="00C42BAA" w:rsidRPr="00CC6185" w:rsidRDefault="00C42BAA" w:rsidP="00193356">
            <w:pPr>
              <w:spacing w:after="0" w:line="240" w:lineRule="auto"/>
              <w:rPr>
                <w:rFonts w:eastAsia="Calibri" w:cstheme="minorHAnsi"/>
                <w:sz w:val="18"/>
                <w:szCs w:val="18"/>
              </w:rPr>
            </w:pPr>
          </w:p>
        </w:tc>
        <w:tc>
          <w:tcPr>
            <w:tcW w:w="1099" w:type="dxa"/>
            <w:gridSpan w:val="3"/>
          </w:tcPr>
          <w:p w14:paraId="694212E1" w14:textId="77777777" w:rsidR="00C42BAA" w:rsidRPr="00CC6185" w:rsidRDefault="00C42BAA" w:rsidP="00193356">
            <w:pPr>
              <w:spacing w:after="0" w:line="240" w:lineRule="auto"/>
              <w:rPr>
                <w:rFonts w:eastAsia="Calibri" w:cstheme="minorHAnsi"/>
                <w:sz w:val="18"/>
                <w:szCs w:val="18"/>
              </w:rPr>
            </w:pPr>
          </w:p>
        </w:tc>
        <w:tc>
          <w:tcPr>
            <w:tcW w:w="1183" w:type="dxa"/>
            <w:gridSpan w:val="2"/>
          </w:tcPr>
          <w:p w14:paraId="26DB3A73" w14:textId="77777777" w:rsidR="00C42BAA" w:rsidRPr="00CC6185" w:rsidRDefault="00C42BAA" w:rsidP="00193356">
            <w:pPr>
              <w:spacing w:after="0" w:line="240" w:lineRule="auto"/>
              <w:rPr>
                <w:rFonts w:eastAsia="Calibri" w:cstheme="minorHAnsi"/>
                <w:sz w:val="18"/>
                <w:szCs w:val="18"/>
              </w:rPr>
            </w:pPr>
          </w:p>
        </w:tc>
        <w:tc>
          <w:tcPr>
            <w:tcW w:w="1144" w:type="dxa"/>
          </w:tcPr>
          <w:p w14:paraId="435E1928" w14:textId="77777777" w:rsidR="00C42BAA" w:rsidRPr="00CC6185" w:rsidRDefault="00C42BAA" w:rsidP="00193356">
            <w:pPr>
              <w:spacing w:after="0" w:line="240" w:lineRule="auto"/>
              <w:rPr>
                <w:rFonts w:eastAsia="Calibri" w:cstheme="minorHAnsi"/>
                <w:sz w:val="18"/>
                <w:szCs w:val="18"/>
              </w:rPr>
            </w:pPr>
          </w:p>
        </w:tc>
      </w:tr>
      <w:tr w:rsidR="00C42BAA" w:rsidRPr="00CC6185" w14:paraId="15A0DA7A" w14:textId="77777777" w:rsidTr="00193356">
        <w:tc>
          <w:tcPr>
            <w:tcW w:w="1638" w:type="dxa"/>
          </w:tcPr>
          <w:p w14:paraId="3FCD7908" w14:textId="77777777" w:rsidR="00C42BAA" w:rsidRPr="00CC6185" w:rsidRDefault="00C42BAA" w:rsidP="00193356">
            <w:pPr>
              <w:spacing w:after="0" w:line="240" w:lineRule="auto"/>
              <w:rPr>
                <w:rFonts w:eastAsia="Calibri" w:cstheme="minorHAnsi"/>
                <w:sz w:val="18"/>
                <w:szCs w:val="18"/>
              </w:rPr>
            </w:pPr>
          </w:p>
        </w:tc>
        <w:tc>
          <w:tcPr>
            <w:tcW w:w="7476" w:type="dxa"/>
            <w:gridSpan w:val="11"/>
          </w:tcPr>
          <w:p w14:paraId="48A8FA8D" w14:textId="77777777" w:rsidR="00C42BAA" w:rsidRPr="00CC6185" w:rsidRDefault="00C42BAA" w:rsidP="00193356">
            <w:pPr>
              <w:spacing w:after="0" w:line="240" w:lineRule="auto"/>
              <w:rPr>
                <w:rFonts w:eastAsia="Calibri" w:cstheme="minorHAnsi"/>
                <w:sz w:val="18"/>
                <w:szCs w:val="18"/>
              </w:rPr>
            </w:pPr>
          </w:p>
        </w:tc>
      </w:tr>
      <w:tr w:rsidR="00C42BAA" w:rsidRPr="00CC6185" w14:paraId="7511D134" w14:textId="77777777" w:rsidTr="00193356">
        <w:tc>
          <w:tcPr>
            <w:tcW w:w="1638" w:type="dxa"/>
          </w:tcPr>
          <w:p w14:paraId="56EA395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Location(s)</w:t>
            </w:r>
          </w:p>
        </w:tc>
        <w:tc>
          <w:tcPr>
            <w:tcW w:w="7476" w:type="dxa"/>
            <w:gridSpan w:val="11"/>
          </w:tcPr>
          <w:p w14:paraId="72A668DD"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 xml:space="preserve">Bougouni </w:t>
            </w:r>
          </w:p>
        </w:tc>
      </w:tr>
      <w:tr w:rsidR="00C42BAA" w:rsidRPr="00CC6185" w14:paraId="363FB438" w14:textId="77777777" w:rsidTr="00193356">
        <w:tc>
          <w:tcPr>
            <w:tcW w:w="1638" w:type="dxa"/>
          </w:tcPr>
          <w:p w14:paraId="4793BFE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tart</w:t>
            </w:r>
          </w:p>
        </w:tc>
        <w:tc>
          <w:tcPr>
            <w:tcW w:w="7476" w:type="dxa"/>
            <w:gridSpan w:val="11"/>
          </w:tcPr>
          <w:p w14:paraId="0A353505"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March 2017</w:t>
            </w:r>
          </w:p>
        </w:tc>
      </w:tr>
      <w:tr w:rsidR="00C42BAA" w:rsidRPr="00CC6185" w14:paraId="44CB08DD" w14:textId="77777777" w:rsidTr="00193356">
        <w:tc>
          <w:tcPr>
            <w:tcW w:w="1638" w:type="dxa"/>
          </w:tcPr>
          <w:p w14:paraId="44F1930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End</w:t>
            </w:r>
          </w:p>
        </w:tc>
        <w:tc>
          <w:tcPr>
            <w:tcW w:w="7476" w:type="dxa"/>
            <w:gridSpan w:val="11"/>
          </w:tcPr>
          <w:p w14:paraId="02A310E0"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December 2017</w:t>
            </w:r>
          </w:p>
        </w:tc>
      </w:tr>
      <w:tr w:rsidR="00C42BAA" w:rsidRPr="00CC6185" w14:paraId="2C50C689" w14:textId="77777777" w:rsidTr="00193356">
        <w:tc>
          <w:tcPr>
            <w:tcW w:w="9114" w:type="dxa"/>
            <w:gridSpan w:val="12"/>
          </w:tcPr>
          <w:p w14:paraId="3C1FD59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Justification</w:t>
            </w:r>
          </w:p>
        </w:tc>
      </w:tr>
      <w:tr w:rsidR="00C42BAA" w:rsidRPr="00CC6185" w14:paraId="77C55F1A"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31DD4BB7" w14:textId="77777777" w:rsidR="00C42BAA" w:rsidRPr="00CC6185" w:rsidRDefault="00C42BAA" w:rsidP="00193356">
            <w:pPr>
              <w:spacing w:after="0" w:line="240" w:lineRule="auto"/>
              <w:rPr>
                <w:rFonts w:eastAsia="Calibri" w:cstheme="minorHAnsi"/>
                <w:sz w:val="18"/>
                <w:szCs w:val="18"/>
              </w:rPr>
            </w:pPr>
            <w:r w:rsidRPr="00CC6185">
              <w:rPr>
                <w:rFonts w:cstheme="minorHAnsi"/>
                <w:iCs/>
                <w:sz w:val="18"/>
                <w:szCs w:val="18"/>
              </w:rPr>
              <w:t>West Africa</w:t>
            </w:r>
            <w:r w:rsidRPr="00CC6185">
              <w:rPr>
                <w:rFonts w:cstheme="minorHAnsi"/>
                <w:sz w:val="18"/>
                <w:szCs w:val="18"/>
              </w:rPr>
              <w:t xml:space="preserve"> is known to be particularly </w:t>
            </w:r>
            <w:r w:rsidRPr="00CC6185">
              <w:rPr>
                <w:rFonts w:cstheme="minorHAnsi"/>
                <w:iCs/>
                <w:sz w:val="18"/>
                <w:szCs w:val="18"/>
              </w:rPr>
              <w:t>vulnerable</w:t>
            </w:r>
            <w:r w:rsidRPr="00CC6185">
              <w:rPr>
                <w:rFonts w:cstheme="minorHAnsi"/>
                <w:sz w:val="18"/>
                <w:szCs w:val="18"/>
              </w:rPr>
              <w:t xml:space="preserve"> to </w:t>
            </w:r>
            <w:r w:rsidRPr="00CC6185">
              <w:rPr>
                <w:rFonts w:cstheme="minorHAnsi"/>
                <w:iCs/>
                <w:sz w:val="18"/>
                <w:szCs w:val="18"/>
              </w:rPr>
              <w:t>climate change due to</w:t>
            </w:r>
            <w:r w:rsidRPr="00CC6185">
              <w:rPr>
                <w:rFonts w:cstheme="minorHAnsi"/>
                <w:sz w:val="18"/>
                <w:szCs w:val="18"/>
              </w:rPr>
              <w:t xml:space="preserve"> high climate variability and high reliance on rain-fed agriculture.</w:t>
            </w:r>
            <w:r w:rsidRPr="00CC6185">
              <w:rPr>
                <w:rStyle w:val="st"/>
                <w:rFonts w:cstheme="minorHAnsi"/>
                <w:sz w:val="18"/>
                <w:szCs w:val="18"/>
              </w:rPr>
              <w:t xml:space="preserve"> </w:t>
            </w:r>
            <w:r w:rsidRPr="00CC6185">
              <w:rPr>
                <w:rFonts w:cstheme="minorHAnsi"/>
                <w:sz w:val="18"/>
                <w:szCs w:val="18"/>
              </w:rPr>
              <w:t>Promotion of climate smart agricultural (CSA) practices remains a global developmental agenda and one mainstream opportunity to mitigate climate change and sustain the productivity of agricultural systems. Considering this need, the CGIAR Research Program on Climate Change, Agriculture and Food Security (CCAFS) has developed the Climate-Smart Village (CSV) approach as a means to agricultural research for development (AR4D) in the context of climate change. It is an approach where CCAFS in partnership with rural communities and other stakeholders (NA</w:t>
            </w:r>
            <w:r>
              <w:rPr>
                <w:rFonts w:cstheme="minorHAnsi"/>
                <w:sz w:val="18"/>
                <w:szCs w:val="18"/>
              </w:rPr>
              <w:t>RES, NGOs, local authorities</w:t>
            </w:r>
            <w:r w:rsidRPr="00CC6185">
              <w:rPr>
                <w:rFonts w:cstheme="minorHAnsi"/>
                <w:sz w:val="18"/>
                <w:szCs w:val="18"/>
              </w:rPr>
              <w:t xml:space="preserve">), tests &amp; validates in an integrated manner, several agricultural interventions that will be brought to scale. The CSV approach is founded on the principles of participatory action research for grounding research on appropriate and location/context-specific enabling conditions, generating greater evidence of CSA effectiveness in a real-life setting and facilitating co-development of scaling mechanisms towards landscapes, subnational and national levels. The CSV approach has six components - (1) CSA practices and technologies, (2) climate information services and insurance, (3) local and national public and private institutions, (4) national and subnational plans and policies, (5) farmers’ knowledge and (6) climate and ag-development finance. Each of the components mobilizes specific partners including research team, met services and local authorities and development partners. The component related to CIS uses several approaches including </w:t>
            </w:r>
            <w:r w:rsidRPr="00CC6185">
              <w:rPr>
                <w:rFonts w:cstheme="minorHAnsi"/>
                <w:color w:val="000000"/>
                <w:sz w:val="18"/>
                <w:szCs w:val="18"/>
              </w:rPr>
              <w:t>the Participatory Integrated Climate Services for Agriculture (PICSA) approach which aims to facilitate farmers to make informed decisions based on accurate, location specific, climate and weather information; locally relevant crop, livestock and livelihood options; and with the use of participatory tools to aid their decision making.</w:t>
            </w:r>
          </w:p>
          <w:p w14:paraId="11AE6C12" w14:textId="77777777" w:rsidR="00C42BAA" w:rsidRPr="00CC6185" w:rsidRDefault="00C42BAA" w:rsidP="00193356">
            <w:pPr>
              <w:autoSpaceDE w:val="0"/>
              <w:autoSpaceDN w:val="0"/>
              <w:adjustRightInd w:val="0"/>
              <w:spacing w:after="0" w:line="240" w:lineRule="auto"/>
              <w:jc w:val="both"/>
              <w:rPr>
                <w:rFonts w:cstheme="minorHAnsi"/>
                <w:sz w:val="18"/>
                <w:szCs w:val="18"/>
              </w:rPr>
            </w:pPr>
            <w:r w:rsidRPr="00CC6185">
              <w:rPr>
                <w:rFonts w:cstheme="minorHAnsi"/>
                <w:sz w:val="18"/>
                <w:szCs w:val="18"/>
              </w:rPr>
              <w:lastRenderedPageBreak/>
              <w:t xml:space="preserve">Since 2011, CCAFS has been using the CSV approach in West Africa (Ghana, Senegal, Mali, Niger and Burkina Faso) to test and validate several agricultural interventions with the participation of various local partners. In Mali, substantial successes have been achieved over the past 4 years where through the CSV, climate information was used as an entry point for informing the choice of CSA technologies that have contributed to improved farm productivity and building resilient livelihoods for poor and marginal farmers. </w:t>
            </w:r>
          </w:p>
          <w:p w14:paraId="6B74B80B" w14:textId="77777777" w:rsidR="00C42BAA" w:rsidRPr="00CC6185" w:rsidRDefault="00C42BAA" w:rsidP="00193356">
            <w:pPr>
              <w:spacing w:after="0" w:line="240" w:lineRule="auto"/>
              <w:rPr>
                <w:rFonts w:eastAsia="Calibri" w:cstheme="minorHAnsi"/>
                <w:sz w:val="18"/>
                <w:szCs w:val="18"/>
              </w:rPr>
            </w:pPr>
            <w:r w:rsidRPr="00CC6185">
              <w:rPr>
                <w:rFonts w:cstheme="minorHAnsi"/>
                <w:sz w:val="18"/>
                <w:szCs w:val="18"/>
              </w:rPr>
              <w:t xml:space="preserve">In view of the priorities of Africa Rising, CCAFS will use its experiences in </w:t>
            </w:r>
            <w:r w:rsidRPr="00CC6185">
              <w:rPr>
                <w:rFonts w:cstheme="minorHAnsi"/>
                <w:color w:val="000000"/>
                <w:sz w:val="18"/>
                <w:szCs w:val="18"/>
              </w:rPr>
              <w:t xml:space="preserve">promoting and disseminating integrated crop-livestock-soil systems based on local climate variability for sustained productivity and reduced risk in the intervention communities. </w:t>
            </w:r>
            <w:r w:rsidRPr="00CC6185">
              <w:rPr>
                <w:rFonts w:cstheme="minorHAnsi"/>
                <w:sz w:val="18"/>
                <w:szCs w:val="18"/>
              </w:rPr>
              <w:t>The implementation of this activity is expected to contribute to Outcome 1 of the Africa Rising phase II project: “</w:t>
            </w:r>
            <w:r w:rsidRPr="00CC6185">
              <w:rPr>
                <w:rFonts w:eastAsia="Calibri" w:cstheme="minorHAnsi"/>
                <w:sz w:val="18"/>
                <w:szCs w:val="18"/>
              </w:rPr>
              <w:t>Farmers and farming communities in the project area are practicing more productive, resilient, profitable and sustainably intensified crop-livestock systems linked to markets”.</w:t>
            </w:r>
          </w:p>
        </w:tc>
      </w:tr>
      <w:tr w:rsidR="00C42BAA" w:rsidRPr="00CC6185" w14:paraId="10F7A15F"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69DE51DE" w14:textId="77777777" w:rsidR="00C42BAA" w:rsidRPr="00CC6185" w:rsidRDefault="00C42BAA" w:rsidP="00193356">
            <w:pPr>
              <w:spacing w:after="0" w:line="240" w:lineRule="auto"/>
              <w:rPr>
                <w:rFonts w:eastAsia="Calibri" w:cstheme="minorHAnsi"/>
                <w:sz w:val="18"/>
                <w:szCs w:val="18"/>
              </w:rPr>
            </w:pPr>
          </w:p>
        </w:tc>
      </w:tr>
      <w:tr w:rsidR="00C42BAA" w:rsidRPr="00CC6185" w14:paraId="35C02318"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06F6665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 Objectives</w:t>
            </w:r>
          </w:p>
        </w:tc>
      </w:tr>
      <w:tr w:rsidR="00C42BAA" w:rsidRPr="00CC6185" w14:paraId="09222280"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270F1840" w14:textId="77777777" w:rsidR="00C42BAA" w:rsidRPr="00CC6185" w:rsidRDefault="00C42BAA" w:rsidP="00193356">
            <w:pPr>
              <w:spacing w:after="0" w:line="240" w:lineRule="auto"/>
              <w:jc w:val="both"/>
              <w:rPr>
                <w:rFonts w:cstheme="minorHAnsi"/>
                <w:sz w:val="18"/>
                <w:szCs w:val="18"/>
              </w:rPr>
            </w:pPr>
            <w:r w:rsidRPr="00CC6185">
              <w:rPr>
                <w:rFonts w:cstheme="minorHAnsi"/>
                <w:sz w:val="18"/>
                <w:szCs w:val="18"/>
              </w:rPr>
              <w:t xml:space="preserve">2.1  Promote the use of climate information services as a basis for farm management decisions </w:t>
            </w:r>
          </w:p>
        </w:tc>
      </w:tr>
      <w:tr w:rsidR="00C42BAA" w:rsidRPr="00CC6185" w14:paraId="6CF1648D"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7D923468" w14:textId="77777777" w:rsidR="00C42BAA" w:rsidRPr="00CC6185" w:rsidRDefault="00C42BAA" w:rsidP="00193356">
            <w:pPr>
              <w:spacing w:after="0" w:line="240" w:lineRule="auto"/>
              <w:jc w:val="both"/>
              <w:rPr>
                <w:rFonts w:cstheme="minorHAnsi"/>
                <w:sz w:val="18"/>
                <w:szCs w:val="18"/>
              </w:rPr>
            </w:pPr>
            <w:r w:rsidRPr="00CC6185">
              <w:rPr>
                <w:rFonts w:cstheme="minorHAnsi"/>
                <w:sz w:val="18"/>
                <w:szCs w:val="18"/>
              </w:rPr>
              <w:t>2.2 Promote the adoption of integrated crop-livestock-soil systems based on local needs for improved adaptive capacity to climate change and variability</w:t>
            </w:r>
          </w:p>
        </w:tc>
      </w:tr>
      <w:tr w:rsidR="00C42BAA" w:rsidRPr="00CC6185" w14:paraId="62D8F2F3"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03AB6F49"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3. Research questions</w:t>
            </w:r>
          </w:p>
        </w:tc>
      </w:tr>
      <w:tr w:rsidR="00C42BAA" w:rsidRPr="00CC6185" w14:paraId="20EF67FF"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37ED2D4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3.1 How does provision and use of climate information services relate to farm productivity and livelihoods of smallholder farm communities based on choice of climate-smart crop varieties, livestock breeds, fodder species and agronomic and animal husbandry practices?</w:t>
            </w:r>
          </w:p>
        </w:tc>
      </w:tr>
      <w:tr w:rsidR="00C42BAA" w:rsidRPr="00CC6185" w14:paraId="00491FF6"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1B755BA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4. Procedures (survey methods, gender disaggregation, treatments, experimental design, sample size, etc). </w:t>
            </w:r>
          </w:p>
        </w:tc>
      </w:tr>
      <w:tr w:rsidR="00C42BAA" w:rsidRPr="00CC6185" w14:paraId="2BCCCECF"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105BC62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4.1 Training of famers and extension services agents in PICSA approach </w:t>
            </w:r>
          </w:p>
        </w:tc>
      </w:tr>
      <w:tr w:rsidR="00C42BAA" w:rsidRPr="00CC6185" w14:paraId="471AF8EF"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6B26B5D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4.2 Monitoring and evaluation of the use of PICSA approach by farmers </w:t>
            </w:r>
          </w:p>
        </w:tc>
      </w:tr>
      <w:tr w:rsidR="00C42BAA" w:rsidRPr="00CC6185" w14:paraId="48A6150F"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70CCBE2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5. Data to be collected and uploaded</w:t>
            </w:r>
          </w:p>
        </w:tc>
        <w:tc>
          <w:tcPr>
            <w:tcW w:w="2436" w:type="dxa"/>
            <w:gridSpan w:val="4"/>
            <w:tcBorders>
              <w:top w:val="single" w:sz="4" w:space="0" w:color="auto"/>
              <w:left w:val="single" w:sz="4" w:space="0" w:color="auto"/>
              <w:bottom w:val="single" w:sz="4" w:space="0" w:color="auto"/>
              <w:right w:val="single" w:sz="4" w:space="0" w:color="auto"/>
            </w:tcBorders>
          </w:tcPr>
          <w:p w14:paraId="79A84D3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Responsibility/Institute</w:t>
            </w:r>
          </w:p>
        </w:tc>
      </w:tr>
      <w:tr w:rsidR="00C42BAA" w:rsidRPr="00CC6185" w14:paraId="2054604D"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2682CC9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5.1 Historic weather information will be collected throughout the study</w:t>
            </w:r>
          </w:p>
        </w:tc>
        <w:tc>
          <w:tcPr>
            <w:tcW w:w="2436" w:type="dxa"/>
            <w:gridSpan w:val="4"/>
            <w:tcBorders>
              <w:top w:val="single" w:sz="4" w:space="0" w:color="auto"/>
              <w:left w:val="single" w:sz="4" w:space="0" w:color="auto"/>
              <w:bottom w:val="single" w:sz="4" w:space="0" w:color="auto"/>
              <w:right w:val="single" w:sz="4" w:space="0" w:color="auto"/>
            </w:tcBorders>
          </w:tcPr>
          <w:p w14:paraId="02EEDB0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CCAFS</w:t>
            </w:r>
          </w:p>
        </w:tc>
      </w:tr>
      <w:tr w:rsidR="00C42BAA" w:rsidRPr="00CC6185" w14:paraId="726700FA"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5FFF208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5.2 Farmers perceptions on climate variability and farmers practices </w:t>
            </w:r>
          </w:p>
        </w:tc>
        <w:tc>
          <w:tcPr>
            <w:tcW w:w="2436" w:type="dxa"/>
            <w:gridSpan w:val="4"/>
            <w:tcBorders>
              <w:top w:val="single" w:sz="4" w:space="0" w:color="auto"/>
              <w:left w:val="single" w:sz="4" w:space="0" w:color="auto"/>
              <w:bottom w:val="single" w:sz="4" w:space="0" w:color="auto"/>
              <w:right w:val="single" w:sz="4" w:space="0" w:color="auto"/>
            </w:tcBorders>
          </w:tcPr>
          <w:p w14:paraId="598F882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CCAFS</w:t>
            </w:r>
          </w:p>
        </w:tc>
      </w:tr>
      <w:tr w:rsidR="00C42BAA" w:rsidRPr="00CC6185" w14:paraId="5897A9FD"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749D7B9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5.3 Farmers practice changes due to the use of PICSA </w:t>
            </w:r>
          </w:p>
        </w:tc>
        <w:tc>
          <w:tcPr>
            <w:tcW w:w="2436" w:type="dxa"/>
            <w:gridSpan w:val="4"/>
            <w:tcBorders>
              <w:top w:val="single" w:sz="4" w:space="0" w:color="auto"/>
              <w:left w:val="single" w:sz="4" w:space="0" w:color="auto"/>
              <w:bottom w:val="single" w:sz="4" w:space="0" w:color="auto"/>
              <w:right w:val="single" w:sz="4" w:space="0" w:color="auto"/>
            </w:tcBorders>
          </w:tcPr>
          <w:p w14:paraId="589B4AF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CCAFS</w:t>
            </w:r>
          </w:p>
        </w:tc>
      </w:tr>
      <w:tr w:rsidR="00C42BAA" w:rsidRPr="00CC6185" w14:paraId="261F9FFF"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4D613AF5" w14:textId="77777777" w:rsidR="00C42BAA" w:rsidRPr="00CC6185" w:rsidRDefault="00C42BAA" w:rsidP="00193356">
            <w:pPr>
              <w:spacing w:after="0" w:line="240" w:lineRule="auto"/>
              <w:rPr>
                <w:rFonts w:eastAsia="Calibri" w:cstheme="minorHAnsi"/>
                <w:sz w:val="18"/>
                <w:szCs w:val="18"/>
              </w:rPr>
            </w:pPr>
          </w:p>
        </w:tc>
      </w:tr>
      <w:tr w:rsidR="00C42BAA" w:rsidRPr="00CC6185" w14:paraId="7899289F"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2649CF0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6. Milestones</w:t>
            </w:r>
          </w:p>
        </w:tc>
      </w:tr>
      <w:tr w:rsidR="00C42BAA" w:rsidRPr="00CC6185" w14:paraId="6AE9BD40"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26B8421E"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Deliverables</w:t>
            </w:r>
          </w:p>
        </w:tc>
        <w:tc>
          <w:tcPr>
            <w:tcW w:w="3700" w:type="dxa"/>
            <w:gridSpan w:val="5"/>
            <w:tcBorders>
              <w:top w:val="single" w:sz="4" w:space="0" w:color="auto"/>
              <w:left w:val="single" w:sz="4" w:space="0" w:color="auto"/>
              <w:bottom w:val="single" w:sz="4" w:space="0" w:color="auto"/>
              <w:right w:val="single" w:sz="4" w:space="0" w:color="auto"/>
            </w:tcBorders>
          </w:tcPr>
          <w:p w14:paraId="05CD312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Means of verification</w:t>
            </w:r>
          </w:p>
        </w:tc>
        <w:tc>
          <w:tcPr>
            <w:tcW w:w="1526" w:type="dxa"/>
            <w:gridSpan w:val="2"/>
            <w:tcBorders>
              <w:top w:val="single" w:sz="4" w:space="0" w:color="auto"/>
              <w:left w:val="single" w:sz="4" w:space="0" w:color="auto"/>
              <w:bottom w:val="single" w:sz="4" w:space="0" w:color="auto"/>
              <w:right w:val="single" w:sz="4" w:space="0" w:color="auto"/>
            </w:tcBorders>
          </w:tcPr>
          <w:p w14:paraId="2BE4284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Date</w:t>
            </w:r>
          </w:p>
        </w:tc>
      </w:tr>
      <w:tr w:rsidR="00C42BAA" w:rsidRPr="00CC6185" w14:paraId="43FA6782"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240E2674"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 xml:space="preserve">6.1. Farmers and extension agents trained in </w:t>
            </w:r>
            <w:r w:rsidRPr="00CC6185">
              <w:rPr>
                <w:rFonts w:cstheme="minorHAnsi"/>
                <w:sz w:val="18"/>
                <w:szCs w:val="18"/>
              </w:rPr>
              <w:t>PICSA approach</w:t>
            </w:r>
          </w:p>
        </w:tc>
        <w:tc>
          <w:tcPr>
            <w:tcW w:w="3700" w:type="dxa"/>
            <w:gridSpan w:val="5"/>
            <w:tcBorders>
              <w:top w:val="single" w:sz="4" w:space="0" w:color="auto"/>
              <w:left w:val="single" w:sz="4" w:space="0" w:color="auto"/>
              <w:bottom w:val="single" w:sz="4" w:space="0" w:color="auto"/>
              <w:right w:val="single" w:sz="4" w:space="0" w:color="auto"/>
            </w:tcBorders>
          </w:tcPr>
          <w:p w14:paraId="4DE600B0"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 xml:space="preserve">Training workshop report </w:t>
            </w:r>
          </w:p>
        </w:tc>
        <w:tc>
          <w:tcPr>
            <w:tcW w:w="1526" w:type="dxa"/>
            <w:gridSpan w:val="2"/>
            <w:tcBorders>
              <w:top w:val="single" w:sz="4" w:space="0" w:color="auto"/>
              <w:left w:val="single" w:sz="4" w:space="0" w:color="auto"/>
              <w:bottom w:val="single" w:sz="4" w:space="0" w:color="auto"/>
              <w:right w:val="single" w:sz="4" w:space="0" w:color="auto"/>
            </w:tcBorders>
          </w:tcPr>
          <w:p w14:paraId="0BB543E5"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December 2017</w:t>
            </w:r>
          </w:p>
        </w:tc>
      </w:tr>
      <w:tr w:rsidR="00C42BAA" w:rsidRPr="00CC6185" w14:paraId="44C2BE7A"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7861AC5B"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6.2.</w:t>
            </w:r>
            <w:r w:rsidRPr="00CC6185">
              <w:rPr>
                <w:rFonts w:cstheme="minorHAnsi"/>
                <w:sz w:val="18"/>
                <w:szCs w:val="18"/>
              </w:rPr>
              <w:t xml:space="preserve"> Farmers received climate information through the climate forecast communication workshop</w:t>
            </w:r>
          </w:p>
        </w:tc>
        <w:tc>
          <w:tcPr>
            <w:tcW w:w="3700" w:type="dxa"/>
            <w:gridSpan w:val="5"/>
            <w:tcBorders>
              <w:top w:val="single" w:sz="4" w:space="0" w:color="auto"/>
              <w:left w:val="single" w:sz="4" w:space="0" w:color="auto"/>
              <w:bottom w:val="single" w:sz="4" w:space="0" w:color="auto"/>
              <w:right w:val="single" w:sz="4" w:space="0" w:color="auto"/>
            </w:tcBorders>
          </w:tcPr>
          <w:p w14:paraId="561E1FDC"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Activity report</w:t>
            </w:r>
          </w:p>
        </w:tc>
        <w:tc>
          <w:tcPr>
            <w:tcW w:w="1526" w:type="dxa"/>
            <w:gridSpan w:val="2"/>
            <w:tcBorders>
              <w:top w:val="single" w:sz="4" w:space="0" w:color="auto"/>
              <w:left w:val="single" w:sz="4" w:space="0" w:color="auto"/>
              <w:bottom w:val="single" w:sz="4" w:space="0" w:color="auto"/>
              <w:right w:val="single" w:sz="4" w:space="0" w:color="auto"/>
            </w:tcBorders>
          </w:tcPr>
          <w:p w14:paraId="5CB91E0D" w14:textId="77777777" w:rsidR="00C42BAA" w:rsidRPr="00CC6185" w:rsidRDefault="00C42BAA" w:rsidP="00193356">
            <w:pPr>
              <w:spacing w:after="0" w:line="240" w:lineRule="auto"/>
              <w:jc w:val="both"/>
              <w:rPr>
                <w:rFonts w:eastAsia="Calibri" w:cstheme="minorHAnsi"/>
                <w:sz w:val="18"/>
                <w:szCs w:val="18"/>
              </w:rPr>
            </w:pPr>
            <w:r w:rsidRPr="00CC6185">
              <w:rPr>
                <w:rFonts w:cstheme="minorHAnsi"/>
                <w:sz w:val="18"/>
                <w:szCs w:val="18"/>
              </w:rPr>
              <w:t>From May –November 2017</w:t>
            </w:r>
          </w:p>
        </w:tc>
      </w:tr>
      <w:tr w:rsidR="00C42BAA" w:rsidRPr="00CC6185" w14:paraId="17B2D48E"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7E121B6B" w14:textId="77777777" w:rsidR="00C42BAA" w:rsidRPr="00CC6185" w:rsidRDefault="00C42BAA" w:rsidP="00193356">
            <w:pPr>
              <w:spacing w:after="0" w:line="240" w:lineRule="auto"/>
              <w:rPr>
                <w:rFonts w:eastAsia="Calibri" w:cstheme="minorHAnsi"/>
                <w:sz w:val="18"/>
                <w:szCs w:val="18"/>
              </w:rPr>
            </w:pPr>
          </w:p>
        </w:tc>
      </w:tr>
      <w:tr w:rsidR="00C42BAA" w:rsidRPr="00CC6185" w14:paraId="5105C9EE"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429108A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 Sustainable intensification indicators</w:t>
            </w:r>
          </w:p>
        </w:tc>
      </w:tr>
      <w:tr w:rsidR="00C42BAA" w:rsidRPr="00CC6185" w14:paraId="09BFA9FF"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6620927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7.1 Productivity</w:t>
            </w:r>
          </w:p>
        </w:tc>
        <w:tc>
          <w:tcPr>
            <w:tcW w:w="7116" w:type="dxa"/>
            <w:gridSpan w:val="10"/>
            <w:tcBorders>
              <w:top w:val="single" w:sz="4" w:space="0" w:color="auto"/>
              <w:left w:val="single" w:sz="4" w:space="0" w:color="auto"/>
              <w:bottom w:val="single" w:sz="4" w:space="0" w:color="auto"/>
              <w:right w:val="single" w:sz="4" w:space="0" w:color="auto"/>
            </w:tcBorders>
          </w:tcPr>
          <w:p w14:paraId="0A9ED0D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Yield </w:t>
            </w:r>
          </w:p>
        </w:tc>
      </w:tr>
      <w:tr w:rsidR="00C42BAA" w:rsidRPr="00CC6185" w14:paraId="2E617FE1"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18E94AD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7.2 Environmental</w:t>
            </w:r>
          </w:p>
        </w:tc>
        <w:tc>
          <w:tcPr>
            <w:tcW w:w="7116" w:type="dxa"/>
            <w:gridSpan w:val="10"/>
            <w:tcBorders>
              <w:top w:val="single" w:sz="4" w:space="0" w:color="auto"/>
              <w:left w:val="single" w:sz="4" w:space="0" w:color="auto"/>
              <w:bottom w:val="single" w:sz="4" w:space="0" w:color="auto"/>
              <w:right w:val="single" w:sz="4" w:space="0" w:color="auto"/>
            </w:tcBorders>
          </w:tcPr>
          <w:p w14:paraId="48E90494" w14:textId="77777777" w:rsidR="00C42BAA" w:rsidRPr="00CC6185" w:rsidRDefault="00C42BAA" w:rsidP="00193356">
            <w:pPr>
              <w:spacing w:after="0" w:line="240" w:lineRule="auto"/>
              <w:rPr>
                <w:rFonts w:eastAsia="Calibri" w:cstheme="minorHAnsi"/>
                <w:sz w:val="18"/>
                <w:szCs w:val="18"/>
              </w:rPr>
            </w:pPr>
          </w:p>
        </w:tc>
      </w:tr>
      <w:tr w:rsidR="00C42BAA" w:rsidRPr="00CC6185" w14:paraId="47649956"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6D73939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7.3 Economic</w:t>
            </w:r>
          </w:p>
        </w:tc>
        <w:tc>
          <w:tcPr>
            <w:tcW w:w="7116" w:type="dxa"/>
            <w:gridSpan w:val="10"/>
            <w:tcBorders>
              <w:top w:val="single" w:sz="4" w:space="0" w:color="auto"/>
              <w:left w:val="single" w:sz="4" w:space="0" w:color="auto"/>
              <w:bottom w:val="single" w:sz="4" w:space="0" w:color="auto"/>
              <w:right w:val="single" w:sz="4" w:space="0" w:color="auto"/>
            </w:tcBorders>
          </w:tcPr>
          <w:p w14:paraId="05F29C5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Profitability, Income diversification,</w:t>
            </w:r>
          </w:p>
        </w:tc>
      </w:tr>
      <w:tr w:rsidR="00C42BAA" w:rsidRPr="00CC6185" w14:paraId="118473AC"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795B490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7.4 Social</w:t>
            </w:r>
          </w:p>
        </w:tc>
        <w:tc>
          <w:tcPr>
            <w:tcW w:w="7116" w:type="dxa"/>
            <w:gridSpan w:val="10"/>
            <w:tcBorders>
              <w:top w:val="single" w:sz="4" w:space="0" w:color="auto"/>
              <w:left w:val="single" w:sz="4" w:space="0" w:color="auto"/>
              <w:bottom w:val="single" w:sz="4" w:space="0" w:color="auto"/>
              <w:right w:val="single" w:sz="4" w:space="0" w:color="auto"/>
            </w:tcBorders>
          </w:tcPr>
          <w:p w14:paraId="3E0CF0F3" w14:textId="77777777" w:rsidR="00C42BAA" w:rsidRPr="00CC6185" w:rsidRDefault="00C42BAA" w:rsidP="00193356">
            <w:pPr>
              <w:spacing w:after="0" w:line="240" w:lineRule="auto"/>
              <w:rPr>
                <w:rFonts w:eastAsia="Calibri" w:cstheme="minorHAnsi"/>
                <w:sz w:val="18"/>
                <w:szCs w:val="18"/>
              </w:rPr>
            </w:pPr>
          </w:p>
        </w:tc>
      </w:tr>
      <w:tr w:rsidR="00C42BAA" w:rsidRPr="00CC6185" w14:paraId="316B0EF8"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21563559"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7.5 Human</w:t>
            </w:r>
          </w:p>
        </w:tc>
        <w:tc>
          <w:tcPr>
            <w:tcW w:w="7116" w:type="dxa"/>
            <w:gridSpan w:val="10"/>
            <w:tcBorders>
              <w:top w:val="single" w:sz="4" w:space="0" w:color="auto"/>
              <w:left w:val="single" w:sz="4" w:space="0" w:color="auto"/>
              <w:bottom w:val="single" w:sz="4" w:space="0" w:color="auto"/>
              <w:right w:val="single" w:sz="4" w:space="0" w:color="auto"/>
            </w:tcBorders>
          </w:tcPr>
          <w:p w14:paraId="03496317" w14:textId="77777777" w:rsidR="00C42BAA" w:rsidRPr="00CC6185" w:rsidRDefault="00C42BAA" w:rsidP="00193356">
            <w:pPr>
              <w:spacing w:after="0" w:line="240" w:lineRule="auto"/>
              <w:rPr>
                <w:rFonts w:eastAsia="Calibri" w:cstheme="minorHAnsi"/>
                <w:sz w:val="18"/>
                <w:szCs w:val="18"/>
              </w:rPr>
            </w:pPr>
          </w:p>
        </w:tc>
      </w:tr>
    </w:tbl>
    <w:p w14:paraId="732A20FA" w14:textId="77777777" w:rsidR="00C42BAA" w:rsidRDefault="00C42BAA" w:rsidP="00C42BAA">
      <w:pPr>
        <w:spacing w:line="240" w:lineRule="auto"/>
        <w:rPr>
          <w:rFonts w:cstheme="minorHAnsi"/>
          <w:sz w:val="18"/>
          <w:szCs w:val="18"/>
        </w:rPr>
      </w:pPr>
    </w:p>
    <w:tbl>
      <w:tblPr>
        <w:tblW w:w="589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5"/>
        <w:gridCol w:w="758"/>
        <w:gridCol w:w="1236"/>
        <w:gridCol w:w="713"/>
        <w:gridCol w:w="865"/>
      </w:tblGrid>
      <w:tr w:rsidR="00C42BAA" w:rsidRPr="00F87A01" w14:paraId="180E79BF" w14:textId="77777777" w:rsidTr="00193356">
        <w:trPr>
          <w:trHeight w:val="20"/>
        </w:trPr>
        <w:tc>
          <w:tcPr>
            <w:tcW w:w="2325" w:type="dxa"/>
          </w:tcPr>
          <w:p w14:paraId="32400258" w14:textId="77777777" w:rsidR="00C42BAA" w:rsidRDefault="00C42BAA" w:rsidP="00193356">
            <w:pPr>
              <w:spacing w:after="0" w:line="240" w:lineRule="auto"/>
              <w:rPr>
                <w:rFonts w:cstheme="minorHAnsi"/>
                <w:b/>
                <w:sz w:val="16"/>
                <w:szCs w:val="16"/>
              </w:rPr>
            </w:pPr>
            <w:r>
              <w:rPr>
                <w:rFonts w:cstheme="minorHAnsi"/>
                <w:b/>
                <w:sz w:val="16"/>
                <w:szCs w:val="16"/>
              </w:rPr>
              <w:t xml:space="preserve">8. </w:t>
            </w:r>
            <w:r w:rsidRPr="00F87A01">
              <w:rPr>
                <w:rFonts w:cstheme="minorHAnsi"/>
                <w:b/>
                <w:sz w:val="16"/>
                <w:szCs w:val="16"/>
              </w:rPr>
              <w:t>Budget (US$)</w:t>
            </w:r>
          </w:p>
        </w:tc>
        <w:tc>
          <w:tcPr>
            <w:tcW w:w="758" w:type="dxa"/>
            <w:vAlign w:val="bottom"/>
          </w:tcPr>
          <w:p w14:paraId="5CA6B69E"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02B8C4A3" w14:textId="77777777" w:rsidR="00C42BAA" w:rsidRPr="00F87A01" w:rsidRDefault="00C42BAA" w:rsidP="00193356">
            <w:pPr>
              <w:spacing w:after="0" w:line="240" w:lineRule="auto"/>
              <w:rPr>
                <w:rFonts w:cstheme="minorHAnsi"/>
                <w:color w:val="000000"/>
                <w:sz w:val="16"/>
                <w:szCs w:val="16"/>
              </w:rPr>
            </w:pPr>
          </w:p>
        </w:tc>
        <w:tc>
          <w:tcPr>
            <w:tcW w:w="713" w:type="dxa"/>
            <w:shd w:val="clear" w:color="auto" w:fill="auto"/>
            <w:noWrap/>
            <w:vAlign w:val="center"/>
          </w:tcPr>
          <w:p w14:paraId="055C50A6" w14:textId="77777777" w:rsidR="00C42BAA" w:rsidRPr="00F87A01" w:rsidRDefault="00C42BAA" w:rsidP="00193356">
            <w:pPr>
              <w:spacing w:after="0" w:line="240" w:lineRule="auto"/>
              <w:rPr>
                <w:rFonts w:cstheme="minorHAnsi"/>
                <w:color w:val="000000"/>
                <w:sz w:val="16"/>
                <w:szCs w:val="16"/>
              </w:rPr>
            </w:pPr>
          </w:p>
        </w:tc>
        <w:tc>
          <w:tcPr>
            <w:tcW w:w="865" w:type="dxa"/>
            <w:vAlign w:val="center"/>
          </w:tcPr>
          <w:p w14:paraId="418EA2F5" w14:textId="77777777" w:rsidR="00C42BAA" w:rsidRPr="00F87A01" w:rsidRDefault="00C42BAA" w:rsidP="00193356">
            <w:pPr>
              <w:spacing w:after="0" w:line="240" w:lineRule="auto"/>
              <w:rPr>
                <w:rFonts w:cstheme="minorHAnsi"/>
                <w:color w:val="000000"/>
                <w:sz w:val="16"/>
                <w:szCs w:val="16"/>
              </w:rPr>
            </w:pPr>
          </w:p>
        </w:tc>
      </w:tr>
      <w:tr w:rsidR="00C42BAA" w:rsidRPr="00F87A01" w14:paraId="2F21CF02" w14:textId="77777777" w:rsidTr="00193356">
        <w:trPr>
          <w:trHeight w:val="20"/>
        </w:trPr>
        <w:tc>
          <w:tcPr>
            <w:tcW w:w="2325" w:type="dxa"/>
          </w:tcPr>
          <w:p w14:paraId="7E615C64" w14:textId="77777777" w:rsidR="00C42BAA" w:rsidRDefault="00C42BAA" w:rsidP="00193356">
            <w:pPr>
              <w:spacing w:after="0" w:line="240" w:lineRule="auto"/>
              <w:rPr>
                <w:rFonts w:cstheme="minorHAnsi"/>
                <w:color w:val="000000"/>
                <w:sz w:val="16"/>
                <w:szCs w:val="16"/>
              </w:rPr>
            </w:pPr>
            <w:r>
              <w:rPr>
                <w:rFonts w:cstheme="minorHAnsi"/>
                <w:color w:val="000000"/>
                <w:sz w:val="16"/>
                <w:szCs w:val="16"/>
              </w:rPr>
              <w:t>Outcome/Output/Activity</w:t>
            </w:r>
          </w:p>
        </w:tc>
        <w:tc>
          <w:tcPr>
            <w:tcW w:w="758" w:type="dxa"/>
            <w:vAlign w:val="bottom"/>
          </w:tcPr>
          <w:p w14:paraId="78225785" w14:textId="77777777" w:rsidR="00C42BAA" w:rsidRDefault="00C42BAA" w:rsidP="00193356">
            <w:pPr>
              <w:spacing w:after="0" w:line="240" w:lineRule="auto"/>
              <w:rPr>
                <w:rFonts w:cstheme="minorHAnsi"/>
                <w:color w:val="000000"/>
                <w:sz w:val="16"/>
                <w:szCs w:val="16"/>
              </w:rPr>
            </w:pPr>
            <w:r>
              <w:rPr>
                <w:rFonts w:cstheme="minorHAnsi"/>
                <w:color w:val="000000"/>
                <w:sz w:val="16"/>
                <w:szCs w:val="16"/>
              </w:rPr>
              <w:t>Sub-activity</w:t>
            </w:r>
          </w:p>
        </w:tc>
        <w:tc>
          <w:tcPr>
            <w:tcW w:w="1236" w:type="dxa"/>
            <w:shd w:val="clear" w:color="auto" w:fill="auto"/>
            <w:noWrap/>
            <w:vAlign w:val="bottom"/>
          </w:tcPr>
          <w:p w14:paraId="5884786F"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Budget Line</w:t>
            </w:r>
          </w:p>
        </w:tc>
        <w:tc>
          <w:tcPr>
            <w:tcW w:w="713" w:type="dxa"/>
            <w:shd w:val="clear" w:color="auto" w:fill="auto"/>
            <w:noWrap/>
            <w:vAlign w:val="center"/>
          </w:tcPr>
          <w:p w14:paraId="6D0D228C"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ICRISAT</w:t>
            </w:r>
          </w:p>
        </w:tc>
        <w:tc>
          <w:tcPr>
            <w:tcW w:w="865" w:type="dxa"/>
            <w:vAlign w:val="center"/>
          </w:tcPr>
          <w:p w14:paraId="2BF3481A"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WorldVeg</w:t>
            </w:r>
          </w:p>
        </w:tc>
      </w:tr>
      <w:tr w:rsidR="00C42BAA" w:rsidRPr="00F87A01" w14:paraId="60B7BC54" w14:textId="77777777" w:rsidTr="00193356">
        <w:trPr>
          <w:trHeight w:val="20"/>
        </w:trPr>
        <w:tc>
          <w:tcPr>
            <w:tcW w:w="2325" w:type="dxa"/>
          </w:tcPr>
          <w:p w14:paraId="3F0F5718" w14:textId="77777777" w:rsidR="00C42BAA" w:rsidRDefault="00C42BAA" w:rsidP="00193356">
            <w:pPr>
              <w:spacing w:after="0" w:line="240" w:lineRule="auto"/>
              <w:rPr>
                <w:rFonts w:cstheme="minorHAnsi"/>
                <w:color w:val="000000"/>
                <w:sz w:val="16"/>
                <w:szCs w:val="16"/>
              </w:rPr>
            </w:pPr>
            <w:r>
              <w:rPr>
                <w:rFonts w:cstheme="minorHAnsi"/>
                <w:color w:val="000000"/>
                <w:sz w:val="16"/>
                <w:szCs w:val="16"/>
              </w:rPr>
              <w:t>Outcome 1/Output 1/Activity 1</w:t>
            </w:r>
          </w:p>
        </w:tc>
        <w:tc>
          <w:tcPr>
            <w:tcW w:w="758" w:type="dxa"/>
            <w:vAlign w:val="bottom"/>
          </w:tcPr>
          <w:p w14:paraId="4A8D059D"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1.1</w:t>
            </w:r>
          </w:p>
        </w:tc>
        <w:tc>
          <w:tcPr>
            <w:tcW w:w="1236" w:type="dxa"/>
            <w:shd w:val="clear" w:color="auto" w:fill="auto"/>
            <w:noWrap/>
            <w:vAlign w:val="bottom"/>
          </w:tcPr>
          <w:p w14:paraId="1F1D4655"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Personnel</w:t>
            </w:r>
          </w:p>
        </w:tc>
        <w:tc>
          <w:tcPr>
            <w:tcW w:w="713" w:type="dxa"/>
            <w:shd w:val="clear" w:color="auto" w:fill="auto"/>
            <w:noWrap/>
            <w:vAlign w:val="bottom"/>
          </w:tcPr>
          <w:p w14:paraId="411FECBE" w14:textId="77777777" w:rsidR="00C42BAA" w:rsidRPr="00F87A01" w:rsidRDefault="00C42BAA" w:rsidP="00193356">
            <w:pPr>
              <w:spacing w:after="0" w:line="240" w:lineRule="auto"/>
              <w:jc w:val="right"/>
              <w:rPr>
                <w:rFonts w:cstheme="minorHAnsi"/>
                <w:color w:val="000000"/>
                <w:sz w:val="16"/>
                <w:szCs w:val="16"/>
              </w:rPr>
            </w:pPr>
          </w:p>
        </w:tc>
        <w:tc>
          <w:tcPr>
            <w:tcW w:w="865" w:type="dxa"/>
          </w:tcPr>
          <w:p w14:paraId="00CA01E7" w14:textId="77777777" w:rsidR="00C42BAA" w:rsidRPr="00F87A01" w:rsidRDefault="00C42BAA" w:rsidP="00193356">
            <w:pPr>
              <w:spacing w:after="0" w:line="240" w:lineRule="auto"/>
              <w:rPr>
                <w:rFonts w:cstheme="minorHAnsi"/>
                <w:color w:val="000000"/>
                <w:sz w:val="16"/>
                <w:szCs w:val="16"/>
              </w:rPr>
            </w:pPr>
          </w:p>
        </w:tc>
      </w:tr>
      <w:tr w:rsidR="00C42BAA" w:rsidRPr="00F87A01" w14:paraId="5522744B" w14:textId="77777777" w:rsidTr="00193356">
        <w:trPr>
          <w:trHeight w:val="20"/>
        </w:trPr>
        <w:tc>
          <w:tcPr>
            <w:tcW w:w="2325" w:type="dxa"/>
          </w:tcPr>
          <w:p w14:paraId="03C0D250"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1751064E"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1A6B9D81"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Services</w:t>
            </w:r>
          </w:p>
        </w:tc>
        <w:tc>
          <w:tcPr>
            <w:tcW w:w="713" w:type="dxa"/>
            <w:shd w:val="clear" w:color="auto" w:fill="auto"/>
            <w:noWrap/>
            <w:vAlign w:val="bottom"/>
          </w:tcPr>
          <w:p w14:paraId="2D861610" w14:textId="77777777" w:rsidR="00C42BAA" w:rsidRPr="00F87A01" w:rsidRDefault="00C42BAA" w:rsidP="00193356">
            <w:pPr>
              <w:spacing w:after="0" w:line="240" w:lineRule="auto"/>
              <w:jc w:val="right"/>
              <w:rPr>
                <w:rFonts w:cstheme="minorHAnsi"/>
                <w:color w:val="000000"/>
                <w:sz w:val="16"/>
                <w:szCs w:val="16"/>
              </w:rPr>
            </w:pPr>
          </w:p>
        </w:tc>
        <w:tc>
          <w:tcPr>
            <w:tcW w:w="865" w:type="dxa"/>
          </w:tcPr>
          <w:p w14:paraId="0C092022" w14:textId="77777777" w:rsidR="00C42BAA" w:rsidRPr="00F87A01" w:rsidRDefault="00C42BAA" w:rsidP="00193356">
            <w:pPr>
              <w:spacing w:after="0" w:line="240" w:lineRule="auto"/>
              <w:rPr>
                <w:rFonts w:cstheme="minorHAnsi"/>
                <w:color w:val="000000"/>
                <w:sz w:val="16"/>
                <w:szCs w:val="16"/>
              </w:rPr>
            </w:pPr>
          </w:p>
        </w:tc>
      </w:tr>
      <w:tr w:rsidR="00C42BAA" w:rsidRPr="00F87A01" w14:paraId="3D18A167" w14:textId="77777777" w:rsidTr="00193356">
        <w:trPr>
          <w:trHeight w:val="20"/>
        </w:trPr>
        <w:tc>
          <w:tcPr>
            <w:tcW w:w="2325" w:type="dxa"/>
          </w:tcPr>
          <w:p w14:paraId="25D44713"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5BB777F8"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28825DA8"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Supplies</w:t>
            </w:r>
          </w:p>
        </w:tc>
        <w:tc>
          <w:tcPr>
            <w:tcW w:w="713" w:type="dxa"/>
            <w:shd w:val="clear" w:color="auto" w:fill="auto"/>
            <w:noWrap/>
            <w:vAlign w:val="bottom"/>
          </w:tcPr>
          <w:p w14:paraId="2C4FB379" w14:textId="77777777" w:rsidR="00C42BAA" w:rsidRPr="00F87A01" w:rsidRDefault="00C42BAA" w:rsidP="00193356">
            <w:pPr>
              <w:spacing w:after="0" w:line="240" w:lineRule="auto"/>
              <w:jc w:val="right"/>
              <w:rPr>
                <w:rFonts w:cstheme="minorHAnsi"/>
                <w:color w:val="000000"/>
                <w:sz w:val="16"/>
                <w:szCs w:val="16"/>
              </w:rPr>
            </w:pPr>
          </w:p>
        </w:tc>
        <w:tc>
          <w:tcPr>
            <w:tcW w:w="865" w:type="dxa"/>
          </w:tcPr>
          <w:p w14:paraId="08A500B4" w14:textId="77777777" w:rsidR="00C42BAA" w:rsidRPr="00F87A01" w:rsidRDefault="00C42BAA" w:rsidP="00193356">
            <w:pPr>
              <w:spacing w:after="0" w:line="240" w:lineRule="auto"/>
              <w:rPr>
                <w:rFonts w:cstheme="minorHAnsi"/>
                <w:color w:val="000000"/>
                <w:sz w:val="16"/>
                <w:szCs w:val="16"/>
              </w:rPr>
            </w:pPr>
          </w:p>
        </w:tc>
      </w:tr>
      <w:tr w:rsidR="00C42BAA" w:rsidRPr="00F87A01" w14:paraId="45E5DC2F" w14:textId="77777777" w:rsidTr="00193356">
        <w:trPr>
          <w:trHeight w:val="20"/>
        </w:trPr>
        <w:tc>
          <w:tcPr>
            <w:tcW w:w="2325" w:type="dxa"/>
          </w:tcPr>
          <w:p w14:paraId="74F4C61B"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6D60E3E8"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39141CEA"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Capital</w:t>
            </w:r>
          </w:p>
        </w:tc>
        <w:tc>
          <w:tcPr>
            <w:tcW w:w="713" w:type="dxa"/>
            <w:shd w:val="clear" w:color="auto" w:fill="auto"/>
            <w:noWrap/>
            <w:vAlign w:val="bottom"/>
          </w:tcPr>
          <w:p w14:paraId="53A60A8F" w14:textId="77777777" w:rsidR="00C42BAA" w:rsidRPr="00F87A01" w:rsidRDefault="00C42BAA" w:rsidP="00193356">
            <w:pPr>
              <w:spacing w:after="0" w:line="240" w:lineRule="auto"/>
              <w:jc w:val="right"/>
              <w:rPr>
                <w:rFonts w:cstheme="minorHAnsi"/>
                <w:color w:val="000000"/>
                <w:sz w:val="16"/>
                <w:szCs w:val="16"/>
              </w:rPr>
            </w:pPr>
          </w:p>
        </w:tc>
        <w:tc>
          <w:tcPr>
            <w:tcW w:w="865" w:type="dxa"/>
          </w:tcPr>
          <w:p w14:paraId="23EFE9B7" w14:textId="77777777" w:rsidR="00C42BAA" w:rsidRPr="00F87A01" w:rsidRDefault="00C42BAA" w:rsidP="00193356">
            <w:pPr>
              <w:spacing w:after="0" w:line="240" w:lineRule="auto"/>
              <w:rPr>
                <w:rFonts w:cstheme="minorHAnsi"/>
                <w:color w:val="000000"/>
                <w:sz w:val="16"/>
                <w:szCs w:val="16"/>
              </w:rPr>
            </w:pPr>
          </w:p>
        </w:tc>
      </w:tr>
      <w:tr w:rsidR="00C42BAA" w:rsidRPr="00F87A01" w14:paraId="49B4040E" w14:textId="77777777" w:rsidTr="00193356">
        <w:trPr>
          <w:trHeight w:val="20"/>
        </w:trPr>
        <w:tc>
          <w:tcPr>
            <w:tcW w:w="2325" w:type="dxa"/>
          </w:tcPr>
          <w:p w14:paraId="1E3CD496"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1EB44C58"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05E19B3F"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Travel</w:t>
            </w:r>
          </w:p>
        </w:tc>
        <w:tc>
          <w:tcPr>
            <w:tcW w:w="713" w:type="dxa"/>
            <w:shd w:val="clear" w:color="auto" w:fill="auto"/>
            <w:noWrap/>
            <w:vAlign w:val="bottom"/>
          </w:tcPr>
          <w:p w14:paraId="3B0D7A1B" w14:textId="77777777" w:rsidR="00C42BAA" w:rsidRPr="00F87A01" w:rsidRDefault="00C42BAA" w:rsidP="00193356">
            <w:pPr>
              <w:spacing w:after="0" w:line="240" w:lineRule="auto"/>
              <w:jc w:val="right"/>
              <w:rPr>
                <w:rFonts w:cstheme="minorHAnsi"/>
                <w:color w:val="000000"/>
                <w:sz w:val="16"/>
                <w:szCs w:val="16"/>
              </w:rPr>
            </w:pPr>
          </w:p>
        </w:tc>
        <w:tc>
          <w:tcPr>
            <w:tcW w:w="865" w:type="dxa"/>
          </w:tcPr>
          <w:p w14:paraId="0F123CD2" w14:textId="77777777" w:rsidR="00C42BAA" w:rsidRPr="00F87A01" w:rsidRDefault="00C42BAA" w:rsidP="00193356">
            <w:pPr>
              <w:spacing w:after="0" w:line="240" w:lineRule="auto"/>
              <w:rPr>
                <w:rFonts w:cstheme="minorHAnsi"/>
                <w:color w:val="000000"/>
                <w:sz w:val="16"/>
                <w:szCs w:val="16"/>
              </w:rPr>
            </w:pPr>
          </w:p>
        </w:tc>
      </w:tr>
      <w:tr w:rsidR="00C42BAA" w:rsidRPr="00F87A01" w14:paraId="59D493B7" w14:textId="77777777" w:rsidTr="00193356">
        <w:trPr>
          <w:trHeight w:val="20"/>
        </w:trPr>
        <w:tc>
          <w:tcPr>
            <w:tcW w:w="2325" w:type="dxa"/>
          </w:tcPr>
          <w:p w14:paraId="1A0C56AB"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66659FD5"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63B193AE"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Overhead</w:t>
            </w:r>
          </w:p>
        </w:tc>
        <w:tc>
          <w:tcPr>
            <w:tcW w:w="713" w:type="dxa"/>
            <w:shd w:val="clear" w:color="auto" w:fill="auto"/>
            <w:noWrap/>
            <w:vAlign w:val="bottom"/>
          </w:tcPr>
          <w:p w14:paraId="2E7B6A3B" w14:textId="77777777" w:rsidR="00C42BAA" w:rsidRPr="00F87A01" w:rsidRDefault="00C42BAA" w:rsidP="00193356">
            <w:pPr>
              <w:spacing w:after="0" w:line="240" w:lineRule="auto"/>
              <w:jc w:val="right"/>
              <w:rPr>
                <w:rFonts w:cstheme="minorHAnsi"/>
                <w:color w:val="000000"/>
                <w:sz w:val="16"/>
                <w:szCs w:val="16"/>
              </w:rPr>
            </w:pPr>
          </w:p>
        </w:tc>
        <w:tc>
          <w:tcPr>
            <w:tcW w:w="865" w:type="dxa"/>
          </w:tcPr>
          <w:p w14:paraId="4FA7221D" w14:textId="77777777" w:rsidR="00C42BAA" w:rsidRPr="00F87A01" w:rsidRDefault="00C42BAA" w:rsidP="00193356">
            <w:pPr>
              <w:spacing w:after="0" w:line="240" w:lineRule="auto"/>
              <w:rPr>
                <w:rFonts w:cstheme="minorHAnsi"/>
                <w:color w:val="000000"/>
                <w:sz w:val="16"/>
                <w:szCs w:val="16"/>
              </w:rPr>
            </w:pPr>
          </w:p>
        </w:tc>
      </w:tr>
      <w:tr w:rsidR="00C42BAA" w:rsidRPr="00F87A01" w14:paraId="2F744CC2" w14:textId="77777777" w:rsidTr="00193356">
        <w:trPr>
          <w:trHeight w:val="20"/>
        </w:trPr>
        <w:tc>
          <w:tcPr>
            <w:tcW w:w="2325" w:type="dxa"/>
          </w:tcPr>
          <w:p w14:paraId="4B33C3DF"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1BEE2D89"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1B55AD59"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Total</w:t>
            </w:r>
          </w:p>
        </w:tc>
        <w:tc>
          <w:tcPr>
            <w:tcW w:w="713" w:type="dxa"/>
            <w:shd w:val="clear" w:color="auto" w:fill="auto"/>
            <w:noWrap/>
            <w:vAlign w:val="bottom"/>
          </w:tcPr>
          <w:p w14:paraId="40E7FB3C" w14:textId="77777777" w:rsidR="00C42BAA" w:rsidRPr="00F87A01" w:rsidRDefault="00C42BAA" w:rsidP="00193356">
            <w:pPr>
              <w:spacing w:after="0" w:line="240" w:lineRule="auto"/>
              <w:jc w:val="right"/>
              <w:rPr>
                <w:rFonts w:cstheme="minorHAnsi"/>
                <w:color w:val="000000"/>
                <w:sz w:val="16"/>
                <w:szCs w:val="16"/>
              </w:rPr>
            </w:pPr>
          </w:p>
        </w:tc>
        <w:tc>
          <w:tcPr>
            <w:tcW w:w="865" w:type="dxa"/>
          </w:tcPr>
          <w:p w14:paraId="1E9E06B7"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10000</w:t>
            </w:r>
          </w:p>
        </w:tc>
      </w:tr>
      <w:tr w:rsidR="00C42BAA" w:rsidRPr="00F87A01" w14:paraId="5882B2D9" w14:textId="77777777" w:rsidTr="00193356">
        <w:trPr>
          <w:trHeight w:val="20"/>
        </w:trPr>
        <w:tc>
          <w:tcPr>
            <w:tcW w:w="2325" w:type="dxa"/>
          </w:tcPr>
          <w:p w14:paraId="1BB183BF" w14:textId="77777777" w:rsidR="00C42BAA" w:rsidRDefault="00C42BAA" w:rsidP="00193356">
            <w:pPr>
              <w:spacing w:after="0" w:line="240" w:lineRule="auto"/>
              <w:rPr>
                <w:rFonts w:cstheme="minorHAnsi"/>
                <w:color w:val="000000"/>
                <w:sz w:val="16"/>
                <w:szCs w:val="16"/>
              </w:rPr>
            </w:pPr>
            <w:r>
              <w:rPr>
                <w:rFonts w:cstheme="minorHAnsi"/>
                <w:color w:val="000000"/>
                <w:sz w:val="16"/>
                <w:szCs w:val="16"/>
              </w:rPr>
              <w:t>Outcome 1/Output 1/Activity 1</w:t>
            </w:r>
          </w:p>
        </w:tc>
        <w:tc>
          <w:tcPr>
            <w:tcW w:w="758" w:type="dxa"/>
            <w:vAlign w:val="bottom"/>
          </w:tcPr>
          <w:p w14:paraId="041804FE"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1.2</w:t>
            </w:r>
          </w:p>
        </w:tc>
        <w:tc>
          <w:tcPr>
            <w:tcW w:w="1236" w:type="dxa"/>
            <w:shd w:val="clear" w:color="auto" w:fill="auto"/>
            <w:noWrap/>
            <w:vAlign w:val="bottom"/>
          </w:tcPr>
          <w:p w14:paraId="28842625"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Personnel</w:t>
            </w:r>
          </w:p>
        </w:tc>
        <w:tc>
          <w:tcPr>
            <w:tcW w:w="713" w:type="dxa"/>
            <w:shd w:val="clear" w:color="auto" w:fill="auto"/>
            <w:noWrap/>
            <w:vAlign w:val="bottom"/>
          </w:tcPr>
          <w:p w14:paraId="70B810D0" w14:textId="77777777" w:rsidR="00C42BAA" w:rsidRPr="00F87A01" w:rsidRDefault="00C42BAA" w:rsidP="00193356">
            <w:pPr>
              <w:spacing w:after="0" w:line="240" w:lineRule="auto"/>
              <w:jc w:val="right"/>
              <w:rPr>
                <w:rFonts w:cstheme="minorHAnsi"/>
                <w:color w:val="000000"/>
                <w:sz w:val="16"/>
                <w:szCs w:val="16"/>
              </w:rPr>
            </w:pPr>
          </w:p>
        </w:tc>
        <w:tc>
          <w:tcPr>
            <w:tcW w:w="865" w:type="dxa"/>
            <w:vAlign w:val="bottom"/>
          </w:tcPr>
          <w:p w14:paraId="6069DE51" w14:textId="77777777" w:rsidR="00C42BAA" w:rsidRPr="00F87A01" w:rsidRDefault="00C42BAA" w:rsidP="00193356">
            <w:pPr>
              <w:spacing w:after="0" w:line="240" w:lineRule="auto"/>
              <w:rPr>
                <w:rFonts w:cstheme="minorHAnsi"/>
                <w:color w:val="000000"/>
                <w:sz w:val="16"/>
                <w:szCs w:val="16"/>
              </w:rPr>
            </w:pPr>
          </w:p>
        </w:tc>
      </w:tr>
      <w:tr w:rsidR="00C42BAA" w:rsidRPr="00F87A01" w14:paraId="786C5A03" w14:textId="77777777" w:rsidTr="00193356">
        <w:trPr>
          <w:trHeight w:val="20"/>
        </w:trPr>
        <w:tc>
          <w:tcPr>
            <w:tcW w:w="2325" w:type="dxa"/>
          </w:tcPr>
          <w:p w14:paraId="29141E7A"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03E1FA87"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0F54B61B"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Services</w:t>
            </w:r>
          </w:p>
        </w:tc>
        <w:tc>
          <w:tcPr>
            <w:tcW w:w="713" w:type="dxa"/>
            <w:shd w:val="clear" w:color="auto" w:fill="auto"/>
            <w:noWrap/>
            <w:vAlign w:val="bottom"/>
          </w:tcPr>
          <w:p w14:paraId="3FDAF1F7" w14:textId="77777777" w:rsidR="00C42BAA" w:rsidRPr="00F87A01" w:rsidRDefault="00C42BAA" w:rsidP="00193356">
            <w:pPr>
              <w:spacing w:after="0" w:line="240" w:lineRule="auto"/>
              <w:jc w:val="right"/>
              <w:rPr>
                <w:rFonts w:cstheme="minorHAnsi"/>
                <w:color w:val="000000"/>
                <w:sz w:val="16"/>
                <w:szCs w:val="16"/>
              </w:rPr>
            </w:pPr>
          </w:p>
        </w:tc>
        <w:tc>
          <w:tcPr>
            <w:tcW w:w="865" w:type="dxa"/>
            <w:vAlign w:val="bottom"/>
          </w:tcPr>
          <w:p w14:paraId="4D81677F" w14:textId="77777777" w:rsidR="00C42BAA" w:rsidRPr="00F87A01" w:rsidRDefault="00C42BAA" w:rsidP="00193356">
            <w:pPr>
              <w:spacing w:after="0" w:line="240" w:lineRule="auto"/>
              <w:rPr>
                <w:rFonts w:cstheme="minorHAnsi"/>
                <w:color w:val="000000"/>
                <w:sz w:val="16"/>
                <w:szCs w:val="16"/>
              </w:rPr>
            </w:pPr>
          </w:p>
        </w:tc>
      </w:tr>
      <w:tr w:rsidR="00C42BAA" w:rsidRPr="00F87A01" w14:paraId="4E3A97BD" w14:textId="77777777" w:rsidTr="00193356">
        <w:trPr>
          <w:trHeight w:val="20"/>
        </w:trPr>
        <w:tc>
          <w:tcPr>
            <w:tcW w:w="2325" w:type="dxa"/>
          </w:tcPr>
          <w:p w14:paraId="6FC60DFD"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1C138824"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345A8FD7"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Supplies</w:t>
            </w:r>
          </w:p>
        </w:tc>
        <w:tc>
          <w:tcPr>
            <w:tcW w:w="713" w:type="dxa"/>
            <w:shd w:val="clear" w:color="auto" w:fill="auto"/>
            <w:noWrap/>
            <w:vAlign w:val="bottom"/>
          </w:tcPr>
          <w:p w14:paraId="114CFEE1" w14:textId="77777777" w:rsidR="00C42BAA" w:rsidRPr="00F87A01" w:rsidRDefault="00C42BAA" w:rsidP="00193356">
            <w:pPr>
              <w:spacing w:after="0" w:line="240" w:lineRule="auto"/>
              <w:jc w:val="right"/>
              <w:rPr>
                <w:rFonts w:cstheme="minorHAnsi"/>
                <w:color w:val="000000"/>
                <w:sz w:val="16"/>
                <w:szCs w:val="16"/>
              </w:rPr>
            </w:pPr>
          </w:p>
        </w:tc>
        <w:tc>
          <w:tcPr>
            <w:tcW w:w="865" w:type="dxa"/>
            <w:vAlign w:val="bottom"/>
          </w:tcPr>
          <w:p w14:paraId="51DAB40F" w14:textId="77777777" w:rsidR="00C42BAA" w:rsidRPr="00F87A01" w:rsidRDefault="00C42BAA" w:rsidP="00193356">
            <w:pPr>
              <w:spacing w:after="0" w:line="240" w:lineRule="auto"/>
              <w:rPr>
                <w:rFonts w:cstheme="minorHAnsi"/>
                <w:color w:val="000000"/>
                <w:sz w:val="16"/>
                <w:szCs w:val="16"/>
              </w:rPr>
            </w:pPr>
          </w:p>
        </w:tc>
      </w:tr>
      <w:tr w:rsidR="00C42BAA" w:rsidRPr="00F87A01" w14:paraId="0AAAC4E4" w14:textId="77777777" w:rsidTr="00193356">
        <w:trPr>
          <w:trHeight w:val="20"/>
        </w:trPr>
        <w:tc>
          <w:tcPr>
            <w:tcW w:w="2325" w:type="dxa"/>
          </w:tcPr>
          <w:p w14:paraId="38DC03E7"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6B8E9161"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576C159F"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Capital</w:t>
            </w:r>
          </w:p>
        </w:tc>
        <w:tc>
          <w:tcPr>
            <w:tcW w:w="713" w:type="dxa"/>
            <w:shd w:val="clear" w:color="auto" w:fill="auto"/>
            <w:noWrap/>
            <w:vAlign w:val="bottom"/>
          </w:tcPr>
          <w:p w14:paraId="68865771" w14:textId="77777777" w:rsidR="00C42BAA" w:rsidRPr="00F87A01" w:rsidRDefault="00C42BAA" w:rsidP="00193356">
            <w:pPr>
              <w:spacing w:after="0" w:line="240" w:lineRule="auto"/>
              <w:jc w:val="right"/>
              <w:rPr>
                <w:rFonts w:cstheme="minorHAnsi"/>
                <w:color w:val="000000"/>
                <w:sz w:val="16"/>
                <w:szCs w:val="16"/>
              </w:rPr>
            </w:pPr>
          </w:p>
        </w:tc>
        <w:tc>
          <w:tcPr>
            <w:tcW w:w="865" w:type="dxa"/>
            <w:vAlign w:val="bottom"/>
          </w:tcPr>
          <w:p w14:paraId="04D56C5C" w14:textId="77777777" w:rsidR="00C42BAA" w:rsidRPr="00F87A01" w:rsidRDefault="00C42BAA" w:rsidP="00193356">
            <w:pPr>
              <w:spacing w:after="0" w:line="240" w:lineRule="auto"/>
              <w:rPr>
                <w:rFonts w:cstheme="minorHAnsi"/>
                <w:color w:val="000000"/>
                <w:sz w:val="16"/>
                <w:szCs w:val="16"/>
              </w:rPr>
            </w:pPr>
          </w:p>
        </w:tc>
      </w:tr>
      <w:tr w:rsidR="00C42BAA" w:rsidRPr="00F87A01" w14:paraId="31300F6C" w14:textId="77777777" w:rsidTr="00193356">
        <w:trPr>
          <w:trHeight w:val="20"/>
        </w:trPr>
        <w:tc>
          <w:tcPr>
            <w:tcW w:w="2325" w:type="dxa"/>
          </w:tcPr>
          <w:p w14:paraId="54500C89"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1DFDB5F8"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293AA889"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Travel</w:t>
            </w:r>
          </w:p>
        </w:tc>
        <w:tc>
          <w:tcPr>
            <w:tcW w:w="713" w:type="dxa"/>
            <w:shd w:val="clear" w:color="auto" w:fill="auto"/>
            <w:noWrap/>
            <w:vAlign w:val="bottom"/>
          </w:tcPr>
          <w:p w14:paraId="4A606783" w14:textId="77777777" w:rsidR="00C42BAA" w:rsidRPr="00F87A01" w:rsidRDefault="00C42BAA" w:rsidP="00193356">
            <w:pPr>
              <w:spacing w:after="0" w:line="240" w:lineRule="auto"/>
              <w:jc w:val="right"/>
              <w:rPr>
                <w:rFonts w:cstheme="minorHAnsi"/>
                <w:color w:val="000000"/>
                <w:sz w:val="16"/>
                <w:szCs w:val="16"/>
              </w:rPr>
            </w:pPr>
          </w:p>
        </w:tc>
        <w:tc>
          <w:tcPr>
            <w:tcW w:w="865" w:type="dxa"/>
            <w:vAlign w:val="bottom"/>
          </w:tcPr>
          <w:p w14:paraId="6F6FDAF6" w14:textId="77777777" w:rsidR="00C42BAA" w:rsidRPr="00F87A01" w:rsidRDefault="00C42BAA" w:rsidP="00193356">
            <w:pPr>
              <w:spacing w:after="0" w:line="240" w:lineRule="auto"/>
              <w:rPr>
                <w:rFonts w:cstheme="minorHAnsi"/>
                <w:color w:val="000000"/>
                <w:sz w:val="16"/>
                <w:szCs w:val="16"/>
              </w:rPr>
            </w:pPr>
          </w:p>
        </w:tc>
      </w:tr>
      <w:tr w:rsidR="00C42BAA" w:rsidRPr="00F87A01" w14:paraId="4747AFD8" w14:textId="77777777" w:rsidTr="00193356">
        <w:trPr>
          <w:trHeight w:val="20"/>
        </w:trPr>
        <w:tc>
          <w:tcPr>
            <w:tcW w:w="2325" w:type="dxa"/>
          </w:tcPr>
          <w:p w14:paraId="1BCC660C"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0B739C99"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6D4B62EF"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Overhead</w:t>
            </w:r>
          </w:p>
        </w:tc>
        <w:tc>
          <w:tcPr>
            <w:tcW w:w="713" w:type="dxa"/>
            <w:shd w:val="clear" w:color="auto" w:fill="auto"/>
            <w:noWrap/>
            <w:vAlign w:val="bottom"/>
          </w:tcPr>
          <w:p w14:paraId="001F645D" w14:textId="77777777" w:rsidR="00C42BAA" w:rsidRPr="00F87A01" w:rsidRDefault="00C42BAA" w:rsidP="00193356">
            <w:pPr>
              <w:spacing w:after="0" w:line="240" w:lineRule="auto"/>
              <w:jc w:val="right"/>
              <w:rPr>
                <w:rFonts w:cstheme="minorHAnsi"/>
                <w:color w:val="000000"/>
                <w:sz w:val="16"/>
                <w:szCs w:val="16"/>
              </w:rPr>
            </w:pPr>
            <w:r>
              <w:rPr>
                <w:rFonts w:cstheme="minorHAnsi"/>
                <w:color w:val="000000"/>
                <w:sz w:val="16"/>
                <w:szCs w:val="16"/>
              </w:rPr>
              <w:t>1187</w:t>
            </w:r>
          </w:p>
        </w:tc>
        <w:tc>
          <w:tcPr>
            <w:tcW w:w="865" w:type="dxa"/>
            <w:vAlign w:val="bottom"/>
          </w:tcPr>
          <w:p w14:paraId="4F59E8E0" w14:textId="77777777" w:rsidR="00C42BAA" w:rsidRPr="00F87A01" w:rsidRDefault="00C42BAA" w:rsidP="00193356">
            <w:pPr>
              <w:spacing w:after="0" w:line="240" w:lineRule="auto"/>
              <w:rPr>
                <w:rFonts w:cstheme="minorHAnsi"/>
                <w:color w:val="000000"/>
                <w:sz w:val="16"/>
                <w:szCs w:val="16"/>
              </w:rPr>
            </w:pPr>
          </w:p>
        </w:tc>
      </w:tr>
      <w:tr w:rsidR="00C42BAA" w:rsidRPr="00F87A01" w14:paraId="7D0F9FB3" w14:textId="77777777" w:rsidTr="00193356">
        <w:trPr>
          <w:trHeight w:val="20"/>
        </w:trPr>
        <w:tc>
          <w:tcPr>
            <w:tcW w:w="2325" w:type="dxa"/>
          </w:tcPr>
          <w:p w14:paraId="2431CADC"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25402826"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2951058F"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Total</w:t>
            </w:r>
          </w:p>
        </w:tc>
        <w:tc>
          <w:tcPr>
            <w:tcW w:w="713" w:type="dxa"/>
            <w:shd w:val="clear" w:color="auto" w:fill="auto"/>
            <w:noWrap/>
            <w:vAlign w:val="bottom"/>
          </w:tcPr>
          <w:p w14:paraId="244F0AEE" w14:textId="77777777" w:rsidR="00C42BAA" w:rsidRPr="00F87A01" w:rsidRDefault="00C42BAA" w:rsidP="00193356">
            <w:pPr>
              <w:spacing w:after="0" w:line="240" w:lineRule="auto"/>
              <w:jc w:val="right"/>
              <w:rPr>
                <w:rFonts w:cstheme="minorHAnsi"/>
                <w:color w:val="000000"/>
                <w:sz w:val="16"/>
                <w:szCs w:val="16"/>
              </w:rPr>
            </w:pPr>
            <w:r>
              <w:rPr>
                <w:rFonts w:cstheme="minorHAnsi"/>
                <w:color w:val="000000"/>
                <w:sz w:val="16"/>
                <w:szCs w:val="16"/>
              </w:rPr>
              <w:t>11870</w:t>
            </w:r>
          </w:p>
        </w:tc>
        <w:tc>
          <w:tcPr>
            <w:tcW w:w="865" w:type="dxa"/>
            <w:vAlign w:val="bottom"/>
          </w:tcPr>
          <w:p w14:paraId="076306FC" w14:textId="77777777" w:rsidR="00C42BAA" w:rsidRPr="00F87A01" w:rsidRDefault="00C42BAA" w:rsidP="00193356">
            <w:pPr>
              <w:spacing w:after="0" w:line="240" w:lineRule="auto"/>
              <w:rPr>
                <w:rFonts w:cstheme="minorHAnsi"/>
                <w:color w:val="000000"/>
                <w:sz w:val="16"/>
                <w:szCs w:val="16"/>
              </w:rPr>
            </w:pPr>
          </w:p>
        </w:tc>
      </w:tr>
      <w:tr w:rsidR="00C42BAA" w:rsidRPr="00F87A01" w14:paraId="006C923D"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5B6E9208" w14:textId="77777777" w:rsidR="00C42BAA" w:rsidRDefault="00C42BAA" w:rsidP="00193356">
            <w:pPr>
              <w:spacing w:after="0" w:line="240" w:lineRule="auto"/>
              <w:rPr>
                <w:rFonts w:cstheme="minorHAnsi"/>
                <w:color w:val="000000"/>
                <w:sz w:val="16"/>
                <w:szCs w:val="16"/>
              </w:rPr>
            </w:pPr>
            <w:r>
              <w:rPr>
                <w:rFonts w:cstheme="minorHAnsi"/>
                <w:color w:val="000000"/>
                <w:sz w:val="16"/>
                <w:szCs w:val="16"/>
              </w:rPr>
              <w:lastRenderedPageBreak/>
              <w:t>Outcome 1/Output 1/Activity 1</w:t>
            </w:r>
          </w:p>
        </w:tc>
        <w:tc>
          <w:tcPr>
            <w:tcW w:w="758" w:type="dxa"/>
            <w:tcBorders>
              <w:top w:val="single" w:sz="4" w:space="0" w:color="auto"/>
              <w:left w:val="single" w:sz="4" w:space="0" w:color="auto"/>
              <w:bottom w:val="single" w:sz="4" w:space="0" w:color="auto"/>
              <w:right w:val="single" w:sz="4" w:space="0" w:color="auto"/>
            </w:tcBorders>
            <w:vAlign w:val="bottom"/>
          </w:tcPr>
          <w:p w14:paraId="3BE52E6C"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1.3</w:t>
            </w: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32C631"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Personnel</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EA214A"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bottom"/>
          </w:tcPr>
          <w:p w14:paraId="410BE568" w14:textId="77777777" w:rsidR="00C42BAA" w:rsidRPr="00F87A01" w:rsidRDefault="00C42BAA" w:rsidP="00193356">
            <w:pPr>
              <w:spacing w:after="0" w:line="240" w:lineRule="auto"/>
              <w:rPr>
                <w:rFonts w:cstheme="minorHAnsi"/>
                <w:color w:val="000000"/>
                <w:sz w:val="16"/>
                <w:szCs w:val="16"/>
              </w:rPr>
            </w:pPr>
          </w:p>
        </w:tc>
      </w:tr>
      <w:tr w:rsidR="00C42BAA" w:rsidRPr="00F87A01" w14:paraId="4896B924"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6032DE43"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vAlign w:val="bottom"/>
          </w:tcPr>
          <w:p w14:paraId="1A85A1B6"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997B3E"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Services</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19AEE0"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bottom"/>
          </w:tcPr>
          <w:p w14:paraId="2E568771" w14:textId="77777777" w:rsidR="00C42BAA" w:rsidRPr="00F87A01" w:rsidRDefault="00C42BAA" w:rsidP="00193356">
            <w:pPr>
              <w:spacing w:after="0" w:line="240" w:lineRule="auto"/>
              <w:rPr>
                <w:rFonts w:cstheme="minorHAnsi"/>
                <w:color w:val="000000"/>
                <w:sz w:val="16"/>
                <w:szCs w:val="16"/>
              </w:rPr>
            </w:pPr>
          </w:p>
        </w:tc>
      </w:tr>
      <w:tr w:rsidR="00C42BAA" w:rsidRPr="00F87A01" w14:paraId="1F6A126E"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594988AC"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vAlign w:val="bottom"/>
          </w:tcPr>
          <w:p w14:paraId="750D0C37"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9AA31A"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Supplies</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6FDF82"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bottom"/>
          </w:tcPr>
          <w:p w14:paraId="39DE4782" w14:textId="77777777" w:rsidR="00C42BAA" w:rsidRPr="00F87A01" w:rsidRDefault="00C42BAA" w:rsidP="00193356">
            <w:pPr>
              <w:spacing w:after="0" w:line="240" w:lineRule="auto"/>
              <w:rPr>
                <w:rFonts w:cstheme="minorHAnsi"/>
                <w:color w:val="000000"/>
                <w:sz w:val="16"/>
                <w:szCs w:val="16"/>
              </w:rPr>
            </w:pPr>
          </w:p>
        </w:tc>
      </w:tr>
      <w:tr w:rsidR="00C42BAA" w:rsidRPr="00F87A01" w14:paraId="2B525DCC"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4351D563"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vAlign w:val="bottom"/>
          </w:tcPr>
          <w:p w14:paraId="3573FF1F"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0F1F07"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Capital</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26366B"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bottom"/>
          </w:tcPr>
          <w:p w14:paraId="06028FC6" w14:textId="77777777" w:rsidR="00C42BAA" w:rsidRPr="00F87A01" w:rsidRDefault="00C42BAA" w:rsidP="00193356">
            <w:pPr>
              <w:spacing w:after="0" w:line="240" w:lineRule="auto"/>
              <w:rPr>
                <w:rFonts w:cstheme="minorHAnsi"/>
                <w:color w:val="000000"/>
                <w:sz w:val="16"/>
                <w:szCs w:val="16"/>
              </w:rPr>
            </w:pPr>
          </w:p>
        </w:tc>
      </w:tr>
      <w:tr w:rsidR="00C42BAA" w:rsidRPr="00F87A01" w14:paraId="0E2BABE2"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11E51DCC"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vAlign w:val="bottom"/>
          </w:tcPr>
          <w:p w14:paraId="1DB4E7EA"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31B674"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Travel</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314DB1"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bottom"/>
          </w:tcPr>
          <w:p w14:paraId="547E5910" w14:textId="77777777" w:rsidR="00C42BAA" w:rsidRPr="00F87A01" w:rsidRDefault="00C42BAA" w:rsidP="00193356">
            <w:pPr>
              <w:spacing w:after="0" w:line="240" w:lineRule="auto"/>
              <w:rPr>
                <w:rFonts w:cstheme="minorHAnsi"/>
                <w:color w:val="000000"/>
                <w:sz w:val="16"/>
                <w:szCs w:val="16"/>
              </w:rPr>
            </w:pPr>
          </w:p>
        </w:tc>
      </w:tr>
      <w:tr w:rsidR="00C42BAA" w:rsidRPr="00F87A01" w14:paraId="50BFF7E6"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3C6DB440"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vAlign w:val="bottom"/>
          </w:tcPr>
          <w:p w14:paraId="57A8C919"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37B9B9"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Overhead</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DCA86D" w14:textId="77777777" w:rsidR="00C42BAA" w:rsidRPr="00F87A01" w:rsidRDefault="00C42BAA" w:rsidP="00193356">
            <w:pPr>
              <w:spacing w:after="0" w:line="240" w:lineRule="auto"/>
              <w:jc w:val="right"/>
              <w:rPr>
                <w:rFonts w:cstheme="minorHAnsi"/>
                <w:color w:val="000000"/>
                <w:sz w:val="16"/>
                <w:szCs w:val="16"/>
              </w:rPr>
            </w:pPr>
            <w:r>
              <w:rPr>
                <w:rFonts w:cstheme="minorHAnsi"/>
                <w:color w:val="000000"/>
                <w:sz w:val="16"/>
                <w:szCs w:val="16"/>
              </w:rPr>
              <w:t>2805</w:t>
            </w:r>
          </w:p>
        </w:tc>
        <w:tc>
          <w:tcPr>
            <w:tcW w:w="865" w:type="dxa"/>
            <w:tcBorders>
              <w:top w:val="single" w:sz="4" w:space="0" w:color="auto"/>
              <w:left w:val="single" w:sz="4" w:space="0" w:color="auto"/>
              <w:bottom w:val="single" w:sz="4" w:space="0" w:color="auto"/>
              <w:right w:val="single" w:sz="4" w:space="0" w:color="auto"/>
            </w:tcBorders>
            <w:vAlign w:val="bottom"/>
          </w:tcPr>
          <w:p w14:paraId="19363C9C" w14:textId="77777777" w:rsidR="00C42BAA" w:rsidRPr="00F87A01" w:rsidRDefault="00C42BAA" w:rsidP="00193356">
            <w:pPr>
              <w:spacing w:after="0" w:line="240" w:lineRule="auto"/>
              <w:rPr>
                <w:rFonts w:cstheme="minorHAnsi"/>
                <w:color w:val="000000"/>
                <w:sz w:val="16"/>
                <w:szCs w:val="16"/>
              </w:rPr>
            </w:pPr>
          </w:p>
        </w:tc>
      </w:tr>
      <w:tr w:rsidR="00C42BAA" w:rsidRPr="00F87A01" w14:paraId="0E00A717"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6F961A7A"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vAlign w:val="bottom"/>
          </w:tcPr>
          <w:p w14:paraId="6C82B80C"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DB9CC4"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Total</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1A0783" w14:textId="77777777" w:rsidR="00C42BAA" w:rsidRPr="00F87A01" w:rsidRDefault="00C42BAA" w:rsidP="00193356">
            <w:pPr>
              <w:spacing w:after="0" w:line="240" w:lineRule="auto"/>
              <w:jc w:val="right"/>
              <w:rPr>
                <w:rFonts w:cstheme="minorHAnsi"/>
                <w:color w:val="000000"/>
                <w:sz w:val="16"/>
                <w:szCs w:val="16"/>
              </w:rPr>
            </w:pPr>
            <w:r>
              <w:rPr>
                <w:rFonts w:cstheme="minorHAnsi"/>
                <w:color w:val="000000"/>
                <w:sz w:val="16"/>
                <w:szCs w:val="16"/>
              </w:rPr>
              <w:t>17805</w:t>
            </w:r>
          </w:p>
        </w:tc>
        <w:tc>
          <w:tcPr>
            <w:tcW w:w="865" w:type="dxa"/>
            <w:tcBorders>
              <w:top w:val="single" w:sz="4" w:space="0" w:color="auto"/>
              <w:left w:val="single" w:sz="4" w:space="0" w:color="auto"/>
              <w:bottom w:val="single" w:sz="4" w:space="0" w:color="auto"/>
              <w:right w:val="single" w:sz="4" w:space="0" w:color="auto"/>
            </w:tcBorders>
            <w:vAlign w:val="bottom"/>
          </w:tcPr>
          <w:p w14:paraId="0A9EED42" w14:textId="77777777" w:rsidR="00C42BAA" w:rsidRPr="00F87A01" w:rsidRDefault="00C42BAA" w:rsidP="00193356">
            <w:pPr>
              <w:spacing w:after="0" w:line="240" w:lineRule="auto"/>
              <w:rPr>
                <w:rFonts w:cstheme="minorHAnsi"/>
                <w:color w:val="000000"/>
                <w:sz w:val="16"/>
                <w:szCs w:val="16"/>
              </w:rPr>
            </w:pPr>
          </w:p>
        </w:tc>
      </w:tr>
      <w:tr w:rsidR="00C42BAA" w:rsidRPr="00F87A01" w14:paraId="1C64B045"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4A16D3FA" w14:textId="77777777" w:rsidR="00C42BAA" w:rsidRDefault="00C42BAA" w:rsidP="00193356">
            <w:pPr>
              <w:spacing w:after="0" w:line="240" w:lineRule="auto"/>
              <w:rPr>
                <w:rFonts w:cstheme="minorHAnsi"/>
                <w:color w:val="000000"/>
                <w:sz w:val="16"/>
                <w:szCs w:val="16"/>
              </w:rPr>
            </w:pPr>
            <w:r>
              <w:rPr>
                <w:rFonts w:cstheme="minorHAnsi"/>
                <w:color w:val="000000"/>
                <w:sz w:val="16"/>
                <w:szCs w:val="16"/>
              </w:rPr>
              <w:t>Outcome 1/Output 1/Activity 1</w:t>
            </w:r>
          </w:p>
        </w:tc>
        <w:tc>
          <w:tcPr>
            <w:tcW w:w="758" w:type="dxa"/>
            <w:tcBorders>
              <w:top w:val="single" w:sz="4" w:space="0" w:color="auto"/>
              <w:left w:val="single" w:sz="4" w:space="0" w:color="auto"/>
              <w:bottom w:val="single" w:sz="4" w:space="0" w:color="auto"/>
              <w:right w:val="single" w:sz="4" w:space="0" w:color="auto"/>
            </w:tcBorders>
            <w:vAlign w:val="bottom"/>
          </w:tcPr>
          <w:p w14:paraId="68CF079E"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1.4</w:t>
            </w: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642485"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Personnel</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D9E047"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bottom"/>
          </w:tcPr>
          <w:p w14:paraId="5E7DD517" w14:textId="77777777" w:rsidR="00C42BAA" w:rsidRPr="00F87A01" w:rsidRDefault="00C42BAA" w:rsidP="00193356">
            <w:pPr>
              <w:spacing w:after="0" w:line="240" w:lineRule="auto"/>
              <w:rPr>
                <w:rFonts w:cstheme="minorHAnsi"/>
                <w:color w:val="000000"/>
                <w:sz w:val="16"/>
                <w:szCs w:val="16"/>
              </w:rPr>
            </w:pPr>
          </w:p>
        </w:tc>
      </w:tr>
      <w:tr w:rsidR="00C42BAA" w:rsidRPr="00F87A01" w14:paraId="47AD5876"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5DCB0388"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vAlign w:val="bottom"/>
          </w:tcPr>
          <w:p w14:paraId="505368A6"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E285E4"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Services</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3750A5"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bottom"/>
          </w:tcPr>
          <w:p w14:paraId="181DBB76" w14:textId="77777777" w:rsidR="00C42BAA" w:rsidRPr="00F87A01" w:rsidRDefault="00C42BAA" w:rsidP="00193356">
            <w:pPr>
              <w:spacing w:after="0" w:line="240" w:lineRule="auto"/>
              <w:rPr>
                <w:rFonts w:cstheme="minorHAnsi"/>
                <w:color w:val="000000"/>
                <w:sz w:val="16"/>
                <w:szCs w:val="16"/>
              </w:rPr>
            </w:pPr>
          </w:p>
        </w:tc>
      </w:tr>
      <w:tr w:rsidR="00C42BAA" w:rsidRPr="00F87A01" w14:paraId="0D42C897"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6027825A"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vAlign w:val="bottom"/>
          </w:tcPr>
          <w:p w14:paraId="66C0AE94"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F65596"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Supplies</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3E0B98"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bottom"/>
          </w:tcPr>
          <w:p w14:paraId="004FB797" w14:textId="77777777" w:rsidR="00C42BAA" w:rsidRPr="00F87A01" w:rsidRDefault="00C42BAA" w:rsidP="00193356">
            <w:pPr>
              <w:spacing w:after="0" w:line="240" w:lineRule="auto"/>
              <w:rPr>
                <w:rFonts w:cstheme="minorHAnsi"/>
                <w:color w:val="000000"/>
                <w:sz w:val="16"/>
                <w:szCs w:val="16"/>
              </w:rPr>
            </w:pPr>
          </w:p>
        </w:tc>
      </w:tr>
      <w:tr w:rsidR="00C42BAA" w:rsidRPr="00F87A01" w14:paraId="143CAE80"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56160D31"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vAlign w:val="bottom"/>
          </w:tcPr>
          <w:p w14:paraId="2704EBD5"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D8092C"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Capital</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E498B4"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bottom"/>
          </w:tcPr>
          <w:p w14:paraId="40C30251" w14:textId="77777777" w:rsidR="00C42BAA" w:rsidRPr="00F87A01" w:rsidRDefault="00C42BAA" w:rsidP="00193356">
            <w:pPr>
              <w:spacing w:after="0" w:line="240" w:lineRule="auto"/>
              <w:rPr>
                <w:rFonts w:cstheme="minorHAnsi"/>
                <w:color w:val="000000"/>
                <w:sz w:val="16"/>
                <w:szCs w:val="16"/>
              </w:rPr>
            </w:pPr>
          </w:p>
        </w:tc>
      </w:tr>
      <w:tr w:rsidR="00C42BAA" w:rsidRPr="00F87A01" w14:paraId="20805BE4"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76FF2C81"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vAlign w:val="bottom"/>
          </w:tcPr>
          <w:p w14:paraId="365B400F"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B54834"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Travel</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9FDB0A"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bottom"/>
          </w:tcPr>
          <w:p w14:paraId="6DA2FAE7" w14:textId="77777777" w:rsidR="00C42BAA" w:rsidRPr="00F87A01" w:rsidRDefault="00C42BAA" w:rsidP="00193356">
            <w:pPr>
              <w:spacing w:after="0" w:line="240" w:lineRule="auto"/>
              <w:rPr>
                <w:rFonts w:cstheme="minorHAnsi"/>
                <w:color w:val="000000"/>
                <w:sz w:val="16"/>
                <w:szCs w:val="16"/>
              </w:rPr>
            </w:pPr>
          </w:p>
        </w:tc>
      </w:tr>
      <w:tr w:rsidR="00C42BAA" w:rsidRPr="00F87A01" w14:paraId="2015C47A"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775209EC"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vAlign w:val="bottom"/>
          </w:tcPr>
          <w:p w14:paraId="2153A99C"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9E775A"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Overhead</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557B94" w14:textId="77777777" w:rsidR="00C42BAA" w:rsidRPr="00F87A01" w:rsidRDefault="00C42BAA" w:rsidP="00193356">
            <w:pPr>
              <w:spacing w:after="0" w:line="240" w:lineRule="auto"/>
              <w:jc w:val="right"/>
              <w:rPr>
                <w:rFonts w:cstheme="minorHAnsi"/>
                <w:color w:val="000000"/>
                <w:sz w:val="16"/>
                <w:szCs w:val="16"/>
              </w:rPr>
            </w:pPr>
            <w:r>
              <w:rPr>
                <w:rFonts w:cstheme="minorHAnsi"/>
                <w:color w:val="000000"/>
                <w:sz w:val="16"/>
                <w:szCs w:val="16"/>
              </w:rPr>
              <w:t>3740</w:t>
            </w:r>
          </w:p>
        </w:tc>
        <w:tc>
          <w:tcPr>
            <w:tcW w:w="865" w:type="dxa"/>
            <w:tcBorders>
              <w:top w:val="single" w:sz="4" w:space="0" w:color="auto"/>
              <w:left w:val="single" w:sz="4" w:space="0" w:color="auto"/>
              <w:bottom w:val="single" w:sz="4" w:space="0" w:color="auto"/>
              <w:right w:val="single" w:sz="4" w:space="0" w:color="auto"/>
            </w:tcBorders>
            <w:vAlign w:val="bottom"/>
          </w:tcPr>
          <w:p w14:paraId="0572CC56" w14:textId="77777777" w:rsidR="00C42BAA" w:rsidRPr="00F87A01" w:rsidRDefault="00C42BAA" w:rsidP="00193356">
            <w:pPr>
              <w:spacing w:after="0" w:line="240" w:lineRule="auto"/>
              <w:rPr>
                <w:rFonts w:cstheme="minorHAnsi"/>
                <w:color w:val="000000"/>
                <w:sz w:val="16"/>
                <w:szCs w:val="16"/>
              </w:rPr>
            </w:pPr>
          </w:p>
        </w:tc>
      </w:tr>
      <w:tr w:rsidR="00C42BAA" w:rsidRPr="00F87A01" w14:paraId="618D8139"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7E1F4FDD"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vAlign w:val="bottom"/>
          </w:tcPr>
          <w:p w14:paraId="1247BF6F"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87B966"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Total</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E0611D" w14:textId="77777777" w:rsidR="00C42BAA" w:rsidRPr="00F87A01" w:rsidRDefault="00C42BAA" w:rsidP="00193356">
            <w:pPr>
              <w:spacing w:after="0" w:line="240" w:lineRule="auto"/>
              <w:jc w:val="right"/>
              <w:rPr>
                <w:rFonts w:cstheme="minorHAnsi"/>
                <w:color w:val="000000"/>
                <w:sz w:val="16"/>
                <w:szCs w:val="16"/>
              </w:rPr>
            </w:pPr>
            <w:r>
              <w:rPr>
                <w:rFonts w:cstheme="minorHAnsi"/>
                <w:color w:val="000000"/>
                <w:sz w:val="16"/>
                <w:szCs w:val="16"/>
              </w:rPr>
              <w:t>23740</w:t>
            </w:r>
          </w:p>
        </w:tc>
        <w:tc>
          <w:tcPr>
            <w:tcW w:w="865" w:type="dxa"/>
            <w:tcBorders>
              <w:top w:val="single" w:sz="4" w:space="0" w:color="auto"/>
              <w:left w:val="single" w:sz="4" w:space="0" w:color="auto"/>
              <w:bottom w:val="single" w:sz="4" w:space="0" w:color="auto"/>
              <w:right w:val="single" w:sz="4" w:space="0" w:color="auto"/>
            </w:tcBorders>
            <w:vAlign w:val="bottom"/>
          </w:tcPr>
          <w:p w14:paraId="14FA4DF6" w14:textId="77777777" w:rsidR="00C42BAA" w:rsidRPr="00F87A01" w:rsidRDefault="00C42BAA" w:rsidP="00193356">
            <w:pPr>
              <w:spacing w:after="0" w:line="240" w:lineRule="auto"/>
              <w:rPr>
                <w:rFonts w:cstheme="minorHAnsi"/>
                <w:color w:val="000000"/>
                <w:sz w:val="16"/>
                <w:szCs w:val="16"/>
              </w:rPr>
            </w:pPr>
          </w:p>
        </w:tc>
      </w:tr>
      <w:tr w:rsidR="00C42BAA" w:rsidRPr="00F87A01" w14:paraId="13D11678"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0CA36404" w14:textId="77777777" w:rsidR="00C42BAA" w:rsidRDefault="00C42BAA" w:rsidP="00193356">
            <w:pPr>
              <w:spacing w:after="0" w:line="240" w:lineRule="auto"/>
              <w:rPr>
                <w:rFonts w:cstheme="minorHAnsi"/>
                <w:color w:val="000000"/>
                <w:sz w:val="16"/>
                <w:szCs w:val="16"/>
              </w:rPr>
            </w:pPr>
            <w:r>
              <w:rPr>
                <w:rFonts w:cstheme="minorHAnsi"/>
                <w:color w:val="000000"/>
                <w:sz w:val="16"/>
                <w:szCs w:val="16"/>
              </w:rPr>
              <w:t>Outcome 1/Output 1/Activity 1</w:t>
            </w:r>
          </w:p>
        </w:tc>
        <w:tc>
          <w:tcPr>
            <w:tcW w:w="758" w:type="dxa"/>
            <w:tcBorders>
              <w:top w:val="single" w:sz="4" w:space="0" w:color="auto"/>
              <w:left w:val="single" w:sz="4" w:space="0" w:color="auto"/>
              <w:bottom w:val="single" w:sz="4" w:space="0" w:color="auto"/>
              <w:right w:val="single" w:sz="4" w:space="0" w:color="auto"/>
            </w:tcBorders>
            <w:vAlign w:val="bottom"/>
          </w:tcPr>
          <w:p w14:paraId="7340AE0A"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1.5</w:t>
            </w: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61A581"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Personnel</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1700AF"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bottom"/>
          </w:tcPr>
          <w:p w14:paraId="2182039B" w14:textId="77777777" w:rsidR="00C42BAA" w:rsidRPr="00F87A01" w:rsidRDefault="00C42BAA" w:rsidP="00193356">
            <w:pPr>
              <w:spacing w:after="0" w:line="240" w:lineRule="auto"/>
              <w:rPr>
                <w:rFonts w:cstheme="minorHAnsi"/>
                <w:color w:val="000000"/>
                <w:sz w:val="16"/>
                <w:szCs w:val="16"/>
              </w:rPr>
            </w:pPr>
          </w:p>
        </w:tc>
      </w:tr>
      <w:tr w:rsidR="00C42BAA" w:rsidRPr="00F87A01" w14:paraId="0EB0D433"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5757C62B"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vAlign w:val="bottom"/>
          </w:tcPr>
          <w:p w14:paraId="5D5A51E3"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044B60"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Services</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CCA0E1"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bottom"/>
          </w:tcPr>
          <w:p w14:paraId="3D44AD15" w14:textId="77777777" w:rsidR="00C42BAA" w:rsidRPr="00F87A01" w:rsidRDefault="00C42BAA" w:rsidP="00193356">
            <w:pPr>
              <w:spacing w:after="0" w:line="240" w:lineRule="auto"/>
              <w:rPr>
                <w:rFonts w:cstheme="minorHAnsi"/>
                <w:color w:val="000000"/>
                <w:sz w:val="16"/>
                <w:szCs w:val="16"/>
              </w:rPr>
            </w:pPr>
          </w:p>
        </w:tc>
      </w:tr>
      <w:tr w:rsidR="00C42BAA" w:rsidRPr="00F87A01" w14:paraId="79B2E328"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30C96CA3"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vAlign w:val="bottom"/>
          </w:tcPr>
          <w:p w14:paraId="3A598753"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A95A64"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Supplies</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FD5CA2"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bottom"/>
          </w:tcPr>
          <w:p w14:paraId="50D7966E" w14:textId="77777777" w:rsidR="00C42BAA" w:rsidRPr="00F87A01" w:rsidRDefault="00C42BAA" w:rsidP="00193356">
            <w:pPr>
              <w:spacing w:after="0" w:line="240" w:lineRule="auto"/>
              <w:rPr>
                <w:rFonts w:cstheme="minorHAnsi"/>
                <w:color w:val="000000"/>
                <w:sz w:val="16"/>
                <w:szCs w:val="16"/>
              </w:rPr>
            </w:pPr>
          </w:p>
        </w:tc>
      </w:tr>
      <w:tr w:rsidR="00C42BAA" w:rsidRPr="00F87A01" w14:paraId="561FFE4C"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5EC176A2"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vAlign w:val="bottom"/>
          </w:tcPr>
          <w:p w14:paraId="3EF0FD7E"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39A00B"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Capital</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BD9499"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bottom"/>
          </w:tcPr>
          <w:p w14:paraId="5AFA79D0" w14:textId="77777777" w:rsidR="00C42BAA" w:rsidRPr="00F87A01" w:rsidRDefault="00C42BAA" w:rsidP="00193356">
            <w:pPr>
              <w:spacing w:after="0" w:line="240" w:lineRule="auto"/>
              <w:rPr>
                <w:rFonts w:cstheme="minorHAnsi"/>
                <w:color w:val="000000"/>
                <w:sz w:val="16"/>
                <w:szCs w:val="16"/>
              </w:rPr>
            </w:pPr>
          </w:p>
        </w:tc>
      </w:tr>
      <w:tr w:rsidR="00C42BAA" w:rsidRPr="00F87A01" w14:paraId="3C203456"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246B8C5E"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vAlign w:val="bottom"/>
          </w:tcPr>
          <w:p w14:paraId="4CF4B50F"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D2E227"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Travel</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3AECFA"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bottom"/>
          </w:tcPr>
          <w:p w14:paraId="22A2017F" w14:textId="77777777" w:rsidR="00C42BAA" w:rsidRPr="00F87A01" w:rsidRDefault="00C42BAA" w:rsidP="00193356">
            <w:pPr>
              <w:spacing w:after="0" w:line="240" w:lineRule="auto"/>
              <w:rPr>
                <w:rFonts w:cstheme="minorHAnsi"/>
                <w:color w:val="000000"/>
                <w:sz w:val="16"/>
                <w:szCs w:val="16"/>
              </w:rPr>
            </w:pPr>
          </w:p>
        </w:tc>
      </w:tr>
      <w:tr w:rsidR="00C42BAA" w:rsidRPr="00F87A01" w14:paraId="68869898"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3A84A0DB"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vAlign w:val="bottom"/>
          </w:tcPr>
          <w:p w14:paraId="0D1BD4B1"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BB49B0"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Overhead</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06D867" w14:textId="77777777" w:rsidR="00C42BAA" w:rsidRPr="00F87A01" w:rsidRDefault="00C42BAA" w:rsidP="00193356">
            <w:pPr>
              <w:spacing w:after="0" w:line="240" w:lineRule="auto"/>
              <w:jc w:val="right"/>
              <w:rPr>
                <w:rFonts w:cstheme="minorHAnsi"/>
                <w:color w:val="000000"/>
                <w:sz w:val="16"/>
                <w:szCs w:val="16"/>
              </w:rPr>
            </w:pPr>
            <w:r>
              <w:rPr>
                <w:rFonts w:cstheme="minorHAnsi"/>
                <w:color w:val="000000"/>
                <w:sz w:val="16"/>
                <w:szCs w:val="16"/>
              </w:rPr>
              <w:t>1870</w:t>
            </w:r>
          </w:p>
        </w:tc>
        <w:tc>
          <w:tcPr>
            <w:tcW w:w="865" w:type="dxa"/>
            <w:tcBorders>
              <w:top w:val="single" w:sz="4" w:space="0" w:color="auto"/>
              <w:left w:val="single" w:sz="4" w:space="0" w:color="auto"/>
              <w:bottom w:val="single" w:sz="4" w:space="0" w:color="auto"/>
              <w:right w:val="single" w:sz="4" w:space="0" w:color="auto"/>
            </w:tcBorders>
            <w:vAlign w:val="bottom"/>
          </w:tcPr>
          <w:p w14:paraId="54A8BDCF" w14:textId="77777777" w:rsidR="00C42BAA" w:rsidRPr="00F87A01" w:rsidRDefault="00C42BAA" w:rsidP="00193356">
            <w:pPr>
              <w:spacing w:after="0" w:line="240" w:lineRule="auto"/>
              <w:rPr>
                <w:rFonts w:cstheme="minorHAnsi"/>
                <w:color w:val="000000"/>
                <w:sz w:val="16"/>
                <w:szCs w:val="16"/>
              </w:rPr>
            </w:pPr>
          </w:p>
        </w:tc>
      </w:tr>
      <w:tr w:rsidR="00C42BAA" w:rsidRPr="00F87A01" w14:paraId="159A535C"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0E98FCBA"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vAlign w:val="bottom"/>
          </w:tcPr>
          <w:p w14:paraId="1E242890"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34F09B"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Total</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FF5169" w14:textId="77777777" w:rsidR="00C42BAA" w:rsidRPr="00F87A01" w:rsidRDefault="00C42BAA" w:rsidP="00193356">
            <w:pPr>
              <w:spacing w:after="0" w:line="240" w:lineRule="auto"/>
              <w:jc w:val="right"/>
              <w:rPr>
                <w:rFonts w:cstheme="minorHAnsi"/>
                <w:color w:val="000000"/>
                <w:sz w:val="16"/>
                <w:szCs w:val="16"/>
              </w:rPr>
            </w:pPr>
            <w:r>
              <w:rPr>
                <w:rFonts w:cstheme="minorHAnsi"/>
                <w:color w:val="000000"/>
                <w:sz w:val="16"/>
                <w:szCs w:val="16"/>
              </w:rPr>
              <w:t>11870</w:t>
            </w:r>
          </w:p>
        </w:tc>
        <w:tc>
          <w:tcPr>
            <w:tcW w:w="865" w:type="dxa"/>
            <w:tcBorders>
              <w:top w:val="single" w:sz="4" w:space="0" w:color="auto"/>
              <w:left w:val="single" w:sz="4" w:space="0" w:color="auto"/>
              <w:bottom w:val="single" w:sz="4" w:space="0" w:color="auto"/>
              <w:right w:val="single" w:sz="4" w:space="0" w:color="auto"/>
            </w:tcBorders>
            <w:vAlign w:val="bottom"/>
          </w:tcPr>
          <w:p w14:paraId="6EE30095" w14:textId="77777777" w:rsidR="00C42BAA" w:rsidRPr="00F87A01" w:rsidRDefault="00C42BAA" w:rsidP="00193356">
            <w:pPr>
              <w:spacing w:after="0" w:line="240" w:lineRule="auto"/>
              <w:rPr>
                <w:rFonts w:cstheme="minorHAnsi"/>
                <w:color w:val="000000"/>
                <w:sz w:val="16"/>
                <w:szCs w:val="16"/>
              </w:rPr>
            </w:pPr>
          </w:p>
        </w:tc>
      </w:tr>
      <w:tr w:rsidR="00C42BAA" w:rsidRPr="00F87A01" w14:paraId="0952185B"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5C7CB461" w14:textId="77777777" w:rsidR="00C42BAA" w:rsidRDefault="00C42BAA" w:rsidP="00193356">
            <w:pPr>
              <w:spacing w:after="0" w:line="240" w:lineRule="auto"/>
              <w:rPr>
                <w:rFonts w:cstheme="minorHAnsi"/>
                <w:color w:val="000000"/>
                <w:sz w:val="16"/>
                <w:szCs w:val="16"/>
              </w:rPr>
            </w:pPr>
            <w:r>
              <w:rPr>
                <w:rFonts w:cstheme="minorHAnsi"/>
                <w:color w:val="000000"/>
                <w:sz w:val="16"/>
                <w:szCs w:val="16"/>
              </w:rPr>
              <w:t>Outcome 1/Output 1/Activity 1</w:t>
            </w:r>
          </w:p>
        </w:tc>
        <w:tc>
          <w:tcPr>
            <w:tcW w:w="758" w:type="dxa"/>
            <w:tcBorders>
              <w:top w:val="single" w:sz="4" w:space="0" w:color="auto"/>
              <w:left w:val="single" w:sz="4" w:space="0" w:color="auto"/>
              <w:bottom w:val="single" w:sz="4" w:space="0" w:color="auto"/>
              <w:right w:val="single" w:sz="4" w:space="0" w:color="auto"/>
            </w:tcBorders>
            <w:vAlign w:val="bottom"/>
          </w:tcPr>
          <w:p w14:paraId="3720E3C7"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1.6</w:t>
            </w: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CF0A69"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Personnel</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CF0BB4"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center"/>
          </w:tcPr>
          <w:p w14:paraId="7A00BCA6" w14:textId="77777777" w:rsidR="00C42BAA" w:rsidRPr="00F87A01" w:rsidRDefault="00C42BAA" w:rsidP="00193356">
            <w:pPr>
              <w:spacing w:after="0" w:line="240" w:lineRule="auto"/>
              <w:rPr>
                <w:rFonts w:cstheme="minorHAnsi"/>
                <w:color w:val="000000"/>
                <w:sz w:val="16"/>
                <w:szCs w:val="16"/>
              </w:rPr>
            </w:pPr>
          </w:p>
        </w:tc>
      </w:tr>
      <w:tr w:rsidR="00C42BAA" w:rsidRPr="00F87A01" w14:paraId="4C8B9D34"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2D7D0BD7"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tcPr>
          <w:p w14:paraId="313BF419"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103760"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Services</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2944FA"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center"/>
          </w:tcPr>
          <w:p w14:paraId="13480244" w14:textId="77777777" w:rsidR="00C42BAA" w:rsidRPr="00F87A01" w:rsidRDefault="00C42BAA" w:rsidP="00193356">
            <w:pPr>
              <w:spacing w:after="0" w:line="240" w:lineRule="auto"/>
              <w:rPr>
                <w:rFonts w:cstheme="minorHAnsi"/>
                <w:color w:val="000000"/>
                <w:sz w:val="16"/>
                <w:szCs w:val="16"/>
              </w:rPr>
            </w:pPr>
          </w:p>
        </w:tc>
      </w:tr>
      <w:tr w:rsidR="00C42BAA" w:rsidRPr="00F87A01" w14:paraId="2BD318BB"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231ABE11"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tcPr>
          <w:p w14:paraId="53FA5469"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852FDD"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Supplies</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8A0475"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center"/>
          </w:tcPr>
          <w:p w14:paraId="46D9C7CF" w14:textId="77777777" w:rsidR="00C42BAA" w:rsidRPr="00F87A01" w:rsidRDefault="00C42BAA" w:rsidP="00193356">
            <w:pPr>
              <w:spacing w:after="0" w:line="240" w:lineRule="auto"/>
              <w:rPr>
                <w:rFonts w:cstheme="minorHAnsi"/>
                <w:color w:val="000000"/>
                <w:sz w:val="16"/>
                <w:szCs w:val="16"/>
              </w:rPr>
            </w:pPr>
          </w:p>
        </w:tc>
      </w:tr>
      <w:tr w:rsidR="00C42BAA" w:rsidRPr="00F87A01" w14:paraId="4512DF8B"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5C68912D"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tcPr>
          <w:p w14:paraId="329663FC"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867EF5"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Capital</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C150A0"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center"/>
          </w:tcPr>
          <w:p w14:paraId="4B3ED8E0" w14:textId="77777777" w:rsidR="00C42BAA" w:rsidRPr="00F87A01" w:rsidRDefault="00C42BAA" w:rsidP="00193356">
            <w:pPr>
              <w:spacing w:after="0" w:line="240" w:lineRule="auto"/>
              <w:rPr>
                <w:rFonts w:cstheme="minorHAnsi"/>
                <w:color w:val="000000"/>
                <w:sz w:val="16"/>
                <w:szCs w:val="16"/>
              </w:rPr>
            </w:pPr>
          </w:p>
        </w:tc>
      </w:tr>
      <w:tr w:rsidR="00C42BAA" w:rsidRPr="00F87A01" w14:paraId="13CA7F72"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0016ACFE"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tcPr>
          <w:p w14:paraId="00F7496B"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C849BE"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Travel</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C1C42E"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center"/>
          </w:tcPr>
          <w:p w14:paraId="3B8FB975" w14:textId="77777777" w:rsidR="00C42BAA" w:rsidRPr="00F87A01" w:rsidRDefault="00C42BAA" w:rsidP="00193356">
            <w:pPr>
              <w:spacing w:after="0" w:line="240" w:lineRule="auto"/>
              <w:rPr>
                <w:rFonts w:cstheme="minorHAnsi"/>
                <w:color w:val="000000"/>
                <w:sz w:val="16"/>
                <w:szCs w:val="16"/>
              </w:rPr>
            </w:pPr>
          </w:p>
        </w:tc>
      </w:tr>
      <w:tr w:rsidR="00C42BAA" w:rsidRPr="00F87A01" w14:paraId="176FDE92"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5A87E5E5"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tcPr>
          <w:p w14:paraId="2A8B65D9"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CEFFA3"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Overhead</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31E6D5" w14:textId="77777777" w:rsidR="00C42BAA" w:rsidRPr="00F87A01" w:rsidRDefault="00C42BAA" w:rsidP="00193356">
            <w:pPr>
              <w:spacing w:after="0" w:line="240" w:lineRule="auto"/>
              <w:jc w:val="right"/>
              <w:rPr>
                <w:rFonts w:cstheme="minorHAnsi"/>
                <w:color w:val="000000"/>
                <w:sz w:val="16"/>
                <w:szCs w:val="16"/>
              </w:rPr>
            </w:pPr>
            <w:r>
              <w:rPr>
                <w:rFonts w:cstheme="minorHAnsi"/>
                <w:color w:val="000000"/>
                <w:sz w:val="16"/>
                <w:szCs w:val="16"/>
              </w:rPr>
              <w:t>3740</w:t>
            </w:r>
          </w:p>
        </w:tc>
        <w:tc>
          <w:tcPr>
            <w:tcW w:w="865" w:type="dxa"/>
            <w:tcBorders>
              <w:top w:val="single" w:sz="4" w:space="0" w:color="auto"/>
              <w:left w:val="single" w:sz="4" w:space="0" w:color="auto"/>
              <w:bottom w:val="single" w:sz="4" w:space="0" w:color="auto"/>
              <w:right w:val="single" w:sz="4" w:space="0" w:color="auto"/>
            </w:tcBorders>
            <w:vAlign w:val="center"/>
          </w:tcPr>
          <w:p w14:paraId="75715251" w14:textId="77777777" w:rsidR="00C42BAA" w:rsidRPr="00F87A01" w:rsidRDefault="00C42BAA" w:rsidP="00193356">
            <w:pPr>
              <w:spacing w:after="0" w:line="240" w:lineRule="auto"/>
              <w:rPr>
                <w:rFonts w:cstheme="minorHAnsi"/>
                <w:color w:val="000000"/>
                <w:sz w:val="16"/>
                <w:szCs w:val="16"/>
              </w:rPr>
            </w:pPr>
          </w:p>
        </w:tc>
      </w:tr>
      <w:tr w:rsidR="00C42BAA" w:rsidRPr="00F87A01" w14:paraId="14FAB3BD"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39BA454E"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tcPr>
          <w:p w14:paraId="3A019901"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5782C5"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Total</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409D61" w14:textId="77777777" w:rsidR="00C42BAA" w:rsidRPr="00F87A01" w:rsidRDefault="00C42BAA" w:rsidP="00193356">
            <w:pPr>
              <w:spacing w:after="0" w:line="240" w:lineRule="auto"/>
              <w:jc w:val="right"/>
              <w:rPr>
                <w:rFonts w:cstheme="minorHAnsi"/>
                <w:color w:val="000000"/>
                <w:sz w:val="16"/>
                <w:szCs w:val="16"/>
              </w:rPr>
            </w:pPr>
            <w:r>
              <w:rPr>
                <w:rFonts w:cstheme="minorHAnsi"/>
                <w:color w:val="000000"/>
                <w:sz w:val="16"/>
                <w:szCs w:val="16"/>
              </w:rPr>
              <w:t>23740</w:t>
            </w:r>
          </w:p>
        </w:tc>
        <w:tc>
          <w:tcPr>
            <w:tcW w:w="865" w:type="dxa"/>
            <w:tcBorders>
              <w:top w:val="single" w:sz="4" w:space="0" w:color="auto"/>
              <w:left w:val="single" w:sz="4" w:space="0" w:color="auto"/>
              <w:bottom w:val="single" w:sz="4" w:space="0" w:color="auto"/>
              <w:right w:val="single" w:sz="4" w:space="0" w:color="auto"/>
            </w:tcBorders>
            <w:vAlign w:val="center"/>
          </w:tcPr>
          <w:p w14:paraId="5BE25599" w14:textId="77777777" w:rsidR="00C42BAA" w:rsidRPr="00F87A01" w:rsidRDefault="00C42BAA" w:rsidP="00193356">
            <w:pPr>
              <w:spacing w:after="0" w:line="240" w:lineRule="auto"/>
              <w:rPr>
                <w:rFonts w:cstheme="minorHAnsi"/>
                <w:color w:val="000000"/>
                <w:sz w:val="16"/>
                <w:szCs w:val="16"/>
              </w:rPr>
            </w:pPr>
          </w:p>
        </w:tc>
      </w:tr>
    </w:tbl>
    <w:p w14:paraId="70CE1560" w14:textId="77777777" w:rsidR="00C42BAA" w:rsidRDefault="00C42BAA" w:rsidP="00C42BAA">
      <w:pPr>
        <w:spacing w:line="240" w:lineRule="auto"/>
        <w:rPr>
          <w:rFonts w:cstheme="minorHAnsi"/>
          <w:sz w:val="18"/>
          <w:szCs w:val="18"/>
        </w:rPr>
      </w:pPr>
    </w:p>
    <w:p w14:paraId="2D16FB2A" w14:textId="77777777" w:rsidR="00C42BAA" w:rsidRPr="00CC6185" w:rsidRDefault="00C42BAA" w:rsidP="00C42BAA">
      <w:pPr>
        <w:spacing w:line="240" w:lineRule="auto"/>
        <w:rPr>
          <w:rFonts w:cstheme="minorHAnsi"/>
          <w:sz w:val="18"/>
          <w:szCs w:val="18"/>
        </w:rPr>
      </w:pPr>
      <w:r w:rsidRPr="00CC6185">
        <w:rPr>
          <w:rFonts w:eastAsia="Times New Roman" w:cstheme="minorHAnsi"/>
          <w:b/>
          <w:color w:val="000000"/>
          <w:sz w:val="18"/>
          <w:szCs w:val="18"/>
        </w:rPr>
        <w:t>Activity 2: Test and disseminate a combination of improved breeds, housing, feeding, health and breeding practices to intensify rearing of livestock (sheep, goat, pig, and poultry) for meat, egg and milk production.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360"/>
        <w:gridCol w:w="360"/>
        <w:gridCol w:w="450"/>
        <w:gridCol w:w="1080"/>
        <w:gridCol w:w="1800"/>
        <w:gridCol w:w="180"/>
        <w:gridCol w:w="810"/>
        <w:gridCol w:w="109"/>
        <w:gridCol w:w="801"/>
        <w:gridCol w:w="382"/>
        <w:gridCol w:w="1144"/>
      </w:tblGrid>
      <w:tr w:rsidR="00C42BAA" w:rsidRPr="00CC6185" w14:paraId="76D2A7DC" w14:textId="77777777" w:rsidTr="00193356">
        <w:tc>
          <w:tcPr>
            <w:tcW w:w="1638" w:type="dxa"/>
          </w:tcPr>
          <w:p w14:paraId="65AE345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Sub-activity 2.1</w:t>
            </w:r>
          </w:p>
        </w:tc>
        <w:tc>
          <w:tcPr>
            <w:tcW w:w="7476" w:type="dxa"/>
            <w:gridSpan w:val="11"/>
          </w:tcPr>
          <w:p w14:paraId="671A4B96"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Feed-health interventions for improved small ruminant production</w:t>
            </w:r>
          </w:p>
        </w:tc>
      </w:tr>
      <w:tr w:rsidR="00C42BAA" w:rsidRPr="00CC6185" w14:paraId="34B851A8" w14:textId="77777777" w:rsidTr="00193356">
        <w:tc>
          <w:tcPr>
            <w:tcW w:w="9114" w:type="dxa"/>
            <w:gridSpan w:val="12"/>
          </w:tcPr>
          <w:p w14:paraId="0A7E921E" w14:textId="77777777" w:rsidR="00C42BAA" w:rsidRPr="00D5494D" w:rsidRDefault="00C42BAA" w:rsidP="00193356">
            <w:pPr>
              <w:spacing w:after="0" w:line="240" w:lineRule="auto"/>
              <w:rPr>
                <w:rFonts w:eastAsia="Calibri" w:cstheme="minorHAnsi"/>
                <w:sz w:val="18"/>
                <w:szCs w:val="18"/>
              </w:rPr>
            </w:pPr>
            <w:r w:rsidRPr="00D5494D">
              <w:rPr>
                <w:rFonts w:eastAsia="Calibri" w:cstheme="minorHAnsi"/>
                <w:sz w:val="18"/>
                <w:szCs w:val="18"/>
              </w:rPr>
              <w:t>Research team</w:t>
            </w:r>
          </w:p>
        </w:tc>
      </w:tr>
      <w:tr w:rsidR="00C42BAA" w:rsidRPr="00CC6185" w14:paraId="617725DE" w14:textId="77777777" w:rsidTr="00193356">
        <w:tc>
          <w:tcPr>
            <w:tcW w:w="2808" w:type="dxa"/>
            <w:gridSpan w:val="4"/>
          </w:tcPr>
          <w:p w14:paraId="1E215BD2" w14:textId="77777777" w:rsidR="00C42BAA" w:rsidRPr="00D5494D" w:rsidRDefault="00C42BAA" w:rsidP="00193356">
            <w:pPr>
              <w:spacing w:after="0" w:line="240" w:lineRule="auto"/>
              <w:rPr>
                <w:rFonts w:eastAsia="Calibri" w:cstheme="minorHAnsi"/>
                <w:sz w:val="18"/>
                <w:szCs w:val="18"/>
              </w:rPr>
            </w:pPr>
            <w:r w:rsidRPr="00D5494D">
              <w:rPr>
                <w:rFonts w:eastAsia="Calibri" w:cstheme="minorHAnsi"/>
                <w:sz w:val="18"/>
                <w:szCs w:val="18"/>
              </w:rPr>
              <w:t>Name</w:t>
            </w:r>
          </w:p>
        </w:tc>
        <w:tc>
          <w:tcPr>
            <w:tcW w:w="3060" w:type="dxa"/>
            <w:gridSpan w:val="3"/>
          </w:tcPr>
          <w:p w14:paraId="00CC4D34" w14:textId="77777777" w:rsidR="00C42BAA" w:rsidRPr="00D5494D" w:rsidRDefault="00C42BAA" w:rsidP="00193356">
            <w:pPr>
              <w:spacing w:after="0" w:line="240" w:lineRule="auto"/>
              <w:rPr>
                <w:rFonts w:eastAsia="Calibri" w:cstheme="minorHAnsi"/>
                <w:sz w:val="18"/>
                <w:szCs w:val="18"/>
              </w:rPr>
            </w:pPr>
            <w:r w:rsidRPr="00D5494D">
              <w:rPr>
                <w:rFonts w:eastAsia="Calibri" w:cstheme="minorHAnsi"/>
                <w:sz w:val="18"/>
                <w:szCs w:val="18"/>
              </w:rPr>
              <w:t>Institution</w:t>
            </w:r>
          </w:p>
        </w:tc>
        <w:tc>
          <w:tcPr>
            <w:tcW w:w="3246" w:type="dxa"/>
            <w:gridSpan w:val="5"/>
          </w:tcPr>
          <w:p w14:paraId="38BA6310" w14:textId="77777777" w:rsidR="00C42BAA" w:rsidRPr="00D5494D" w:rsidRDefault="00C42BAA" w:rsidP="00193356">
            <w:pPr>
              <w:spacing w:after="0" w:line="240" w:lineRule="auto"/>
              <w:rPr>
                <w:rFonts w:eastAsia="Calibri" w:cstheme="minorHAnsi"/>
                <w:sz w:val="18"/>
                <w:szCs w:val="18"/>
              </w:rPr>
            </w:pPr>
            <w:r w:rsidRPr="00D5494D">
              <w:rPr>
                <w:rFonts w:eastAsia="Calibri" w:cstheme="minorHAnsi"/>
                <w:sz w:val="18"/>
                <w:szCs w:val="18"/>
              </w:rPr>
              <w:t>Role</w:t>
            </w:r>
          </w:p>
        </w:tc>
      </w:tr>
      <w:tr w:rsidR="00C42BAA" w:rsidRPr="00CC6185" w14:paraId="25E49A7C" w14:textId="77777777" w:rsidTr="00193356">
        <w:tc>
          <w:tcPr>
            <w:tcW w:w="2808" w:type="dxa"/>
            <w:gridSpan w:val="4"/>
          </w:tcPr>
          <w:p w14:paraId="32F49EC6" w14:textId="77777777" w:rsidR="00C42BAA" w:rsidRPr="00D5494D" w:rsidRDefault="00C42BAA" w:rsidP="00193356">
            <w:pPr>
              <w:spacing w:after="0" w:line="240" w:lineRule="auto"/>
              <w:rPr>
                <w:rFonts w:eastAsia="Calibri" w:cstheme="minorHAnsi"/>
                <w:sz w:val="18"/>
                <w:szCs w:val="18"/>
              </w:rPr>
            </w:pPr>
            <w:r w:rsidRPr="00D5494D">
              <w:rPr>
                <w:rFonts w:eastAsia="Calibri" w:cstheme="minorHAnsi"/>
                <w:sz w:val="18"/>
                <w:szCs w:val="18"/>
              </w:rPr>
              <w:t>Augustine Ayantunde</w:t>
            </w:r>
          </w:p>
        </w:tc>
        <w:tc>
          <w:tcPr>
            <w:tcW w:w="3060" w:type="dxa"/>
            <w:gridSpan w:val="3"/>
          </w:tcPr>
          <w:p w14:paraId="6D7BE5B2" w14:textId="77777777" w:rsidR="00C42BAA" w:rsidRPr="00D5494D" w:rsidRDefault="00C42BAA" w:rsidP="00193356">
            <w:pPr>
              <w:spacing w:after="0" w:line="240" w:lineRule="auto"/>
              <w:rPr>
                <w:rFonts w:eastAsia="Calibri" w:cstheme="minorHAnsi"/>
                <w:sz w:val="18"/>
                <w:szCs w:val="18"/>
              </w:rPr>
            </w:pPr>
            <w:r w:rsidRPr="00D5494D">
              <w:rPr>
                <w:rFonts w:eastAsia="Calibri" w:cstheme="minorHAnsi"/>
                <w:sz w:val="18"/>
                <w:szCs w:val="18"/>
              </w:rPr>
              <w:t>ILRI</w:t>
            </w:r>
          </w:p>
        </w:tc>
        <w:tc>
          <w:tcPr>
            <w:tcW w:w="3246" w:type="dxa"/>
            <w:gridSpan w:val="5"/>
          </w:tcPr>
          <w:p w14:paraId="4527E0B7" w14:textId="77777777" w:rsidR="00C42BAA" w:rsidRPr="00D5494D" w:rsidRDefault="00C42BAA" w:rsidP="00193356">
            <w:pPr>
              <w:spacing w:after="0" w:line="240" w:lineRule="auto"/>
              <w:rPr>
                <w:rFonts w:eastAsia="Calibri" w:cstheme="minorHAnsi"/>
                <w:sz w:val="18"/>
                <w:szCs w:val="18"/>
              </w:rPr>
            </w:pPr>
            <w:r w:rsidRPr="00D5494D">
              <w:rPr>
                <w:rFonts w:eastAsia="Calibri" w:cstheme="minorHAnsi"/>
                <w:sz w:val="18"/>
                <w:szCs w:val="18"/>
              </w:rPr>
              <w:t>Sub-activity leader (design, data analysis and reporting)</w:t>
            </w:r>
          </w:p>
        </w:tc>
      </w:tr>
      <w:tr w:rsidR="00C42BAA" w:rsidRPr="00CC6185" w14:paraId="1AE62958" w14:textId="77777777" w:rsidTr="00193356">
        <w:tc>
          <w:tcPr>
            <w:tcW w:w="2808" w:type="dxa"/>
            <w:gridSpan w:val="4"/>
          </w:tcPr>
          <w:p w14:paraId="4E073DE5" w14:textId="77777777" w:rsidR="00C42BAA" w:rsidRPr="00D5494D" w:rsidRDefault="00C42BAA" w:rsidP="00193356">
            <w:pPr>
              <w:spacing w:after="0" w:line="240" w:lineRule="auto"/>
              <w:rPr>
                <w:rFonts w:eastAsia="Calibri" w:cstheme="minorHAnsi"/>
                <w:sz w:val="18"/>
                <w:szCs w:val="18"/>
              </w:rPr>
            </w:pPr>
            <w:r w:rsidRPr="00D5494D">
              <w:rPr>
                <w:rFonts w:eastAsia="Calibri" w:cstheme="minorHAnsi"/>
                <w:sz w:val="18"/>
                <w:szCs w:val="18"/>
              </w:rPr>
              <w:t>Siaka Coulibaly</w:t>
            </w:r>
          </w:p>
        </w:tc>
        <w:tc>
          <w:tcPr>
            <w:tcW w:w="3060" w:type="dxa"/>
            <w:gridSpan w:val="3"/>
          </w:tcPr>
          <w:p w14:paraId="06DE5289" w14:textId="77777777" w:rsidR="00C42BAA" w:rsidRPr="00D5494D" w:rsidRDefault="00C42BAA" w:rsidP="00193356">
            <w:pPr>
              <w:spacing w:after="0" w:line="240" w:lineRule="auto"/>
              <w:rPr>
                <w:rFonts w:eastAsia="Calibri" w:cstheme="minorHAnsi"/>
                <w:sz w:val="18"/>
                <w:szCs w:val="18"/>
              </w:rPr>
            </w:pPr>
            <w:r w:rsidRPr="00D5494D">
              <w:rPr>
                <w:rFonts w:eastAsia="Calibri" w:cstheme="minorHAnsi"/>
                <w:sz w:val="18"/>
                <w:szCs w:val="18"/>
              </w:rPr>
              <w:t>AMEDD</w:t>
            </w:r>
          </w:p>
        </w:tc>
        <w:tc>
          <w:tcPr>
            <w:tcW w:w="3246" w:type="dxa"/>
            <w:gridSpan w:val="5"/>
          </w:tcPr>
          <w:p w14:paraId="1A110B2B" w14:textId="77777777" w:rsidR="00C42BAA" w:rsidRPr="00D5494D" w:rsidRDefault="00C42BAA" w:rsidP="00193356">
            <w:pPr>
              <w:spacing w:after="0" w:line="240" w:lineRule="auto"/>
              <w:rPr>
                <w:rFonts w:eastAsia="Calibri" w:cstheme="minorHAnsi"/>
                <w:sz w:val="18"/>
                <w:szCs w:val="18"/>
              </w:rPr>
            </w:pPr>
            <w:r w:rsidRPr="00D5494D">
              <w:rPr>
                <w:rFonts w:eastAsia="Calibri" w:cstheme="minorHAnsi"/>
                <w:sz w:val="18"/>
                <w:szCs w:val="18"/>
              </w:rPr>
              <w:t>Monitoring</w:t>
            </w:r>
          </w:p>
        </w:tc>
      </w:tr>
      <w:tr w:rsidR="00C42BAA" w:rsidRPr="00CC6185" w14:paraId="6658BA16" w14:textId="77777777" w:rsidTr="00193356">
        <w:tc>
          <w:tcPr>
            <w:tcW w:w="2808" w:type="dxa"/>
            <w:gridSpan w:val="4"/>
          </w:tcPr>
          <w:p w14:paraId="0ACCDBB4" w14:textId="77777777" w:rsidR="00C42BAA" w:rsidRPr="00D5494D" w:rsidRDefault="00C42BAA" w:rsidP="00193356">
            <w:pPr>
              <w:spacing w:after="0" w:line="240" w:lineRule="auto"/>
              <w:rPr>
                <w:rFonts w:eastAsia="Calibri" w:cstheme="minorHAnsi"/>
                <w:sz w:val="18"/>
                <w:szCs w:val="18"/>
              </w:rPr>
            </w:pPr>
            <w:r w:rsidRPr="00D5494D">
              <w:rPr>
                <w:rFonts w:eastAsia="Calibri" w:cstheme="minorHAnsi"/>
                <w:sz w:val="18"/>
                <w:szCs w:val="18"/>
              </w:rPr>
              <w:t xml:space="preserve">Seydou Koita </w:t>
            </w:r>
          </w:p>
        </w:tc>
        <w:tc>
          <w:tcPr>
            <w:tcW w:w="3060" w:type="dxa"/>
            <w:gridSpan w:val="3"/>
          </w:tcPr>
          <w:p w14:paraId="70154DD9" w14:textId="77777777" w:rsidR="00C42BAA" w:rsidRPr="00D5494D" w:rsidRDefault="00C42BAA" w:rsidP="00193356">
            <w:pPr>
              <w:spacing w:after="0" w:line="240" w:lineRule="auto"/>
              <w:rPr>
                <w:rFonts w:eastAsia="Calibri" w:cstheme="minorHAnsi"/>
                <w:sz w:val="18"/>
                <w:szCs w:val="18"/>
              </w:rPr>
            </w:pPr>
            <w:r w:rsidRPr="00D5494D">
              <w:rPr>
                <w:rFonts w:eastAsia="Calibri" w:cstheme="minorHAnsi"/>
                <w:sz w:val="18"/>
                <w:szCs w:val="18"/>
              </w:rPr>
              <w:t>AMEDD</w:t>
            </w:r>
          </w:p>
        </w:tc>
        <w:tc>
          <w:tcPr>
            <w:tcW w:w="3246" w:type="dxa"/>
            <w:gridSpan w:val="5"/>
          </w:tcPr>
          <w:p w14:paraId="7C586647" w14:textId="77777777" w:rsidR="00C42BAA" w:rsidRPr="00D5494D" w:rsidRDefault="00C42BAA" w:rsidP="00193356">
            <w:pPr>
              <w:spacing w:after="0" w:line="240" w:lineRule="auto"/>
              <w:rPr>
                <w:rFonts w:eastAsia="Calibri" w:cstheme="minorHAnsi"/>
                <w:sz w:val="18"/>
                <w:szCs w:val="18"/>
              </w:rPr>
            </w:pPr>
            <w:r w:rsidRPr="00D5494D">
              <w:rPr>
                <w:rFonts w:eastAsia="Calibri" w:cstheme="minorHAnsi"/>
                <w:sz w:val="18"/>
                <w:szCs w:val="18"/>
              </w:rPr>
              <w:t>Monitoring and data collection</w:t>
            </w:r>
          </w:p>
        </w:tc>
      </w:tr>
      <w:tr w:rsidR="00C42BAA" w:rsidRPr="00CC6185" w14:paraId="7ADA1D26" w14:textId="77777777" w:rsidTr="00193356">
        <w:tc>
          <w:tcPr>
            <w:tcW w:w="9114" w:type="dxa"/>
            <w:gridSpan w:val="12"/>
          </w:tcPr>
          <w:p w14:paraId="74E7C76A" w14:textId="77777777" w:rsidR="00C42BAA" w:rsidRPr="00CC6185" w:rsidRDefault="00C42BAA" w:rsidP="00193356">
            <w:pPr>
              <w:spacing w:after="0" w:line="240" w:lineRule="auto"/>
              <w:rPr>
                <w:rFonts w:eastAsia="Calibri" w:cstheme="minorHAnsi"/>
                <w:sz w:val="18"/>
                <w:szCs w:val="18"/>
              </w:rPr>
            </w:pPr>
          </w:p>
        </w:tc>
      </w:tr>
      <w:tr w:rsidR="00C42BAA" w:rsidRPr="00CC6185" w14:paraId="54E824C0" w14:textId="77777777" w:rsidTr="00193356">
        <w:tc>
          <w:tcPr>
            <w:tcW w:w="9114" w:type="dxa"/>
            <w:gridSpan w:val="12"/>
          </w:tcPr>
          <w:p w14:paraId="1C9D2D86" w14:textId="77777777" w:rsidR="00C42BAA" w:rsidRPr="00CC6185" w:rsidRDefault="00C42BAA" w:rsidP="00193356">
            <w:pPr>
              <w:spacing w:after="0" w:line="240" w:lineRule="auto"/>
              <w:rPr>
                <w:rFonts w:cstheme="minorHAnsi"/>
                <w:sz w:val="18"/>
                <w:szCs w:val="18"/>
              </w:rPr>
            </w:pPr>
            <w:r w:rsidRPr="00CC6185">
              <w:rPr>
                <w:rFonts w:eastAsia="Calibri" w:cstheme="minorHAnsi"/>
                <w:sz w:val="18"/>
                <w:szCs w:val="18"/>
              </w:rPr>
              <w:t>Student(s)</w:t>
            </w:r>
          </w:p>
        </w:tc>
      </w:tr>
      <w:tr w:rsidR="00C42BAA" w:rsidRPr="00CC6185" w14:paraId="3F1ACC91" w14:textId="77777777" w:rsidTr="00193356">
        <w:tc>
          <w:tcPr>
            <w:tcW w:w="2358" w:type="dxa"/>
            <w:gridSpan w:val="3"/>
          </w:tcPr>
          <w:p w14:paraId="68D6C6F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Name</w:t>
            </w:r>
          </w:p>
        </w:tc>
        <w:tc>
          <w:tcPr>
            <w:tcW w:w="3330" w:type="dxa"/>
            <w:gridSpan w:val="3"/>
          </w:tcPr>
          <w:p w14:paraId="129CF809"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Institute</w:t>
            </w:r>
          </w:p>
        </w:tc>
        <w:tc>
          <w:tcPr>
            <w:tcW w:w="1099" w:type="dxa"/>
            <w:gridSpan w:val="3"/>
          </w:tcPr>
          <w:p w14:paraId="2AE42B1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Degree</w:t>
            </w:r>
          </w:p>
        </w:tc>
        <w:tc>
          <w:tcPr>
            <w:tcW w:w="1183" w:type="dxa"/>
            <w:gridSpan w:val="2"/>
          </w:tcPr>
          <w:p w14:paraId="0E56DA1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Start</w:t>
            </w:r>
          </w:p>
        </w:tc>
        <w:tc>
          <w:tcPr>
            <w:tcW w:w="1144" w:type="dxa"/>
          </w:tcPr>
          <w:p w14:paraId="34F8928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End</w:t>
            </w:r>
          </w:p>
        </w:tc>
      </w:tr>
      <w:tr w:rsidR="00C42BAA" w:rsidRPr="00CC6185" w14:paraId="66368EC7" w14:textId="77777777" w:rsidTr="00193356">
        <w:tc>
          <w:tcPr>
            <w:tcW w:w="2358" w:type="dxa"/>
            <w:gridSpan w:val="3"/>
          </w:tcPr>
          <w:p w14:paraId="0226AA0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1.</w:t>
            </w:r>
          </w:p>
        </w:tc>
        <w:tc>
          <w:tcPr>
            <w:tcW w:w="3330" w:type="dxa"/>
            <w:gridSpan w:val="3"/>
          </w:tcPr>
          <w:p w14:paraId="205474E1" w14:textId="77777777" w:rsidR="00C42BAA" w:rsidRPr="00CC6185" w:rsidRDefault="00C42BAA" w:rsidP="00193356">
            <w:pPr>
              <w:spacing w:after="0" w:line="240" w:lineRule="auto"/>
              <w:rPr>
                <w:rFonts w:eastAsia="Calibri" w:cstheme="minorHAnsi"/>
                <w:sz w:val="18"/>
                <w:szCs w:val="18"/>
              </w:rPr>
            </w:pPr>
          </w:p>
        </w:tc>
        <w:tc>
          <w:tcPr>
            <w:tcW w:w="1099" w:type="dxa"/>
            <w:gridSpan w:val="3"/>
          </w:tcPr>
          <w:p w14:paraId="63149C07" w14:textId="77777777" w:rsidR="00C42BAA" w:rsidRPr="00CC6185" w:rsidRDefault="00C42BAA" w:rsidP="00193356">
            <w:pPr>
              <w:spacing w:after="0" w:line="240" w:lineRule="auto"/>
              <w:rPr>
                <w:rFonts w:eastAsia="Calibri" w:cstheme="minorHAnsi"/>
                <w:sz w:val="18"/>
                <w:szCs w:val="18"/>
              </w:rPr>
            </w:pPr>
          </w:p>
        </w:tc>
        <w:tc>
          <w:tcPr>
            <w:tcW w:w="1183" w:type="dxa"/>
            <w:gridSpan w:val="2"/>
          </w:tcPr>
          <w:p w14:paraId="28B2A38B" w14:textId="77777777" w:rsidR="00C42BAA" w:rsidRPr="00CC6185" w:rsidRDefault="00C42BAA" w:rsidP="00193356">
            <w:pPr>
              <w:spacing w:after="0" w:line="240" w:lineRule="auto"/>
              <w:rPr>
                <w:rFonts w:eastAsia="Calibri" w:cstheme="minorHAnsi"/>
                <w:sz w:val="18"/>
                <w:szCs w:val="18"/>
              </w:rPr>
            </w:pPr>
          </w:p>
        </w:tc>
        <w:tc>
          <w:tcPr>
            <w:tcW w:w="1144" w:type="dxa"/>
          </w:tcPr>
          <w:p w14:paraId="6838CDA8" w14:textId="77777777" w:rsidR="00C42BAA" w:rsidRPr="00CC6185" w:rsidRDefault="00C42BAA" w:rsidP="00193356">
            <w:pPr>
              <w:spacing w:after="0" w:line="240" w:lineRule="auto"/>
              <w:rPr>
                <w:rFonts w:eastAsia="Calibri" w:cstheme="minorHAnsi"/>
                <w:sz w:val="18"/>
                <w:szCs w:val="18"/>
              </w:rPr>
            </w:pPr>
          </w:p>
        </w:tc>
      </w:tr>
      <w:tr w:rsidR="00C42BAA" w:rsidRPr="00CC6185" w14:paraId="3F0713D6" w14:textId="77777777" w:rsidTr="00193356">
        <w:tc>
          <w:tcPr>
            <w:tcW w:w="2358" w:type="dxa"/>
            <w:gridSpan w:val="3"/>
          </w:tcPr>
          <w:p w14:paraId="561065F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w:t>
            </w:r>
          </w:p>
        </w:tc>
        <w:tc>
          <w:tcPr>
            <w:tcW w:w="3330" w:type="dxa"/>
            <w:gridSpan w:val="3"/>
          </w:tcPr>
          <w:p w14:paraId="4E23E635" w14:textId="77777777" w:rsidR="00C42BAA" w:rsidRPr="00CC6185" w:rsidRDefault="00C42BAA" w:rsidP="00193356">
            <w:pPr>
              <w:spacing w:after="0" w:line="240" w:lineRule="auto"/>
              <w:rPr>
                <w:rFonts w:eastAsia="Calibri" w:cstheme="minorHAnsi"/>
                <w:sz w:val="18"/>
                <w:szCs w:val="18"/>
              </w:rPr>
            </w:pPr>
          </w:p>
        </w:tc>
        <w:tc>
          <w:tcPr>
            <w:tcW w:w="1099" w:type="dxa"/>
            <w:gridSpan w:val="3"/>
          </w:tcPr>
          <w:p w14:paraId="52434B4E" w14:textId="77777777" w:rsidR="00C42BAA" w:rsidRPr="00CC6185" w:rsidRDefault="00C42BAA" w:rsidP="00193356">
            <w:pPr>
              <w:spacing w:after="0" w:line="240" w:lineRule="auto"/>
              <w:rPr>
                <w:rFonts w:eastAsia="Calibri" w:cstheme="minorHAnsi"/>
                <w:sz w:val="18"/>
                <w:szCs w:val="18"/>
              </w:rPr>
            </w:pPr>
          </w:p>
        </w:tc>
        <w:tc>
          <w:tcPr>
            <w:tcW w:w="1183" w:type="dxa"/>
            <w:gridSpan w:val="2"/>
          </w:tcPr>
          <w:p w14:paraId="7AACD72F" w14:textId="77777777" w:rsidR="00C42BAA" w:rsidRPr="00CC6185" w:rsidRDefault="00C42BAA" w:rsidP="00193356">
            <w:pPr>
              <w:spacing w:after="0" w:line="240" w:lineRule="auto"/>
              <w:rPr>
                <w:rFonts w:eastAsia="Calibri" w:cstheme="minorHAnsi"/>
                <w:sz w:val="18"/>
                <w:szCs w:val="18"/>
              </w:rPr>
            </w:pPr>
          </w:p>
        </w:tc>
        <w:tc>
          <w:tcPr>
            <w:tcW w:w="1144" w:type="dxa"/>
          </w:tcPr>
          <w:p w14:paraId="53C81CD6" w14:textId="77777777" w:rsidR="00C42BAA" w:rsidRPr="00CC6185" w:rsidRDefault="00C42BAA" w:rsidP="00193356">
            <w:pPr>
              <w:spacing w:after="0" w:line="240" w:lineRule="auto"/>
              <w:rPr>
                <w:rFonts w:eastAsia="Calibri" w:cstheme="minorHAnsi"/>
                <w:sz w:val="18"/>
                <w:szCs w:val="18"/>
              </w:rPr>
            </w:pPr>
          </w:p>
        </w:tc>
      </w:tr>
      <w:tr w:rsidR="00C42BAA" w:rsidRPr="00CC6185" w14:paraId="0908DE14" w14:textId="77777777" w:rsidTr="00193356">
        <w:tc>
          <w:tcPr>
            <w:tcW w:w="2358" w:type="dxa"/>
            <w:gridSpan w:val="3"/>
          </w:tcPr>
          <w:p w14:paraId="0D90C74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3.</w:t>
            </w:r>
          </w:p>
        </w:tc>
        <w:tc>
          <w:tcPr>
            <w:tcW w:w="3330" w:type="dxa"/>
            <w:gridSpan w:val="3"/>
          </w:tcPr>
          <w:p w14:paraId="06396355" w14:textId="77777777" w:rsidR="00C42BAA" w:rsidRPr="00CC6185" w:rsidRDefault="00C42BAA" w:rsidP="00193356">
            <w:pPr>
              <w:spacing w:after="0" w:line="240" w:lineRule="auto"/>
              <w:rPr>
                <w:rFonts w:eastAsia="Calibri" w:cstheme="minorHAnsi"/>
                <w:sz w:val="18"/>
                <w:szCs w:val="18"/>
              </w:rPr>
            </w:pPr>
          </w:p>
        </w:tc>
        <w:tc>
          <w:tcPr>
            <w:tcW w:w="1099" w:type="dxa"/>
            <w:gridSpan w:val="3"/>
          </w:tcPr>
          <w:p w14:paraId="62A46F5F" w14:textId="77777777" w:rsidR="00C42BAA" w:rsidRPr="00CC6185" w:rsidRDefault="00C42BAA" w:rsidP="00193356">
            <w:pPr>
              <w:spacing w:after="0" w:line="240" w:lineRule="auto"/>
              <w:rPr>
                <w:rFonts w:eastAsia="Calibri" w:cstheme="minorHAnsi"/>
                <w:sz w:val="18"/>
                <w:szCs w:val="18"/>
              </w:rPr>
            </w:pPr>
          </w:p>
        </w:tc>
        <w:tc>
          <w:tcPr>
            <w:tcW w:w="1183" w:type="dxa"/>
            <w:gridSpan w:val="2"/>
          </w:tcPr>
          <w:p w14:paraId="595171E4" w14:textId="77777777" w:rsidR="00C42BAA" w:rsidRPr="00CC6185" w:rsidRDefault="00C42BAA" w:rsidP="00193356">
            <w:pPr>
              <w:spacing w:after="0" w:line="240" w:lineRule="auto"/>
              <w:rPr>
                <w:rFonts w:eastAsia="Calibri" w:cstheme="minorHAnsi"/>
                <w:sz w:val="18"/>
                <w:szCs w:val="18"/>
              </w:rPr>
            </w:pPr>
          </w:p>
        </w:tc>
        <w:tc>
          <w:tcPr>
            <w:tcW w:w="1144" w:type="dxa"/>
          </w:tcPr>
          <w:p w14:paraId="248B24A0" w14:textId="77777777" w:rsidR="00C42BAA" w:rsidRPr="00CC6185" w:rsidRDefault="00C42BAA" w:rsidP="00193356">
            <w:pPr>
              <w:spacing w:after="0" w:line="240" w:lineRule="auto"/>
              <w:rPr>
                <w:rFonts w:eastAsia="Calibri" w:cstheme="minorHAnsi"/>
                <w:sz w:val="18"/>
                <w:szCs w:val="18"/>
              </w:rPr>
            </w:pPr>
          </w:p>
        </w:tc>
      </w:tr>
      <w:tr w:rsidR="00C42BAA" w:rsidRPr="00CC6185" w14:paraId="09CE60AA" w14:textId="77777777" w:rsidTr="00193356">
        <w:tc>
          <w:tcPr>
            <w:tcW w:w="1638" w:type="dxa"/>
          </w:tcPr>
          <w:p w14:paraId="343C5179" w14:textId="77777777" w:rsidR="00C42BAA" w:rsidRPr="00CC6185" w:rsidRDefault="00C42BAA" w:rsidP="00193356">
            <w:pPr>
              <w:spacing w:after="0" w:line="240" w:lineRule="auto"/>
              <w:rPr>
                <w:rFonts w:eastAsia="Calibri" w:cstheme="minorHAnsi"/>
                <w:sz w:val="18"/>
                <w:szCs w:val="18"/>
              </w:rPr>
            </w:pPr>
          </w:p>
        </w:tc>
        <w:tc>
          <w:tcPr>
            <w:tcW w:w="7476" w:type="dxa"/>
            <w:gridSpan w:val="11"/>
          </w:tcPr>
          <w:p w14:paraId="090E6F3E" w14:textId="77777777" w:rsidR="00C42BAA" w:rsidRPr="00CC6185" w:rsidRDefault="00C42BAA" w:rsidP="00193356">
            <w:pPr>
              <w:spacing w:after="0" w:line="240" w:lineRule="auto"/>
              <w:rPr>
                <w:rFonts w:eastAsia="Calibri" w:cstheme="minorHAnsi"/>
                <w:sz w:val="18"/>
                <w:szCs w:val="18"/>
              </w:rPr>
            </w:pPr>
          </w:p>
        </w:tc>
      </w:tr>
      <w:tr w:rsidR="00C42BAA" w:rsidRPr="00CC6185" w14:paraId="2ACA4AFB" w14:textId="77777777" w:rsidTr="00193356">
        <w:tc>
          <w:tcPr>
            <w:tcW w:w="1638" w:type="dxa"/>
          </w:tcPr>
          <w:p w14:paraId="4D5F03A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f. Location(s)</w:t>
            </w:r>
          </w:p>
        </w:tc>
        <w:tc>
          <w:tcPr>
            <w:tcW w:w="7476" w:type="dxa"/>
            <w:gridSpan w:val="11"/>
          </w:tcPr>
          <w:p w14:paraId="511B990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Sirakele and Zanzoni (Koutiala)</w:t>
            </w:r>
          </w:p>
        </w:tc>
      </w:tr>
      <w:tr w:rsidR="00C42BAA" w:rsidRPr="00CC6185" w14:paraId="53B9D187" w14:textId="77777777" w:rsidTr="00193356">
        <w:tc>
          <w:tcPr>
            <w:tcW w:w="1638" w:type="dxa"/>
          </w:tcPr>
          <w:p w14:paraId="2DAB43D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g. Start</w:t>
            </w:r>
          </w:p>
        </w:tc>
        <w:tc>
          <w:tcPr>
            <w:tcW w:w="7476" w:type="dxa"/>
            <w:gridSpan w:val="11"/>
          </w:tcPr>
          <w:p w14:paraId="1E55917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April 2017</w:t>
            </w:r>
          </w:p>
        </w:tc>
      </w:tr>
      <w:tr w:rsidR="00C42BAA" w:rsidRPr="00CC6185" w14:paraId="7965D109" w14:textId="77777777" w:rsidTr="00193356">
        <w:tc>
          <w:tcPr>
            <w:tcW w:w="1638" w:type="dxa"/>
          </w:tcPr>
          <w:p w14:paraId="1AA7FF5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h. End</w:t>
            </w:r>
          </w:p>
        </w:tc>
        <w:tc>
          <w:tcPr>
            <w:tcW w:w="7476" w:type="dxa"/>
            <w:gridSpan w:val="11"/>
          </w:tcPr>
          <w:p w14:paraId="39FB512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February 2018</w:t>
            </w:r>
          </w:p>
        </w:tc>
      </w:tr>
      <w:tr w:rsidR="00C42BAA" w:rsidRPr="00CC6185" w14:paraId="78232BCE" w14:textId="77777777" w:rsidTr="00193356">
        <w:tc>
          <w:tcPr>
            <w:tcW w:w="9114" w:type="dxa"/>
            <w:gridSpan w:val="12"/>
          </w:tcPr>
          <w:p w14:paraId="52112E1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1. Justification</w:t>
            </w:r>
          </w:p>
        </w:tc>
      </w:tr>
      <w:tr w:rsidR="00C42BAA" w:rsidRPr="00CC6185" w14:paraId="5DF825FE"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7854882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It has been demonstrated that simple interventions such as health, supplementary feeding and good housing have significant positive effect on performance and productivity of small ruminants. Building on results of feed-health interventions for improved small ruminant production in Africa RISING intervention communities in Mali, this study is designed to improve sheep and goat production in two intervention communities in Koutiala. This is a pilot study in Sirakele and Zanzoni which started in August 2016. There are 2 treatments – control (farmers’ practice) and feed-health intervention. The health treatment includes vaccination against PPR and pasteurollosis, deworming and antibiotic treatment along with supplementary feeding. This study is a continuation of the pilot study which started in August 2016 to complete data collection.</w:t>
            </w:r>
          </w:p>
        </w:tc>
      </w:tr>
      <w:tr w:rsidR="00C42BAA" w:rsidRPr="00CC6185" w14:paraId="265780D3"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13D67BC9" w14:textId="77777777" w:rsidR="00C42BAA" w:rsidRPr="00CC6185" w:rsidRDefault="00C42BAA" w:rsidP="00193356">
            <w:pPr>
              <w:spacing w:after="0" w:line="240" w:lineRule="auto"/>
              <w:rPr>
                <w:rFonts w:eastAsia="Calibri" w:cstheme="minorHAnsi"/>
                <w:sz w:val="18"/>
                <w:szCs w:val="18"/>
              </w:rPr>
            </w:pPr>
          </w:p>
        </w:tc>
      </w:tr>
      <w:tr w:rsidR="00C42BAA" w:rsidRPr="00CC6185" w14:paraId="436B4393"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05F5D7F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lastRenderedPageBreak/>
              <w:t>2. Objectives</w:t>
            </w:r>
          </w:p>
        </w:tc>
      </w:tr>
      <w:tr w:rsidR="00C42BAA" w:rsidRPr="00CC6185" w14:paraId="3E978E10"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050C294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2.1 To test feed-health intervention for improved small ruminant production in Koutiala and to assess benefit and cost.</w:t>
            </w:r>
          </w:p>
        </w:tc>
      </w:tr>
      <w:tr w:rsidR="00C42BAA" w:rsidRPr="00CC6185" w14:paraId="2AD61C42"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5731C16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3. Research questions</w:t>
            </w:r>
          </w:p>
        </w:tc>
      </w:tr>
      <w:tr w:rsidR="00C42BAA" w:rsidRPr="00CC6185" w14:paraId="6B39491D"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7306E98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3.1What are the effects of feed and health interventions on small ruminant performance? What are the cost and benefit of these interventions? </w:t>
            </w:r>
          </w:p>
        </w:tc>
      </w:tr>
      <w:tr w:rsidR="00C42BAA" w:rsidRPr="00CC6185" w14:paraId="721293AF"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0FB6C79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3.2 How does improved small ruminant production practices impact on livelihood of the smallholder crop-livestock farmers?</w:t>
            </w:r>
          </w:p>
        </w:tc>
      </w:tr>
      <w:tr w:rsidR="00C42BAA" w:rsidRPr="00CC6185" w14:paraId="3ECBE650"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4DB89F81" w14:textId="77777777" w:rsidR="00C42BAA" w:rsidRPr="00CC6185" w:rsidRDefault="00C42BAA" w:rsidP="00193356">
            <w:pPr>
              <w:spacing w:after="0" w:line="240" w:lineRule="auto"/>
              <w:rPr>
                <w:rFonts w:eastAsia="Calibri" w:cstheme="minorHAnsi"/>
                <w:sz w:val="18"/>
                <w:szCs w:val="18"/>
              </w:rPr>
            </w:pPr>
          </w:p>
        </w:tc>
      </w:tr>
      <w:tr w:rsidR="00C42BAA" w:rsidRPr="00CC6185" w14:paraId="14E457D3"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2F4F6BB9"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4. Procedures (survey methods, gender disaggregation, treatments, experimental design, sample size, etc). </w:t>
            </w:r>
          </w:p>
        </w:tc>
      </w:tr>
      <w:tr w:rsidR="00C42BAA" w:rsidRPr="00CC6185" w14:paraId="74142E90"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1709F54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4.1 Twenty farmers are selected in each community, and their sheep and goats are being monitored. The feed-health intervention is applied to Sirakele while twenty Zanzoni serves as control. The farmers selected have at least 6 sheep and goats. A livestock technician is responsible for the data collection on monthly weight changes, manure production and flock dynamic (birth, death, purchase, sale, animal given as gift, animal consumed etc.). The cost benefit analysis will be conducted to assess the profitability of the feed-health intervention. The management practices of the selected households will be documented by sex. The State Veterinary services will be responsible for the application of the health intervention including vaccination of the sheep and goats in Sirakele. The experimental farmers in the study will be trained in improved small ruminant production practices. </w:t>
            </w:r>
          </w:p>
        </w:tc>
      </w:tr>
      <w:tr w:rsidR="00C42BAA" w:rsidRPr="00CC6185" w14:paraId="7051CB7E"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454B2EDE" w14:textId="77777777" w:rsidR="00C42BAA" w:rsidRPr="00CC6185" w:rsidRDefault="00C42BAA" w:rsidP="00193356">
            <w:pPr>
              <w:spacing w:after="0" w:line="240" w:lineRule="auto"/>
              <w:rPr>
                <w:rFonts w:eastAsia="Calibri" w:cstheme="minorHAnsi"/>
                <w:sz w:val="18"/>
                <w:szCs w:val="18"/>
              </w:rPr>
            </w:pPr>
          </w:p>
        </w:tc>
      </w:tr>
      <w:tr w:rsidR="00C42BAA" w:rsidRPr="00CC6185" w14:paraId="690F3173"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0CF8A09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5. Data to be collected and uploaded</w:t>
            </w:r>
          </w:p>
        </w:tc>
        <w:tc>
          <w:tcPr>
            <w:tcW w:w="2436" w:type="dxa"/>
            <w:gridSpan w:val="4"/>
            <w:tcBorders>
              <w:top w:val="single" w:sz="4" w:space="0" w:color="auto"/>
              <w:left w:val="single" w:sz="4" w:space="0" w:color="auto"/>
              <w:bottom w:val="single" w:sz="4" w:space="0" w:color="auto"/>
              <w:right w:val="single" w:sz="4" w:space="0" w:color="auto"/>
            </w:tcBorders>
          </w:tcPr>
          <w:p w14:paraId="3936094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Responsibility/Institute</w:t>
            </w:r>
          </w:p>
        </w:tc>
      </w:tr>
      <w:tr w:rsidR="00C42BAA" w:rsidRPr="00CC6185" w14:paraId="7CEEF4A7"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06E8F34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5.1 Weight data of experimental animals in Sirakele and Zanzoni</w:t>
            </w:r>
          </w:p>
        </w:tc>
        <w:tc>
          <w:tcPr>
            <w:tcW w:w="2436" w:type="dxa"/>
            <w:gridSpan w:val="4"/>
            <w:tcBorders>
              <w:top w:val="single" w:sz="4" w:space="0" w:color="auto"/>
              <w:left w:val="single" w:sz="4" w:space="0" w:color="auto"/>
              <w:bottom w:val="single" w:sz="4" w:space="0" w:color="auto"/>
              <w:right w:val="single" w:sz="4" w:space="0" w:color="auto"/>
            </w:tcBorders>
          </w:tcPr>
          <w:p w14:paraId="31C8BC5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Augustine Ayantunde / ILRI</w:t>
            </w:r>
          </w:p>
        </w:tc>
      </w:tr>
      <w:tr w:rsidR="00C42BAA" w:rsidRPr="00CC6185" w14:paraId="37798E53"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762CA5B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5.2</w:t>
            </w:r>
          </w:p>
        </w:tc>
        <w:tc>
          <w:tcPr>
            <w:tcW w:w="2436" w:type="dxa"/>
            <w:gridSpan w:val="4"/>
            <w:tcBorders>
              <w:top w:val="single" w:sz="4" w:space="0" w:color="auto"/>
              <w:left w:val="single" w:sz="4" w:space="0" w:color="auto"/>
              <w:bottom w:val="single" w:sz="4" w:space="0" w:color="auto"/>
              <w:right w:val="single" w:sz="4" w:space="0" w:color="auto"/>
            </w:tcBorders>
          </w:tcPr>
          <w:p w14:paraId="29DDA7C2" w14:textId="77777777" w:rsidR="00C42BAA" w:rsidRPr="00CC6185" w:rsidRDefault="00C42BAA" w:rsidP="00193356">
            <w:pPr>
              <w:spacing w:after="0" w:line="240" w:lineRule="auto"/>
              <w:rPr>
                <w:rFonts w:eastAsia="Calibri" w:cstheme="minorHAnsi"/>
                <w:sz w:val="18"/>
                <w:szCs w:val="18"/>
              </w:rPr>
            </w:pPr>
          </w:p>
        </w:tc>
      </w:tr>
      <w:tr w:rsidR="00C42BAA" w:rsidRPr="00CC6185" w14:paraId="61C1DFD9"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4D55DF9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5.3</w:t>
            </w:r>
          </w:p>
        </w:tc>
        <w:tc>
          <w:tcPr>
            <w:tcW w:w="2436" w:type="dxa"/>
            <w:gridSpan w:val="4"/>
            <w:tcBorders>
              <w:top w:val="single" w:sz="4" w:space="0" w:color="auto"/>
              <w:left w:val="single" w:sz="4" w:space="0" w:color="auto"/>
              <w:bottom w:val="single" w:sz="4" w:space="0" w:color="auto"/>
              <w:right w:val="single" w:sz="4" w:space="0" w:color="auto"/>
            </w:tcBorders>
          </w:tcPr>
          <w:p w14:paraId="72708597" w14:textId="77777777" w:rsidR="00C42BAA" w:rsidRPr="00CC6185" w:rsidRDefault="00C42BAA" w:rsidP="00193356">
            <w:pPr>
              <w:spacing w:after="0" w:line="240" w:lineRule="auto"/>
              <w:rPr>
                <w:rFonts w:eastAsia="Calibri" w:cstheme="minorHAnsi"/>
                <w:sz w:val="18"/>
                <w:szCs w:val="18"/>
              </w:rPr>
            </w:pPr>
          </w:p>
        </w:tc>
      </w:tr>
      <w:tr w:rsidR="00C42BAA" w:rsidRPr="00CC6185" w14:paraId="7E2B2A37"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65B57A8C" w14:textId="77777777" w:rsidR="00C42BAA" w:rsidRPr="00CC6185" w:rsidRDefault="00C42BAA" w:rsidP="00193356">
            <w:pPr>
              <w:spacing w:after="0" w:line="240" w:lineRule="auto"/>
              <w:rPr>
                <w:rFonts w:eastAsia="Calibri" w:cstheme="minorHAnsi"/>
                <w:sz w:val="18"/>
                <w:szCs w:val="18"/>
              </w:rPr>
            </w:pPr>
          </w:p>
        </w:tc>
      </w:tr>
      <w:tr w:rsidR="00C42BAA" w:rsidRPr="00CC6185" w14:paraId="5EC2875A"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58FF8C9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6. Milestones</w:t>
            </w:r>
          </w:p>
        </w:tc>
      </w:tr>
      <w:tr w:rsidR="00C42BAA" w:rsidRPr="00CC6185" w14:paraId="6BEA5E5A"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67CF6E7F"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Deliverables</w:t>
            </w:r>
          </w:p>
        </w:tc>
        <w:tc>
          <w:tcPr>
            <w:tcW w:w="3700" w:type="dxa"/>
            <w:gridSpan w:val="5"/>
            <w:tcBorders>
              <w:top w:val="single" w:sz="4" w:space="0" w:color="auto"/>
              <w:left w:val="single" w:sz="4" w:space="0" w:color="auto"/>
              <w:bottom w:val="single" w:sz="4" w:space="0" w:color="auto"/>
              <w:right w:val="single" w:sz="4" w:space="0" w:color="auto"/>
            </w:tcBorders>
          </w:tcPr>
          <w:p w14:paraId="1BCEE01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Means of verification</w:t>
            </w:r>
          </w:p>
        </w:tc>
        <w:tc>
          <w:tcPr>
            <w:tcW w:w="1526" w:type="dxa"/>
            <w:gridSpan w:val="2"/>
            <w:tcBorders>
              <w:top w:val="single" w:sz="4" w:space="0" w:color="auto"/>
              <w:left w:val="single" w:sz="4" w:space="0" w:color="auto"/>
              <w:bottom w:val="single" w:sz="4" w:space="0" w:color="auto"/>
              <w:right w:val="single" w:sz="4" w:space="0" w:color="auto"/>
            </w:tcBorders>
          </w:tcPr>
          <w:p w14:paraId="6A76D58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Date</w:t>
            </w:r>
          </w:p>
        </w:tc>
      </w:tr>
      <w:tr w:rsidR="00C42BAA" w:rsidRPr="00CC6185" w14:paraId="4C245057"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19329962"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6.1 Report of the study</w:t>
            </w:r>
          </w:p>
        </w:tc>
        <w:tc>
          <w:tcPr>
            <w:tcW w:w="3700" w:type="dxa"/>
            <w:gridSpan w:val="5"/>
            <w:tcBorders>
              <w:top w:val="single" w:sz="4" w:space="0" w:color="auto"/>
              <w:left w:val="single" w:sz="4" w:space="0" w:color="auto"/>
              <w:bottom w:val="single" w:sz="4" w:space="0" w:color="auto"/>
              <w:right w:val="single" w:sz="4" w:space="0" w:color="auto"/>
            </w:tcBorders>
          </w:tcPr>
          <w:p w14:paraId="453313A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Report</w:t>
            </w:r>
          </w:p>
        </w:tc>
        <w:tc>
          <w:tcPr>
            <w:tcW w:w="1526" w:type="dxa"/>
            <w:gridSpan w:val="2"/>
            <w:tcBorders>
              <w:top w:val="single" w:sz="4" w:space="0" w:color="auto"/>
              <w:left w:val="single" w:sz="4" w:space="0" w:color="auto"/>
              <w:bottom w:val="single" w:sz="4" w:space="0" w:color="auto"/>
              <w:right w:val="single" w:sz="4" w:space="0" w:color="auto"/>
            </w:tcBorders>
          </w:tcPr>
          <w:p w14:paraId="5385B95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February 2018</w:t>
            </w:r>
          </w:p>
        </w:tc>
      </w:tr>
      <w:tr w:rsidR="00C42BAA" w:rsidRPr="00CC6185" w14:paraId="1795BB0B"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282AFE9C"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6.2 Weight development data</w:t>
            </w:r>
          </w:p>
        </w:tc>
        <w:tc>
          <w:tcPr>
            <w:tcW w:w="3700" w:type="dxa"/>
            <w:gridSpan w:val="5"/>
            <w:tcBorders>
              <w:top w:val="single" w:sz="4" w:space="0" w:color="auto"/>
              <w:left w:val="single" w:sz="4" w:space="0" w:color="auto"/>
              <w:bottom w:val="single" w:sz="4" w:space="0" w:color="auto"/>
              <w:right w:val="single" w:sz="4" w:space="0" w:color="auto"/>
            </w:tcBorders>
          </w:tcPr>
          <w:p w14:paraId="14767AD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Data uploaded on CKAN</w:t>
            </w:r>
          </w:p>
        </w:tc>
        <w:tc>
          <w:tcPr>
            <w:tcW w:w="1526" w:type="dxa"/>
            <w:gridSpan w:val="2"/>
            <w:tcBorders>
              <w:top w:val="single" w:sz="4" w:space="0" w:color="auto"/>
              <w:left w:val="single" w:sz="4" w:space="0" w:color="auto"/>
              <w:bottom w:val="single" w:sz="4" w:space="0" w:color="auto"/>
              <w:right w:val="single" w:sz="4" w:space="0" w:color="auto"/>
            </w:tcBorders>
          </w:tcPr>
          <w:p w14:paraId="20527D1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April 2018</w:t>
            </w:r>
          </w:p>
        </w:tc>
      </w:tr>
      <w:tr w:rsidR="00C42BAA" w:rsidRPr="00CC6185" w14:paraId="24E7FE9B"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663546BF" w14:textId="77777777" w:rsidR="00C42BAA" w:rsidRPr="00CC6185" w:rsidRDefault="00C42BAA" w:rsidP="00193356">
            <w:pPr>
              <w:spacing w:after="0" w:line="240" w:lineRule="auto"/>
              <w:rPr>
                <w:rFonts w:eastAsia="Calibri" w:cstheme="minorHAnsi"/>
                <w:sz w:val="18"/>
                <w:szCs w:val="18"/>
              </w:rPr>
            </w:pPr>
          </w:p>
        </w:tc>
      </w:tr>
      <w:tr w:rsidR="00C42BAA" w:rsidRPr="00CC6185" w14:paraId="11B5F94E"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731F456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 Sustainable intensification indicators</w:t>
            </w:r>
          </w:p>
        </w:tc>
      </w:tr>
      <w:tr w:rsidR="00C42BAA" w:rsidRPr="00CC6185" w14:paraId="642F9266"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0D29CF1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7.1 Productivity</w:t>
            </w:r>
          </w:p>
        </w:tc>
        <w:tc>
          <w:tcPr>
            <w:tcW w:w="7116" w:type="dxa"/>
            <w:gridSpan w:val="10"/>
            <w:tcBorders>
              <w:top w:val="single" w:sz="4" w:space="0" w:color="auto"/>
              <w:left w:val="single" w:sz="4" w:space="0" w:color="auto"/>
              <w:bottom w:val="single" w:sz="4" w:space="0" w:color="auto"/>
              <w:right w:val="single" w:sz="4" w:space="0" w:color="auto"/>
            </w:tcBorders>
          </w:tcPr>
          <w:p w14:paraId="17F9C60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Average daily gain of experimental animals</w:t>
            </w:r>
          </w:p>
        </w:tc>
      </w:tr>
      <w:tr w:rsidR="00C42BAA" w:rsidRPr="00CC6185" w14:paraId="31C473BB"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10103D4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7.2 Environmental</w:t>
            </w:r>
          </w:p>
        </w:tc>
        <w:tc>
          <w:tcPr>
            <w:tcW w:w="7116" w:type="dxa"/>
            <w:gridSpan w:val="10"/>
            <w:tcBorders>
              <w:top w:val="single" w:sz="4" w:space="0" w:color="auto"/>
              <w:left w:val="single" w:sz="4" w:space="0" w:color="auto"/>
              <w:bottom w:val="single" w:sz="4" w:space="0" w:color="auto"/>
              <w:right w:val="single" w:sz="4" w:space="0" w:color="auto"/>
            </w:tcBorders>
          </w:tcPr>
          <w:p w14:paraId="5A0CA28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Quality of animal manure</w:t>
            </w:r>
          </w:p>
        </w:tc>
      </w:tr>
      <w:tr w:rsidR="00C42BAA" w:rsidRPr="00CC6185" w14:paraId="356EED85"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5898A07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7.3 Economic</w:t>
            </w:r>
          </w:p>
        </w:tc>
        <w:tc>
          <w:tcPr>
            <w:tcW w:w="7116" w:type="dxa"/>
            <w:gridSpan w:val="10"/>
            <w:tcBorders>
              <w:top w:val="single" w:sz="4" w:space="0" w:color="auto"/>
              <w:left w:val="single" w:sz="4" w:space="0" w:color="auto"/>
              <w:bottom w:val="single" w:sz="4" w:space="0" w:color="auto"/>
              <w:right w:val="single" w:sz="4" w:space="0" w:color="auto"/>
            </w:tcBorders>
          </w:tcPr>
          <w:p w14:paraId="7251567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Cost benefit of feed-health intervention</w:t>
            </w:r>
          </w:p>
        </w:tc>
      </w:tr>
      <w:tr w:rsidR="00C42BAA" w:rsidRPr="00CC6185" w14:paraId="4A74380F"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7B9ADC8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7.4 Social</w:t>
            </w:r>
          </w:p>
        </w:tc>
        <w:tc>
          <w:tcPr>
            <w:tcW w:w="7116" w:type="dxa"/>
            <w:gridSpan w:val="10"/>
            <w:tcBorders>
              <w:top w:val="single" w:sz="4" w:space="0" w:color="auto"/>
              <w:left w:val="single" w:sz="4" w:space="0" w:color="auto"/>
              <w:bottom w:val="single" w:sz="4" w:space="0" w:color="auto"/>
              <w:right w:val="single" w:sz="4" w:space="0" w:color="auto"/>
            </w:tcBorders>
          </w:tcPr>
          <w:p w14:paraId="7F0A5538" w14:textId="77777777" w:rsidR="00C42BAA" w:rsidRPr="00CC6185" w:rsidRDefault="00C42BAA" w:rsidP="00193356">
            <w:pPr>
              <w:spacing w:after="0" w:line="240" w:lineRule="auto"/>
              <w:rPr>
                <w:rFonts w:eastAsia="Calibri" w:cstheme="minorHAnsi"/>
                <w:sz w:val="18"/>
                <w:szCs w:val="18"/>
              </w:rPr>
            </w:pPr>
          </w:p>
        </w:tc>
      </w:tr>
      <w:tr w:rsidR="00C42BAA" w:rsidRPr="00CC6185" w14:paraId="1FC9FCBB"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679774E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7.5 Human</w:t>
            </w:r>
          </w:p>
        </w:tc>
        <w:tc>
          <w:tcPr>
            <w:tcW w:w="7116" w:type="dxa"/>
            <w:gridSpan w:val="10"/>
            <w:tcBorders>
              <w:top w:val="single" w:sz="4" w:space="0" w:color="auto"/>
              <w:left w:val="single" w:sz="4" w:space="0" w:color="auto"/>
              <w:bottom w:val="single" w:sz="4" w:space="0" w:color="auto"/>
              <w:right w:val="single" w:sz="4" w:space="0" w:color="auto"/>
            </w:tcBorders>
          </w:tcPr>
          <w:p w14:paraId="386BEF59" w14:textId="77777777" w:rsidR="00C42BAA" w:rsidRPr="00CC6185" w:rsidRDefault="00C42BAA" w:rsidP="00193356">
            <w:pPr>
              <w:spacing w:after="0" w:line="240" w:lineRule="auto"/>
              <w:rPr>
                <w:rFonts w:eastAsia="Calibri" w:cstheme="minorHAnsi"/>
                <w:sz w:val="18"/>
                <w:szCs w:val="18"/>
              </w:rPr>
            </w:pPr>
          </w:p>
        </w:tc>
      </w:tr>
      <w:tr w:rsidR="00C42BAA" w:rsidRPr="00CC6185" w14:paraId="1DF4F3D3"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22F14BC8" w14:textId="77777777" w:rsidR="00C42BAA" w:rsidRPr="00CC6185" w:rsidRDefault="00C42BAA" w:rsidP="00193356">
            <w:pPr>
              <w:spacing w:after="0" w:line="240" w:lineRule="auto"/>
              <w:rPr>
                <w:rFonts w:eastAsia="Calibri" w:cstheme="minorHAnsi"/>
                <w:sz w:val="18"/>
                <w:szCs w:val="18"/>
              </w:rPr>
            </w:pPr>
          </w:p>
        </w:tc>
      </w:tr>
    </w:tbl>
    <w:p w14:paraId="593ABA05" w14:textId="77777777" w:rsidR="00C42BAA" w:rsidRDefault="00C42BAA" w:rsidP="00C42BAA">
      <w:pPr>
        <w:spacing w:line="240" w:lineRule="auto"/>
        <w:rPr>
          <w:rFonts w:cstheme="minorHAnsi"/>
          <w:sz w:val="18"/>
          <w:szCs w:val="1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353"/>
        <w:gridCol w:w="234"/>
        <w:gridCol w:w="121"/>
        <w:gridCol w:w="444"/>
        <w:gridCol w:w="2857"/>
        <w:gridCol w:w="180"/>
        <w:gridCol w:w="808"/>
        <w:gridCol w:w="127"/>
        <w:gridCol w:w="1272"/>
        <w:gridCol w:w="154"/>
        <w:gridCol w:w="1559"/>
      </w:tblGrid>
      <w:tr w:rsidR="00C42BAA" w:rsidRPr="00D92A8E" w14:paraId="46048A42" w14:textId="77777777" w:rsidTr="00193356">
        <w:trPr>
          <w:trHeight w:val="20"/>
        </w:trPr>
        <w:tc>
          <w:tcPr>
            <w:tcW w:w="1991" w:type="dxa"/>
            <w:gridSpan w:val="2"/>
          </w:tcPr>
          <w:p w14:paraId="3CFF3FE3"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Sub-activity 2.2:</w:t>
            </w:r>
          </w:p>
        </w:tc>
        <w:tc>
          <w:tcPr>
            <w:tcW w:w="7756" w:type="dxa"/>
            <w:gridSpan w:val="10"/>
          </w:tcPr>
          <w:p w14:paraId="2742BAC9" w14:textId="77777777" w:rsidR="00C42BAA" w:rsidRPr="00D92A8E" w:rsidRDefault="00C42BAA" w:rsidP="00A52D26">
            <w:pPr>
              <w:spacing w:after="0" w:line="240" w:lineRule="auto"/>
              <w:rPr>
                <w:rFonts w:cstheme="minorHAnsi"/>
                <w:sz w:val="20"/>
                <w:szCs w:val="20"/>
              </w:rPr>
            </w:pPr>
            <w:r w:rsidRPr="00D92A8E">
              <w:rPr>
                <w:rFonts w:cstheme="minorHAnsi"/>
                <w:color w:val="000000"/>
                <w:sz w:val="20"/>
                <w:szCs w:val="20"/>
                <w:lang w:eastAsia="fr-FR"/>
              </w:rPr>
              <w:t>Test and disseminate poor forage upgrading techniques to enhance livestock feeding during the dry season</w:t>
            </w:r>
          </w:p>
        </w:tc>
      </w:tr>
      <w:tr w:rsidR="00C42BAA" w:rsidRPr="00D92A8E" w14:paraId="1DDAB07C" w14:textId="77777777" w:rsidTr="00193356">
        <w:trPr>
          <w:trHeight w:val="20"/>
        </w:trPr>
        <w:tc>
          <w:tcPr>
            <w:tcW w:w="9747" w:type="dxa"/>
            <w:gridSpan w:val="12"/>
          </w:tcPr>
          <w:p w14:paraId="3738ECA1"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Research team</w:t>
            </w:r>
          </w:p>
        </w:tc>
      </w:tr>
      <w:tr w:rsidR="00C42BAA" w:rsidRPr="00D92A8E" w14:paraId="4EBD567E" w14:textId="77777777" w:rsidTr="00193356">
        <w:trPr>
          <w:trHeight w:val="20"/>
        </w:trPr>
        <w:tc>
          <w:tcPr>
            <w:tcW w:w="2790" w:type="dxa"/>
            <w:gridSpan w:val="5"/>
          </w:tcPr>
          <w:p w14:paraId="69B15046"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Name</w:t>
            </w:r>
          </w:p>
        </w:tc>
        <w:tc>
          <w:tcPr>
            <w:tcW w:w="3037" w:type="dxa"/>
            <w:gridSpan w:val="2"/>
          </w:tcPr>
          <w:p w14:paraId="5261755B"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Institution</w:t>
            </w:r>
          </w:p>
        </w:tc>
        <w:tc>
          <w:tcPr>
            <w:tcW w:w="3920" w:type="dxa"/>
            <w:gridSpan w:val="5"/>
          </w:tcPr>
          <w:p w14:paraId="7FDFFB6C"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Role</w:t>
            </w:r>
          </w:p>
        </w:tc>
      </w:tr>
      <w:tr w:rsidR="00C42BAA" w:rsidRPr="00D92A8E" w14:paraId="64A09B4C" w14:textId="77777777" w:rsidTr="00193356">
        <w:trPr>
          <w:trHeight w:val="20"/>
        </w:trPr>
        <w:tc>
          <w:tcPr>
            <w:tcW w:w="2790" w:type="dxa"/>
            <w:gridSpan w:val="5"/>
          </w:tcPr>
          <w:p w14:paraId="50AC0E24"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Hamidou NANTOUME</w:t>
            </w:r>
          </w:p>
        </w:tc>
        <w:tc>
          <w:tcPr>
            <w:tcW w:w="3037" w:type="dxa"/>
            <w:gridSpan w:val="2"/>
          </w:tcPr>
          <w:p w14:paraId="73A76A45"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IER</w:t>
            </w:r>
          </w:p>
        </w:tc>
        <w:tc>
          <w:tcPr>
            <w:tcW w:w="3920" w:type="dxa"/>
            <w:gridSpan w:val="5"/>
          </w:tcPr>
          <w:p w14:paraId="78A4C82F"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Leader of the sub activity</w:t>
            </w:r>
          </w:p>
        </w:tc>
      </w:tr>
      <w:tr w:rsidR="00C42BAA" w:rsidRPr="00D92A8E" w14:paraId="5E476240" w14:textId="77777777" w:rsidTr="00193356">
        <w:trPr>
          <w:trHeight w:val="20"/>
        </w:trPr>
        <w:tc>
          <w:tcPr>
            <w:tcW w:w="2790" w:type="dxa"/>
            <w:gridSpan w:val="5"/>
          </w:tcPr>
          <w:p w14:paraId="0072A5EE"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Patner to be identified</w:t>
            </w:r>
          </w:p>
        </w:tc>
        <w:tc>
          <w:tcPr>
            <w:tcW w:w="3037" w:type="dxa"/>
            <w:gridSpan w:val="2"/>
          </w:tcPr>
          <w:p w14:paraId="49543D7A" w14:textId="77777777" w:rsidR="00C42BAA" w:rsidRPr="00D92A8E" w:rsidRDefault="00C42BAA" w:rsidP="00A52D26">
            <w:pPr>
              <w:spacing w:after="0" w:line="240" w:lineRule="auto"/>
              <w:rPr>
                <w:rFonts w:eastAsia="Calibri" w:cstheme="minorHAnsi"/>
                <w:sz w:val="20"/>
                <w:szCs w:val="20"/>
              </w:rPr>
            </w:pPr>
          </w:p>
        </w:tc>
        <w:tc>
          <w:tcPr>
            <w:tcW w:w="3920" w:type="dxa"/>
            <w:gridSpan w:val="5"/>
          </w:tcPr>
          <w:p w14:paraId="3FC75CFE" w14:textId="77777777" w:rsidR="00C42BAA" w:rsidRPr="00D92A8E" w:rsidRDefault="00C42BAA" w:rsidP="00A52D26">
            <w:pPr>
              <w:spacing w:after="0" w:line="240" w:lineRule="auto"/>
              <w:rPr>
                <w:rFonts w:eastAsia="Calibri" w:cstheme="minorHAnsi"/>
                <w:sz w:val="20"/>
                <w:szCs w:val="20"/>
              </w:rPr>
            </w:pPr>
          </w:p>
        </w:tc>
      </w:tr>
      <w:tr w:rsidR="00C42BAA" w:rsidRPr="00D92A8E" w14:paraId="1F9C94EF" w14:textId="77777777" w:rsidTr="00193356">
        <w:trPr>
          <w:trHeight w:val="20"/>
        </w:trPr>
        <w:tc>
          <w:tcPr>
            <w:tcW w:w="9747" w:type="dxa"/>
            <w:gridSpan w:val="12"/>
          </w:tcPr>
          <w:p w14:paraId="73911341" w14:textId="77777777" w:rsidR="00C42BAA" w:rsidRPr="00D92A8E" w:rsidRDefault="00C42BAA" w:rsidP="00A52D26">
            <w:pPr>
              <w:spacing w:after="0" w:line="240" w:lineRule="auto"/>
              <w:rPr>
                <w:rFonts w:eastAsia="Calibri" w:cstheme="minorHAnsi"/>
                <w:sz w:val="20"/>
                <w:szCs w:val="20"/>
              </w:rPr>
            </w:pPr>
          </w:p>
        </w:tc>
      </w:tr>
      <w:tr w:rsidR="00C42BAA" w:rsidRPr="00D92A8E" w14:paraId="08227106" w14:textId="77777777" w:rsidTr="00193356">
        <w:trPr>
          <w:trHeight w:val="20"/>
        </w:trPr>
        <w:tc>
          <w:tcPr>
            <w:tcW w:w="9747" w:type="dxa"/>
            <w:gridSpan w:val="12"/>
          </w:tcPr>
          <w:p w14:paraId="550A5317" w14:textId="77777777" w:rsidR="00C42BAA" w:rsidRPr="00D92A8E" w:rsidRDefault="00C42BAA" w:rsidP="00A52D26">
            <w:pPr>
              <w:spacing w:after="0" w:line="240" w:lineRule="auto"/>
              <w:rPr>
                <w:rFonts w:cstheme="minorHAnsi"/>
                <w:sz w:val="20"/>
                <w:szCs w:val="20"/>
              </w:rPr>
            </w:pPr>
            <w:r w:rsidRPr="00D92A8E">
              <w:rPr>
                <w:rFonts w:eastAsia="Calibri" w:cstheme="minorHAnsi"/>
                <w:sz w:val="20"/>
                <w:szCs w:val="20"/>
              </w:rPr>
              <w:t>Student(s)</w:t>
            </w:r>
          </w:p>
        </w:tc>
      </w:tr>
      <w:tr w:rsidR="00C42BAA" w:rsidRPr="00D92A8E" w14:paraId="346923A6" w14:textId="77777777" w:rsidTr="00193356">
        <w:trPr>
          <w:trHeight w:val="20"/>
        </w:trPr>
        <w:tc>
          <w:tcPr>
            <w:tcW w:w="2346" w:type="dxa"/>
            <w:gridSpan w:val="4"/>
          </w:tcPr>
          <w:p w14:paraId="2C56BA96"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Name</w:t>
            </w:r>
          </w:p>
        </w:tc>
        <w:tc>
          <w:tcPr>
            <w:tcW w:w="3301" w:type="dxa"/>
            <w:gridSpan w:val="2"/>
          </w:tcPr>
          <w:p w14:paraId="1640EA4E"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Institute</w:t>
            </w:r>
          </w:p>
        </w:tc>
        <w:tc>
          <w:tcPr>
            <w:tcW w:w="1115" w:type="dxa"/>
            <w:gridSpan w:val="3"/>
          </w:tcPr>
          <w:p w14:paraId="536975B2"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Degree</w:t>
            </w:r>
          </w:p>
        </w:tc>
        <w:tc>
          <w:tcPr>
            <w:tcW w:w="1272" w:type="dxa"/>
          </w:tcPr>
          <w:p w14:paraId="0FD512D2"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Start</w:t>
            </w:r>
          </w:p>
        </w:tc>
        <w:tc>
          <w:tcPr>
            <w:tcW w:w="1713" w:type="dxa"/>
            <w:gridSpan w:val="2"/>
          </w:tcPr>
          <w:p w14:paraId="7C3FBE01"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End</w:t>
            </w:r>
          </w:p>
        </w:tc>
      </w:tr>
      <w:tr w:rsidR="00C42BAA" w:rsidRPr="00D92A8E" w14:paraId="294449EB" w14:textId="77777777" w:rsidTr="00193356">
        <w:trPr>
          <w:trHeight w:val="20"/>
        </w:trPr>
        <w:tc>
          <w:tcPr>
            <w:tcW w:w="2346" w:type="dxa"/>
            <w:gridSpan w:val="4"/>
          </w:tcPr>
          <w:p w14:paraId="408977BD" w14:textId="77777777" w:rsidR="00C42BAA" w:rsidRPr="00D92A8E" w:rsidRDefault="00C42BAA" w:rsidP="00A52D26">
            <w:pPr>
              <w:spacing w:line="240" w:lineRule="auto"/>
              <w:rPr>
                <w:rFonts w:eastAsia="Calibri" w:cstheme="minorHAnsi"/>
                <w:sz w:val="20"/>
                <w:szCs w:val="20"/>
              </w:rPr>
            </w:pPr>
            <w:r w:rsidRPr="00D92A8E">
              <w:rPr>
                <w:rFonts w:eastAsia="Calibri" w:cstheme="minorHAnsi"/>
                <w:sz w:val="20"/>
                <w:szCs w:val="20"/>
              </w:rPr>
              <w:t>TBI</w:t>
            </w:r>
          </w:p>
        </w:tc>
        <w:tc>
          <w:tcPr>
            <w:tcW w:w="3301" w:type="dxa"/>
            <w:gridSpan w:val="2"/>
          </w:tcPr>
          <w:p w14:paraId="74C35EBB"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ISFRA/USTTB</w:t>
            </w:r>
          </w:p>
        </w:tc>
        <w:tc>
          <w:tcPr>
            <w:tcW w:w="1115" w:type="dxa"/>
            <w:gridSpan w:val="3"/>
          </w:tcPr>
          <w:p w14:paraId="06161A4F"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PhD</w:t>
            </w:r>
          </w:p>
        </w:tc>
        <w:tc>
          <w:tcPr>
            <w:tcW w:w="1272" w:type="dxa"/>
          </w:tcPr>
          <w:p w14:paraId="18FBEB3E" w14:textId="77777777" w:rsidR="00C42BAA" w:rsidRPr="00D92A8E" w:rsidRDefault="00C42BAA" w:rsidP="00A52D26">
            <w:pPr>
              <w:spacing w:after="0" w:line="240" w:lineRule="auto"/>
              <w:rPr>
                <w:rFonts w:eastAsia="Calibri" w:cstheme="minorHAnsi"/>
                <w:sz w:val="20"/>
                <w:szCs w:val="20"/>
              </w:rPr>
            </w:pPr>
          </w:p>
        </w:tc>
        <w:tc>
          <w:tcPr>
            <w:tcW w:w="1713" w:type="dxa"/>
            <w:gridSpan w:val="2"/>
          </w:tcPr>
          <w:p w14:paraId="137C7940" w14:textId="77777777" w:rsidR="00C42BAA" w:rsidRPr="00D92A8E" w:rsidRDefault="00C42BAA" w:rsidP="00A52D26">
            <w:pPr>
              <w:spacing w:after="0" w:line="240" w:lineRule="auto"/>
              <w:rPr>
                <w:rFonts w:eastAsia="Calibri" w:cstheme="minorHAnsi"/>
                <w:sz w:val="20"/>
                <w:szCs w:val="20"/>
              </w:rPr>
            </w:pPr>
          </w:p>
        </w:tc>
      </w:tr>
      <w:tr w:rsidR="00C42BAA" w:rsidRPr="00D92A8E" w14:paraId="752465CE" w14:textId="77777777" w:rsidTr="00193356">
        <w:trPr>
          <w:trHeight w:val="20"/>
        </w:trPr>
        <w:tc>
          <w:tcPr>
            <w:tcW w:w="1638" w:type="dxa"/>
          </w:tcPr>
          <w:p w14:paraId="3BD482A8"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f. Location(s)</w:t>
            </w:r>
          </w:p>
        </w:tc>
        <w:tc>
          <w:tcPr>
            <w:tcW w:w="8109" w:type="dxa"/>
            <w:gridSpan w:val="11"/>
          </w:tcPr>
          <w:p w14:paraId="62A5290B"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Koutiala and Bougouni</w:t>
            </w:r>
          </w:p>
        </w:tc>
      </w:tr>
      <w:tr w:rsidR="00C42BAA" w:rsidRPr="00D92A8E" w14:paraId="5DEF5649" w14:textId="77777777" w:rsidTr="00193356">
        <w:trPr>
          <w:trHeight w:val="20"/>
        </w:trPr>
        <w:tc>
          <w:tcPr>
            <w:tcW w:w="1638" w:type="dxa"/>
          </w:tcPr>
          <w:p w14:paraId="106295BC"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g. Start</w:t>
            </w:r>
          </w:p>
        </w:tc>
        <w:tc>
          <w:tcPr>
            <w:tcW w:w="8109" w:type="dxa"/>
            <w:gridSpan w:val="11"/>
          </w:tcPr>
          <w:p w14:paraId="3117178D"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March</w:t>
            </w:r>
          </w:p>
        </w:tc>
      </w:tr>
      <w:tr w:rsidR="00C42BAA" w:rsidRPr="00D92A8E" w14:paraId="602B5A85" w14:textId="77777777" w:rsidTr="00193356">
        <w:trPr>
          <w:trHeight w:val="20"/>
        </w:trPr>
        <w:tc>
          <w:tcPr>
            <w:tcW w:w="1638" w:type="dxa"/>
          </w:tcPr>
          <w:p w14:paraId="41CE1519"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h. End</w:t>
            </w:r>
          </w:p>
        </w:tc>
        <w:tc>
          <w:tcPr>
            <w:tcW w:w="8109" w:type="dxa"/>
            <w:gridSpan w:val="11"/>
          </w:tcPr>
          <w:p w14:paraId="1A0C2D1C"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December</w:t>
            </w:r>
          </w:p>
        </w:tc>
      </w:tr>
      <w:tr w:rsidR="00C42BAA" w:rsidRPr="00D92A8E" w14:paraId="35ADB059" w14:textId="77777777" w:rsidTr="00193356">
        <w:trPr>
          <w:trHeight w:val="20"/>
        </w:trPr>
        <w:tc>
          <w:tcPr>
            <w:tcW w:w="1638" w:type="dxa"/>
          </w:tcPr>
          <w:p w14:paraId="7A3C87DD" w14:textId="77777777" w:rsidR="00C42BAA" w:rsidRPr="00D92A8E" w:rsidRDefault="00C42BAA" w:rsidP="00A52D26">
            <w:pPr>
              <w:spacing w:after="0" w:line="240" w:lineRule="auto"/>
              <w:rPr>
                <w:rFonts w:eastAsia="Calibri" w:cstheme="minorHAnsi"/>
                <w:sz w:val="20"/>
                <w:szCs w:val="20"/>
              </w:rPr>
            </w:pPr>
          </w:p>
        </w:tc>
        <w:tc>
          <w:tcPr>
            <w:tcW w:w="8109" w:type="dxa"/>
            <w:gridSpan w:val="11"/>
          </w:tcPr>
          <w:p w14:paraId="7F352A88" w14:textId="77777777" w:rsidR="00C42BAA" w:rsidRPr="00D92A8E" w:rsidRDefault="00C42BAA" w:rsidP="00A52D26">
            <w:pPr>
              <w:spacing w:after="0" w:line="240" w:lineRule="auto"/>
              <w:rPr>
                <w:rFonts w:eastAsia="Calibri" w:cstheme="minorHAnsi"/>
                <w:sz w:val="20"/>
                <w:szCs w:val="20"/>
              </w:rPr>
            </w:pPr>
          </w:p>
        </w:tc>
      </w:tr>
      <w:tr w:rsidR="00C42BAA" w:rsidRPr="00D92A8E" w14:paraId="051D5FA5" w14:textId="77777777" w:rsidTr="00193356">
        <w:trPr>
          <w:trHeight w:val="20"/>
        </w:trPr>
        <w:tc>
          <w:tcPr>
            <w:tcW w:w="9747" w:type="dxa"/>
            <w:gridSpan w:val="12"/>
          </w:tcPr>
          <w:p w14:paraId="6353136E"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1. Justification</w:t>
            </w:r>
          </w:p>
        </w:tc>
      </w:tr>
      <w:tr w:rsidR="00C42BAA" w:rsidRPr="00D92A8E" w14:paraId="7DD441E3" w14:textId="77777777" w:rsidTr="00193356">
        <w:trPr>
          <w:trHeight w:val="20"/>
        </w:trPr>
        <w:tc>
          <w:tcPr>
            <w:tcW w:w="9747" w:type="dxa"/>
            <w:gridSpan w:val="12"/>
            <w:tcBorders>
              <w:top w:val="single" w:sz="4" w:space="0" w:color="auto"/>
              <w:left w:val="single" w:sz="4" w:space="0" w:color="auto"/>
              <w:bottom w:val="single" w:sz="4" w:space="0" w:color="auto"/>
              <w:right w:val="single" w:sz="4" w:space="0" w:color="auto"/>
            </w:tcBorders>
          </w:tcPr>
          <w:p w14:paraId="52EAFA02" w14:textId="77777777" w:rsidR="00C42BAA" w:rsidRPr="00D92A8E" w:rsidRDefault="00C42BAA" w:rsidP="00A52D26">
            <w:pPr>
              <w:spacing w:after="0" w:line="240" w:lineRule="auto"/>
              <w:rPr>
                <w:rFonts w:cstheme="minorHAnsi"/>
                <w:sz w:val="20"/>
                <w:szCs w:val="20"/>
              </w:rPr>
            </w:pPr>
            <w:r w:rsidRPr="00D92A8E">
              <w:rPr>
                <w:rFonts w:cstheme="minorHAnsi"/>
                <w:sz w:val="20"/>
                <w:szCs w:val="20"/>
              </w:rPr>
              <w:lastRenderedPageBreak/>
              <w:t xml:space="preserve">The ability of animals to grow, develop, reproduce and produce meat, milk and power is influenced by how much they get to eat and the quality of what they eat. If they don’t get adequate nutrition, all these functions slow down or cease. </w:t>
            </w:r>
          </w:p>
          <w:p w14:paraId="1B85F9FE" w14:textId="77777777" w:rsidR="00C42BAA" w:rsidRPr="00D92A8E" w:rsidRDefault="00C42BAA" w:rsidP="00A52D26">
            <w:pPr>
              <w:spacing w:after="0" w:line="240" w:lineRule="auto"/>
              <w:rPr>
                <w:rFonts w:eastAsia="Calibri" w:cstheme="minorHAnsi"/>
                <w:sz w:val="20"/>
                <w:szCs w:val="20"/>
              </w:rPr>
            </w:pPr>
            <w:r w:rsidRPr="00D92A8E">
              <w:rPr>
                <w:rFonts w:cstheme="minorHAnsi"/>
                <w:sz w:val="20"/>
                <w:szCs w:val="20"/>
              </w:rPr>
              <w:t>Providing adequate feed for animals the year round can be a problem in Mali. There is plenty of good natural feed during the rainy season when quality and quantity of forages are best, but not enough feed during the longer period of the dry season characterized with a scarcity and lower quality of feed. To provide the extra and appropriate feed needed to cover the animal demands during the dry season several techniques can be used. The most important are silage making, hay making, chopping (physical treatment) and urea treatment of forages.  Most of these technologies are not new but their adoption rates appear relatively low.</w:t>
            </w:r>
          </w:p>
        </w:tc>
      </w:tr>
      <w:tr w:rsidR="00C42BAA" w:rsidRPr="00D92A8E" w14:paraId="74295248" w14:textId="77777777" w:rsidTr="00193356">
        <w:trPr>
          <w:trHeight w:val="20"/>
        </w:trPr>
        <w:tc>
          <w:tcPr>
            <w:tcW w:w="9747" w:type="dxa"/>
            <w:gridSpan w:val="12"/>
            <w:tcBorders>
              <w:top w:val="single" w:sz="4" w:space="0" w:color="auto"/>
              <w:left w:val="single" w:sz="4" w:space="0" w:color="auto"/>
              <w:bottom w:val="single" w:sz="4" w:space="0" w:color="auto"/>
              <w:right w:val="single" w:sz="4" w:space="0" w:color="auto"/>
            </w:tcBorders>
          </w:tcPr>
          <w:p w14:paraId="52F09FA5" w14:textId="77777777" w:rsidR="00C42BAA" w:rsidRPr="00D92A8E" w:rsidRDefault="00C42BAA" w:rsidP="00A52D26">
            <w:pPr>
              <w:spacing w:after="0" w:line="240" w:lineRule="auto"/>
              <w:rPr>
                <w:rFonts w:eastAsia="Calibri" w:cstheme="minorHAnsi"/>
                <w:sz w:val="20"/>
                <w:szCs w:val="20"/>
              </w:rPr>
            </w:pPr>
          </w:p>
        </w:tc>
      </w:tr>
      <w:tr w:rsidR="00C42BAA" w:rsidRPr="00D92A8E" w14:paraId="07C32129" w14:textId="77777777" w:rsidTr="00193356">
        <w:trPr>
          <w:trHeight w:val="20"/>
        </w:trPr>
        <w:tc>
          <w:tcPr>
            <w:tcW w:w="9747" w:type="dxa"/>
            <w:gridSpan w:val="12"/>
            <w:tcBorders>
              <w:top w:val="single" w:sz="4" w:space="0" w:color="auto"/>
              <w:left w:val="single" w:sz="4" w:space="0" w:color="auto"/>
              <w:bottom w:val="single" w:sz="4" w:space="0" w:color="auto"/>
              <w:right w:val="single" w:sz="4" w:space="0" w:color="auto"/>
            </w:tcBorders>
          </w:tcPr>
          <w:p w14:paraId="70469016"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2. Objectives</w:t>
            </w:r>
          </w:p>
          <w:p w14:paraId="5E12869D" w14:textId="77777777" w:rsidR="00C42BAA" w:rsidRPr="00D92A8E" w:rsidRDefault="00C42BAA" w:rsidP="00A52D26">
            <w:pPr>
              <w:spacing w:after="0" w:line="240" w:lineRule="auto"/>
              <w:rPr>
                <w:rFonts w:eastAsia="Calibri" w:cstheme="minorHAnsi"/>
                <w:sz w:val="20"/>
                <w:szCs w:val="20"/>
              </w:rPr>
            </w:pPr>
            <w:r w:rsidRPr="00D92A8E">
              <w:rPr>
                <w:rFonts w:cstheme="minorHAnsi"/>
                <w:noProof/>
                <w:color w:val="000000"/>
                <w:spacing w:val="-3"/>
                <w:sz w:val="20"/>
                <w:szCs w:val="20"/>
              </w:rPr>
              <w:t xml:space="preserve">To dissiminate forrage upgrading technologies </w:t>
            </w:r>
            <w:r w:rsidRPr="00D92A8E">
              <w:rPr>
                <w:rFonts w:cstheme="minorHAnsi"/>
                <w:noProof/>
                <w:color w:val="000000"/>
                <w:spacing w:val="-2"/>
                <w:sz w:val="20"/>
                <w:szCs w:val="20"/>
              </w:rPr>
              <w:t>for</w:t>
            </w:r>
            <w:r w:rsidRPr="00D92A8E">
              <w:rPr>
                <w:rFonts w:cstheme="minorHAnsi"/>
                <w:noProof/>
                <w:color w:val="000000"/>
                <w:spacing w:val="-4"/>
                <w:sz w:val="20"/>
                <w:szCs w:val="20"/>
              </w:rPr>
              <w:t> optimum</w:t>
            </w:r>
            <w:r w:rsidRPr="00D92A8E">
              <w:rPr>
                <w:rFonts w:cstheme="minorHAnsi"/>
                <w:noProof/>
                <w:color w:val="000000"/>
                <w:spacing w:val="-1"/>
                <w:sz w:val="20"/>
                <w:szCs w:val="20"/>
              </w:rPr>
              <w:t> </w:t>
            </w:r>
            <w:r w:rsidRPr="00D92A8E">
              <w:rPr>
                <w:rFonts w:cstheme="minorHAnsi"/>
                <w:noProof/>
                <w:color w:val="000000"/>
                <w:spacing w:val="-3"/>
                <w:sz w:val="20"/>
                <w:szCs w:val="20"/>
              </w:rPr>
              <w:t xml:space="preserve">and efficient utilization of </w:t>
            </w:r>
            <w:r w:rsidRPr="00D92A8E">
              <w:rPr>
                <w:rFonts w:cstheme="minorHAnsi"/>
                <w:sz w:val="20"/>
                <w:szCs w:val="20"/>
              </w:rPr>
              <w:t>poor forages to enhance livestock feeding during the dry season trough training and demonstration. The specific objectives are to master the techniques of :</w:t>
            </w:r>
          </w:p>
        </w:tc>
      </w:tr>
      <w:tr w:rsidR="00C42BAA" w:rsidRPr="00D92A8E" w14:paraId="04338813" w14:textId="77777777" w:rsidTr="00193356">
        <w:trPr>
          <w:trHeight w:val="20"/>
        </w:trPr>
        <w:tc>
          <w:tcPr>
            <w:tcW w:w="9747" w:type="dxa"/>
            <w:gridSpan w:val="12"/>
            <w:tcBorders>
              <w:top w:val="single" w:sz="4" w:space="0" w:color="auto"/>
              <w:left w:val="single" w:sz="4" w:space="0" w:color="auto"/>
              <w:bottom w:val="single" w:sz="4" w:space="0" w:color="auto"/>
              <w:right w:val="single" w:sz="4" w:space="0" w:color="auto"/>
            </w:tcBorders>
          </w:tcPr>
          <w:p w14:paraId="63DBD97D"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 xml:space="preserve">2.1. How to make a good silage </w:t>
            </w:r>
          </w:p>
        </w:tc>
      </w:tr>
      <w:tr w:rsidR="00C42BAA" w:rsidRPr="00D92A8E" w14:paraId="0EDCD99C" w14:textId="77777777" w:rsidTr="00193356">
        <w:trPr>
          <w:trHeight w:val="20"/>
        </w:trPr>
        <w:tc>
          <w:tcPr>
            <w:tcW w:w="9747" w:type="dxa"/>
            <w:gridSpan w:val="12"/>
            <w:tcBorders>
              <w:top w:val="single" w:sz="4" w:space="0" w:color="auto"/>
              <w:left w:val="single" w:sz="4" w:space="0" w:color="auto"/>
              <w:bottom w:val="single" w:sz="4" w:space="0" w:color="auto"/>
              <w:right w:val="single" w:sz="4" w:space="0" w:color="auto"/>
            </w:tcBorders>
          </w:tcPr>
          <w:p w14:paraId="47F7F773"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2.2. How to make a good hay</w:t>
            </w:r>
          </w:p>
        </w:tc>
      </w:tr>
      <w:tr w:rsidR="00C42BAA" w:rsidRPr="00D92A8E" w14:paraId="741CA1CE" w14:textId="77777777" w:rsidTr="00193356">
        <w:trPr>
          <w:trHeight w:val="20"/>
        </w:trPr>
        <w:tc>
          <w:tcPr>
            <w:tcW w:w="9747" w:type="dxa"/>
            <w:gridSpan w:val="12"/>
            <w:tcBorders>
              <w:top w:val="single" w:sz="4" w:space="0" w:color="auto"/>
              <w:left w:val="single" w:sz="4" w:space="0" w:color="auto"/>
              <w:bottom w:val="single" w:sz="4" w:space="0" w:color="auto"/>
              <w:right w:val="single" w:sz="4" w:space="0" w:color="auto"/>
            </w:tcBorders>
          </w:tcPr>
          <w:p w14:paraId="4994FF8D"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2.3. How to do physical treatment of forages using choppers</w:t>
            </w:r>
          </w:p>
        </w:tc>
      </w:tr>
      <w:tr w:rsidR="00C42BAA" w:rsidRPr="00D92A8E" w14:paraId="68AF25F8" w14:textId="77777777" w:rsidTr="00193356">
        <w:trPr>
          <w:trHeight w:val="20"/>
        </w:trPr>
        <w:tc>
          <w:tcPr>
            <w:tcW w:w="9747" w:type="dxa"/>
            <w:gridSpan w:val="12"/>
            <w:tcBorders>
              <w:top w:val="single" w:sz="4" w:space="0" w:color="auto"/>
              <w:left w:val="single" w:sz="4" w:space="0" w:color="auto"/>
              <w:bottom w:val="single" w:sz="4" w:space="0" w:color="auto"/>
              <w:right w:val="single" w:sz="4" w:space="0" w:color="auto"/>
            </w:tcBorders>
          </w:tcPr>
          <w:p w14:paraId="09785706"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2.4. How to do chemical treatment of forages using urea.</w:t>
            </w:r>
          </w:p>
        </w:tc>
      </w:tr>
      <w:tr w:rsidR="00C42BAA" w:rsidRPr="00D92A8E" w14:paraId="04B3DA37" w14:textId="77777777" w:rsidTr="00193356">
        <w:trPr>
          <w:trHeight w:val="20"/>
        </w:trPr>
        <w:tc>
          <w:tcPr>
            <w:tcW w:w="9747" w:type="dxa"/>
            <w:gridSpan w:val="12"/>
            <w:tcBorders>
              <w:top w:val="single" w:sz="4" w:space="0" w:color="auto"/>
              <w:left w:val="single" w:sz="4" w:space="0" w:color="auto"/>
              <w:bottom w:val="single" w:sz="4" w:space="0" w:color="auto"/>
              <w:right w:val="single" w:sz="4" w:space="0" w:color="auto"/>
            </w:tcBorders>
          </w:tcPr>
          <w:p w14:paraId="22507C0E"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3. Research questions</w:t>
            </w:r>
          </w:p>
        </w:tc>
      </w:tr>
      <w:tr w:rsidR="00C42BAA" w:rsidRPr="00D92A8E" w14:paraId="2B68FF88" w14:textId="77777777" w:rsidTr="00193356">
        <w:trPr>
          <w:trHeight w:val="20"/>
        </w:trPr>
        <w:tc>
          <w:tcPr>
            <w:tcW w:w="9747" w:type="dxa"/>
            <w:gridSpan w:val="12"/>
            <w:tcBorders>
              <w:top w:val="single" w:sz="4" w:space="0" w:color="auto"/>
              <w:left w:val="single" w:sz="4" w:space="0" w:color="auto"/>
              <w:bottom w:val="single" w:sz="4" w:space="0" w:color="auto"/>
              <w:right w:val="single" w:sz="4" w:space="0" w:color="auto"/>
            </w:tcBorders>
          </w:tcPr>
          <w:p w14:paraId="02C71B25"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3.1. Are there techniques for upgrading poor forages necessary to be known by farmers for better feeding livestock during the dry season?</w:t>
            </w:r>
          </w:p>
        </w:tc>
      </w:tr>
      <w:tr w:rsidR="00C42BAA" w:rsidRPr="00D92A8E" w14:paraId="3F1CA562" w14:textId="77777777" w:rsidTr="00193356">
        <w:trPr>
          <w:trHeight w:val="20"/>
        </w:trPr>
        <w:tc>
          <w:tcPr>
            <w:tcW w:w="9747" w:type="dxa"/>
            <w:gridSpan w:val="12"/>
            <w:tcBorders>
              <w:top w:val="single" w:sz="4" w:space="0" w:color="auto"/>
              <w:left w:val="single" w:sz="4" w:space="0" w:color="auto"/>
              <w:bottom w:val="single" w:sz="4" w:space="0" w:color="auto"/>
              <w:right w:val="single" w:sz="4" w:space="0" w:color="auto"/>
            </w:tcBorders>
          </w:tcPr>
          <w:p w14:paraId="761FDADF"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 xml:space="preserve">4. Procedures (survey methods, gender disaggregation, treatments, experimental design, sample size, etc). </w:t>
            </w:r>
          </w:p>
        </w:tc>
      </w:tr>
      <w:tr w:rsidR="00C42BAA" w:rsidRPr="00D92A8E" w14:paraId="7EC3E373" w14:textId="77777777" w:rsidTr="00193356">
        <w:trPr>
          <w:trHeight w:val="20"/>
        </w:trPr>
        <w:tc>
          <w:tcPr>
            <w:tcW w:w="9747" w:type="dxa"/>
            <w:gridSpan w:val="12"/>
            <w:tcBorders>
              <w:top w:val="single" w:sz="4" w:space="0" w:color="auto"/>
              <w:left w:val="single" w:sz="4" w:space="0" w:color="auto"/>
              <w:bottom w:val="single" w:sz="4" w:space="0" w:color="auto"/>
              <w:right w:val="single" w:sz="4" w:space="0" w:color="auto"/>
            </w:tcBorders>
          </w:tcPr>
          <w:p w14:paraId="49016A8E"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4.1. First of all, a survey will be conducted to know more about feed availability and quality and the related problems of feeding livestock during the dry season. This will help in determining how and where the problem is the most important. The survey will be done using the sheets in Annex1.</w:t>
            </w:r>
          </w:p>
          <w:p w14:paraId="5661AE23" w14:textId="77777777" w:rsidR="00C42BAA" w:rsidRPr="00D92A8E" w:rsidRDefault="00C42BAA" w:rsidP="00A52D26">
            <w:pPr>
              <w:spacing w:after="0" w:line="240" w:lineRule="auto"/>
              <w:rPr>
                <w:rFonts w:cstheme="minorHAnsi"/>
                <w:sz w:val="20"/>
                <w:szCs w:val="20"/>
              </w:rPr>
            </w:pPr>
            <w:r w:rsidRPr="00D92A8E">
              <w:rPr>
                <w:rFonts w:eastAsia="Calibri" w:cstheme="minorHAnsi"/>
                <w:sz w:val="20"/>
                <w:szCs w:val="20"/>
              </w:rPr>
              <w:t>Then, t</w:t>
            </w:r>
            <w:r w:rsidRPr="00D92A8E">
              <w:rPr>
                <w:rFonts w:cstheme="minorHAnsi"/>
                <w:sz w:val="20"/>
                <w:szCs w:val="20"/>
              </w:rPr>
              <w:t>raining and demonstration on how to upgrade poor forages will be conducted to farmers for enhancing livestock feeding during the dry season in the areas of Koutiala and Bougouni where the Africa RISING project has been implemented. The poor forages of interest are the plants and residues of the most cultivated cereals (maize and sorghum), and, a natural grass (Pennisetum pedicellatum). Two main processes will be used to 1) preserve the excess forage of the raining season when its quality and quantity is best through silage making and hay making and to 2) treat the dry forage through chopping (physical treatment) or urea treatment (chemical treatment). Therefore, silage making, hay making, chopping and urea treatment are the technologies that will be applied to the three poor forages. Training and demonstration to the technologies will be done to farmers organized as IP (innovation platform) around the subject “Upgrading poor forage to enhance livestock feeding during the dry season” using the IAR4D (integrated agricultural research for development) principles.</w:t>
            </w:r>
          </w:p>
          <w:p w14:paraId="7C626BC6" w14:textId="77777777" w:rsidR="00C42BAA" w:rsidRPr="00D92A8E" w:rsidRDefault="00C42BAA" w:rsidP="00A52D26">
            <w:pPr>
              <w:spacing w:after="0" w:line="240" w:lineRule="auto"/>
              <w:rPr>
                <w:rFonts w:cstheme="minorHAnsi"/>
                <w:sz w:val="20"/>
                <w:szCs w:val="20"/>
              </w:rPr>
            </w:pPr>
            <w:r w:rsidRPr="00D92A8E">
              <w:rPr>
                <w:rFonts w:cstheme="minorHAnsi"/>
                <w:sz w:val="20"/>
                <w:szCs w:val="20"/>
              </w:rPr>
              <w:t xml:space="preserve">The Technology parks that are a suitable means for technology validation, awareness creation, farmer capacity building are also used as important meeting points, where researchers and farmers work together. Therefore, they will be the ideal places for farmers field days and where the technologies (silage making, hay making, chopping and urea treatment) will be demonstrated. To do so, availability of plant materials on which the technologies will be applied, harvesting tools, chopping machines, storage structure (silo), etc. at the sites (technologies parks) is necessary. </w:t>
            </w:r>
          </w:p>
          <w:p w14:paraId="66CD7CD2" w14:textId="77777777" w:rsidR="00C42BAA" w:rsidRPr="00D92A8E" w:rsidRDefault="00C42BAA" w:rsidP="00A52D26">
            <w:pPr>
              <w:spacing w:after="0" w:line="240" w:lineRule="auto"/>
              <w:rPr>
                <w:rFonts w:cstheme="minorHAnsi"/>
                <w:sz w:val="20"/>
                <w:szCs w:val="20"/>
              </w:rPr>
            </w:pPr>
            <w:r w:rsidRPr="00D92A8E">
              <w:rPr>
                <w:rFonts w:cstheme="minorHAnsi"/>
                <w:sz w:val="20"/>
                <w:szCs w:val="20"/>
              </w:rPr>
              <w:t xml:space="preserve">The participating villages and farmers will be chosen in the two Africa RISING areas, Koutiala and Bougouni in collaboration with the two site coordinators. Twenty villages (10 in each area) will be chosen based on the importance of livestock population and the conducted survey. For the area of Koutiala, 6 villages will be added to the four villages that are Mpessoba, Zansoni, Sirakélé and Nampossela. Six villages will be added to the former 4 villages (Flola, Sibirila, Madina and Diéba) of the area of Bougouni to obtain 10 villages. </w:t>
            </w:r>
          </w:p>
          <w:p w14:paraId="743A61B9" w14:textId="77777777" w:rsidR="00C42BAA" w:rsidRPr="00D92A8E" w:rsidRDefault="00C42BAA" w:rsidP="00A52D26">
            <w:pPr>
              <w:spacing w:after="0" w:line="240" w:lineRule="auto"/>
              <w:rPr>
                <w:rFonts w:eastAsia="Calibri" w:cstheme="minorHAnsi"/>
                <w:sz w:val="20"/>
                <w:szCs w:val="20"/>
              </w:rPr>
            </w:pPr>
            <w:r w:rsidRPr="00D92A8E">
              <w:rPr>
                <w:rFonts w:cstheme="minorHAnsi"/>
                <w:sz w:val="20"/>
                <w:szCs w:val="20"/>
              </w:rPr>
              <w:t xml:space="preserve">Two participating farmers (a man and a woman) will be chosen from each of the 20 villages. The overall sample size will be 40 for the two areas of Koutiala and Bougouni. The sample of participants will include several stakeholders such as farmer organization, feed business persons, NGOs members, animal husbandry department, etc., organized as innovation platforms for each area. </w:t>
            </w:r>
          </w:p>
        </w:tc>
      </w:tr>
      <w:tr w:rsidR="00C42BAA" w:rsidRPr="00D92A8E" w14:paraId="7462A3CA" w14:textId="77777777" w:rsidTr="00193356">
        <w:trPr>
          <w:trHeight w:val="20"/>
        </w:trPr>
        <w:tc>
          <w:tcPr>
            <w:tcW w:w="9747" w:type="dxa"/>
            <w:gridSpan w:val="12"/>
            <w:tcBorders>
              <w:top w:val="single" w:sz="4" w:space="0" w:color="auto"/>
              <w:left w:val="single" w:sz="4" w:space="0" w:color="auto"/>
              <w:bottom w:val="single" w:sz="4" w:space="0" w:color="auto"/>
              <w:right w:val="single" w:sz="4" w:space="0" w:color="auto"/>
            </w:tcBorders>
          </w:tcPr>
          <w:p w14:paraId="3BF9ACB0"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 xml:space="preserve">4.2. </w:t>
            </w:r>
            <w:r w:rsidRPr="00D92A8E">
              <w:rPr>
                <w:rFonts w:cstheme="minorHAnsi"/>
                <w:sz w:val="20"/>
                <w:szCs w:val="20"/>
              </w:rPr>
              <w:t>Pennisetum pedicellatum one of the most common natural grass will be used to make good silage. The plant will be cut in late August September at the stage of heading flower, chopped and ensiled using a square silo of 1m</w:t>
            </w:r>
            <w:r w:rsidRPr="00D92A8E">
              <w:rPr>
                <w:rFonts w:cstheme="minorHAnsi"/>
                <w:sz w:val="20"/>
                <w:szCs w:val="20"/>
                <w:vertAlign w:val="superscript"/>
              </w:rPr>
              <w:t>3</w:t>
            </w:r>
            <w:r w:rsidRPr="00D92A8E">
              <w:rPr>
                <w:rFonts w:cstheme="minorHAnsi"/>
                <w:sz w:val="20"/>
                <w:szCs w:val="20"/>
              </w:rPr>
              <w:t xml:space="preserve"> (1 m </w:t>
            </w:r>
            <w:r w:rsidRPr="00D92A8E">
              <w:rPr>
                <w:rFonts w:cstheme="minorHAnsi"/>
                <w:sz w:val="20"/>
                <w:szCs w:val="20"/>
              </w:rPr>
              <w:lastRenderedPageBreak/>
              <w:t>of height and 1 m of sides) built in each technology parks of Koutiala and Bougouni. All the steps of a good silage making (cutting, wilting if necessary, chopping and storing) will be conducted with the participation of the 40 collaborating farmers. The silo will be opened during the dry season and used to feed sheep as needed. Silage samples will be taken from each silo for lab analyses.</w:t>
            </w:r>
          </w:p>
        </w:tc>
      </w:tr>
      <w:tr w:rsidR="00C42BAA" w:rsidRPr="00D92A8E" w14:paraId="37FEEB83" w14:textId="77777777" w:rsidTr="00193356">
        <w:trPr>
          <w:trHeight w:val="20"/>
        </w:trPr>
        <w:tc>
          <w:tcPr>
            <w:tcW w:w="9747" w:type="dxa"/>
            <w:gridSpan w:val="12"/>
            <w:tcBorders>
              <w:top w:val="single" w:sz="4" w:space="0" w:color="auto"/>
              <w:left w:val="single" w:sz="4" w:space="0" w:color="auto"/>
              <w:bottom w:val="single" w:sz="4" w:space="0" w:color="auto"/>
              <w:right w:val="single" w:sz="4" w:space="0" w:color="auto"/>
            </w:tcBorders>
          </w:tcPr>
          <w:p w14:paraId="07328402"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lastRenderedPageBreak/>
              <w:t xml:space="preserve">4.3. </w:t>
            </w:r>
            <w:r w:rsidRPr="00D92A8E">
              <w:rPr>
                <w:rFonts w:cstheme="minorHAnsi"/>
                <w:sz w:val="20"/>
                <w:szCs w:val="20"/>
              </w:rPr>
              <w:t>In late September or early October, a natural grass (Pennisetum pedicellatum) will be cut just before flower for making good hay. To do so, all the recommendations of producing quality hay, storage and handling and, use of harvesting tools will be applied. Samples of the hay will be compared with the standing Pennisetum pedicellatum hay using lab analyses.</w:t>
            </w:r>
          </w:p>
        </w:tc>
      </w:tr>
      <w:tr w:rsidR="00C42BAA" w:rsidRPr="00D92A8E" w14:paraId="4630B263" w14:textId="77777777" w:rsidTr="00193356">
        <w:trPr>
          <w:trHeight w:val="20"/>
        </w:trPr>
        <w:tc>
          <w:tcPr>
            <w:tcW w:w="9747" w:type="dxa"/>
            <w:gridSpan w:val="12"/>
            <w:tcBorders>
              <w:top w:val="single" w:sz="4" w:space="0" w:color="auto"/>
              <w:left w:val="single" w:sz="4" w:space="0" w:color="auto"/>
              <w:bottom w:val="single" w:sz="4" w:space="0" w:color="auto"/>
              <w:right w:val="single" w:sz="4" w:space="0" w:color="auto"/>
            </w:tcBorders>
          </w:tcPr>
          <w:p w14:paraId="499DCF90"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4.4.</w:t>
            </w:r>
            <w:r w:rsidRPr="00D92A8E">
              <w:rPr>
                <w:rFonts w:cstheme="minorHAnsi"/>
                <w:sz w:val="20"/>
                <w:szCs w:val="20"/>
              </w:rPr>
              <w:t xml:space="preserve"> In Bougouni, like in Koutiala, after harvesting, residues of maize and sorghum will be collected and stored for later use. In March, the two crop residues and a collected natural grass (Pennisetum pedicellatum) will be chopped using two different types of choppers in each area of study. The characteristics of the 2 types of chopper will be compared. Samples of the chopped grass will be taken for lab analyses.</w:t>
            </w:r>
          </w:p>
        </w:tc>
      </w:tr>
      <w:tr w:rsidR="00C42BAA" w:rsidRPr="00D92A8E" w14:paraId="6B590258" w14:textId="77777777" w:rsidTr="00193356">
        <w:trPr>
          <w:trHeight w:val="20"/>
        </w:trPr>
        <w:tc>
          <w:tcPr>
            <w:tcW w:w="9747" w:type="dxa"/>
            <w:gridSpan w:val="12"/>
            <w:tcBorders>
              <w:top w:val="single" w:sz="4" w:space="0" w:color="auto"/>
              <w:left w:val="single" w:sz="4" w:space="0" w:color="auto"/>
              <w:bottom w:val="single" w:sz="4" w:space="0" w:color="auto"/>
              <w:right w:val="single" w:sz="4" w:space="0" w:color="auto"/>
            </w:tcBorders>
          </w:tcPr>
          <w:p w14:paraId="55384918" w14:textId="77777777" w:rsidR="00C42BAA" w:rsidRPr="00D92A8E" w:rsidRDefault="00C42BAA" w:rsidP="00A52D26">
            <w:pPr>
              <w:spacing w:after="0" w:line="240" w:lineRule="auto"/>
              <w:rPr>
                <w:rFonts w:eastAsia="Calibri" w:cstheme="minorHAnsi"/>
                <w:sz w:val="20"/>
                <w:szCs w:val="20"/>
              </w:rPr>
            </w:pPr>
            <w:r w:rsidRPr="00D92A8E">
              <w:rPr>
                <w:rFonts w:cstheme="minorHAnsi"/>
                <w:sz w:val="20"/>
                <w:szCs w:val="20"/>
              </w:rPr>
              <w:t>4.5. All the three chopped forages could be treated with urea but to reduce the cost, only maize stovers and bush hay (P. pedicellatum) will be treated with urea at 5% on DM basis for feeding sheep later on (April). Samples taken from the treated and untreated forages (maize and P. pedicellatum) will be analyzed for chemical composition.</w:t>
            </w:r>
          </w:p>
        </w:tc>
      </w:tr>
      <w:tr w:rsidR="00C42BAA" w:rsidRPr="00D92A8E" w14:paraId="53C00F8E" w14:textId="77777777" w:rsidTr="00193356">
        <w:trPr>
          <w:trHeight w:val="20"/>
        </w:trPr>
        <w:tc>
          <w:tcPr>
            <w:tcW w:w="9747" w:type="dxa"/>
            <w:gridSpan w:val="12"/>
            <w:tcBorders>
              <w:top w:val="single" w:sz="4" w:space="0" w:color="auto"/>
              <w:left w:val="single" w:sz="4" w:space="0" w:color="auto"/>
              <w:bottom w:val="single" w:sz="4" w:space="0" w:color="auto"/>
              <w:right w:val="single" w:sz="4" w:space="0" w:color="auto"/>
            </w:tcBorders>
          </w:tcPr>
          <w:p w14:paraId="50BBE7FF"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 xml:space="preserve">4.6. All the feed samples taken (green plants, silages, hay, non treated crop residues, urea treated residues) will be analyzed for dry matter, crude protein, ash, crude fat, crude fiber, gross energy, calcium and phosphorus at the animal nutrition lab. </w:t>
            </w:r>
          </w:p>
        </w:tc>
      </w:tr>
      <w:tr w:rsidR="00C42BAA" w:rsidRPr="00D92A8E" w14:paraId="47F6EC5C" w14:textId="77777777" w:rsidTr="00193356">
        <w:trPr>
          <w:trHeight w:val="20"/>
        </w:trPr>
        <w:tc>
          <w:tcPr>
            <w:tcW w:w="9747" w:type="dxa"/>
            <w:gridSpan w:val="12"/>
            <w:tcBorders>
              <w:top w:val="single" w:sz="4" w:space="0" w:color="auto"/>
              <w:left w:val="single" w:sz="4" w:space="0" w:color="auto"/>
              <w:bottom w:val="single" w:sz="4" w:space="0" w:color="auto"/>
              <w:right w:val="single" w:sz="4" w:space="0" w:color="auto"/>
            </w:tcBorders>
          </w:tcPr>
          <w:p w14:paraId="0A21A656"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 xml:space="preserve">4.7. Statistical analyses will be performed on the collected data using appropriate experimental design. Performances of the 2 types of choppers will be compared using </w:t>
            </w:r>
            <w:r w:rsidRPr="00D92A8E">
              <w:rPr>
                <w:rFonts w:cstheme="minorHAnsi"/>
                <w:sz w:val="20"/>
                <w:szCs w:val="20"/>
              </w:rPr>
              <w:t>price of the equipment, energy source, power, maintenance requirements, output, fuel consumption, etc..</w:t>
            </w:r>
            <w:r w:rsidRPr="00D92A8E">
              <w:rPr>
                <w:rFonts w:eastAsia="Calibri" w:cstheme="minorHAnsi"/>
                <w:sz w:val="20"/>
                <w:szCs w:val="20"/>
              </w:rPr>
              <w:t>outputs of the 3 types of forages. Chemical composition of the 3 silages, 3 green forages, 3 untreated dry forages and 3 urea treated forages will be compared.</w:t>
            </w:r>
          </w:p>
        </w:tc>
      </w:tr>
      <w:tr w:rsidR="00C42BAA" w:rsidRPr="00D92A8E" w14:paraId="14BF67E1" w14:textId="77777777" w:rsidTr="00193356">
        <w:trPr>
          <w:trHeight w:val="20"/>
        </w:trPr>
        <w:tc>
          <w:tcPr>
            <w:tcW w:w="6635" w:type="dxa"/>
            <w:gridSpan w:val="8"/>
            <w:tcBorders>
              <w:top w:val="single" w:sz="4" w:space="0" w:color="auto"/>
              <w:left w:val="single" w:sz="4" w:space="0" w:color="auto"/>
              <w:bottom w:val="single" w:sz="4" w:space="0" w:color="auto"/>
              <w:right w:val="single" w:sz="4" w:space="0" w:color="auto"/>
            </w:tcBorders>
          </w:tcPr>
          <w:p w14:paraId="66D66B53"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5. Data to be collected and uploaded</w:t>
            </w:r>
          </w:p>
        </w:tc>
        <w:tc>
          <w:tcPr>
            <w:tcW w:w="3112" w:type="dxa"/>
            <w:gridSpan w:val="4"/>
            <w:tcBorders>
              <w:top w:val="single" w:sz="4" w:space="0" w:color="auto"/>
              <w:left w:val="single" w:sz="4" w:space="0" w:color="auto"/>
              <w:bottom w:val="single" w:sz="4" w:space="0" w:color="auto"/>
              <w:right w:val="single" w:sz="4" w:space="0" w:color="auto"/>
            </w:tcBorders>
          </w:tcPr>
          <w:p w14:paraId="4AE02A31"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Responsibility/Institute</w:t>
            </w:r>
          </w:p>
        </w:tc>
      </w:tr>
      <w:tr w:rsidR="00C42BAA" w:rsidRPr="00D92A8E" w14:paraId="4AA16DF8" w14:textId="77777777" w:rsidTr="00193356">
        <w:trPr>
          <w:trHeight w:val="20"/>
        </w:trPr>
        <w:tc>
          <w:tcPr>
            <w:tcW w:w="6635" w:type="dxa"/>
            <w:gridSpan w:val="8"/>
            <w:tcBorders>
              <w:top w:val="single" w:sz="4" w:space="0" w:color="auto"/>
              <w:left w:val="single" w:sz="4" w:space="0" w:color="auto"/>
              <w:bottom w:val="single" w:sz="4" w:space="0" w:color="auto"/>
              <w:right w:val="single" w:sz="4" w:space="0" w:color="auto"/>
            </w:tcBorders>
          </w:tcPr>
          <w:p w14:paraId="0E00E08F"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 xml:space="preserve">5.1. Quantity (kg) and quality (lab analyses) of silage made </w:t>
            </w:r>
          </w:p>
        </w:tc>
        <w:tc>
          <w:tcPr>
            <w:tcW w:w="3112" w:type="dxa"/>
            <w:gridSpan w:val="4"/>
            <w:tcBorders>
              <w:top w:val="single" w:sz="4" w:space="0" w:color="auto"/>
              <w:left w:val="single" w:sz="4" w:space="0" w:color="auto"/>
              <w:bottom w:val="single" w:sz="4" w:space="0" w:color="auto"/>
              <w:right w:val="single" w:sz="4" w:space="0" w:color="auto"/>
            </w:tcBorders>
          </w:tcPr>
          <w:p w14:paraId="52B37BCE" w14:textId="77777777" w:rsidR="00C42BAA" w:rsidRPr="00D92A8E" w:rsidRDefault="00C42BAA" w:rsidP="00A52D26">
            <w:pPr>
              <w:spacing w:after="0" w:line="240" w:lineRule="auto"/>
              <w:rPr>
                <w:rFonts w:eastAsia="Calibri" w:cstheme="minorHAnsi"/>
                <w:sz w:val="20"/>
                <w:szCs w:val="20"/>
              </w:rPr>
            </w:pPr>
          </w:p>
        </w:tc>
      </w:tr>
      <w:tr w:rsidR="00C42BAA" w:rsidRPr="00D92A8E" w14:paraId="08F4BB04" w14:textId="77777777" w:rsidTr="00193356">
        <w:trPr>
          <w:trHeight w:val="20"/>
        </w:trPr>
        <w:tc>
          <w:tcPr>
            <w:tcW w:w="6635" w:type="dxa"/>
            <w:gridSpan w:val="8"/>
            <w:tcBorders>
              <w:top w:val="single" w:sz="4" w:space="0" w:color="auto"/>
              <w:left w:val="single" w:sz="4" w:space="0" w:color="auto"/>
              <w:bottom w:val="single" w:sz="4" w:space="0" w:color="auto"/>
              <w:right w:val="single" w:sz="4" w:space="0" w:color="auto"/>
            </w:tcBorders>
          </w:tcPr>
          <w:p w14:paraId="2E049EA8"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5.2. Quality (kg) and quality (lab analyses) of hay made</w:t>
            </w:r>
          </w:p>
        </w:tc>
        <w:tc>
          <w:tcPr>
            <w:tcW w:w="3112" w:type="dxa"/>
            <w:gridSpan w:val="4"/>
            <w:tcBorders>
              <w:top w:val="single" w:sz="4" w:space="0" w:color="auto"/>
              <w:left w:val="single" w:sz="4" w:space="0" w:color="auto"/>
              <w:bottom w:val="single" w:sz="4" w:space="0" w:color="auto"/>
              <w:right w:val="single" w:sz="4" w:space="0" w:color="auto"/>
            </w:tcBorders>
          </w:tcPr>
          <w:p w14:paraId="02476B87" w14:textId="77777777" w:rsidR="00C42BAA" w:rsidRPr="00D92A8E" w:rsidRDefault="00C42BAA" w:rsidP="00A52D26">
            <w:pPr>
              <w:spacing w:after="0" w:line="240" w:lineRule="auto"/>
              <w:rPr>
                <w:rFonts w:eastAsia="Calibri" w:cstheme="minorHAnsi"/>
                <w:sz w:val="20"/>
                <w:szCs w:val="20"/>
              </w:rPr>
            </w:pPr>
          </w:p>
        </w:tc>
      </w:tr>
      <w:tr w:rsidR="00C42BAA" w:rsidRPr="00D92A8E" w14:paraId="38F4E170" w14:textId="77777777" w:rsidTr="00193356">
        <w:trPr>
          <w:trHeight w:val="20"/>
        </w:trPr>
        <w:tc>
          <w:tcPr>
            <w:tcW w:w="6635" w:type="dxa"/>
            <w:gridSpan w:val="8"/>
            <w:tcBorders>
              <w:top w:val="single" w:sz="4" w:space="0" w:color="auto"/>
              <w:left w:val="single" w:sz="4" w:space="0" w:color="auto"/>
              <w:bottom w:val="single" w:sz="4" w:space="0" w:color="auto"/>
              <w:right w:val="single" w:sz="4" w:space="0" w:color="auto"/>
            </w:tcBorders>
          </w:tcPr>
          <w:p w14:paraId="2FB738EF"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 xml:space="preserve">5.3. Quantity (kg), quality (lab analyses) of chopped forages (green and dry) and urea treated forages </w:t>
            </w:r>
          </w:p>
        </w:tc>
        <w:tc>
          <w:tcPr>
            <w:tcW w:w="3112" w:type="dxa"/>
            <w:gridSpan w:val="4"/>
            <w:tcBorders>
              <w:top w:val="single" w:sz="4" w:space="0" w:color="auto"/>
              <w:left w:val="single" w:sz="4" w:space="0" w:color="auto"/>
              <w:bottom w:val="single" w:sz="4" w:space="0" w:color="auto"/>
              <w:right w:val="single" w:sz="4" w:space="0" w:color="auto"/>
            </w:tcBorders>
          </w:tcPr>
          <w:p w14:paraId="2310074D" w14:textId="77777777" w:rsidR="00C42BAA" w:rsidRPr="00D92A8E" w:rsidRDefault="00C42BAA" w:rsidP="00A52D26">
            <w:pPr>
              <w:spacing w:after="0" w:line="240" w:lineRule="auto"/>
              <w:rPr>
                <w:rFonts w:eastAsia="Calibri" w:cstheme="minorHAnsi"/>
                <w:sz w:val="20"/>
                <w:szCs w:val="20"/>
              </w:rPr>
            </w:pPr>
          </w:p>
        </w:tc>
      </w:tr>
      <w:tr w:rsidR="00C42BAA" w:rsidRPr="00D92A8E" w14:paraId="56410988" w14:textId="77777777" w:rsidTr="00193356">
        <w:trPr>
          <w:trHeight w:val="20"/>
        </w:trPr>
        <w:tc>
          <w:tcPr>
            <w:tcW w:w="6635" w:type="dxa"/>
            <w:gridSpan w:val="8"/>
            <w:tcBorders>
              <w:top w:val="single" w:sz="4" w:space="0" w:color="auto"/>
              <w:left w:val="single" w:sz="4" w:space="0" w:color="auto"/>
              <w:bottom w:val="single" w:sz="4" w:space="0" w:color="auto"/>
              <w:right w:val="single" w:sz="4" w:space="0" w:color="auto"/>
            </w:tcBorders>
          </w:tcPr>
          <w:p w14:paraId="25795A52"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5.4. Efficiency of the types of choppers</w:t>
            </w:r>
          </w:p>
        </w:tc>
        <w:tc>
          <w:tcPr>
            <w:tcW w:w="3112" w:type="dxa"/>
            <w:gridSpan w:val="4"/>
            <w:tcBorders>
              <w:top w:val="single" w:sz="4" w:space="0" w:color="auto"/>
              <w:left w:val="single" w:sz="4" w:space="0" w:color="auto"/>
              <w:bottom w:val="single" w:sz="4" w:space="0" w:color="auto"/>
              <w:right w:val="single" w:sz="4" w:space="0" w:color="auto"/>
            </w:tcBorders>
          </w:tcPr>
          <w:p w14:paraId="3B8AC8AB" w14:textId="77777777" w:rsidR="00C42BAA" w:rsidRPr="00D92A8E" w:rsidRDefault="00C42BAA" w:rsidP="00A52D26">
            <w:pPr>
              <w:spacing w:after="0" w:line="240" w:lineRule="auto"/>
              <w:rPr>
                <w:rFonts w:eastAsia="Calibri" w:cstheme="minorHAnsi"/>
                <w:sz w:val="20"/>
                <w:szCs w:val="20"/>
              </w:rPr>
            </w:pPr>
          </w:p>
        </w:tc>
      </w:tr>
      <w:tr w:rsidR="00C42BAA" w:rsidRPr="00D92A8E" w14:paraId="5BE9FCAA" w14:textId="77777777" w:rsidTr="00193356">
        <w:trPr>
          <w:trHeight w:val="20"/>
        </w:trPr>
        <w:tc>
          <w:tcPr>
            <w:tcW w:w="9747" w:type="dxa"/>
            <w:gridSpan w:val="12"/>
            <w:tcBorders>
              <w:top w:val="single" w:sz="4" w:space="0" w:color="auto"/>
              <w:left w:val="single" w:sz="4" w:space="0" w:color="auto"/>
              <w:bottom w:val="single" w:sz="4" w:space="0" w:color="auto"/>
              <w:right w:val="single" w:sz="4" w:space="0" w:color="auto"/>
            </w:tcBorders>
          </w:tcPr>
          <w:p w14:paraId="18179634" w14:textId="77777777" w:rsidR="00C42BAA" w:rsidRPr="00D92A8E" w:rsidRDefault="00C42BAA" w:rsidP="00A52D26">
            <w:pPr>
              <w:spacing w:after="0" w:line="240" w:lineRule="auto"/>
              <w:rPr>
                <w:rFonts w:eastAsia="Calibri" w:cstheme="minorHAnsi"/>
                <w:sz w:val="20"/>
                <w:szCs w:val="20"/>
              </w:rPr>
            </w:pPr>
          </w:p>
        </w:tc>
      </w:tr>
      <w:tr w:rsidR="00C42BAA" w:rsidRPr="00D92A8E" w14:paraId="6593DA3F" w14:textId="77777777" w:rsidTr="00193356">
        <w:trPr>
          <w:trHeight w:val="20"/>
        </w:trPr>
        <w:tc>
          <w:tcPr>
            <w:tcW w:w="9747" w:type="dxa"/>
            <w:gridSpan w:val="12"/>
            <w:tcBorders>
              <w:top w:val="single" w:sz="4" w:space="0" w:color="auto"/>
              <w:left w:val="single" w:sz="4" w:space="0" w:color="auto"/>
              <w:bottom w:val="single" w:sz="4" w:space="0" w:color="auto"/>
              <w:right w:val="single" w:sz="4" w:space="0" w:color="auto"/>
            </w:tcBorders>
          </w:tcPr>
          <w:p w14:paraId="3A8EF34E"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6. Milestones:</w:t>
            </w:r>
          </w:p>
          <w:p w14:paraId="1918C03E" w14:textId="77777777" w:rsidR="00C42BAA" w:rsidRPr="00D92A8E" w:rsidRDefault="00C42BAA" w:rsidP="00A52D26">
            <w:pPr>
              <w:spacing w:after="0" w:line="240" w:lineRule="auto"/>
              <w:rPr>
                <w:rFonts w:eastAsia="Calibri" w:cstheme="minorHAnsi"/>
                <w:sz w:val="20"/>
                <w:szCs w:val="20"/>
              </w:rPr>
            </w:pPr>
            <w:r w:rsidRPr="00D92A8E">
              <w:rPr>
                <w:rFonts w:cstheme="minorHAnsi"/>
                <w:color w:val="000000"/>
                <w:sz w:val="20"/>
                <w:szCs w:val="20"/>
              </w:rPr>
              <w:t xml:space="preserve">Diagnosis on farmer training/demonstration needs done by April; Farmers are trained and benefited to demonstration on: silage making in August-September hay making in September October, chopping in April urea treatment in March 2018. </w:t>
            </w:r>
          </w:p>
        </w:tc>
      </w:tr>
      <w:tr w:rsidR="00C42BAA" w:rsidRPr="00D92A8E" w14:paraId="0247568E" w14:textId="77777777" w:rsidTr="00193356">
        <w:trPr>
          <w:trHeight w:val="20"/>
        </w:trPr>
        <w:tc>
          <w:tcPr>
            <w:tcW w:w="5647" w:type="dxa"/>
            <w:gridSpan w:val="6"/>
            <w:tcBorders>
              <w:top w:val="single" w:sz="4" w:space="0" w:color="auto"/>
              <w:left w:val="single" w:sz="4" w:space="0" w:color="auto"/>
              <w:bottom w:val="single" w:sz="4" w:space="0" w:color="auto"/>
              <w:right w:val="single" w:sz="4" w:space="0" w:color="auto"/>
            </w:tcBorders>
          </w:tcPr>
          <w:p w14:paraId="742886EA" w14:textId="77777777" w:rsidR="00C42BAA" w:rsidRPr="00D92A8E" w:rsidRDefault="00C42BAA" w:rsidP="00A52D26">
            <w:pPr>
              <w:spacing w:after="0" w:line="240" w:lineRule="auto"/>
              <w:jc w:val="both"/>
              <w:rPr>
                <w:rFonts w:eastAsia="Calibri" w:cstheme="minorHAnsi"/>
                <w:sz w:val="20"/>
                <w:szCs w:val="20"/>
              </w:rPr>
            </w:pPr>
            <w:r w:rsidRPr="00D92A8E">
              <w:rPr>
                <w:rFonts w:eastAsia="Calibri" w:cstheme="minorHAnsi"/>
                <w:sz w:val="20"/>
                <w:szCs w:val="20"/>
              </w:rPr>
              <w:t>Deliverables</w:t>
            </w:r>
          </w:p>
        </w:tc>
        <w:tc>
          <w:tcPr>
            <w:tcW w:w="2541" w:type="dxa"/>
            <w:gridSpan w:val="5"/>
            <w:tcBorders>
              <w:top w:val="single" w:sz="4" w:space="0" w:color="auto"/>
              <w:left w:val="single" w:sz="4" w:space="0" w:color="auto"/>
              <w:bottom w:val="single" w:sz="4" w:space="0" w:color="auto"/>
              <w:right w:val="single" w:sz="4" w:space="0" w:color="auto"/>
            </w:tcBorders>
          </w:tcPr>
          <w:p w14:paraId="51CCABA7"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Means of verification</w:t>
            </w:r>
          </w:p>
        </w:tc>
        <w:tc>
          <w:tcPr>
            <w:tcW w:w="1559" w:type="dxa"/>
            <w:tcBorders>
              <w:top w:val="single" w:sz="4" w:space="0" w:color="auto"/>
              <w:left w:val="single" w:sz="4" w:space="0" w:color="auto"/>
              <w:bottom w:val="single" w:sz="4" w:space="0" w:color="auto"/>
              <w:right w:val="single" w:sz="4" w:space="0" w:color="auto"/>
            </w:tcBorders>
          </w:tcPr>
          <w:p w14:paraId="33E20E32"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Date</w:t>
            </w:r>
          </w:p>
        </w:tc>
      </w:tr>
      <w:tr w:rsidR="00C42BAA" w:rsidRPr="00D92A8E" w14:paraId="7B524E56" w14:textId="77777777" w:rsidTr="00193356">
        <w:trPr>
          <w:trHeight w:val="20"/>
        </w:trPr>
        <w:tc>
          <w:tcPr>
            <w:tcW w:w="5647" w:type="dxa"/>
            <w:gridSpan w:val="6"/>
            <w:tcBorders>
              <w:top w:val="single" w:sz="4" w:space="0" w:color="auto"/>
              <w:left w:val="single" w:sz="4" w:space="0" w:color="auto"/>
              <w:bottom w:val="single" w:sz="4" w:space="0" w:color="auto"/>
              <w:right w:val="single" w:sz="4" w:space="0" w:color="auto"/>
            </w:tcBorders>
          </w:tcPr>
          <w:p w14:paraId="05D03685" w14:textId="77777777" w:rsidR="00C42BAA" w:rsidRPr="00D92A8E" w:rsidRDefault="00C42BAA" w:rsidP="00A52D26">
            <w:pPr>
              <w:spacing w:after="0" w:line="240" w:lineRule="auto"/>
              <w:jc w:val="both"/>
              <w:rPr>
                <w:rFonts w:eastAsia="Calibri" w:cstheme="minorHAnsi"/>
                <w:sz w:val="20"/>
                <w:szCs w:val="20"/>
              </w:rPr>
            </w:pPr>
            <w:r w:rsidRPr="00D92A8E">
              <w:rPr>
                <w:rFonts w:eastAsia="Calibri" w:cstheme="minorHAnsi"/>
                <w:sz w:val="20"/>
                <w:szCs w:val="20"/>
              </w:rPr>
              <w:t>6.1. Diagnosis on training needs</w:t>
            </w:r>
          </w:p>
        </w:tc>
        <w:tc>
          <w:tcPr>
            <w:tcW w:w="2541" w:type="dxa"/>
            <w:gridSpan w:val="5"/>
            <w:tcBorders>
              <w:top w:val="single" w:sz="4" w:space="0" w:color="auto"/>
              <w:left w:val="single" w:sz="4" w:space="0" w:color="auto"/>
              <w:bottom w:val="single" w:sz="4" w:space="0" w:color="auto"/>
              <w:right w:val="single" w:sz="4" w:space="0" w:color="auto"/>
            </w:tcBorders>
          </w:tcPr>
          <w:p w14:paraId="1FC830E3"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Reports, field visits</w:t>
            </w:r>
          </w:p>
        </w:tc>
        <w:tc>
          <w:tcPr>
            <w:tcW w:w="1559" w:type="dxa"/>
            <w:tcBorders>
              <w:top w:val="single" w:sz="4" w:space="0" w:color="auto"/>
              <w:left w:val="single" w:sz="4" w:space="0" w:color="auto"/>
              <w:bottom w:val="single" w:sz="4" w:space="0" w:color="auto"/>
              <w:right w:val="single" w:sz="4" w:space="0" w:color="auto"/>
            </w:tcBorders>
          </w:tcPr>
          <w:p w14:paraId="5E083125"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April</w:t>
            </w:r>
          </w:p>
        </w:tc>
      </w:tr>
      <w:tr w:rsidR="00C42BAA" w:rsidRPr="00D92A8E" w14:paraId="5ADC0ED9" w14:textId="77777777" w:rsidTr="00193356">
        <w:trPr>
          <w:trHeight w:val="20"/>
        </w:trPr>
        <w:tc>
          <w:tcPr>
            <w:tcW w:w="5647" w:type="dxa"/>
            <w:gridSpan w:val="6"/>
            <w:tcBorders>
              <w:top w:val="single" w:sz="4" w:space="0" w:color="auto"/>
              <w:left w:val="single" w:sz="4" w:space="0" w:color="auto"/>
              <w:bottom w:val="single" w:sz="4" w:space="0" w:color="auto"/>
              <w:right w:val="single" w:sz="4" w:space="0" w:color="auto"/>
            </w:tcBorders>
          </w:tcPr>
          <w:p w14:paraId="1F94455C" w14:textId="77777777" w:rsidR="00C42BAA" w:rsidRPr="00D92A8E" w:rsidRDefault="00C42BAA" w:rsidP="00A52D26">
            <w:pPr>
              <w:spacing w:after="0" w:line="240" w:lineRule="auto"/>
              <w:jc w:val="both"/>
              <w:rPr>
                <w:rFonts w:eastAsia="Calibri" w:cstheme="minorHAnsi"/>
                <w:sz w:val="20"/>
                <w:szCs w:val="20"/>
              </w:rPr>
            </w:pPr>
            <w:r w:rsidRPr="00D92A8E">
              <w:rPr>
                <w:rFonts w:eastAsia="Calibri" w:cstheme="minorHAnsi"/>
                <w:sz w:val="20"/>
                <w:szCs w:val="20"/>
              </w:rPr>
              <w:t>6.2. Training and demonstration on silage making</w:t>
            </w:r>
          </w:p>
        </w:tc>
        <w:tc>
          <w:tcPr>
            <w:tcW w:w="2541" w:type="dxa"/>
            <w:gridSpan w:val="5"/>
            <w:tcBorders>
              <w:top w:val="single" w:sz="4" w:space="0" w:color="auto"/>
              <w:left w:val="single" w:sz="4" w:space="0" w:color="auto"/>
              <w:bottom w:val="single" w:sz="4" w:space="0" w:color="auto"/>
              <w:right w:val="single" w:sz="4" w:space="0" w:color="auto"/>
            </w:tcBorders>
          </w:tcPr>
          <w:p w14:paraId="1635A7AD" w14:textId="77777777" w:rsidR="00C42BAA" w:rsidRPr="00D92A8E" w:rsidRDefault="00C42BAA" w:rsidP="00A52D26">
            <w:pPr>
              <w:spacing w:after="0" w:line="240" w:lineRule="auto"/>
              <w:rPr>
                <w:rFonts w:cstheme="minorHAnsi"/>
                <w:sz w:val="20"/>
                <w:szCs w:val="20"/>
              </w:rPr>
            </w:pPr>
            <w:r w:rsidRPr="00D92A8E">
              <w:rPr>
                <w:rFonts w:eastAsia="Calibri" w:cstheme="minorHAnsi"/>
                <w:sz w:val="20"/>
                <w:szCs w:val="20"/>
              </w:rPr>
              <w:t>Reports, field visits</w:t>
            </w:r>
          </w:p>
        </w:tc>
        <w:tc>
          <w:tcPr>
            <w:tcW w:w="1559" w:type="dxa"/>
            <w:tcBorders>
              <w:top w:val="single" w:sz="4" w:space="0" w:color="auto"/>
              <w:left w:val="single" w:sz="4" w:space="0" w:color="auto"/>
              <w:bottom w:val="single" w:sz="4" w:space="0" w:color="auto"/>
              <w:right w:val="single" w:sz="4" w:space="0" w:color="auto"/>
            </w:tcBorders>
          </w:tcPr>
          <w:p w14:paraId="236E55BE"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September</w:t>
            </w:r>
          </w:p>
        </w:tc>
      </w:tr>
      <w:tr w:rsidR="00C42BAA" w:rsidRPr="00D92A8E" w14:paraId="3EB8F8FD" w14:textId="77777777" w:rsidTr="00193356">
        <w:trPr>
          <w:trHeight w:val="20"/>
        </w:trPr>
        <w:tc>
          <w:tcPr>
            <w:tcW w:w="5647" w:type="dxa"/>
            <w:gridSpan w:val="6"/>
            <w:tcBorders>
              <w:top w:val="single" w:sz="4" w:space="0" w:color="auto"/>
              <w:left w:val="single" w:sz="4" w:space="0" w:color="auto"/>
              <w:bottom w:val="single" w:sz="4" w:space="0" w:color="auto"/>
              <w:right w:val="single" w:sz="4" w:space="0" w:color="auto"/>
            </w:tcBorders>
          </w:tcPr>
          <w:p w14:paraId="473276D8"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6.3. Training and demonstration on hay making</w:t>
            </w:r>
          </w:p>
        </w:tc>
        <w:tc>
          <w:tcPr>
            <w:tcW w:w="2541" w:type="dxa"/>
            <w:gridSpan w:val="5"/>
            <w:tcBorders>
              <w:top w:val="single" w:sz="4" w:space="0" w:color="auto"/>
              <w:left w:val="single" w:sz="4" w:space="0" w:color="auto"/>
              <w:bottom w:val="single" w:sz="4" w:space="0" w:color="auto"/>
              <w:right w:val="single" w:sz="4" w:space="0" w:color="auto"/>
            </w:tcBorders>
          </w:tcPr>
          <w:p w14:paraId="76061867" w14:textId="77777777" w:rsidR="00C42BAA" w:rsidRPr="00D92A8E" w:rsidRDefault="00C42BAA" w:rsidP="00A52D26">
            <w:pPr>
              <w:spacing w:after="0" w:line="240" w:lineRule="auto"/>
              <w:rPr>
                <w:rFonts w:cstheme="minorHAnsi"/>
                <w:sz w:val="20"/>
                <w:szCs w:val="20"/>
              </w:rPr>
            </w:pPr>
            <w:r w:rsidRPr="00D92A8E">
              <w:rPr>
                <w:rFonts w:eastAsia="Calibri" w:cstheme="minorHAnsi"/>
                <w:sz w:val="20"/>
                <w:szCs w:val="20"/>
              </w:rPr>
              <w:t>Reports, field visits</w:t>
            </w:r>
          </w:p>
        </w:tc>
        <w:tc>
          <w:tcPr>
            <w:tcW w:w="1559" w:type="dxa"/>
            <w:tcBorders>
              <w:top w:val="single" w:sz="4" w:space="0" w:color="auto"/>
              <w:left w:val="single" w:sz="4" w:space="0" w:color="auto"/>
              <w:bottom w:val="single" w:sz="4" w:space="0" w:color="auto"/>
              <w:right w:val="single" w:sz="4" w:space="0" w:color="auto"/>
            </w:tcBorders>
          </w:tcPr>
          <w:p w14:paraId="62E322C0"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October</w:t>
            </w:r>
          </w:p>
        </w:tc>
      </w:tr>
      <w:tr w:rsidR="00C42BAA" w:rsidRPr="00D92A8E" w14:paraId="331D1906" w14:textId="77777777" w:rsidTr="00193356">
        <w:trPr>
          <w:trHeight w:val="20"/>
        </w:trPr>
        <w:tc>
          <w:tcPr>
            <w:tcW w:w="5647" w:type="dxa"/>
            <w:gridSpan w:val="6"/>
            <w:tcBorders>
              <w:top w:val="single" w:sz="4" w:space="0" w:color="auto"/>
              <w:left w:val="single" w:sz="4" w:space="0" w:color="auto"/>
              <w:bottom w:val="single" w:sz="4" w:space="0" w:color="auto"/>
              <w:right w:val="single" w:sz="4" w:space="0" w:color="auto"/>
            </w:tcBorders>
          </w:tcPr>
          <w:p w14:paraId="5934E890"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6.4. Training and demonstration on chopping</w:t>
            </w:r>
          </w:p>
        </w:tc>
        <w:tc>
          <w:tcPr>
            <w:tcW w:w="2541" w:type="dxa"/>
            <w:gridSpan w:val="5"/>
            <w:tcBorders>
              <w:top w:val="single" w:sz="4" w:space="0" w:color="auto"/>
              <w:left w:val="single" w:sz="4" w:space="0" w:color="auto"/>
              <w:bottom w:val="single" w:sz="4" w:space="0" w:color="auto"/>
              <w:right w:val="single" w:sz="4" w:space="0" w:color="auto"/>
            </w:tcBorders>
          </w:tcPr>
          <w:p w14:paraId="5DCAB04E" w14:textId="77777777" w:rsidR="00C42BAA" w:rsidRPr="00D92A8E" w:rsidRDefault="00C42BAA" w:rsidP="00A52D26">
            <w:pPr>
              <w:spacing w:after="0" w:line="240" w:lineRule="auto"/>
              <w:rPr>
                <w:rFonts w:cstheme="minorHAnsi"/>
                <w:sz w:val="20"/>
                <w:szCs w:val="20"/>
              </w:rPr>
            </w:pPr>
            <w:r w:rsidRPr="00D92A8E">
              <w:rPr>
                <w:rFonts w:eastAsia="Calibri" w:cstheme="minorHAnsi"/>
                <w:sz w:val="20"/>
                <w:szCs w:val="20"/>
              </w:rPr>
              <w:t>Reports, field visits</w:t>
            </w:r>
          </w:p>
        </w:tc>
        <w:tc>
          <w:tcPr>
            <w:tcW w:w="1559" w:type="dxa"/>
            <w:tcBorders>
              <w:top w:val="single" w:sz="4" w:space="0" w:color="auto"/>
              <w:left w:val="single" w:sz="4" w:space="0" w:color="auto"/>
              <w:bottom w:val="single" w:sz="4" w:space="0" w:color="auto"/>
              <w:right w:val="single" w:sz="4" w:space="0" w:color="auto"/>
            </w:tcBorders>
          </w:tcPr>
          <w:p w14:paraId="43DA91ED"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April 2018</w:t>
            </w:r>
          </w:p>
        </w:tc>
      </w:tr>
      <w:tr w:rsidR="00C42BAA" w:rsidRPr="00D92A8E" w14:paraId="3E91D5E1" w14:textId="77777777" w:rsidTr="00193356">
        <w:trPr>
          <w:trHeight w:val="20"/>
        </w:trPr>
        <w:tc>
          <w:tcPr>
            <w:tcW w:w="5647" w:type="dxa"/>
            <w:gridSpan w:val="6"/>
            <w:tcBorders>
              <w:top w:val="single" w:sz="4" w:space="0" w:color="auto"/>
              <w:left w:val="single" w:sz="4" w:space="0" w:color="auto"/>
              <w:bottom w:val="single" w:sz="4" w:space="0" w:color="auto"/>
              <w:right w:val="single" w:sz="4" w:space="0" w:color="auto"/>
            </w:tcBorders>
          </w:tcPr>
          <w:p w14:paraId="7E55D28B"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6.5. Training and demonstration on urea treatment</w:t>
            </w:r>
          </w:p>
        </w:tc>
        <w:tc>
          <w:tcPr>
            <w:tcW w:w="2541" w:type="dxa"/>
            <w:gridSpan w:val="5"/>
            <w:tcBorders>
              <w:top w:val="single" w:sz="4" w:space="0" w:color="auto"/>
              <w:left w:val="single" w:sz="4" w:space="0" w:color="auto"/>
              <w:bottom w:val="single" w:sz="4" w:space="0" w:color="auto"/>
              <w:right w:val="single" w:sz="4" w:space="0" w:color="auto"/>
            </w:tcBorders>
          </w:tcPr>
          <w:p w14:paraId="3D7B16C2" w14:textId="77777777" w:rsidR="00C42BAA" w:rsidRPr="00D92A8E" w:rsidRDefault="00C42BAA" w:rsidP="00A52D26">
            <w:pPr>
              <w:spacing w:after="0" w:line="240" w:lineRule="auto"/>
              <w:rPr>
                <w:rFonts w:cstheme="minorHAnsi"/>
                <w:sz w:val="20"/>
                <w:szCs w:val="20"/>
              </w:rPr>
            </w:pPr>
            <w:r w:rsidRPr="00D92A8E">
              <w:rPr>
                <w:rFonts w:eastAsia="Calibri" w:cstheme="minorHAnsi"/>
                <w:sz w:val="20"/>
                <w:szCs w:val="20"/>
              </w:rPr>
              <w:t>Reports, field visits</w:t>
            </w:r>
          </w:p>
        </w:tc>
        <w:tc>
          <w:tcPr>
            <w:tcW w:w="1559" w:type="dxa"/>
            <w:tcBorders>
              <w:top w:val="single" w:sz="4" w:space="0" w:color="auto"/>
              <w:left w:val="single" w:sz="4" w:space="0" w:color="auto"/>
              <w:bottom w:val="single" w:sz="4" w:space="0" w:color="auto"/>
              <w:right w:val="single" w:sz="4" w:space="0" w:color="auto"/>
            </w:tcBorders>
          </w:tcPr>
          <w:p w14:paraId="3624D87C"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March 2018</w:t>
            </w:r>
          </w:p>
        </w:tc>
      </w:tr>
      <w:tr w:rsidR="00C42BAA" w:rsidRPr="00D92A8E" w14:paraId="17C586ED" w14:textId="77777777" w:rsidTr="00193356">
        <w:trPr>
          <w:trHeight w:val="20"/>
        </w:trPr>
        <w:tc>
          <w:tcPr>
            <w:tcW w:w="9747" w:type="dxa"/>
            <w:gridSpan w:val="12"/>
            <w:tcBorders>
              <w:top w:val="single" w:sz="4" w:space="0" w:color="auto"/>
              <w:left w:val="single" w:sz="4" w:space="0" w:color="auto"/>
              <w:bottom w:val="single" w:sz="4" w:space="0" w:color="auto"/>
              <w:right w:val="single" w:sz="4" w:space="0" w:color="auto"/>
            </w:tcBorders>
          </w:tcPr>
          <w:p w14:paraId="7BC6E17E" w14:textId="77777777" w:rsidR="00C42BAA" w:rsidRPr="00D92A8E" w:rsidRDefault="00C42BAA" w:rsidP="00A52D26">
            <w:pPr>
              <w:spacing w:after="0" w:line="240" w:lineRule="auto"/>
              <w:rPr>
                <w:rFonts w:eastAsia="Calibri" w:cstheme="minorHAnsi"/>
                <w:sz w:val="20"/>
                <w:szCs w:val="20"/>
              </w:rPr>
            </w:pPr>
          </w:p>
        </w:tc>
      </w:tr>
      <w:tr w:rsidR="00C42BAA" w:rsidRPr="00D92A8E" w14:paraId="1E9DEA01" w14:textId="77777777" w:rsidTr="00193356">
        <w:trPr>
          <w:trHeight w:val="20"/>
        </w:trPr>
        <w:tc>
          <w:tcPr>
            <w:tcW w:w="9747" w:type="dxa"/>
            <w:gridSpan w:val="12"/>
            <w:tcBorders>
              <w:top w:val="single" w:sz="4" w:space="0" w:color="auto"/>
              <w:left w:val="single" w:sz="4" w:space="0" w:color="auto"/>
              <w:bottom w:val="single" w:sz="4" w:space="0" w:color="auto"/>
              <w:right w:val="single" w:sz="4" w:space="0" w:color="auto"/>
            </w:tcBorders>
          </w:tcPr>
          <w:p w14:paraId="0FD5F829" w14:textId="77777777" w:rsidR="00C42BAA" w:rsidRPr="00D92A8E" w:rsidRDefault="00C42BAA" w:rsidP="00A52D26">
            <w:pPr>
              <w:spacing w:after="0" w:line="240" w:lineRule="auto"/>
              <w:rPr>
                <w:rFonts w:eastAsia="Calibri" w:cstheme="minorHAnsi"/>
                <w:sz w:val="20"/>
                <w:szCs w:val="20"/>
              </w:rPr>
            </w:pPr>
          </w:p>
        </w:tc>
      </w:tr>
      <w:tr w:rsidR="00C42BAA" w:rsidRPr="00D92A8E" w14:paraId="0ECC41C3" w14:textId="77777777" w:rsidTr="00193356">
        <w:trPr>
          <w:trHeight w:val="20"/>
        </w:trPr>
        <w:tc>
          <w:tcPr>
            <w:tcW w:w="9747" w:type="dxa"/>
            <w:gridSpan w:val="12"/>
            <w:tcBorders>
              <w:top w:val="single" w:sz="4" w:space="0" w:color="auto"/>
              <w:left w:val="single" w:sz="4" w:space="0" w:color="auto"/>
              <w:bottom w:val="single" w:sz="4" w:space="0" w:color="auto"/>
              <w:right w:val="single" w:sz="4" w:space="0" w:color="auto"/>
            </w:tcBorders>
          </w:tcPr>
          <w:p w14:paraId="2B26E92E"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7. Sustainable intensification indicators</w:t>
            </w:r>
          </w:p>
        </w:tc>
      </w:tr>
      <w:tr w:rsidR="00C42BAA" w:rsidRPr="00D92A8E" w14:paraId="27B709E8" w14:textId="77777777" w:rsidTr="00193356">
        <w:trPr>
          <w:trHeight w:val="20"/>
        </w:trPr>
        <w:tc>
          <w:tcPr>
            <w:tcW w:w="2225" w:type="dxa"/>
            <w:gridSpan w:val="3"/>
            <w:tcBorders>
              <w:top w:val="single" w:sz="4" w:space="0" w:color="auto"/>
              <w:left w:val="single" w:sz="4" w:space="0" w:color="auto"/>
              <w:bottom w:val="single" w:sz="4" w:space="0" w:color="auto"/>
              <w:right w:val="single" w:sz="4" w:space="0" w:color="auto"/>
            </w:tcBorders>
          </w:tcPr>
          <w:p w14:paraId="4D038438"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7.1 Productivity</w:t>
            </w:r>
          </w:p>
        </w:tc>
        <w:tc>
          <w:tcPr>
            <w:tcW w:w="7522" w:type="dxa"/>
            <w:gridSpan w:val="9"/>
            <w:tcBorders>
              <w:top w:val="single" w:sz="4" w:space="0" w:color="auto"/>
              <w:left w:val="single" w:sz="4" w:space="0" w:color="auto"/>
              <w:bottom w:val="single" w:sz="4" w:space="0" w:color="auto"/>
              <w:right w:val="single" w:sz="4" w:space="0" w:color="auto"/>
            </w:tcBorders>
          </w:tcPr>
          <w:p w14:paraId="1AF442E5"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 xml:space="preserve">Crop (sorghum, millet), residues (sorghum, millet) production </w:t>
            </w:r>
          </w:p>
        </w:tc>
      </w:tr>
      <w:tr w:rsidR="00C42BAA" w:rsidRPr="00D92A8E" w14:paraId="6D5DCB5A" w14:textId="77777777" w:rsidTr="00193356">
        <w:trPr>
          <w:trHeight w:val="20"/>
        </w:trPr>
        <w:tc>
          <w:tcPr>
            <w:tcW w:w="2225" w:type="dxa"/>
            <w:gridSpan w:val="3"/>
            <w:tcBorders>
              <w:top w:val="single" w:sz="4" w:space="0" w:color="auto"/>
              <w:left w:val="single" w:sz="4" w:space="0" w:color="auto"/>
              <w:bottom w:val="single" w:sz="4" w:space="0" w:color="auto"/>
              <w:right w:val="single" w:sz="4" w:space="0" w:color="auto"/>
            </w:tcBorders>
          </w:tcPr>
          <w:p w14:paraId="3403E465"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7.2 Environmental</w:t>
            </w:r>
          </w:p>
        </w:tc>
        <w:tc>
          <w:tcPr>
            <w:tcW w:w="7522" w:type="dxa"/>
            <w:gridSpan w:val="9"/>
            <w:tcBorders>
              <w:top w:val="single" w:sz="4" w:space="0" w:color="auto"/>
              <w:left w:val="single" w:sz="4" w:space="0" w:color="auto"/>
              <w:bottom w:val="single" w:sz="4" w:space="0" w:color="auto"/>
              <w:right w:val="single" w:sz="4" w:space="0" w:color="auto"/>
            </w:tcBorders>
          </w:tcPr>
          <w:p w14:paraId="145DCBBD" w14:textId="77777777" w:rsidR="00C42BAA" w:rsidRPr="00D92A8E" w:rsidRDefault="00C42BAA" w:rsidP="00A52D26">
            <w:pPr>
              <w:spacing w:after="0" w:line="240" w:lineRule="auto"/>
              <w:rPr>
                <w:rFonts w:eastAsia="Calibri" w:cstheme="minorHAnsi"/>
                <w:sz w:val="20"/>
                <w:szCs w:val="20"/>
              </w:rPr>
            </w:pPr>
          </w:p>
        </w:tc>
      </w:tr>
      <w:tr w:rsidR="00C42BAA" w:rsidRPr="00D92A8E" w14:paraId="6C9F4DFB" w14:textId="77777777" w:rsidTr="00193356">
        <w:trPr>
          <w:trHeight w:val="20"/>
        </w:trPr>
        <w:tc>
          <w:tcPr>
            <w:tcW w:w="2225" w:type="dxa"/>
            <w:gridSpan w:val="3"/>
            <w:tcBorders>
              <w:top w:val="single" w:sz="4" w:space="0" w:color="auto"/>
              <w:left w:val="single" w:sz="4" w:space="0" w:color="auto"/>
              <w:bottom w:val="single" w:sz="4" w:space="0" w:color="auto"/>
              <w:right w:val="single" w:sz="4" w:space="0" w:color="auto"/>
            </w:tcBorders>
          </w:tcPr>
          <w:p w14:paraId="424F36A7"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7.3 Economic</w:t>
            </w:r>
          </w:p>
        </w:tc>
        <w:tc>
          <w:tcPr>
            <w:tcW w:w="7522" w:type="dxa"/>
            <w:gridSpan w:val="9"/>
            <w:tcBorders>
              <w:top w:val="single" w:sz="4" w:space="0" w:color="auto"/>
              <w:left w:val="single" w:sz="4" w:space="0" w:color="auto"/>
              <w:bottom w:val="single" w:sz="4" w:space="0" w:color="auto"/>
              <w:right w:val="single" w:sz="4" w:space="0" w:color="auto"/>
            </w:tcBorders>
          </w:tcPr>
          <w:p w14:paraId="73F0815A"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Input use intensity, profitability, labor requirement</w:t>
            </w:r>
          </w:p>
        </w:tc>
      </w:tr>
      <w:tr w:rsidR="00C42BAA" w:rsidRPr="00D92A8E" w14:paraId="47B4BCB9" w14:textId="77777777" w:rsidTr="00193356">
        <w:trPr>
          <w:trHeight w:val="20"/>
        </w:trPr>
        <w:tc>
          <w:tcPr>
            <w:tcW w:w="2225" w:type="dxa"/>
            <w:gridSpan w:val="3"/>
            <w:tcBorders>
              <w:top w:val="single" w:sz="4" w:space="0" w:color="auto"/>
              <w:left w:val="single" w:sz="4" w:space="0" w:color="auto"/>
              <w:bottom w:val="single" w:sz="4" w:space="0" w:color="auto"/>
              <w:right w:val="single" w:sz="4" w:space="0" w:color="auto"/>
            </w:tcBorders>
          </w:tcPr>
          <w:p w14:paraId="367F92CA"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7.4 Social</w:t>
            </w:r>
          </w:p>
        </w:tc>
        <w:tc>
          <w:tcPr>
            <w:tcW w:w="7522" w:type="dxa"/>
            <w:gridSpan w:val="9"/>
            <w:tcBorders>
              <w:top w:val="single" w:sz="4" w:space="0" w:color="auto"/>
              <w:left w:val="single" w:sz="4" w:space="0" w:color="auto"/>
              <w:bottom w:val="single" w:sz="4" w:space="0" w:color="auto"/>
              <w:right w:val="single" w:sz="4" w:space="0" w:color="auto"/>
            </w:tcBorders>
          </w:tcPr>
          <w:p w14:paraId="572F2BEB"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Collective action</w:t>
            </w:r>
          </w:p>
        </w:tc>
      </w:tr>
      <w:tr w:rsidR="00C42BAA" w:rsidRPr="00D92A8E" w14:paraId="51A92E84" w14:textId="77777777" w:rsidTr="00193356">
        <w:trPr>
          <w:trHeight w:val="20"/>
        </w:trPr>
        <w:tc>
          <w:tcPr>
            <w:tcW w:w="2225" w:type="dxa"/>
            <w:gridSpan w:val="3"/>
            <w:tcBorders>
              <w:top w:val="single" w:sz="4" w:space="0" w:color="auto"/>
              <w:left w:val="single" w:sz="4" w:space="0" w:color="auto"/>
              <w:bottom w:val="single" w:sz="4" w:space="0" w:color="auto"/>
              <w:right w:val="single" w:sz="4" w:space="0" w:color="auto"/>
            </w:tcBorders>
          </w:tcPr>
          <w:p w14:paraId="7BB8E3B0"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7.5 Human</w:t>
            </w:r>
          </w:p>
        </w:tc>
        <w:tc>
          <w:tcPr>
            <w:tcW w:w="7522" w:type="dxa"/>
            <w:gridSpan w:val="9"/>
            <w:tcBorders>
              <w:top w:val="single" w:sz="4" w:space="0" w:color="auto"/>
              <w:left w:val="single" w:sz="4" w:space="0" w:color="auto"/>
              <w:bottom w:val="single" w:sz="4" w:space="0" w:color="auto"/>
              <w:right w:val="single" w:sz="4" w:space="0" w:color="auto"/>
            </w:tcBorders>
          </w:tcPr>
          <w:p w14:paraId="7F03D902" w14:textId="77777777" w:rsidR="00C42BAA" w:rsidRPr="00D92A8E" w:rsidRDefault="00C42BAA" w:rsidP="00A52D26">
            <w:pPr>
              <w:spacing w:after="0" w:line="240" w:lineRule="auto"/>
              <w:rPr>
                <w:rFonts w:eastAsia="Calibri" w:cstheme="minorHAnsi"/>
                <w:sz w:val="20"/>
                <w:szCs w:val="20"/>
              </w:rPr>
            </w:pPr>
            <w:r w:rsidRPr="00D92A8E">
              <w:rPr>
                <w:rFonts w:eastAsia="Calibri" w:cstheme="minorHAnsi"/>
                <w:sz w:val="20"/>
                <w:szCs w:val="20"/>
              </w:rPr>
              <w:t>Capacity to experiment</w:t>
            </w:r>
          </w:p>
        </w:tc>
      </w:tr>
      <w:tr w:rsidR="00C42BAA" w:rsidRPr="00D92A8E" w14:paraId="2677443F" w14:textId="77777777" w:rsidTr="00193356">
        <w:trPr>
          <w:trHeight w:val="20"/>
        </w:trPr>
        <w:tc>
          <w:tcPr>
            <w:tcW w:w="9747" w:type="dxa"/>
            <w:gridSpan w:val="12"/>
            <w:tcBorders>
              <w:top w:val="single" w:sz="4" w:space="0" w:color="auto"/>
              <w:left w:val="single" w:sz="4" w:space="0" w:color="auto"/>
              <w:bottom w:val="single" w:sz="4" w:space="0" w:color="auto"/>
              <w:right w:val="single" w:sz="4" w:space="0" w:color="auto"/>
            </w:tcBorders>
          </w:tcPr>
          <w:p w14:paraId="626A637B" w14:textId="77777777" w:rsidR="00C42BAA" w:rsidRPr="00D92A8E" w:rsidRDefault="00C42BAA" w:rsidP="00A52D26">
            <w:pPr>
              <w:spacing w:after="0" w:line="240" w:lineRule="auto"/>
              <w:rPr>
                <w:rFonts w:eastAsia="Calibri" w:cstheme="minorHAnsi"/>
                <w:sz w:val="20"/>
                <w:szCs w:val="20"/>
              </w:rPr>
            </w:pPr>
          </w:p>
        </w:tc>
      </w:tr>
    </w:tbl>
    <w:p w14:paraId="4881E134" w14:textId="77777777" w:rsidR="00C42BAA" w:rsidRDefault="00C42BAA" w:rsidP="00C42BAA">
      <w:pPr>
        <w:spacing w:line="240" w:lineRule="auto"/>
        <w:rPr>
          <w:rFonts w:cstheme="minorHAnsi"/>
          <w:sz w:val="18"/>
          <w:szCs w:val="18"/>
        </w:rPr>
      </w:pPr>
    </w:p>
    <w:p w14:paraId="39A96A32" w14:textId="77777777" w:rsidR="00C42BAA" w:rsidRDefault="00C42BAA" w:rsidP="00C42BAA">
      <w:pPr>
        <w:spacing w:line="240" w:lineRule="auto"/>
        <w:rPr>
          <w:rFonts w:cs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454"/>
        <w:gridCol w:w="210"/>
        <w:gridCol w:w="476"/>
        <w:gridCol w:w="1059"/>
        <w:gridCol w:w="1619"/>
        <w:gridCol w:w="313"/>
        <w:gridCol w:w="262"/>
        <w:gridCol w:w="522"/>
        <w:gridCol w:w="415"/>
        <w:gridCol w:w="832"/>
        <w:gridCol w:w="1573"/>
      </w:tblGrid>
      <w:tr w:rsidR="00C42BAA" w:rsidRPr="006E0D62" w14:paraId="10A6A32B" w14:textId="77777777" w:rsidTr="00193356">
        <w:tc>
          <w:tcPr>
            <w:tcW w:w="2098" w:type="dxa"/>
            <w:gridSpan w:val="2"/>
          </w:tcPr>
          <w:p w14:paraId="335BE5FE"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lastRenderedPageBreak/>
              <w:t>Sub-activity 2.3.</w:t>
            </w:r>
          </w:p>
        </w:tc>
        <w:tc>
          <w:tcPr>
            <w:tcW w:w="7252" w:type="dxa"/>
            <w:gridSpan w:val="10"/>
          </w:tcPr>
          <w:p w14:paraId="67931557" w14:textId="77777777" w:rsidR="00C42BAA" w:rsidRPr="006E0D62" w:rsidRDefault="00C42BAA" w:rsidP="00193356">
            <w:pPr>
              <w:spacing w:after="0"/>
              <w:rPr>
                <w:rFonts w:cstheme="minorHAnsi"/>
                <w:sz w:val="20"/>
                <w:szCs w:val="20"/>
              </w:rPr>
            </w:pPr>
            <w:r w:rsidRPr="006E0D62">
              <w:rPr>
                <w:rFonts w:cstheme="minorHAnsi"/>
                <w:sz w:val="20"/>
                <w:szCs w:val="20"/>
              </w:rPr>
              <w:t>Sheep fattening to reduce poverty and food insecurity for women farmers</w:t>
            </w:r>
          </w:p>
        </w:tc>
      </w:tr>
      <w:tr w:rsidR="00C42BAA" w:rsidRPr="006E0D62" w14:paraId="002E4B8F" w14:textId="77777777" w:rsidTr="00193356">
        <w:tc>
          <w:tcPr>
            <w:tcW w:w="9529" w:type="dxa"/>
            <w:gridSpan w:val="12"/>
          </w:tcPr>
          <w:p w14:paraId="63CE660F"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Research team</w:t>
            </w:r>
          </w:p>
        </w:tc>
      </w:tr>
      <w:tr w:rsidR="00C42BAA" w:rsidRPr="006E0D62" w14:paraId="604FE1DD" w14:textId="77777777" w:rsidTr="00193356">
        <w:tc>
          <w:tcPr>
            <w:tcW w:w="2808" w:type="dxa"/>
            <w:gridSpan w:val="4"/>
          </w:tcPr>
          <w:p w14:paraId="0B1554F7"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Name</w:t>
            </w:r>
          </w:p>
        </w:tc>
        <w:tc>
          <w:tcPr>
            <w:tcW w:w="3060" w:type="dxa"/>
            <w:gridSpan w:val="3"/>
          </w:tcPr>
          <w:p w14:paraId="4C693B0F"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Institution</w:t>
            </w:r>
          </w:p>
        </w:tc>
        <w:tc>
          <w:tcPr>
            <w:tcW w:w="3661" w:type="dxa"/>
            <w:gridSpan w:val="5"/>
          </w:tcPr>
          <w:p w14:paraId="7C0B808F"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Role</w:t>
            </w:r>
          </w:p>
        </w:tc>
      </w:tr>
      <w:tr w:rsidR="00C42BAA" w:rsidRPr="006E0D62" w14:paraId="2F0F84F8" w14:textId="77777777" w:rsidTr="00193356">
        <w:tc>
          <w:tcPr>
            <w:tcW w:w="2808" w:type="dxa"/>
            <w:gridSpan w:val="4"/>
          </w:tcPr>
          <w:p w14:paraId="7398B51F"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Hamidou NANTOUME</w:t>
            </w:r>
          </w:p>
        </w:tc>
        <w:tc>
          <w:tcPr>
            <w:tcW w:w="3060" w:type="dxa"/>
            <w:gridSpan w:val="3"/>
          </w:tcPr>
          <w:p w14:paraId="44695E4C"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IER</w:t>
            </w:r>
          </w:p>
        </w:tc>
        <w:tc>
          <w:tcPr>
            <w:tcW w:w="3661" w:type="dxa"/>
            <w:gridSpan w:val="5"/>
          </w:tcPr>
          <w:p w14:paraId="19536327"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Leader of the sub activity</w:t>
            </w:r>
          </w:p>
        </w:tc>
      </w:tr>
      <w:tr w:rsidR="00C42BAA" w:rsidRPr="006E0D62" w14:paraId="36287A4F" w14:textId="77777777" w:rsidTr="00193356">
        <w:tc>
          <w:tcPr>
            <w:tcW w:w="2808" w:type="dxa"/>
            <w:gridSpan w:val="4"/>
          </w:tcPr>
          <w:p w14:paraId="016CE19C"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To be identified</w:t>
            </w:r>
          </w:p>
        </w:tc>
        <w:tc>
          <w:tcPr>
            <w:tcW w:w="3060" w:type="dxa"/>
            <w:gridSpan w:val="3"/>
          </w:tcPr>
          <w:p w14:paraId="4917C409" w14:textId="77777777" w:rsidR="00C42BAA" w:rsidRPr="006E0D62" w:rsidRDefault="00C42BAA" w:rsidP="00193356">
            <w:pPr>
              <w:spacing w:after="0"/>
              <w:rPr>
                <w:rFonts w:eastAsia="Calibri" w:cstheme="minorHAnsi"/>
                <w:sz w:val="20"/>
                <w:szCs w:val="20"/>
              </w:rPr>
            </w:pPr>
          </w:p>
        </w:tc>
        <w:tc>
          <w:tcPr>
            <w:tcW w:w="3661" w:type="dxa"/>
            <w:gridSpan w:val="5"/>
          </w:tcPr>
          <w:p w14:paraId="2FC8671C" w14:textId="77777777" w:rsidR="00C42BAA" w:rsidRPr="006E0D62" w:rsidRDefault="00C42BAA" w:rsidP="00193356">
            <w:pPr>
              <w:spacing w:after="0"/>
              <w:rPr>
                <w:rFonts w:eastAsia="Calibri" w:cstheme="minorHAnsi"/>
                <w:sz w:val="20"/>
                <w:szCs w:val="20"/>
              </w:rPr>
            </w:pPr>
          </w:p>
        </w:tc>
      </w:tr>
      <w:tr w:rsidR="00C42BAA" w:rsidRPr="006E0D62" w14:paraId="09CE686C" w14:textId="77777777" w:rsidTr="00193356">
        <w:tc>
          <w:tcPr>
            <w:tcW w:w="9529" w:type="dxa"/>
            <w:gridSpan w:val="12"/>
          </w:tcPr>
          <w:p w14:paraId="49E8FA12" w14:textId="77777777" w:rsidR="00C42BAA" w:rsidRPr="006E0D62" w:rsidRDefault="00C42BAA" w:rsidP="00193356">
            <w:pPr>
              <w:spacing w:after="0"/>
              <w:rPr>
                <w:rFonts w:eastAsia="Calibri" w:cstheme="minorHAnsi"/>
                <w:sz w:val="20"/>
                <w:szCs w:val="20"/>
              </w:rPr>
            </w:pPr>
          </w:p>
        </w:tc>
      </w:tr>
      <w:tr w:rsidR="00C42BAA" w:rsidRPr="006E0D62" w14:paraId="6CC4B161" w14:textId="77777777" w:rsidTr="00193356">
        <w:tc>
          <w:tcPr>
            <w:tcW w:w="9350" w:type="dxa"/>
            <w:gridSpan w:val="12"/>
          </w:tcPr>
          <w:p w14:paraId="4E88AF94" w14:textId="77777777" w:rsidR="00C42BAA" w:rsidRPr="006E0D62" w:rsidRDefault="00C42BAA" w:rsidP="00193356">
            <w:pPr>
              <w:spacing w:after="0"/>
              <w:rPr>
                <w:rFonts w:cstheme="minorHAnsi"/>
                <w:sz w:val="20"/>
                <w:szCs w:val="20"/>
              </w:rPr>
            </w:pPr>
            <w:r w:rsidRPr="006E0D62">
              <w:rPr>
                <w:rFonts w:eastAsia="Calibri" w:cstheme="minorHAnsi"/>
                <w:sz w:val="20"/>
                <w:szCs w:val="20"/>
              </w:rPr>
              <w:t>e. Student(s)</w:t>
            </w:r>
          </w:p>
        </w:tc>
      </w:tr>
      <w:tr w:rsidR="00C42BAA" w:rsidRPr="006E0D62" w14:paraId="1510EF14" w14:textId="77777777" w:rsidTr="00193356">
        <w:tc>
          <w:tcPr>
            <w:tcW w:w="2316" w:type="dxa"/>
            <w:gridSpan w:val="3"/>
          </w:tcPr>
          <w:p w14:paraId="50D5D6AA"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Name</w:t>
            </w:r>
          </w:p>
        </w:tc>
        <w:tc>
          <w:tcPr>
            <w:tcW w:w="3239" w:type="dxa"/>
            <w:gridSpan w:val="3"/>
          </w:tcPr>
          <w:p w14:paraId="36991E7C"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Institute</w:t>
            </w:r>
          </w:p>
        </w:tc>
        <w:tc>
          <w:tcPr>
            <w:tcW w:w="1104" w:type="dxa"/>
            <w:gridSpan w:val="3"/>
          </w:tcPr>
          <w:p w14:paraId="2B335603"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Degree</w:t>
            </w:r>
          </w:p>
        </w:tc>
        <w:tc>
          <w:tcPr>
            <w:tcW w:w="1263" w:type="dxa"/>
            <w:gridSpan w:val="2"/>
          </w:tcPr>
          <w:p w14:paraId="6B777832"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Start</w:t>
            </w:r>
          </w:p>
        </w:tc>
        <w:tc>
          <w:tcPr>
            <w:tcW w:w="1428" w:type="dxa"/>
          </w:tcPr>
          <w:p w14:paraId="614AFE76"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End</w:t>
            </w:r>
          </w:p>
        </w:tc>
      </w:tr>
      <w:tr w:rsidR="00C42BAA" w:rsidRPr="006E0D62" w14:paraId="35778ACC" w14:textId="77777777" w:rsidTr="00193356">
        <w:tc>
          <w:tcPr>
            <w:tcW w:w="2316" w:type="dxa"/>
            <w:gridSpan w:val="3"/>
          </w:tcPr>
          <w:p w14:paraId="45B08F8F" w14:textId="77777777" w:rsidR="00C42BAA" w:rsidRPr="006E0D62" w:rsidRDefault="00C42BAA" w:rsidP="00193356">
            <w:pPr>
              <w:pStyle w:val="ListParagraph"/>
              <w:numPr>
                <w:ilvl w:val="0"/>
                <w:numId w:val="17"/>
              </w:numPr>
              <w:rPr>
                <w:rFonts w:eastAsia="Calibri" w:cstheme="minorHAnsi"/>
                <w:sz w:val="20"/>
                <w:szCs w:val="20"/>
              </w:rPr>
            </w:pPr>
            <w:r w:rsidRPr="006E0D62">
              <w:rPr>
                <w:rFonts w:eastAsia="Calibri" w:cstheme="minorHAnsi"/>
                <w:sz w:val="20"/>
                <w:szCs w:val="20"/>
              </w:rPr>
              <w:t>TBI</w:t>
            </w:r>
          </w:p>
        </w:tc>
        <w:tc>
          <w:tcPr>
            <w:tcW w:w="3239" w:type="dxa"/>
            <w:gridSpan w:val="3"/>
          </w:tcPr>
          <w:p w14:paraId="21802AC1"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ISFRA/USTTB</w:t>
            </w:r>
          </w:p>
        </w:tc>
        <w:tc>
          <w:tcPr>
            <w:tcW w:w="1104" w:type="dxa"/>
            <w:gridSpan w:val="3"/>
          </w:tcPr>
          <w:p w14:paraId="4CF504BB"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PhD</w:t>
            </w:r>
          </w:p>
        </w:tc>
        <w:tc>
          <w:tcPr>
            <w:tcW w:w="1263" w:type="dxa"/>
            <w:gridSpan w:val="2"/>
          </w:tcPr>
          <w:p w14:paraId="6EC352DF" w14:textId="77777777" w:rsidR="00C42BAA" w:rsidRPr="006E0D62" w:rsidRDefault="00C42BAA" w:rsidP="00193356">
            <w:pPr>
              <w:spacing w:after="0"/>
              <w:rPr>
                <w:rFonts w:eastAsia="Calibri" w:cstheme="minorHAnsi"/>
                <w:sz w:val="20"/>
                <w:szCs w:val="20"/>
              </w:rPr>
            </w:pPr>
          </w:p>
        </w:tc>
        <w:tc>
          <w:tcPr>
            <w:tcW w:w="1428" w:type="dxa"/>
          </w:tcPr>
          <w:p w14:paraId="564F2627" w14:textId="77777777" w:rsidR="00C42BAA" w:rsidRPr="006E0D62" w:rsidRDefault="00C42BAA" w:rsidP="00193356">
            <w:pPr>
              <w:spacing w:after="0"/>
              <w:rPr>
                <w:rFonts w:eastAsia="Calibri" w:cstheme="minorHAnsi"/>
                <w:sz w:val="20"/>
                <w:szCs w:val="20"/>
              </w:rPr>
            </w:pPr>
          </w:p>
        </w:tc>
      </w:tr>
      <w:tr w:rsidR="00C42BAA" w:rsidRPr="006E0D62" w14:paraId="321768D7" w14:textId="77777777" w:rsidTr="00193356">
        <w:tc>
          <w:tcPr>
            <w:tcW w:w="1625" w:type="dxa"/>
          </w:tcPr>
          <w:p w14:paraId="46148BC7" w14:textId="77777777" w:rsidR="00C42BAA" w:rsidRPr="006E0D62" w:rsidRDefault="00C42BAA" w:rsidP="00193356">
            <w:pPr>
              <w:spacing w:after="0"/>
              <w:rPr>
                <w:rFonts w:eastAsia="Calibri" w:cstheme="minorHAnsi"/>
                <w:sz w:val="20"/>
                <w:szCs w:val="20"/>
              </w:rPr>
            </w:pPr>
          </w:p>
        </w:tc>
        <w:tc>
          <w:tcPr>
            <w:tcW w:w="7725" w:type="dxa"/>
            <w:gridSpan w:val="11"/>
          </w:tcPr>
          <w:p w14:paraId="1D4318B4" w14:textId="77777777" w:rsidR="00C42BAA" w:rsidRPr="006E0D62" w:rsidRDefault="00C42BAA" w:rsidP="00193356">
            <w:pPr>
              <w:spacing w:after="0"/>
              <w:rPr>
                <w:rFonts w:eastAsia="Calibri" w:cstheme="minorHAnsi"/>
                <w:sz w:val="20"/>
                <w:szCs w:val="20"/>
              </w:rPr>
            </w:pPr>
          </w:p>
        </w:tc>
      </w:tr>
      <w:tr w:rsidR="00C42BAA" w:rsidRPr="006E0D62" w14:paraId="51363EAF" w14:textId="77777777" w:rsidTr="00193356">
        <w:tc>
          <w:tcPr>
            <w:tcW w:w="1614" w:type="dxa"/>
          </w:tcPr>
          <w:p w14:paraId="471DC377"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Location(s)</w:t>
            </w:r>
          </w:p>
        </w:tc>
        <w:tc>
          <w:tcPr>
            <w:tcW w:w="7736" w:type="dxa"/>
            <w:gridSpan w:val="11"/>
          </w:tcPr>
          <w:p w14:paraId="5BE09162"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Bougouni and Koutiala</w:t>
            </w:r>
          </w:p>
        </w:tc>
      </w:tr>
      <w:tr w:rsidR="00C42BAA" w:rsidRPr="006E0D62" w14:paraId="5CB20A1C" w14:textId="77777777" w:rsidTr="00193356">
        <w:tc>
          <w:tcPr>
            <w:tcW w:w="1614" w:type="dxa"/>
          </w:tcPr>
          <w:p w14:paraId="290F9080"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Start</w:t>
            </w:r>
          </w:p>
        </w:tc>
        <w:tc>
          <w:tcPr>
            <w:tcW w:w="7736" w:type="dxa"/>
            <w:gridSpan w:val="11"/>
          </w:tcPr>
          <w:p w14:paraId="55273892"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March 2017</w:t>
            </w:r>
          </w:p>
        </w:tc>
      </w:tr>
      <w:tr w:rsidR="00C42BAA" w:rsidRPr="006E0D62" w14:paraId="5DF9BA45" w14:textId="77777777" w:rsidTr="00193356">
        <w:tc>
          <w:tcPr>
            <w:tcW w:w="1614" w:type="dxa"/>
          </w:tcPr>
          <w:p w14:paraId="353AC28B"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End</w:t>
            </w:r>
          </w:p>
        </w:tc>
        <w:tc>
          <w:tcPr>
            <w:tcW w:w="7736" w:type="dxa"/>
            <w:gridSpan w:val="11"/>
          </w:tcPr>
          <w:p w14:paraId="2A461754"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December 2017</w:t>
            </w:r>
          </w:p>
        </w:tc>
      </w:tr>
      <w:tr w:rsidR="00C42BAA" w:rsidRPr="006E0D62" w14:paraId="42F6DE26" w14:textId="77777777" w:rsidTr="00193356">
        <w:tc>
          <w:tcPr>
            <w:tcW w:w="1614" w:type="dxa"/>
          </w:tcPr>
          <w:p w14:paraId="506BD137" w14:textId="77777777" w:rsidR="00C42BAA" w:rsidRPr="006E0D62" w:rsidRDefault="00C42BAA" w:rsidP="00193356">
            <w:pPr>
              <w:spacing w:after="0"/>
              <w:rPr>
                <w:rFonts w:eastAsia="Calibri" w:cstheme="minorHAnsi"/>
                <w:sz w:val="20"/>
                <w:szCs w:val="20"/>
              </w:rPr>
            </w:pPr>
          </w:p>
        </w:tc>
        <w:tc>
          <w:tcPr>
            <w:tcW w:w="7736" w:type="dxa"/>
            <w:gridSpan w:val="11"/>
          </w:tcPr>
          <w:p w14:paraId="53461740" w14:textId="77777777" w:rsidR="00C42BAA" w:rsidRPr="006E0D62" w:rsidRDefault="00C42BAA" w:rsidP="00193356">
            <w:pPr>
              <w:spacing w:after="0"/>
              <w:rPr>
                <w:rFonts w:eastAsia="Calibri" w:cstheme="minorHAnsi"/>
                <w:sz w:val="20"/>
                <w:szCs w:val="20"/>
              </w:rPr>
            </w:pPr>
          </w:p>
        </w:tc>
      </w:tr>
      <w:tr w:rsidR="00C42BAA" w:rsidRPr="006E0D62" w14:paraId="26BA7596" w14:textId="77777777" w:rsidTr="00193356">
        <w:tc>
          <w:tcPr>
            <w:tcW w:w="9350" w:type="dxa"/>
            <w:gridSpan w:val="12"/>
          </w:tcPr>
          <w:p w14:paraId="13B520DD"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1. Justification</w:t>
            </w:r>
          </w:p>
        </w:tc>
      </w:tr>
      <w:tr w:rsidR="00C42BAA" w:rsidRPr="006E0D62" w14:paraId="763B8BB6" w14:textId="77777777" w:rsidTr="00193356">
        <w:tc>
          <w:tcPr>
            <w:tcW w:w="9350" w:type="dxa"/>
            <w:gridSpan w:val="12"/>
            <w:tcBorders>
              <w:top w:val="single" w:sz="4" w:space="0" w:color="auto"/>
              <w:left w:val="single" w:sz="4" w:space="0" w:color="auto"/>
              <w:bottom w:val="single" w:sz="4" w:space="0" w:color="auto"/>
              <w:right w:val="single" w:sz="4" w:space="0" w:color="auto"/>
            </w:tcBorders>
          </w:tcPr>
          <w:p w14:paraId="5A3DB0EA" w14:textId="77777777" w:rsidR="00C42BAA" w:rsidRPr="006E0D62" w:rsidRDefault="00C42BAA" w:rsidP="00193356">
            <w:pPr>
              <w:spacing w:after="0"/>
              <w:rPr>
                <w:rFonts w:cstheme="minorHAnsi"/>
                <w:sz w:val="20"/>
                <w:szCs w:val="20"/>
              </w:rPr>
            </w:pPr>
            <w:r w:rsidRPr="006E0D62">
              <w:rPr>
                <w:rFonts w:cstheme="minorHAnsi"/>
                <w:sz w:val="20"/>
                <w:szCs w:val="20"/>
              </w:rPr>
              <w:t xml:space="preserve">In Mali livestock are estimated to 10 622 750 cattle, 15 143 415 sheep and 21 087 300 goats (DNPIA 2016) and contribute to 17% of the gross national product. </w:t>
            </w:r>
          </w:p>
          <w:p w14:paraId="0BB8EE68" w14:textId="77777777" w:rsidR="00C42BAA" w:rsidRPr="006E0D62" w:rsidRDefault="00C42BAA" w:rsidP="00193356">
            <w:pPr>
              <w:spacing w:after="0"/>
              <w:jc w:val="both"/>
              <w:rPr>
                <w:rFonts w:cstheme="minorHAnsi"/>
                <w:sz w:val="20"/>
                <w:szCs w:val="20"/>
              </w:rPr>
            </w:pPr>
            <w:r w:rsidRPr="006E0D62">
              <w:rPr>
                <w:rFonts w:cstheme="minorHAnsi"/>
                <w:bCs/>
                <w:sz w:val="20"/>
                <w:szCs w:val="20"/>
              </w:rPr>
              <w:t xml:space="preserve">Livestock play an important role in social activities and in the supply of animal products (meat and milk). Moreover sheep and goats provide an additional income source to low-capital family farms. The daily meat consumption per inhabitant that is estimated at 12 kg was supposed to increase to 21 kg in 1991 according to the five years plan of </w:t>
            </w:r>
            <w:r w:rsidRPr="006E0D62">
              <w:rPr>
                <w:rFonts w:cstheme="minorHAnsi"/>
                <w:sz w:val="20"/>
                <w:szCs w:val="20"/>
              </w:rPr>
              <w:t xml:space="preserve">1987-1991. Food insecurity that results is shown not only as food deficit but as a non balanced nutrition in food requirements in most of the urban and rural populations of Mali. </w:t>
            </w:r>
          </w:p>
          <w:p w14:paraId="509EC6C0" w14:textId="77777777" w:rsidR="00C42BAA" w:rsidRPr="006E0D62" w:rsidRDefault="00C42BAA" w:rsidP="00193356">
            <w:pPr>
              <w:spacing w:after="0"/>
              <w:rPr>
                <w:rFonts w:eastAsia="Calibri" w:cstheme="minorHAnsi"/>
                <w:sz w:val="20"/>
                <w:szCs w:val="20"/>
              </w:rPr>
            </w:pPr>
            <w:r w:rsidRPr="006E0D62">
              <w:rPr>
                <w:rFonts w:cstheme="minorHAnsi"/>
                <w:sz w:val="20"/>
                <w:szCs w:val="20"/>
              </w:rPr>
              <w:t>Sheep fattening is becoming very common and practiced without any gender restriction both in the large and small villages especially during the religious feasts. The rations fed, the length of the fattening period, the age and breeds used and other techniques (vaccination, deworming) made the profits gained very diverse. Average daily gains of 50 to 200 g and net profit from 11 000 to 33 300 F.CFA were obtaining depending on the fattening conditions and the breeds used.</w:t>
            </w:r>
          </w:p>
        </w:tc>
      </w:tr>
      <w:tr w:rsidR="00C42BAA" w:rsidRPr="006E0D62" w14:paraId="73E7DC3D" w14:textId="77777777" w:rsidTr="00193356">
        <w:tc>
          <w:tcPr>
            <w:tcW w:w="9350" w:type="dxa"/>
            <w:gridSpan w:val="12"/>
            <w:tcBorders>
              <w:top w:val="single" w:sz="4" w:space="0" w:color="auto"/>
              <w:left w:val="single" w:sz="4" w:space="0" w:color="auto"/>
              <w:bottom w:val="single" w:sz="4" w:space="0" w:color="auto"/>
              <w:right w:val="single" w:sz="4" w:space="0" w:color="auto"/>
            </w:tcBorders>
          </w:tcPr>
          <w:p w14:paraId="656BCEC2" w14:textId="77777777" w:rsidR="00C42BAA" w:rsidRPr="006E0D62" w:rsidRDefault="00C42BAA" w:rsidP="00193356">
            <w:pPr>
              <w:spacing w:after="0"/>
              <w:rPr>
                <w:rFonts w:eastAsia="Calibri" w:cstheme="minorHAnsi"/>
                <w:sz w:val="20"/>
                <w:szCs w:val="20"/>
              </w:rPr>
            </w:pPr>
          </w:p>
        </w:tc>
      </w:tr>
      <w:tr w:rsidR="00C42BAA" w:rsidRPr="006E0D62" w14:paraId="136AB558" w14:textId="77777777" w:rsidTr="00193356">
        <w:tc>
          <w:tcPr>
            <w:tcW w:w="9350" w:type="dxa"/>
            <w:gridSpan w:val="12"/>
            <w:tcBorders>
              <w:top w:val="single" w:sz="4" w:space="0" w:color="auto"/>
              <w:left w:val="single" w:sz="4" w:space="0" w:color="auto"/>
              <w:bottom w:val="single" w:sz="4" w:space="0" w:color="auto"/>
              <w:right w:val="single" w:sz="4" w:space="0" w:color="auto"/>
            </w:tcBorders>
          </w:tcPr>
          <w:p w14:paraId="20F9025A"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2. Objectives</w:t>
            </w:r>
          </w:p>
          <w:p w14:paraId="0BDC09A5" w14:textId="77777777" w:rsidR="00C42BAA" w:rsidRPr="006E0D62" w:rsidRDefault="00C42BAA" w:rsidP="00193356">
            <w:pPr>
              <w:spacing w:after="0"/>
              <w:rPr>
                <w:rFonts w:eastAsia="Calibri" w:cstheme="minorHAnsi"/>
                <w:sz w:val="20"/>
                <w:szCs w:val="20"/>
              </w:rPr>
            </w:pPr>
            <w:r w:rsidRPr="006E0D62">
              <w:rPr>
                <w:rFonts w:cstheme="minorHAnsi"/>
                <w:sz w:val="20"/>
                <w:szCs w:val="20"/>
              </w:rPr>
              <w:t xml:space="preserve">The </w:t>
            </w:r>
            <w:r w:rsidRPr="006E0D62">
              <w:rPr>
                <w:rFonts w:cstheme="minorHAnsi"/>
                <w:bCs/>
                <w:sz w:val="20"/>
                <w:szCs w:val="20"/>
              </w:rPr>
              <w:t>general objective of this study is to improve the production of good quality sheep meat and the producers’ income that will contribute to reduce poverty and food insecurity. The specific objectives are:</w:t>
            </w:r>
          </w:p>
        </w:tc>
      </w:tr>
      <w:tr w:rsidR="00C42BAA" w:rsidRPr="006E0D62" w14:paraId="5BE2C39F" w14:textId="77777777" w:rsidTr="00193356">
        <w:tc>
          <w:tcPr>
            <w:tcW w:w="9350" w:type="dxa"/>
            <w:gridSpan w:val="12"/>
            <w:tcBorders>
              <w:top w:val="single" w:sz="4" w:space="0" w:color="auto"/>
              <w:left w:val="single" w:sz="4" w:space="0" w:color="auto"/>
              <w:bottom w:val="single" w:sz="4" w:space="0" w:color="auto"/>
              <w:right w:val="single" w:sz="4" w:space="0" w:color="auto"/>
            </w:tcBorders>
          </w:tcPr>
          <w:p w14:paraId="7FBB9F7F"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2.1. To improve production of good quality sheep meat</w:t>
            </w:r>
          </w:p>
        </w:tc>
      </w:tr>
      <w:tr w:rsidR="00C42BAA" w:rsidRPr="006E0D62" w14:paraId="7599D471" w14:textId="77777777" w:rsidTr="00193356">
        <w:tc>
          <w:tcPr>
            <w:tcW w:w="9350" w:type="dxa"/>
            <w:gridSpan w:val="12"/>
            <w:tcBorders>
              <w:top w:val="single" w:sz="4" w:space="0" w:color="auto"/>
              <w:left w:val="single" w:sz="4" w:space="0" w:color="auto"/>
              <w:bottom w:val="single" w:sz="4" w:space="0" w:color="auto"/>
              <w:right w:val="single" w:sz="4" w:space="0" w:color="auto"/>
            </w:tcBorders>
          </w:tcPr>
          <w:p w14:paraId="2577879A"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2.2. Determine and disseminate appropriate sheep fattening rations</w:t>
            </w:r>
          </w:p>
        </w:tc>
      </w:tr>
      <w:tr w:rsidR="00C42BAA" w:rsidRPr="006E0D62" w14:paraId="26A60D0F" w14:textId="77777777" w:rsidTr="00193356">
        <w:tc>
          <w:tcPr>
            <w:tcW w:w="9350" w:type="dxa"/>
            <w:gridSpan w:val="12"/>
            <w:tcBorders>
              <w:top w:val="single" w:sz="4" w:space="0" w:color="auto"/>
              <w:left w:val="single" w:sz="4" w:space="0" w:color="auto"/>
              <w:bottom w:val="single" w:sz="4" w:space="0" w:color="auto"/>
              <w:right w:val="single" w:sz="4" w:space="0" w:color="auto"/>
            </w:tcBorders>
          </w:tcPr>
          <w:p w14:paraId="2977E76B"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3. Research questions</w:t>
            </w:r>
          </w:p>
          <w:p w14:paraId="77F5AACA"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How does sheep fattening reduce poverty and food insecurity?</w:t>
            </w:r>
          </w:p>
        </w:tc>
      </w:tr>
      <w:tr w:rsidR="00C42BAA" w:rsidRPr="006E0D62" w14:paraId="4AC871AA" w14:textId="77777777" w:rsidTr="00193356">
        <w:tc>
          <w:tcPr>
            <w:tcW w:w="9350" w:type="dxa"/>
            <w:gridSpan w:val="12"/>
            <w:tcBorders>
              <w:top w:val="single" w:sz="4" w:space="0" w:color="auto"/>
              <w:left w:val="single" w:sz="4" w:space="0" w:color="auto"/>
              <w:bottom w:val="single" w:sz="4" w:space="0" w:color="auto"/>
              <w:right w:val="single" w:sz="4" w:space="0" w:color="auto"/>
            </w:tcBorders>
          </w:tcPr>
          <w:p w14:paraId="4B4FADB9"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 xml:space="preserve">4. Procedures (survey methods, gender disaggregation, treatments, experimental design, sample size, etc). </w:t>
            </w:r>
          </w:p>
        </w:tc>
      </w:tr>
      <w:tr w:rsidR="00C42BAA" w:rsidRPr="006E0D62" w14:paraId="2C8B4419" w14:textId="77777777" w:rsidTr="00193356">
        <w:tc>
          <w:tcPr>
            <w:tcW w:w="9350" w:type="dxa"/>
            <w:gridSpan w:val="12"/>
            <w:tcBorders>
              <w:top w:val="single" w:sz="4" w:space="0" w:color="auto"/>
              <w:left w:val="single" w:sz="4" w:space="0" w:color="auto"/>
              <w:bottom w:val="single" w:sz="4" w:space="0" w:color="auto"/>
              <w:right w:val="single" w:sz="4" w:space="0" w:color="auto"/>
            </w:tcBorders>
          </w:tcPr>
          <w:p w14:paraId="06BD7056"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 xml:space="preserve">4.1. </w:t>
            </w:r>
            <w:r w:rsidRPr="006E0D62">
              <w:rPr>
                <w:rFonts w:cstheme="minorHAnsi"/>
                <w:bCs/>
                <w:sz w:val="20"/>
                <w:szCs w:val="20"/>
              </w:rPr>
              <w:t>Fattening tests will be conducted for three months (2 weeks of adaption period) at the technology parks with an active participation of the beneficiaries who are women from the previously selected twenty villages and organized in innovative platforms. The fattening tests will be conducted in each area to compare four rations containing each 40% of cottonseed cake and 60% forage. The forage part (60%) of the rations will be 1) natural grass (P. pedicellatum) silage, 2) natural grass (P. pedicellatum) hay, 3) urea treated natural dry grass (P. pedicellatum) and 4) urea treated maize straw. Using a number of 5 heads per treatment or ration, the number of sheep needed in each area will be 20 (5 sheep x 4 rations). The total number of sheep is evaluated at 40 (20 in each area).</w:t>
            </w:r>
          </w:p>
        </w:tc>
      </w:tr>
      <w:tr w:rsidR="00C42BAA" w:rsidRPr="006E0D62" w14:paraId="6A0C712B" w14:textId="77777777" w:rsidTr="00193356">
        <w:tc>
          <w:tcPr>
            <w:tcW w:w="9350" w:type="dxa"/>
            <w:gridSpan w:val="12"/>
            <w:tcBorders>
              <w:top w:val="single" w:sz="4" w:space="0" w:color="auto"/>
              <w:left w:val="single" w:sz="4" w:space="0" w:color="auto"/>
              <w:bottom w:val="single" w:sz="4" w:space="0" w:color="auto"/>
              <w:right w:val="single" w:sz="4" w:space="0" w:color="auto"/>
            </w:tcBorders>
          </w:tcPr>
          <w:p w14:paraId="75C0370A"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 xml:space="preserve">4.2. </w:t>
            </w:r>
            <w:r w:rsidRPr="006E0D62">
              <w:rPr>
                <w:rFonts w:cstheme="minorHAnsi"/>
                <w:bCs/>
                <w:sz w:val="20"/>
                <w:szCs w:val="20"/>
              </w:rPr>
              <w:t xml:space="preserve">Forty, 12-18 month old sheep (2 adult pairs of teeth) will be bought, then vaccinated against peste des petits ruminants (PPR) and pasteurrolosis and dewormed against external, internal and blood parasites using Ivermectine, Fenbendazole and Berenyl. They will be adapted to the environmental conditions for two weeks and tested for 75 days. Feed intake and weight gain will be recorded through weighing feeds, orts on daily basis </w:t>
            </w:r>
            <w:r w:rsidRPr="006E0D62">
              <w:rPr>
                <w:rFonts w:cstheme="minorHAnsi"/>
                <w:bCs/>
                <w:sz w:val="20"/>
                <w:szCs w:val="20"/>
              </w:rPr>
              <w:lastRenderedPageBreak/>
              <w:t>and animals at the beginning and at the end of the experiment. Feed samples will be taken to determine the chemical composition of the rations. Costs of all the inputs and outputs will be recorded to do the economic analyses of the fattening operations.</w:t>
            </w:r>
          </w:p>
        </w:tc>
      </w:tr>
      <w:tr w:rsidR="00C42BAA" w:rsidRPr="006E0D62" w14:paraId="128560BF" w14:textId="77777777" w:rsidTr="00193356">
        <w:tc>
          <w:tcPr>
            <w:tcW w:w="9350" w:type="dxa"/>
            <w:gridSpan w:val="12"/>
            <w:tcBorders>
              <w:top w:val="single" w:sz="4" w:space="0" w:color="auto"/>
              <w:left w:val="single" w:sz="4" w:space="0" w:color="auto"/>
              <w:bottom w:val="single" w:sz="4" w:space="0" w:color="auto"/>
              <w:right w:val="single" w:sz="4" w:space="0" w:color="auto"/>
            </w:tcBorders>
          </w:tcPr>
          <w:p w14:paraId="7A5E663E"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lastRenderedPageBreak/>
              <w:t xml:space="preserve">4.3. </w:t>
            </w:r>
            <w:r w:rsidRPr="006E0D62">
              <w:rPr>
                <w:rFonts w:cstheme="minorHAnsi"/>
                <w:bCs/>
                <w:sz w:val="20"/>
                <w:szCs w:val="20"/>
              </w:rPr>
              <w:t>Data analyses will be performed on feed intake, weight gain, feed efficiency and cost benefit to determine the best ration using the completely randomized design (CRD) of SAS (SAS Enterprise Guide, 2013) .</w:t>
            </w:r>
          </w:p>
        </w:tc>
      </w:tr>
      <w:tr w:rsidR="00C42BAA" w:rsidRPr="006E0D62" w14:paraId="3F428AF5" w14:textId="77777777" w:rsidTr="00193356">
        <w:tc>
          <w:tcPr>
            <w:tcW w:w="9350" w:type="dxa"/>
            <w:gridSpan w:val="12"/>
            <w:tcBorders>
              <w:top w:val="single" w:sz="4" w:space="0" w:color="auto"/>
              <w:left w:val="single" w:sz="4" w:space="0" w:color="auto"/>
              <w:bottom w:val="single" w:sz="4" w:space="0" w:color="auto"/>
              <w:right w:val="single" w:sz="4" w:space="0" w:color="auto"/>
            </w:tcBorders>
          </w:tcPr>
          <w:p w14:paraId="21DD3B8E" w14:textId="77777777" w:rsidR="00C42BAA" w:rsidRPr="006E0D62" w:rsidRDefault="00C42BAA" w:rsidP="00193356">
            <w:pPr>
              <w:spacing w:after="0"/>
              <w:rPr>
                <w:rFonts w:eastAsia="Calibri" w:cstheme="minorHAnsi"/>
                <w:sz w:val="20"/>
                <w:szCs w:val="20"/>
              </w:rPr>
            </w:pPr>
          </w:p>
        </w:tc>
      </w:tr>
      <w:tr w:rsidR="00C42BAA" w:rsidRPr="006E0D62" w14:paraId="486356ED" w14:textId="77777777" w:rsidTr="00193356">
        <w:tc>
          <w:tcPr>
            <w:tcW w:w="6132" w:type="dxa"/>
            <w:gridSpan w:val="8"/>
            <w:tcBorders>
              <w:top w:val="single" w:sz="4" w:space="0" w:color="auto"/>
              <w:left w:val="single" w:sz="4" w:space="0" w:color="auto"/>
              <w:bottom w:val="single" w:sz="4" w:space="0" w:color="auto"/>
              <w:right w:val="single" w:sz="4" w:space="0" w:color="auto"/>
            </w:tcBorders>
          </w:tcPr>
          <w:p w14:paraId="76D9A0B5"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5. Data to be collected and uploaded</w:t>
            </w:r>
          </w:p>
        </w:tc>
        <w:tc>
          <w:tcPr>
            <w:tcW w:w="3218" w:type="dxa"/>
            <w:gridSpan w:val="4"/>
            <w:tcBorders>
              <w:top w:val="single" w:sz="4" w:space="0" w:color="auto"/>
              <w:left w:val="single" w:sz="4" w:space="0" w:color="auto"/>
              <w:bottom w:val="single" w:sz="4" w:space="0" w:color="auto"/>
              <w:right w:val="single" w:sz="4" w:space="0" w:color="auto"/>
            </w:tcBorders>
          </w:tcPr>
          <w:p w14:paraId="15F73971"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Responsibility/Institute</w:t>
            </w:r>
          </w:p>
        </w:tc>
      </w:tr>
      <w:tr w:rsidR="00C42BAA" w:rsidRPr="006E0D62" w14:paraId="3A61E79E" w14:textId="77777777" w:rsidTr="00193356">
        <w:tc>
          <w:tcPr>
            <w:tcW w:w="6132" w:type="dxa"/>
            <w:gridSpan w:val="8"/>
            <w:tcBorders>
              <w:top w:val="single" w:sz="4" w:space="0" w:color="auto"/>
              <w:left w:val="single" w:sz="4" w:space="0" w:color="auto"/>
              <w:bottom w:val="single" w:sz="4" w:space="0" w:color="auto"/>
              <w:right w:val="single" w:sz="4" w:space="0" w:color="auto"/>
            </w:tcBorders>
          </w:tcPr>
          <w:p w14:paraId="260AA8C0"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5.1. Weight changes of the animals</w:t>
            </w:r>
          </w:p>
        </w:tc>
        <w:tc>
          <w:tcPr>
            <w:tcW w:w="3218" w:type="dxa"/>
            <w:gridSpan w:val="4"/>
            <w:tcBorders>
              <w:top w:val="single" w:sz="4" w:space="0" w:color="auto"/>
              <w:left w:val="single" w:sz="4" w:space="0" w:color="auto"/>
              <w:bottom w:val="single" w:sz="4" w:space="0" w:color="auto"/>
              <w:right w:val="single" w:sz="4" w:space="0" w:color="auto"/>
            </w:tcBorders>
          </w:tcPr>
          <w:p w14:paraId="01F8A1C0" w14:textId="77777777" w:rsidR="00C42BAA" w:rsidRPr="006E0D62" w:rsidRDefault="00C42BAA" w:rsidP="00193356">
            <w:pPr>
              <w:spacing w:after="0"/>
              <w:rPr>
                <w:rFonts w:eastAsia="Calibri" w:cstheme="minorHAnsi"/>
                <w:sz w:val="20"/>
                <w:szCs w:val="20"/>
              </w:rPr>
            </w:pPr>
          </w:p>
        </w:tc>
      </w:tr>
      <w:tr w:rsidR="00C42BAA" w:rsidRPr="006E0D62" w14:paraId="2C93BB7E" w14:textId="77777777" w:rsidTr="00193356">
        <w:tc>
          <w:tcPr>
            <w:tcW w:w="6132" w:type="dxa"/>
            <w:gridSpan w:val="8"/>
            <w:tcBorders>
              <w:top w:val="single" w:sz="4" w:space="0" w:color="auto"/>
              <w:left w:val="single" w:sz="4" w:space="0" w:color="auto"/>
              <w:bottom w:val="single" w:sz="4" w:space="0" w:color="auto"/>
              <w:right w:val="single" w:sz="4" w:space="0" w:color="auto"/>
            </w:tcBorders>
          </w:tcPr>
          <w:p w14:paraId="58FF59F6"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 xml:space="preserve">5.2. Feed intake </w:t>
            </w:r>
          </w:p>
        </w:tc>
        <w:tc>
          <w:tcPr>
            <w:tcW w:w="3218" w:type="dxa"/>
            <w:gridSpan w:val="4"/>
            <w:tcBorders>
              <w:top w:val="single" w:sz="4" w:space="0" w:color="auto"/>
              <w:left w:val="single" w:sz="4" w:space="0" w:color="auto"/>
              <w:bottom w:val="single" w:sz="4" w:space="0" w:color="auto"/>
              <w:right w:val="single" w:sz="4" w:space="0" w:color="auto"/>
            </w:tcBorders>
          </w:tcPr>
          <w:p w14:paraId="572B20BC" w14:textId="77777777" w:rsidR="00C42BAA" w:rsidRPr="006E0D62" w:rsidRDefault="00C42BAA" w:rsidP="00193356">
            <w:pPr>
              <w:spacing w:after="0"/>
              <w:rPr>
                <w:rFonts w:eastAsia="Calibri" w:cstheme="minorHAnsi"/>
                <w:sz w:val="20"/>
                <w:szCs w:val="20"/>
              </w:rPr>
            </w:pPr>
          </w:p>
        </w:tc>
      </w:tr>
      <w:tr w:rsidR="00C42BAA" w:rsidRPr="006E0D62" w14:paraId="4DA91C12" w14:textId="77777777" w:rsidTr="00193356">
        <w:tc>
          <w:tcPr>
            <w:tcW w:w="6132" w:type="dxa"/>
            <w:gridSpan w:val="8"/>
            <w:tcBorders>
              <w:top w:val="single" w:sz="4" w:space="0" w:color="auto"/>
              <w:left w:val="single" w:sz="4" w:space="0" w:color="auto"/>
              <w:bottom w:val="single" w:sz="4" w:space="0" w:color="auto"/>
              <w:right w:val="single" w:sz="4" w:space="0" w:color="auto"/>
            </w:tcBorders>
          </w:tcPr>
          <w:p w14:paraId="3A8C9988"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5.3. Feed efficiency (weight gained/unit of feed consumption</w:t>
            </w:r>
          </w:p>
        </w:tc>
        <w:tc>
          <w:tcPr>
            <w:tcW w:w="3218" w:type="dxa"/>
            <w:gridSpan w:val="4"/>
            <w:tcBorders>
              <w:top w:val="single" w:sz="4" w:space="0" w:color="auto"/>
              <w:left w:val="single" w:sz="4" w:space="0" w:color="auto"/>
              <w:bottom w:val="single" w:sz="4" w:space="0" w:color="auto"/>
              <w:right w:val="single" w:sz="4" w:space="0" w:color="auto"/>
            </w:tcBorders>
          </w:tcPr>
          <w:p w14:paraId="3EEAB832" w14:textId="77777777" w:rsidR="00C42BAA" w:rsidRPr="006E0D62" w:rsidRDefault="00C42BAA" w:rsidP="00193356">
            <w:pPr>
              <w:spacing w:after="0"/>
              <w:rPr>
                <w:rFonts w:eastAsia="Calibri" w:cstheme="minorHAnsi"/>
                <w:sz w:val="20"/>
                <w:szCs w:val="20"/>
              </w:rPr>
            </w:pPr>
          </w:p>
        </w:tc>
      </w:tr>
      <w:tr w:rsidR="00C42BAA" w:rsidRPr="006E0D62" w14:paraId="78B0F3BD" w14:textId="77777777" w:rsidTr="00193356">
        <w:tc>
          <w:tcPr>
            <w:tcW w:w="9350" w:type="dxa"/>
            <w:gridSpan w:val="12"/>
            <w:tcBorders>
              <w:top w:val="single" w:sz="4" w:space="0" w:color="auto"/>
              <w:left w:val="single" w:sz="4" w:space="0" w:color="auto"/>
              <w:bottom w:val="single" w:sz="4" w:space="0" w:color="auto"/>
              <w:right w:val="single" w:sz="4" w:space="0" w:color="auto"/>
            </w:tcBorders>
          </w:tcPr>
          <w:p w14:paraId="6BA6CA6F"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5.3. costs of inputs and outputs</w:t>
            </w:r>
          </w:p>
        </w:tc>
      </w:tr>
      <w:tr w:rsidR="00C42BAA" w:rsidRPr="006E0D62" w14:paraId="17F3E695" w14:textId="77777777" w:rsidTr="00193356">
        <w:tc>
          <w:tcPr>
            <w:tcW w:w="9350" w:type="dxa"/>
            <w:gridSpan w:val="12"/>
            <w:tcBorders>
              <w:top w:val="single" w:sz="4" w:space="0" w:color="auto"/>
              <w:left w:val="single" w:sz="4" w:space="0" w:color="auto"/>
              <w:bottom w:val="single" w:sz="4" w:space="0" w:color="auto"/>
              <w:right w:val="single" w:sz="4" w:space="0" w:color="auto"/>
            </w:tcBorders>
          </w:tcPr>
          <w:p w14:paraId="37839DC2"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6. Milestones</w:t>
            </w:r>
          </w:p>
          <w:p w14:paraId="4F47FE4E"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Choice of collaborative farmers in March, test of fattening rations and data collected from March to May,   reporting in July</w:t>
            </w:r>
          </w:p>
        </w:tc>
      </w:tr>
      <w:tr w:rsidR="00C42BAA" w:rsidRPr="006E0D62" w14:paraId="591F00C5" w14:textId="77777777" w:rsidTr="00193356">
        <w:tc>
          <w:tcPr>
            <w:tcW w:w="3889" w:type="dxa"/>
            <w:gridSpan w:val="5"/>
            <w:tcBorders>
              <w:top w:val="single" w:sz="4" w:space="0" w:color="auto"/>
              <w:left w:val="single" w:sz="4" w:space="0" w:color="auto"/>
              <w:bottom w:val="single" w:sz="4" w:space="0" w:color="auto"/>
              <w:right w:val="single" w:sz="4" w:space="0" w:color="auto"/>
            </w:tcBorders>
          </w:tcPr>
          <w:p w14:paraId="02E1995B" w14:textId="77777777" w:rsidR="00C42BAA" w:rsidRPr="006E0D62" w:rsidRDefault="00C42BAA" w:rsidP="00193356">
            <w:pPr>
              <w:spacing w:after="0"/>
              <w:jc w:val="both"/>
              <w:rPr>
                <w:rFonts w:eastAsia="Calibri" w:cstheme="minorHAnsi"/>
                <w:sz w:val="20"/>
                <w:szCs w:val="20"/>
              </w:rPr>
            </w:pPr>
            <w:r w:rsidRPr="006E0D62">
              <w:rPr>
                <w:rFonts w:eastAsia="Calibri" w:cstheme="minorHAnsi"/>
                <w:sz w:val="20"/>
                <w:szCs w:val="20"/>
              </w:rPr>
              <w:t>Deliverables</w:t>
            </w:r>
          </w:p>
        </w:tc>
        <w:tc>
          <w:tcPr>
            <w:tcW w:w="3186" w:type="dxa"/>
            <w:gridSpan w:val="5"/>
            <w:tcBorders>
              <w:top w:val="single" w:sz="4" w:space="0" w:color="auto"/>
              <w:left w:val="single" w:sz="4" w:space="0" w:color="auto"/>
              <w:bottom w:val="single" w:sz="4" w:space="0" w:color="auto"/>
              <w:right w:val="single" w:sz="4" w:space="0" w:color="auto"/>
            </w:tcBorders>
          </w:tcPr>
          <w:p w14:paraId="23C4E684"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Means of verification</w:t>
            </w:r>
          </w:p>
        </w:tc>
        <w:tc>
          <w:tcPr>
            <w:tcW w:w="2275" w:type="dxa"/>
            <w:gridSpan w:val="2"/>
            <w:tcBorders>
              <w:top w:val="single" w:sz="4" w:space="0" w:color="auto"/>
              <w:left w:val="single" w:sz="4" w:space="0" w:color="auto"/>
              <w:bottom w:val="single" w:sz="4" w:space="0" w:color="auto"/>
              <w:right w:val="single" w:sz="4" w:space="0" w:color="auto"/>
            </w:tcBorders>
          </w:tcPr>
          <w:p w14:paraId="53CC211C"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Date</w:t>
            </w:r>
          </w:p>
        </w:tc>
      </w:tr>
      <w:tr w:rsidR="00C42BAA" w:rsidRPr="006E0D62" w14:paraId="700E548E" w14:textId="77777777" w:rsidTr="00193356">
        <w:tc>
          <w:tcPr>
            <w:tcW w:w="3889" w:type="dxa"/>
            <w:gridSpan w:val="5"/>
            <w:tcBorders>
              <w:top w:val="single" w:sz="4" w:space="0" w:color="auto"/>
              <w:left w:val="single" w:sz="4" w:space="0" w:color="auto"/>
              <w:bottom w:val="single" w:sz="4" w:space="0" w:color="auto"/>
              <w:right w:val="single" w:sz="4" w:space="0" w:color="auto"/>
            </w:tcBorders>
          </w:tcPr>
          <w:p w14:paraId="156D57FE" w14:textId="77777777" w:rsidR="00C42BAA" w:rsidRPr="006E0D62" w:rsidRDefault="00C42BAA" w:rsidP="00193356">
            <w:pPr>
              <w:spacing w:after="0"/>
              <w:jc w:val="both"/>
              <w:rPr>
                <w:rFonts w:eastAsia="Calibri" w:cstheme="minorHAnsi"/>
                <w:sz w:val="20"/>
                <w:szCs w:val="20"/>
              </w:rPr>
            </w:pPr>
            <w:r w:rsidRPr="006E0D62">
              <w:rPr>
                <w:rFonts w:eastAsia="Calibri" w:cstheme="minorHAnsi"/>
                <w:sz w:val="20"/>
                <w:szCs w:val="20"/>
              </w:rPr>
              <w:t>6.1. Collaborative farmers known</w:t>
            </w:r>
          </w:p>
        </w:tc>
        <w:tc>
          <w:tcPr>
            <w:tcW w:w="3186" w:type="dxa"/>
            <w:gridSpan w:val="5"/>
            <w:tcBorders>
              <w:top w:val="single" w:sz="4" w:space="0" w:color="auto"/>
              <w:left w:val="single" w:sz="4" w:space="0" w:color="auto"/>
              <w:bottom w:val="single" w:sz="4" w:space="0" w:color="auto"/>
              <w:right w:val="single" w:sz="4" w:space="0" w:color="auto"/>
            </w:tcBorders>
          </w:tcPr>
          <w:p w14:paraId="1ED55742"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Field visit, reports</w:t>
            </w:r>
          </w:p>
        </w:tc>
        <w:tc>
          <w:tcPr>
            <w:tcW w:w="2275" w:type="dxa"/>
            <w:gridSpan w:val="2"/>
            <w:tcBorders>
              <w:top w:val="single" w:sz="4" w:space="0" w:color="auto"/>
              <w:left w:val="single" w:sz="4" w:space="0" w:color="auto"/>
              <w:bottom w:val="single" w:sz="4" w:space="0" w:color="auto"/>
              <w:right w:val="single" w:sz="4" w:space="0" w:color="auto"/>
            </w:tcBorders>
          </w:tcPr>
          <w:p w14:paraId="79814A5A"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April 2017</w:t>
            </w:r>
          </w:p>
        </w:tc>
      </w:tr>
      <w:tr w:rsidR="00C42BAA" w:rsidRPr="006E0D62" w14:paraId="22DFD384" w14:textId="77777777" w:rsidTr="00193356">
        <w:tc>
          <w:tcPr>
            <w:tcW w:w="3889" w:type="dxa"/>
            <w:gridSpan w:val="5"/>
            <w:tcBorders>
              <w:top w:val="single" w:sz="4" w:space="0" w:color="auto"/>
              <w:left w:val="single" w:sz="4" w:space="0" w:color="auto"/>
              <w:bottom w:val="single" w:sz="4" w:space="0" w:color="auto"/>
              <w:right w:val="single" w:sz="4" w:space="0" w:color="auto"/>
            </w:tcBorders>
          </w:tcPr>
          <w:p w14:paraId="70CEC125" w14:textId="77777777" w:rsidR="00C42BAA" w:rsidRPr="006E0D62" w:rsidRDefault="00C42BAA" w:rsidP="00193356">
            <w:pPr>
              <w:spacing w:after="0"/>
              <w:jc w:val="both"/>
              <w:rPr>
                <w:rFonts w:eastAsia="Calibri" w:cstheme="minorHAnsi"/>
                <w:sz w:val="20"/>
                <w:szCs w:val="20"/>
              </w:rPr>
            </w:pPr>
            <w:r w:rsidRPr="006E0D62">
              <w:rPr>
                <w:rFonts w:eastAsia="Calibri" w:cstheme="minorHAnsi"/>
                <w:sz w:val="20"/>
                <w:szCs w:val="20"/>
              </w:rPr>
              <w:t>6.2. Sheep are fattened</w:t>
            </w:r>
          </w:p>
        </w:tc>
        <w:tc>
          <w:tcPr>
            <w:tcW w:w="3186" w:type="dxa"/>
            <w:gridSpan w:val="5"/>
            <w:tcBorders>
              <w:top w:val="single" w:sz="4" w:space="0" w:color="auto"/>
              <w:left w:val="single" w:sz="4" w:space="0" w:color="auto"/>
              <w:bottom w:val="single" w:sz="4" w:space="0" w:color="auto"/>
              <w:right w:val="single" w:sz="4" w:space="0" w:color="auto"/>
            </w:tcBorders>
          </w:tcPr>
          <w:p w14:paraId="46D4A87E"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Field visit, reports</w:t>
            </w:r>
          </w:p>
        </w:tc>
        <w:tc>
          <w:tcPr>
            <w:tcW w:w="2275" w:type="dxa"/>
            <w:gridSpan w:val="2"/>
            <w:tcBorders>
              <w:top w:val="single" w:sz="4" w:space="0" w:color="auto"/>
              <w:left w:val="single" w:sz="4" w:space="0" w:color="auto"/>
              <w:bottom w:val="single" w:sz="4" w:space="0" w:color="auto"/>
              <w:right w:val="single" w:sz="4" w:space="0" w:color="auto"/>
            </w:tcBorders>
          </w:tcPr>
          <w:p w14:paraId="6750D3F2"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May 2017</w:t>
            </w:r>
          </w:p>
        </w:tc>
      </w:tr>
      <w:tr w:rsidR="00C42BAA" w:rsidRPr="006E0D62" w14:paraId="4B9912B3" w14:textId="77777777" w:rsidTr="00193356">
        <w:tc>
          <w:tcPr>
            <w:tcW w:w="3889" w:type="dxa"/>
            <w:gridSpan w:val="5"/>
            <w:tcBorders>
              <w:top w:val="single" w:sz="4" w:space="0" w:color="auto"/>
              <w:left w:val="single" w:sz="4" w:space="0" w:color="auto"/>
              <w:bottom w:val="single" w:sz="4" w:space="0" w:color="auto"/>
              <w:right w:val="single" w:sz="4" w:space="0" w:color="auto"/>
            </w:tcBorders>
          </w:tcPr>
          <w:p w14:paraId="7FC2384E" w14:textId="77777777" w:rsidR="00C42BAA" w:rsidRPr="006E0D62" w:rsidRDefault="00C42BAA" w:rsidP="00193356">
            <w:pPr>
              <w:spacing w:after="0"/>
              <w:jc w:val="both"/>
              <w:rPr>
                <w:rFonts w:eastAsia="Calibri" w:cstheme="minorHAnsi"/>
                <w:sz w:val="20"/>
                <w:szCs w:val="20"/>
              </w:rPr>
            </w:pPr>
            <w:r w:rsidRPr="006E0D62">
              <w:rPr>
                <w:rFonts w:eastAsia="Calibri" w:cstheme="minorHAnsi"/>
                <w:sz w:val="20"/>
                <w:szCs w:val="20"/>
              </w:rPr>
              <w:t>6.3. Reports are available</w:t>
            </w:r>
          </w:p>
        </w:tc>
        <w:tc>
          <w:tcPr>
            <w:tcW w:w="3186" w:type="dxa"/>
            <w:gridSpan w:val="5"/>
            <w:tcBorders>
              <w:top w:val="single" w:sz="4" w:space="0" w:color="auto"/>
              <w:left w:val="single" w:sz="4" w:space="0" w:color="auto"/>
              <w:bottom w:val="single" w:sz="4" w:space="0" w:color="auto"/>
              <w:right w:val="single" w:sz="4" w:space="0" w:color="auto"/>
            </w:tcBorders>
          </w:tcPr>
          <w:p w14:paraId="58F701DE"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Field visit, reports</w:t>
            </w:r>
          </w:p>
        </w:tc>
        <w:tc>
          <w:tcPr>
            <w:tcW w:w="2275" w:type="dxa"/>
            <w:gridSpan w:val="2"/>
            <w:tcBorders>
              <w:top w:val="single" w:sz="4" w:space="0" w:color="auto"/>
              <w:left w:val="single" w:sz="4" w:space="0" w:color="auto"/>
              <w:bottom w:val="single" w:sz="4" w:space="0" w:color="auto"/>
              <w:right w:val="single" w:sz="4" w:space="0" w:color="auto"/>
            </w:tcBorders>
          </w:tcPr>
          <w:p w14:paraId="170F9378"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July 2017</w:t>
            </w:r>
          </w:p>
        </w:tc>
      </w:tr>
      <w:tr w:rsidR="00C42BAA" w:rsidRPr="006E0D62" w14:paraId="255F8DEE" w14:textId="77777777" w:rsidTr="00193356">
        <w:tc>
          <w:tcPr>
            <w:tcW w:w="9350" w:type="dxa"/>
            <w:gridSpan w:val="12"/>
            <w:tcBorders>
              <w:top w:val="single" w:sz="4" w:space="0" w:color="auto"/>
              <w:left w:val="single" w:sz="4" w:space="0" w:color="auto"/>
              <w:bottom w:val="single" w:sz="4" w:space="0" w:color="auto"/>
              <w:right w:val="single" w:sz="4" w:space="0" w:color="auto"/>
            </w:tcBorders>
          </w:tcPr>
          <w:p w14:paraId="4A6F2808" w14:textId="77777777" w:rsidR="00C42BAA" w:rsidRPr="006E0D62" w:rsidRDefault="00C42BAA" w:rsidP="00193356">
            <w:pPr>
              <w:spacing w:after="0"/>
              <w:rPr>
                <w:rFonts w:eastAsia="Calibri" w:cstheme="minorHAnsi"/>
                <w:sz w:val="20"/>
                <w:szCs w:val="20"/>
              </w:rPr>
            </w:pPr>
          </w:p>
        </w:tc>
      </w:tr>
      <w:tr w:rsidR="00C42BAA" w:rsidRPr="006E0D62" w14:paraId="412AB5CA" w14:textId="77777777" w:rsidTr="00193356">
        <w:tc>
          <w:tcPr>
            <w:tcW w:w="9350" w:type="dxa"/>
            <w:gridSpan w:val="12"/>
            <w:tcBorders>
              <w:top w:val="single" w:sz="4" w:space="0" w:color="auto"/>
              <w:left w:val="single" w:sz="4" w:space="0" w:color="auto"/>
              <w:bottom w:val="single" w:sz="4" w:space="0" w:color="auto"/>
              <w:right w:val="single" w:sz="4" w:space="0" w:color="auto"/>
            </w:tcBorders>
          </w:tcPr>
          <w:p w14:paraId="5DD4A0D3"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7. Sustainable intensification indicators</w:t>
            </w:r>
          </w:p>
        </w:tc>
      </w:tr>
      <w:tr w:rsidR="00C42BAA" w:rsidRPr="006E0D62" w14:paraId="048D2559" w14:textId="77777777" w:rsidTr="00193356">
        <w:tc>
          <w:tcPr>
            <w:tcW w:w="2098" w:type="dxa"/>
            <w:gridSpan w:val="2"/>
            <w:tcBorders>
              <w:top w:val="single" w:sz="4" w:space="0" w:color="auto"/>
              <w:left w:val="single" w:sz="4" w:space="0" w:color="auto"/>
              <w:bottom w:val="single" w:sz="4" w:space="0" w:color="auto"/>
              <w:right w:val="single" w:sz="4" w:space="0" w:color="auto"/>
            </w:tcBorders>
          </w:tcPr>
          <w:p w14:paraId="1E8CD8E2"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7.1 Productivity</w:t>
            </w:r>
          </w:p>
        </w:tc>
        <w:tc>
          <w:tcPr>
            <w:tcW w:w="7252" w:type="dxa"/>
            <w:gridSpan w:val="10"/>
            <w:tcBorders>
              <w:top w:val="single" w:sz="4" w:space="0" w:color="auto"/>
              <w:left w:val="single" w:sz="4" w:space="0" w:color="auto"/>
              <w:bottom w:val="single" w:sz="4" w:space="0" w:color="auto"/>
              <w:right w:val="single" w:sz="4" w:space="0" w:color="auto"/>
            </w:tcBorders>
          </w:tcPr>
          <w:p w14:paraId="1C69090E"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 xml:space="preserve">Animal production, input use efficiency </w:t>
            </w:r>
          </w:p>
        </w:tc>
      </w:tr>
      <w:tr w:rsidR="00C42BAA" w:rsidRPr="006E0D62" w14:paraId="4309C8F1" w14:textId="77777777" w:rsidTr="00193356">
        <w:tc>
          <w:tcPr>
            <w:tcW w:w="2098" w:type="dxa"/>
            <w:gridSpan w:val="2"/>
            <w:tcBorders>
              <w:top w:val="single" w:sz="4" w:space="0" w:color="auto"/>
              <w:left w:val="single" w:sz="4" w:space="0" w:color="auto"/>
              <w:bottom w:val="single" w:sz="4" w:space="0" w:color="auto"/>
              <w:right w:val="single" w:sz="4" w:space="0" w:color="auto"/>
            </w:tcBorders>
          </w:tcPr>
          <w:p w14:paraId="35DE70D8"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7.2 Environmental</w:t>
            </w:r>
          </w:p>
        </w:tc>
        <w:tc>
          <w:tcPr>
            <w:tcW w:w="7252" w:type="dxa"/>
            <w:gridSpan w:val="10"/>
            <w:tcBorders>
              <w:top w:val="single" w:sz="4" w:space="0" w:color="auto"/>
              <w:left w:val="single" w:sz="4" w:space="0" w:color="auto"/>
              <w:bottom w:val="single" w:sz="4" w:space="0" w:color="auto"/>
              <w:right w:val="single" w:sz="4" w:space="0" w:color="auto"/>
            </w:tcBorders>
          </w:tcPr>
          <w:p w14:paraId="319BDA13"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soil nutrients</w:t>
            </w:r>
          </w:p>
        </w:tc>
      </w:tr>
      <w:tr w:rsidR="00C42BAA" w:rsidRPr="006E0D62" w14:paraId="0914E817" w14:textId="77777777" w:rsidTr="00193356">
        <w:tc>
          <w:tcPr>
            <w:tcW w:w="2098" w:type="dxa"/>
            <w:gridSpan w:val="2"/>
            <w:tcBorders>
              <w:top w:val="single" w:sz="4" w:space="0" w:color="auto"/>
              <w:left w:val="single" w:sz="4" w:space="0" w:color="auto"/>
              <w:bottom w:val="single" w:sz="4" w:space="0" w:color="auto"/>
              <w:right w:val="single" w:sz="4" w:space="0" w:color="auto"/>
            </w:tcBorders>
          </w:tcPr>
          <w:p w14:paraId="696EAEAC"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7.3 Economic</w:t>
            </w:r>
          </w:p>
        </w:tc>
        <w:tc>
          <w:tcPr>
            <w:tcW w:w="7252" w:type="dxa"/>
            <w:gridSpan w:val="10"/>
            <w:tcBorders>
              <w:top w:val="single" w:sz="4" w:space="0" w:color="auto"/>
              <w:left w:val="single" w:sz="4" w:space="0" w:color="auto"/>
              <w:bottom w:val="single" w:sz="4" w:space="0" w:color="auto"/>
              <w:right w:val="single" w:sz="4" w:space="0" w:color="auto"/>
            </w:tcBorders>
          </w:tcPr>
          <w:p w14:paraId="562FF69E"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Profitability, income diversification, market orientation, poverty</w:t>
            </w:r>
          </w:p>
        </w:tc>
      </w:tr>
      <w:tr w:rsidR="00C42BAA" w:rsidRPr="006E0D62" w14:paraId="21484580" w14:textId="77777777" w:rsidTr="00193356">
        <w:tc>
          <w:tcPr>
            <w:tcW w:w="2098" w:type="dxa"/>
            <w:gridSpan w:val="2"/>
            <w:tcBorders>
              <w:top w:val="single" w:sz="4" w:space="0" w:color="auto"/>
              <w:left w:val="single" w:sz="4" w:space="0" w:color="auto"/>
              <w:bottom w:val="single" w:sz="4" w:space="0" w:color="auto"/>
              <w:right w:val="single" w:sz="4" w:space="0" w:color="auto"/>
            </w:tcBorders>
          </w:tcPr>
          <w:p w14:paraId="021861EC"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7.4 Social</w:t>
            </w:r>
          </w:p>
        </w:tc>
        <w:tc>
          <w:tcPr>
            <w:tcW w:w="7252" w:type="dxa"/>
            <w:gridSpan w:val="10"/>
            <w:tcBorders>
              <w:top w:val="single" w:sz="4" w:space="0" w:color="auto"/>
              <w:left w:val="single" w:sz="4" w:space="0" w:color="auto"/>
              <w:bottom w:val="single" w:sz="4" w:space="0" w:color="auto"/>
              <w:right w:val="single" w:sz="4" w:space="0" w:color="auto"/>
            </w:tcBorders>
          </w:tcPr>
          <w:p w14:paraId="7C714A9C"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gender equity</w:t>
            </w:r>
          </w:p>
        </w:tc>
      </w:tr>
      <w:tr w:rsidR="00C42BAA" w:rsidRPr="006E0D62" w14:paraId="2F9BE766" w14:textId="77777777" w:rsidTr="00193356">
        <w:tc>
          <w:tcPr>
            <w:tcW w:w="2098" w:type="dxa"/>
            <w:gridSpan w:val="2"/>
            <w:tcBorders>
              <w:top w:val="single" w:sz="4" w:space="0" w:color="auto"/>
              <w:left w:val="single" w:sz="4" w:space="0" w:color="auto"/>
              <w:bottom w:val="single" w:sz="4" w:space="0" w:color="auto"/>
              <w:right w:val="single" w:sz="4" w:space="0" w:color="auto"/>
            </w:tcBorders>
          </w:tcPr>
          <w:p w14:paraId="6C9F0F99"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7.5 Human</w:t>
            </w:r>
          </w:p>
        </w:tc>
        <w:tc>
          <w:tcPr>
            <w:tcW w:w="7252" w:type="dxa"/>
            <w:gridSpan w:val="10"/>
            <w:tcBorders>
              <w:top w:val="single" w:sz="4" w:space="0" w:color="auto"/>
              <w:left w:val="single" w:sz="4" w:space="0" w:color="auto"/>
              <w:bottom w:val="single" w:sz="4" w:space="0" w:color="auto"/>
              <w:right w:val="single" w:sz="4" w:space="0" w:color="auto"/>
            </w:tcBorders>
          </w:tcPr>
          <w:p w14:paraId="2D264117" w14:textId="77777777" w:rsidR="00C42BAA" w:rsidRPr="006E0D62" w:rsidRDefault="00C42BAA" w:rsidP="00193356">
            <w:pPr>
              <w:spacing w:after="0"/>
              <w:rPr>
                <w:rFonts w:eastAsia="Calibri" w:cstheme="minorHAnsi"/>
                <w:sz w:val="20"/>
                <w:szCs w:val="20"/>
              </w:rPr>
            </w:pPr>
            <w:r w:rsidRPr="006E0D62">
              <w:rPr>
                <w:rFonts w:eastAsia="Calibri" w:cstheme="minorHAnsi"/>
                <w:sz w:val="20"/>
                <w:szCs w:val="20"/>
              </w:rPr>
              <w:t>food security, nutrition</w:t>
            </w:r>
          </w:p>
        </w:tc>
      </w:tr>
      <w:tr w:rsidR="00C42BAA" w:rsidRPr="006E0D62" w14:paraId="721CA1C1" w14:textId="77777777" w:rsidTr="00193356">
        <w:tc>
          <w:tcPr>
            <w:tcW w:w="9350" w:type="dxa"/>
            <w:gridSpan w:val="12"/>
            <w:tcBorders>
              <w:top w:val="single" w:sz="4" w:space="0" w:color="auto"/>
              <w:left w:val="single" w:sz="4" w:space="0" w:color="auto"/>
              <w:bottom w:val="single" w:sz="4" w:space="0" w:color="auto"/>
              <w:right w:val="single" w:sz="4" w:space="0" w:color="auto"/>
            </w:tcBorders>
          </w:tcPr>
          <w:p w14:paraId="0B08F7F1" w14:textId="77777777" w:rsidR="00C42BAA" w:rsidRPr="006E0D62" w:rsidRDefault="00C42BAA" w:rsidP="00193356">
            <w:pPr>
              <w:spacing w:after="0"/>
              <w:rPr>
                <w:rFonts w:eastAsia="Calibri" w:cstheme="minorHAnsi"/>
                <w:sz w:val="20"/>
                <w:szCs w:val="20"/>
              </w:rPr>
            </w:pPr>
          </w:p>
        </w:tc>
      </w:tr>
    </w:tbl>
    <w:p w14:paraId="4F7654B6" w14:textId="77777777" w:rsidR="00C42BAA" w:rsidRPr="00CC6185" w:rsidRDefault="00C42BAA" w:rsidP="00C42BAA">
      <w:pPr>
        <w:spacing w:line="240" w:lineRule="auto"/>
        <w:rPr>
          <w:rFonts w:cstheme="minorHAnsi"/>
          <w:sz w:val="18"/>
          <w:szCs w:val="18"/>
        </w:rPr>
      </w:pPr>
    </w:p>
    <w:tbl>
      <w:tblPr>
        <w:tblW w:w="589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5"/>
        <w:gridCol w:w="758"/>
        <w:gridCol w:w="1236"/>
        <w:gridCol w:w="713"/>
        <w:gridCol w:w="865"/>
      </w:tblGrid>
      <w:tr w:rsidR="00C42BAA" w:rsidRPr="00F87A01" w14:paraId="2FBFB6C2" w14:textId="77777777" w:rsidTr="00193356">
        <w:trPr>
          <w:trHeight w:val="20"/>
        </w:trPr>
        <w:tc>
          <w:tcPr>
            <w:tcW w:w="2325" w:type="dxa"/>
          </w:tcPr>
          <w:p w14:paraId="099C9DAA" w14:textId="77777777" w:rsidR="00C42BAA" w:rsidRDefault="00C42BAA" w:rsidP="00193356">
            <w:pPr>
              <w:spacing w:after="0" w:line="240" w:lineRule="auto"/>
              <w:rPr>
                <w:rFonts w:cstheme="minorHAnsi"/>
                <w:b/>
                <w:sz w:val="16"/>
                <w:szCs w:val="16"/>
              </w:rPr>
            </w:pPr>
            <w:r>
              <w:rPr>
                <w:rFonts w:cstheme="minorHAnsi"/>
                <w:b/>
                <w:sz w:val="16"/>
                <w:szCs w:val="16"/>
              </w:rPr>
              <w:t xml:space="preserve">8. </w:t>
            </w:r>
            <w:r w:rsidRPr="00F87A01">
              <w:rPr>
                <w:rFonts w:cstheme="minorHAnsi"/>
                <w:b/>
                <w:sz w:val="16"/>
                <w:szCs w:val="16"/>
              </w:rPr>
              <w:t>Budget (US$)</w:t>
            </w:r>
          </w:p>
        </w:tc>
        <w:tc>
          <w:tcPr>
            <w:tcW w:w="758" w:type="dxa"/>
            <w:vAlign w:val="bottom"/>
          </w:tcPr>
          <w:p w14:paraId="58594A8A"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748D6A6B" w14:textId="77777777" w:rsidR="00C42BAA" w:rsidRPr="00F87A01" w:rsidRDefault="00C42BAA" w:rsidP="00193356">
            <w:pPr>
              <w:spacing w:after="0" w:line="240" w:lineRule="auto"/>
              <w:rPr>
                <w:rFonts w:cstheme="minorHAnsi"/>
                <w:color w:val="000000"/>
                <w:sz w:val="16"/>
                <w:szCs w:val="16"/>
              </w:rPr>
            </w:pPr>
          </w:p>
        </w:tc>
        <w:tc>
          <w:tcPr>
            <w:tcW w:w="713" w:type="dxa"/>
            <w:shd w:val="clear" w:color="auto" w:fill="auto"/>
            <w:noWrap/>
            <w:vAlign w:val="center"/>
          </w:tcPr>
          <w:p w14:paraId="7038865A" w14:textId="77777777" w:rsidR="00C42BAA" w:rsidRPr="00F87A01" w:rsidRDefault="00C42BAA" w:rsidP="00193356">
            <w:pPr>
              <w:spacing w:after="0" w:line="240" w:lineRule="auto"/>
              <w:rPr>
                <w:rFonts w:cstheme="minorHAnsi"/>
                <w:color w:val="000000"/>
                <w:sz w:val="16"/>
                <w:szCs w:val="16"/>
              </w:rPr>
            </w:pPr>
          </w:p>
        </w:tc>
        <w:tc>
          <w:tcPr>
            <w:tcW w:w="865" w:type="dxa"/>
            <w:vAlign w:val="center"/>
          </w:tcPr>
          <w:p w14:paraId="438711B9" w14:textId="77777777" w:rsidR="00C42BAA" w:rsidRPr="00F87A01" w:rsidRDefault="00C42BAA" w:rsidP="00193356">
            <w:pPr>
              <w:spacing w:after="0" w:line="240" w:lineRule="auto"/>
              <w:rPr>
                <w:rFonts w:cstheme="minorHAnsi"/>
                <w:color w:val="000000"/>
                <w:sz w:val="16"/>
                <w:szCs w:val="16"/>
              </w:rPr>
            </w:pPr>
          </w:p>
        </w:tc>
      </w:tr>
      <w:tr w:rsidR="00C42BAA" w:rsidRPr="00F87A01" w14:paraId="59C57643" w14:textId="77777777" w:rsidTr="00193356">
        <w:trPr>
          <w:trHeight w:val="20"/>
        </w:trPr>
        <w:tc>
          <w:tcPr>
            <w:tcW w:w="2325" w:type="dxa"/>
          </w:tcPr>
          <w:p w14:paraId="68D2EE11" w14:textId="77777777" w:rsidR="00C42BAA" w:rsidRDefault="00C42BAA" w:rsidP="00193356">
            <w:pPr>
              <w:spacing w:after="0" w:line="240" w:lineRule="auto"/>
              <w:rPr>
                <w:rFonts w:cstheme="minorHAnsi"/>
                <w:color w:val="000000"/>
                <w:sz w:val="16"/>
                <w:szCs w:val="16"/>
              </w:rPr>
            </w:pPr>
            <w:r>
              <w:rPr>
                <w:rFonts w:cstheme="minorHAnsi"/>
                <w:color w:val="000000"/>
                <w:sz w:val="16"/>
                <w:szCs w:val="16"/>
              </w:rPr>
              <w:t>Outcome/Output/Activity</w:t>
            </w:r>
          </w:p>
        </w:tc>
        <w:tc>
          <w:tcPr>
            <w:tcW w:w="758" w:type="dxa"/>
            <w:vAlign w:val="bottom"/>
          </w:tcPr>
          <w:p w14:paraId="7F03E7DA" w14:textId="77777777" w:rsidR="00C42BAA" w:rsidRDefault="00C42BAA" w:rsidP="00193356">
            <w:pPr>
              <w:spacing w:after="0" w:line="240" w:lineRule="auto"/>
              <w:rPr>
                <w:rFonts w:cstheme="minorHAnsi"/>
                <w:color w:val="000000"/>
                <w:sz w:val="16"/>
                <w:szCs w:val="16"/>
              </w:rPr>
            </w:pPr>
            <w:r>
              <w:rPr>
                <w:rFonts w:cstheme="minorHAnsi"/>
                <w:color w:val="000000"/>
                <w:sz w:val="16"/>
                <w:szCs w:val="16"/>
              </w:rPr>
              <w:t>Sub-activity</w:t>
            </w:r>
          </w:p>
        </w:tc>
        <w:tc>
          <w:tcPr>
            <w:tcW w:w="1236" w:type="dxa"/>
            <w:shd w:val="clear" w:color="auto" w:fill="auto"/>
            <w:noWrap/>
            <w:vAlign w:val="bottom"/>
          </w:tcPr>
          <w:p w14:paraId="53E282B1"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Budget Line</w:t>
            </w:r>
          </w:p>
        </w:tc>
        <w:tc>
          <w:tcPr>
            <w:tcW w:w="713" w:type="dxa"/>
            <w:shd w:val="clear" w:color="auto" w:fill="auto"/>
            <w:noWrap/>
            <w:vAlign w:val="center"/>
          </w:tcPr>
          <w:p w14:paraId="33BC9ABE"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ILRI</w:t>
            </w:r>
          </w:p>
        </w:tc>
        <w:tc>
          <w:tcPr>
            <w:tcW w:w="865" w:type="dxa"/>
            <w:vAlign w:val="center"/>
          </w:tcPr>
          <w:p w14:paraId="658927B7"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IER</w:t>
            </w:r>
          </w:p>
        </w:tc>
      </w:tr>
      <w:tr w:rsidR="00C42BAA" w:rsidRPr="00F87A01" w14:paraId="4F242351" w14:textId="77777777" w:rsidTr="00193356">
        <w:trPr>
          <w:trHeight w:val="20"/>
        </w:trPr>
        <w:tc>
          <w:tcPr>
            <w:tcW w:w="2325" w:type="dxa"/>
          </w:tcPr>
          <w:p w14:paraId="0756DFEE" w14:textId="77777777" w:rsidR="00C42BAA" w:rsidRDefault="00C42BAA" w:rsidP="00193356">
            <w:pPr>
              <w:spacing w:after="0" w:line="240" w:lineRule="auto"/>
              <w:rPr>
                <w:rFonts w:cstheme="minorHAnsi"/>
                <w:color w:val="000000"/>
                <w:sz w:val="16"/>
                <w:szCs w:val="16"/>
              </w:rPr>
            </w:pPr>
            <w:r>
              <w:rPr>
                <w:rFonts w:cstheme="minorHAnsi"/>
                <w:color w:val="000000"/>
                <w:sz w:val="16"/>
                <w:szCs w:val="16"/>
              </w:rPr>
              <w:t>Outcome 1/Output 1/Activity 2</w:t>
            </w:r>
          </w:p>
        </w:tc>
        <w:tc>
          <w:tcPr>
            <w:tcW w:w="758" w:type="dxa"/>
            <w:vAlign w:val="bottom"/>
          </w:tcPr>
          <w:p w14:paraId="2AD95D0B"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2.1</w:t>
            </w:r>
          </w:p>
        </w:tc>
        <w:tc>
          <w:tcPr>
            <w:tcW w:w="1236" w:type="dxa"/>
            <w:shd w:val="clear" w:color="auto" w:fill="auto"/>
            <w:noWrap/>
            <w:vAlign w:val="bottom"/>
          </w:tcPr>
          <w:p w14:paraId="6FD32F95"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Personnel</w:t>
            </w:r>
          </w:p>
        </w:tc>
        <w:tc>
          <w:tcPr>
            <w:tcW w:w="713" w:type="dxa"/>
            <w:shd w:val="clear" w:color="auto" w:fill="auto"/>
            <w:noWrap/>
            <w:vAlign w:val="bottom"/>
          </w:tcPr>
          <w:p w14:paraId="13D55700" w14:textId="77777777" w:rsidR="00C42BAA" w:rsidRPr="00F87A01" w:rsidRDefault="00C42BAA" w:rsidP="00193356">
            <w:pPr>
              <w:spacing w:after="0" w:line="240" w:lineRule="auto"/>
              <w:jc w:val="right"/>
              <w:rPr>
                <w:rFonts w:cstheme="minorHAnsi"/>
                <w:color w:val="000000"/>
                <w:sz w:val="16"/>
                <w:szCs w:val="16"/>
              </w:rPr>
            </w:pPr>
          </w:p>
        </w:tc>
        <w:tc>
          <w:tcPr>
            <w:tcW w:w="865" w:type="dxa"/>
          </w:tcPr>
          <w:p w14:paraId="7A7755D1" w14:textId="77777777" w:rsidR="00C42BAA" w:rsidRPr="00F87A01" w:rsidRDefault="00C42BAA" w:rsidP="00193356">
            <w:pPr>
              <w:spacing w:after="0" w:line="240" w:lineRule="auto"/>
              <w:rPr>
                <w:rFonts w:cstheme="minorHAnsi"/>
                <w:color w:val="000000"/>
                <w:sz w:val="16"/>
                <w:szCs w:val="16"/>
              </w:rPr>
            </w:pPr>
          </w:p>
        </w:tc>
      </w:tr>
      <w:tr w:rsidR="00C42BAA" w:rsidRPr="00F87A01" w14:paraId="39F175E1" w14:textId="77777777" w:rsidTr="00193356">
        <w:trPr>
          <w:trHeight w:val="20"/>
        </w:trPr>
        <w:tc>
          <w:tcPr>
            <w:tcW w:w="2325" w:type="dxa"/>
          </w:tcPr>
          <w:p w14:paraId="386BC5F3"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1995C7DB"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2220E877"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Services</w:t>
            </w:r>
          </w:p>
        </w:tc>
        <w:tc>
          <w:tcPr>
            <w:tcW w:w="713" w:type="dxa"/>
            <w:shd w:val="clear" w:color="auto" w:fill="auto"/>
            <w:noWrap/>
            <w:vAlign w:val="bottom"/>
          </w:tcPr>
          <w:p w14:paraId="6382D0C7" w14:textId="77777777" w:rsidR="00C42BAA" w:rsidRPr="00F87A01" w:rsidRDefault="00C42BAA" w:rsidP="00193356">
            <w:pPr>
              <w:spacing w:after="0" w:line="240" w:lineRule="auto"/>
              <w:jc w:val="right"/>
              <w:rPr>
                <w:rFonts w:cstheme="minorHAnsi"/>
                <w:color w:val="000000"/>
                <w:sz w:val="16"/>
                <w:szCs w:val="16"/>
              </w:rPr>
            </w:pPr>
          </w:p>
        </w:tc>
        <w:tc>
          <w:tcPr>
            <w:tcW w:w="865" w:type="dxa"/>
          </w:tcPr>
          <w:p w14:paraId="2C90614C" w14:textId="77777777" w:rsidR="00C42BAA" w:rsidRPr="00F87A01" w:rsidRDefault="00C42BAA" w:rsidP="00193356">
            <w:pPr>
              <w:spacing w:after="0" w:line="240" w:lineRule="auto"/>
              <w:rPr>
                <w:rFonts w:cstheme="minorHAnsi"/>
                <w:color w:val="000000"/>
                <w:sz w:val="16"/>
                <w:szCs w:val="16"/>
              </w:rPr>
            </w:pPr>
          </w:p>
        </w:tc>
      </w:tr>
      <w:tr w:rsidR="00C42BAA" w:rsidRPr="00F87A01" w14:paraId="63F90DF1" w14:textId="77777777" w:rsidTr="00193356">
        <w:trPr>
          <w:trHeight w:val="20"/>
        </w:trPr>
        <w:tc>
          <w:tcPr>
            <w:tcW w:w="2325" w:type="dxa"/>
          </w:tcPr>
          <w:p w14:paraId="7F440756"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6FDA5CD5"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27285B7B"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Supplies</w:t>
            </w:r>
          </w:p>
        </w:tc>
        <w:tc>
          <w:tcPr>
            <w:tcW w:w="713" w:type="dxa"/>
            <w:shd w:val="clear" w:color="auto" w:fill="auto"/>
            <w:noWrap/>
            <w:vAlign w:val="bottom"/>
          </w:tcPr>
          <w:p w14:paraId="524A3A26" w14:textId="77777777" w:rsidR="00C42BAA" w:rsidRPr="00F87A01" w:rsidRDefault="00C42BAA" w:rsidP="00193356">
            <w:pPr>
              <w:spacing w:after="0" w:line="240" w:lineRule="auto"/>
              <w:jc w:val="right"/>
              <w:rPr>
                <w:rFonts w:cstheme="minorHAnsi"/>
                <w:color w:val="000000"/>
                <w:sz w:val="16"/>
                <w:szCs w:val="16"/>
              </w:rPr>
            </w:pPr>
          </w:p>
        </w:tc>
        <w:tc>
          <w:tcPr>
            <w:tcW w:w="865" w:type="dxa"/>
          </w:tcPr>
          <w:p w14:paraId="04A5B40D" w14:textId="77777777" w:rsidR="00C42BAA" w:rsidRPr="00F87A01" w:rsidRDefault="00C42BAA" w:rsidP="00193356">
            <w:pPr>
              <w:spacing w:after="0" w:line="240" w:lineRule="auto"/>
              <w:rPr>
                <w:rFonts w:cstheme="minorHAnsi"/>
                <w:color w:val="000000"/>
                <w:sz w:val="16"/>
                <w:szCs w:val="16"/>
              </w:rPr>
            </w:pPr>
          </w:p>
        </w:tc>
      </w:tr>
      <w:tr w:rsidR="00C42BAA" w:rsidRPr="00F87A01" w14:paraId="41FAFEF3" w14:textId="77777777" w:rsidTr="00193356">
        <w:trPr>
          <w:trHeight w:val="20"/>
        </w:trPr>
        <w:tc>
          <w:tcPr>
            <w:tcW w:w="2325" w:type="dxa"/>
          </w:tcPr>
          <w:p w14:paraId="6498D1BB"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55B2E473"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4AF2F0BC"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Capital</w:t>
            </w:r>
          </w:p>
        </w:tc>
        <w:tc>
          <w:tcPr>
            <w:tcW w:w="713" w:type="dxa"/>
            <w:shd w:val="clear" w:color="auto" w:fill="auto"/>
            <w:noWrap/>
            <w:vAlign w:val="bottom"/>
          </w:tcPr>
          <w:p w14:paraId="650A37C8" w14:textId="77777777" w:rsidR="00C42BAA" w:rsidRPr="00F87A01" w:rsidRDefault="00C42BAA" w:rsidP="00193356">
            <w:pPr>
              <w:spacing w:after="0" w:line="240" w:lineRule="auto"/>
              <w:jc w:val="right"/>
              <w:rPr>
                <w:rFonts w:cstheme="minorHAnsi"/>
                <w:color w:val="000000"/>
                <w:sz w:val="16"/>
                <w:szCs w:val="16"/>
              </w:rPr>
            </w:pPr>
          </w:p>
        </w:tc>
        <w:tc>
          <w:tcPr>
            <w:tcW w:w="865" w:type="dxa"/>
          </w:tcPr>
          <w:p w14:paraId="540AEB8A" w14:textId="77777777" w:rsidR="00C42BAA" w:rsidRPr="00F87A01" w:rsidRDefault="00C42BAA" w:rsidP="00193356">
            <w:pPr>
              <w:spacing w:after="0" w:line="240" w:lineRule="auto"/>
              <w:rPr>
                <w:rFonts w:cstheme="minorHAnsi"/>
                <w:color w:val="000000"/>
                <w:sz w:val="16"/>
                <w:szCs w:val="16"/>
              </w:rPr>
            </w:pPr>
          </w:p>
        </w:tc>
      </w:tr>
      <w:tr w:rsidR="00C42BAA" w:rsidRPr="00F87A01" w14:paraId="3E4B1823" w14:textId="77777777" w:rsidTr="00193356">
        <w:trPr>
          <w:trHeight w:val="20"/>
        </w:trPr>
        <w:tc>
          <w:tcPr>
            <w:tcW w:w="2325" w:type="dxa"/>
          </w:tcPr>
          <w:p w14:paraId="551386BE"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69251863"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4F258759"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Travel</w:t>
            </w:r>
          </w:p>
        </w:tc>
        <w:tc>
          <w:tcPr>
            <w:tcW w:w="713" w:type="dxa"/>
            <w:shd w:val="clear" w:color="auto" w:fill="auto"/>
            <w:noWrap/>
            <w:vAlign w:val="bottom"/>
          </w:tcPr>
          <w:p w14:paraId="6DC6450F" w14:textId="77777777" w:rsidR="00C42BAA" w:rsidRPr="00F87A01" w:rsidRDefault="00C42BAA" w:rsidP="00193356">
            <w:pPr>
              <w:spacing w:after="0" w:line="240" w:lineRule="auto"/>
              <w:jc w:val="right"/>
              <w:rPr>
                <w:rFonts w:cstheme="minorHAnsi"/>
                <w:color w:val="000000"/>
                <w:sz w:val="16"/>
                <w:szCs w:val="16"/>
              </w:rPr>
            </w:pPr>
          </w:p>
        </w:tc>
        <w:tc>
          <w:tcPr>
            <w:tcW w:w="865" w:type="dxa"/>
          </w:tcPr>
          <w:p w14:paraId="6A544795" w14:textId="77777777" w:rsidR="00C42BAA" w:rsidRPr="00F87A01" w:rsidRDefault="00C42BAA" w:rsidP="00193356">
            <w:pPr>
              <w:spacing w:after="0" w:line="240" w:lineRule="auto"/>
              <w:rPr>
                <w:rFonts w:cstheme="minorHAnsi"/>
                <w:color w:val="000000"/>
                <w:sz w:val="16"/>
                <w:szCs w:val="16"/>
              </w:rPr>
            </w:pPr>
          </w:p>
        </w:tc>
      </w:tr>
      <w:tr w:rsidR="00C42BAA" w:rsidRPr="00F87A01" w14:paraId="25FF18B8" w14:textId="77777777" w:rsidTr="00193356">
        <w:trPr>
          <w:trHeight w:val="20"/>
        </w:trPr>
        <w:tc>
          <w:tcPr>
            <w:tcW w:w="2325" w:type="dxa"/>
          </w:tcPr>
          <w:p w14:paraId="61E9DDF7"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63F5321B"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50902CCB"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Overhead</w:t>
            </w:r>
          </w:p>
        </w:tc>
        <w:tc>
          <w:tcPr>
            <w:tcW w:w="713" w:type="dxa"/>
            <w:shd w:val="clear" w:color="auto" w:fill="auto"/>
            <w:noWrap/>
            <w:vAlign w:val="bottom"/>
          </w:tcPr>
          <w:p w14:paraId="461352AB" w14:textId="77777777" w:rsidR="00C42BAA" w:rsidRPr="00F87A01" w:rsidRDefault="00C42BAA" w:rsidP="00193356">
            <w:pPr>
              <w:spacing w:after="0" w:line="240" w:lineRule="auto"/>
              <w:jc w:val="right"/>
              <w:rPr>
                <w:rFonts w:cstheme="minorHAnsi"/>
                <w:color w:val="000000"/>
                <w:sz w:val="16"/>
                <w:szCs w:val="16"/>
              </w:rPr>
            </w:pPr>
            <w:r>
              <w:rPr>
                <w:rFonts w:cstheme="minorHAnsi"/>
                <w:color w:val="000000"/>
                <w:sz w:val="16"/>
                <w:szCs w:val="16"/>
              </w:rPr>
              <w:t>11220</w:t>
            </w:r>
          </w:p>
        </w:tc>
        <w:tc>
          <w:tcPr>
            <w:tcW w:w="865" w:type="dxa"/>
          </w:tcPr>
          <w:p w14:paraId="6E574BAD" w14:textId="77777777" w:rsidR="00C42BAA" w:rsidRPr="00F87A01" w:rsidRDefault="00C42BAA" w:rsidP="00193356">
            <w:pPr>
              <w:spacing w:after="0" w:line="240" w:lineRule="auto"/>
              <w:rPr>
                <w:rFonts w:cstheme="minorHAnsi"/>
                <w:color w:val="000000"/>
                <w:sz w:val="16"/>
                <w:szCs w:val="16"/>
              </w:rPr>
            </w:pPr>
          </w:p>
        </w:tc>
      </w:tr>
      <w:tr w:rsidR="00C42BAA" w:rsidRPr="00F87A01" w14:paraId="31CC4050" w14:textId="77777777" w:rsidTr="00193356">
        <w:trPr>
          <w:trHeight w:val="20"/>
        </w:trPr>
        <w:tc>
          <w:tcPr>
            <w:tcW w:w="2325" w:type="dxa"/>
          </w:tcPr>
          <w:p w14:paraId="466421D6"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0A72E42A"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74A7D56E"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Total</w:t>
            </w:r>
          </w:p>
        </w:tc>
        <w:tc>
          <w:tcPr>
            <w:tcW w:w="713" w:type="dxa"/>
            <w:shd w:val="clear" w:color="auto" w:fill="auto"/>
            <w:noWrap/>
            <w:vAlign w:val="bottom"/>
          </w:tcPr>
          <w:p w14:paraId="65B3C350" w14:textId="77777777" w:rsidR="00C42BAA" w:rsidRPr="00F87A01" w:rsidRDefault="00C42BAA" w:rsidP="00193356">
            <w:pPr>
              <w:spacing w:after="0" w:line="240" w:lineRule="auto"/>
              <w:jc w:val="right"/>
              <w:rPr>
                <w:rFonts w:cstheme="minorHAnsi"/>
                <w:color w:val="000000"/>
                <w:sz w:val="16"/>
                <w:szCs w:val="16"/>
              </w:rPr>
            </w:pPr>
            <w:r>
              <w:rPr>
                <w:rFonts w:cstheme="minorHAnsi"/>
                <w:color w:val="000000"/>
                <w:sz w:val="16"/>
                <w:szCs w:val="16"/>
              </w:rPr>
              <w:t>71220</w:t>
            </w:r>
          </w:p>
        </w:tc>
        <w:tc>
          <w:tcPr>
            <w:tcW w:w="865" w:type="dxa"/>
          </w:tcPr>
          <w:p w14:paraId="3C58B2B3" w14:textId="77777777" w:rsidR="00C42BAA" w:rsidRPr="00F87A01" w:rsidRDefault="00C42BAA" w:rsidP="00193356">
            <w:pPr>
              <w:spacing w:after="0" w:line="240" w:lineRule="auto"/>
              <w:rPr>
                <w:rFonts w:cstheme="minorHAnsi"/>
                <w:color w:val="000000"/>
                <w:sz w:val="16"/>
                <w:szCs w:val="16"/>
              </w:rPr>
            </w:pPr>
          </w:p>
        </w:tc>
      </w:tr>
      <w:tr w:rsidR="00C42BAA" w:rsidRPr="00F87A01" w14:paraId="614BF56F" w14:textId="77777777" w:rsidTr="00193356">
        <w:trPr>
          <w:trHeight w:val="20"/>
        </w:trPr>
        <w:tc>
          <w:tcPr>
            <w:tcW w:w="2325" w:type="dxa"/>
          </w:tcPr>
          <w:p w14:paraId="03CC1B40" w14:textId="77777777" w:rsidR="00C42BAA" w:rsidRDefault="00C42BAA" w:rsidP="00193356">
            <w:pPr>
              <w:spacing w:after="0" w:line="240" w:lineRule="auto"/>
              <w:rPr>
                <w:rFonts w:cstheme="minorHAnsi"/>
                <w:color w:val="000000"/>
                <w:sz w:val="16"/>
                <w:szCs w:val="16"/>
              </w:rPr>
            </w:pPr>
            <w:r>
              <w:rPr>
                <w:rFonts w:cstheme="minorHAnsi"/>
                <w:color w:val="000000"/>
                <w:sz w:val="16"/>
                <w:szCs w:val="16"/>
              </w:rPr>
              <w:t>Outcome 1/Output 1/Activity 2</w:t>
            </w:r>
          </w:p>
        </w:tc>
        <w:tc>
          <w:tcPr>
            <w:tcW w:w="758" w:type="dxa"/>
            <w:vAlign w:val="bottom"/>
          </w:tcPr>
          <w:p w14:paraId="483E2617"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2.2</w:t>
            </w:r>
          </w:p>
        </w:tc>
        <w:tc>
          <w:tcPr>
            <w:tcW w:w="1236" w:type="dxa"/>
            <w:shd w:val="clear" w:color="auto" w:fill="auto"/>
            <w:noWrap/>
            <w:vAlign w:val="bottom"/>
          </w:tcPr>
          <w:p w14:paraId="134810E8"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Personnel</w:t>
            </w:r>
          </w:p>
        </w:tc>
        <w:tc>
          <w:tcPr>
            <w:tcW w:w="713" w:type="dxa"/>
            <w:shd w:val="clear" w:color="auto" w:fill="auto"/>
            <w:noWrap/>
            <w:vAlign w:val="bottom"/>
          </w:tcPr>
          <w:p w14:paraId="4EBD51DF" w14:textId="77777777" w:rsidR="00C42BAA" w:rsidRPr="00F87A01" w:rsidRDefault="00C42BAA" w:rsidP="00193356">
            <w:pPr>
              <w:spacing w:after="0" w:line="240" w:lineRule="auto"/>
              <w:jc w:val="right"/>
              <w:rPr>
                <w:rFonts w:cstheme="minorHAnsi"/>
                <w:color w:val="000000"/>
                <w:sz w:val="16"/>
                <w:szCs w:val="16"/>
              </w:rPr>
            </w:pPr>
          </w:p>
        </w:tc>
        <w:tc>
          <w:tcPr>
            <w:tcW w:w="865" w:type="dxa"/>
            <w:vAlign w:val="bottom"/>
          </w:tcPr>
          <w:p w14:paraId="4FFABDB0" w14:textId="77777777" w:rsidR="00C42BAA" w:rsidRPr="00F87A01" w:rsidRDefault="00C42BAA" w:rsidP="00193356">
            <w:pPr>
              <w:spacing w:after="0" w:line="240" w:lineRule="auto"/>
              <w:rPr>
                <w:rFonts w:cstheme="minorHAnsi"/>
                <w:color w:val="000000"/>
                <w:sz w:val="16"/>
                <w:szCs w:val="16"/>
              </w:rPr>
            </w:pPr>
          </w:p>
        </w:tc>
      </w:tr>
      <w:tr w:rsidR="00C42BAA" w:rsidRPr="00F87A01" w14:paraId="710FC436" w14:textId="77777777" w:rsidTr="00193356">
        <w:trPr>
          <w:trHeight w:val="20"/>
        </w:trPr>
        <w:tc>
          <w:tcPr>
            <w:tcW w:w="2325" w:type="dxa"/>
          </w:tcPr>
          <w:p w14:paraId="3A137DC3"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18CC84E6"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791323F9"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Services</w:t>
            </w:r>
          </w:p>
        </w:tc>
        <w:tc>
          <w:tcPr>
            <w:tcW w:w="713" w:type="dxa"/>
            <w:shd w:val="clear" w:color="auto" w:fill="auto"/>
            <w:noWrap/>
            <w:vAlign w:val="bottom"/>
          </w:tcPr>
          <w:p w14:paraId="6E57FF0A" w14:textId="77777777" w:rsidR="00C42BAA" w:rsidRPr="00F87A01" w:rsidRDefault="00C42BAA" w:rsidP="00193356">
            <w:pPr>
              <w:spacing w:after="0" w:line="240" w:lineRule="auto"/>
              <w:jc w:val="right"/>
              <w:rPr>
                <w:rFonts w:cstheme="minorHAnsi"/>
                <w:color w:val="000000"/>
                <w:sz w:val="16"/>
                <w:szCs w:val="16"/>
              </w:rPr>
            </w:pPr>
          </w:p>
        </w:tc>
        <w:tc>
          <w:tcPr>
            <w:tcW w:w="865" w:type="dxa"/>
            <w:vAlign w:val="bottom"/>
          </w:tcPr>
          <w:p w14:paraId="40E01EF0" w14:textId="77777777" w:rsidR="00C42BAA" w:rsidRPr="00F87A01" w:rsidRDefault="00C42BAA" w:rsidP="00193356">
            <w:pPr>
              <w:spacing w:after="0" w:line="240" w:lineRule="auto"/>
              <w:rPr>
                <w:rFonts w:cstheme="minorHAnsi"/>
                <w:color w:val="000000"/>
                <w:sz w:val="16"/>
                <w:szCs w:val="16"/>
              </w:rPr>
            </w:pPr>
          </w:p>
        </w:tc>
      </w:tr>
      <w:tr w:rsidR="00C42BAA" w:rsidRPr="00F87A01" w14:paraId="513A61DA" w14:textId="77777777" w:rsidTr="00193356">
        <w:trPr>
          <w:trHeight w:val="20"/>
        </w:trPr>
        <w:tc>
          <w:tcPr>
            <w:tcW w:w="2325" w:type="dxa"/>
          </w:tcPr>
          <w:p w14:paraId="04E74275"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36ED3947"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45BB2A2A"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Supplies</w:t>
            </w:r>
          </w:p>
        </w:tc>
        <w:tc>
          <w:tcPr>
            <w:tcW w:w="713" w:type="dxa"/>
            <w:shd w:val="clear" w:color="auto" w:fill="auto"/>
            <w:noWrap/>
            <w:vAlign w:val="bottom"/>
          </w:tcPr>
          <w:p w14:paraId="384D7123" w14:textId="77777777" w:rsidR="00C42BAA" w:rsidRPr="00F87A01" w:rsidRDefault="00C42BAA" w:rsidP="00193356">
            <w:pPr>
              <w:spacing w:after="0" w:line="240" w:lineRule="auto"/>
              <w:jc w:val="right"/>
              <w:rPr>
                <w:rFonts w:cstheme="minorHAnsi"/>
                <w:color w:val="000000"/>
                <w:sz w:val="16"/>
                <w:szCs w:val="16"/>
              </w:rPr>
            </w:pPr>
          </w:p>
        </w:tc>
        <w:tc>
          <w:tcPr>
            <w:tcW w:w="865" w:type="dxa"/>
            <w:vAlign w:val="bottom"/>
          </w:tcPr>
          <w:p w14:paraId="0DFA2A6D" w14:textId="77777777" w:rsidR="00C42BAA" w:rsidRPr="00F87A01" w:rsidRDefault="00C42BAA" w:rsidP="00193356">
            <w:pPr>
              <w:spacing w:after="0" w:line="240" w:lineRule="auto"/>
              <w:rPr>
                <w:rFonts w:cstheme="minorHAnsi"/>
                <w:color w:val="000000"/>
                <w:sz w:val="16"/>
                <w:szCs w:val="16"/>
              </w:rPr>
            </w:pPr>
          </w:p>
        </w:tc>
      </w:tr>
      <w:tr w:rsidR="00C42BAA" w:rsidRPr="00F87A01" w14:paraId="4506FC35" w14:textId="77777777" w:rsidTr="00193356">
        <w:trPr>
          <w:trHeight w:val="20"/>
        </w:trPr>
        <w:tc>
          <w:tcPr>
            <w:tcW w:w="2325" w:type="dxa"/>
          </w:tcPr>
          <w:p w14:paraId="47C8C242"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7BD1448D"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263FC89D"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Capital</w:t>
            </w:r>
          </w:p>
        </w:tc>
        <w:tc>
          <w:tcPr>
            <w:tcW w:w="713" w:type="dxa"/>
            <w:shd w:val="clear" w:color="auto" w:fill="auto"/>
            <w:noWrap/>
            <w:vAlign w:val="bottom"/>
          </w:tcPr>
          <w:p w14:paraId="77FFFE62" w14:textId="77777777" w:rsidR="00C42BAA" w:rsidRPr="00F87A01" w:rsidRDefault="00C42BAA" w:rsidP="00193356">
            <w:pPr>
              <w:spacing w:after="0" w:line="240" w:lineRule="auto"/>
              <w:jc w:val="right"/>
              <w:rPr>
                <w:rFonts w:cstheme="minorHAnsi"/>
                <w:color w:val="000000"/>
                <w:sz w:val="16"/>
                <w:szCs w:val="16"/>
              </w:rPr>
            </w:pPr>
          </w:p>
        </w:tc>
        <w:tc>
          <w:tcPr>
            <w:tcW w:w="865" w:type="dxa"/>
            <w:vAlign w:val="bottom"/>
          </w:tcPr>
          <w:p w14:paraId="32CEDD27" w14:textId="77777777" w:rsidR="00C42BAA" w:rsidRPr="00F87A01" w:rsidRDefault="00C42BAA" w:rsidP="00193356">
            <w:pPr>
              <w:spacing w:after="0" w:line="240" w:lineRule="auto"/>
              <w:rPr>
                <w:rFonts w:cstheme="minorHAnsi"/>
                <w:color w:val="000000"/>
                <w:sz w:val="16"/>
                <w:szCs w:val="16"/>
              </w:rPr>
            </w:pPr>
          </w:p>
        </w:tc>
      </w:tr>
      <w:tr w:rsidR="00C42BAA" w:rsidRPr="00F87A01" w14:paraId="46C92DE9" w14:textId="77777777" w:rsidTr="00193356">
        <w:trPr>
          <w:trHeight w:val="20"/>
        </w:trPr>
        <w:tc>
          <w:tcPr>
            <w:tcW w:w="2325" w:type="dxa"/>
          </w:tcPr>
          <w:p w14:paraId="38064B54"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6484B9B1"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52D4B5E2"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Travel</w:t>
            </w:r>
          </w:p>
        </w:tc>
        <w:tc>
          <w:tcPr>
            <w:tcW w:w="713" w:type="dxa"/>
            <w:shd w:val="clear" w:color="auto" w:fill="auto"/>
            <w:noWrap/>
            <w:vAlign w:val="bottom"/>
          </w:tcPr>
          <w:p w14:paraId="45527F3C" w14:textId="77777777" w:rsidR="00C42BAA" w:rsidRPr="00F87A01" w:rsidRDefault="00C42BAA" w:rsidP="00193356">
            <w:pPr>
              <w:spacing w:after="0" w:line="240" w:lineRule="auto"/>
              <w:jc w:val="right"/>
              <w:rPr>
                <w:rFonts w:cstheme="minorHAnsi"/>
                <w:color w:val="000000"/>
                <w:sz w:val="16"/>
                <w:szCs w:val="16"/>
              </w:rPr>
            </w:pPr>
          </w:p>
        </w:tc>
        <w:tc>
          <w:tcPr>
            <w:tcW w:w="865" w:type="dxa"/>
            <w:vAlign w:val="bottom"/>
          </w:tcPr>
          <w:p w14:paraId="08E7FC5D" w14:textId="77777777" w:rsidR="00C42BAA" w:rsidRPr="00F87A01" w:rsidRDefault="00C42BAA" w:rsidP="00193356">
            <w:pPr>
              <w:spacing w:after="0" w:line="240" w:lineRule="auto"/>
              <w:rPr>
                <w:rFonts w:cstheme="minorHAnsi"/>
                <w:color w:val="000000"/>
                <w:sz w:val="16"/>
                <w:szCs w:val="16"/>
              </w:rPr>
            </w:pPr>
          </w:p>
        </w:tc>
      </w:tr>
      <w:tr w:rsidR="00C42BAA" w:rsidRPr="00F87A01" w14:paraId="56389302" w14:textId="77777777" w:rsidTr="00193356">
        <w:trPr>
          <w:trHeight w:val="20"/>
        </w:trPr>
        <w:tc>
          <w:tcPr>
            <w:tcW w:w="2325" w:type="dxa"/>
          </w:tcPr>
          <w:p w14:paraId="2EF33157"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42B8AD73"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41E2DC42"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Overhead</w:t>
            </w:r>
          </w:p>
        </w:tc>
        <w:tc>
          <w:tcPr>
            <w:tcW w:w="713" w:type="dxa"/>
            <w:shd w:val="clear" w:color="auto" w:fill="auto"/>
            <w:noWrap/>
            <w:vAlign w:val="bottom"/>
          </w:tcPr>
          <w:p w14:paraId="3728B4C2" w14:textId="77777777" w:rsidR="00C42BAA" w:rsidRPr="00F87A01" w:rsidRDefault="00C42BAA" w:rsidP="00193356">
            <w:pPr>
              <w:spacing w:after="0" w:line="240" w:lineRule="auto"/>
              <w:jc w:val="right"/>
              <w:rPr>
                <w:rFonts w:cstheme="minorHAnsi"/>
                <w:color w:val="000000"/>
                <w:sz w:val="16"/>
                <w:szCs w:val="16"/>
              </w:rPr>
            </w:pPr>
          </w:p>
        </w:tc>
        <w:tc>
          <w:tcPr>
            <w:tcW w:w="865" w:type="dxa"/>
            <w:vAlign w:val="bottom"/>
          </w:tcPr>
          <w:p w14:paraId="2FAB35B8"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1870</w:t>
            </w:r>
          </w:p>
        </w:tc>
      </w:tr>
      <w:tr w:rsidR="00C42BAA" w:rsidRPr="00F87A01" w14:paraId="2B89F75A" w14:textId="77777777" w:rsidTr="00193356">
        <w:trPr>
          <w:trHeight w:val="20"/>
        </w:trPr>
        <w:tc>
          <w:tcPr>
            <w:tcW w:w="2325" w:type="dxa"/>
          </w:tcPr>
          <w:p w14:paraId="536C9249"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0734DD34"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1216CFD6"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Total</w:t>
            </w:r>
          </w:p>
        </w:tc>
        <w:tc>
          <w:tcPr>
            <w:tcW w:w="713" w:type="dxa"/>
            <w:shd w:val="clear" w:color="auto" w:fill="auto"/>
            <w:noWrap/>
            <w:vAlign w:val="bottom"/>
          </w:tcPr>
          <w:p w14:paraId="10300436" w14:textId="77777777" w:rsidR="00C42BAA" w:rsidRPr="00F87A01" w:rsidRDefault="00C42BAA" w:rsidP="00193356">
            <w:pPr>
              <w:spacing w:after="0" w:line="240" w:lineRule="auto"/>
              <w:jc w:val="right"/>
              <w:rPr>
                <w:rFonts w:cstheme="minorHAnsi"/>
                <w:color w:val="000000"/>
                <w:sz w:val="16"/>
                <w:szCs w:val="16"/>
              </w:rPr>
            </w:pPr>
          </w:p>
        </w:tc>
        <w:tc>
          <w:tcPr>
            <w:tcW w:w="865" w:type="dxa"/>
            <w:vAlign w:val="bottom"/>
          </w:tcPr>
          <w:p w14:paraId="1D1E3953"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11870</w:t>
            </w:r>
          </w:p>
        </w:tc>
      </w:tr>
      <w:tr w:rsidR="00C42BAA" w:rsidRPr="00F87A01" w14:paraId="632CBF4B"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66E2F522" w14:textId="77777777" w:rsidR="00C42BAA" w:rsidRDefault="00C42BAA" w:rsidP="00193356">
            <w:pPr>
              <w:spacing w:after="0" w:line="240" w:lineRule="auto"/>
              <w:rPr>
                <w:rFonts w:cstheme="minorHAnsi"/>
                <w:color w:val="000000"/>
                <w:sz w:val="16"/>
                <w:szCs w:val="16"/>
              </w:rPr>
            </w:pPr>
            <w:r>
              <w:rPr>
                <w:rFonts w:cstheme="minorHAnsi"/>
                <w:color w:val="000000"/>
                <w:sz w:val="16"/>
                <w:szCs w:val="16"/>
              </w:rPr>
              <w:t>Outcome 1/Output 1/Activity 2</w:t>
            </w:r>
          </w:p>
        </w:tc>
        <w:tc>
          <w:tcPr>
            <w:tcW w:w="758" w:type="dxa"/>
            <w:tcBorders>
              <w:top w:val="single" w:sz="4" w:space="0" w:color="auto"/>
              <w:left w:val="single" w:sz="4" w:space="0" w:color="auto"/>
              <w:bottom w:val="single" w:sz="4" w:space="0" w:color="auto"/>
              <w:right w:val="single" w:sz="4" w:space="0" w:color="auto"/>
            </w:tcBorders>
            <w:vAlign w:val="bottom"/>
          </w:tcPr>
          <w:p w14:paraId="2BE31775"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2.3</w:t>
            </w: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07B1E1"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Personnel</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3FDE6E"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bottom"/>
          </w:tcPr>
          <w:p w14:paraId="7944E5B1" w14:textId="77777777" w:rsidR="00C42BAA" w:rsidRPr="00F87A01" w:rsidRDefault="00C42BAA" w:rsidP="00193356">
            <w:pPr>
              <w:spacing w:after="0" w:line="240" w:lineRule="auto"/>
              <w:rPr>
                <w:rFonts w:cstheme="minorHAnsi"/>
                <w:color w:val="000000"/>
                <w:sz w:val="16"/>
                <w:szCs w:val="16"/>
              </w:rPr>
            </w:pPr>
          </w:p>
        </w:tc>
      </w:tr>
      <w:tr w:rsidR="00C42BAA" w:rsidRPr="00F87A01" w14:paraId="096980B5"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46B39429"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vAlign w:val="bottom"/>
          </w:tcPr>
          <w:p w14:paraId="7247C2A8"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039819"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Services</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EED4AC"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bottom"/>
          </w:tcPr>
          <w:p w14:paraId="6F6178F0" w14:textId="77777777" w:rsidR="00C42BAA" w:rsidRPr="00F87A01" w:rsidRDefault="00C42BAA" w:rsidP="00193356">
            <w:pPr>
              <w:spacing w:after="0" w:line="240" w:lineRule="auto"/>
              <w:rPr>
                <w:rFonts w:cstheme="minorHAnsi"/>
                <w:color w:val="000000"/>
                <w:sz w:val="16"/>
                <w:szCs w:val="16"/>
              </w:rPr>
            </w:pPr>
          </w:p>
        </w:tc>
      </w:tr>
      <w:tr w:rsidR="00C42BAA" w:rsidRPr="00F87A01" w14:paraId="171A6DA6"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2F7B5A6D"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vAlign w:val="bottom"/>
          </w:tcPr>
          <w:p w14:paraId="2A48C3B1"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882AB4"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Supplies</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DB0738"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bottom"/>
          </w:tcPr>
          <w:p w14:paraId="0BB0C24B" w14:textId="77777777" w:rsidR="00C42BAA" w:rsidRPr="00F87A01" w:rsidRDefault="00C42BAA" w:rsidP="00193356">
            <w:pPr>
              <w:spacing w:after="0" w:line="240" w:lineRule="auto"/>
              <w:rPr>
                <w:rFonts w:cstheme="minorHAnsi"/>
                <w:color w:val="000000"/>
                <w:sz w:val="16"/>
                <w:szCs w:val="16"/>
              </w:rPr>
            </w:pPr>
          </w:p>
        </w:tc>
      </w:tr>
      <w:tr w:rsidR="00C42BAA" w:rsidRPr="00F87A01" w14:paraId="02640A57"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6BED27D5"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vAlign w:val="bottom"/>
          </w:tcPr>
          <w:p w14:paraId="041E0EDE"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2D1120"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Capital</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F6AE20"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bottom"/>
          </w:tcPr>
          <w:p w14:paraId="3182CFA0" w14:textId="77777777" w:rsidR="00C42BAA" w:rsidRPr="00F87A01" w:rsidRDefault="00C42BAA" w:rsidP="00193356">
            <w:pPr>
              <w:spacing w:after="0" w:line="240" w:lineRule="auto"/>
              <w:rPr>
                <w:rFonts w:cstheme="minorHAnsi"/>
                <w:color w:val="000000"/>
                <w:sz w:val="16"/>
                <w:szCs w:val="16"/>
              </w:rPr>
            </w:pPr>
          </w:p>
        </w:tc>
      </w:tr>
      <w:tr w:rsidR="00C42BAA" w:rsidRPr="00F87A01" w14:paraId="36C03B71"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52ED5D95"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vAlign w:val="bottom"/>
          </w:tcPr>
          <w:p w14:paraId="772BFCE3"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91868D"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Travel</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E3B342"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bottom"/>
          </w:tcPr>
          <w:p w14:paraId="74608AF8" w14:textId="77777777" w:rsidR="00C42BAA" w:rsidRPr="00F87A01" w:rsidRDefault="00C42BAA" w:rsidP="00193356">
            <w:pPr>
              <w:spacing w:after="0" w:line="240" w:lineRule="auto"/>
              <w:rPr>
                <w:rFonts w:cstheme="minorHAnsi"/>
                <w:color w:val="000000"/>
                <w:sz w:val="16"/>
                <w:szCs w:val="16"/>
              </w:rPr>
            </w:pPr>
          </w:p>
        </w:tc>
      </w:tr>
      <w:tr w:rsidR="00C42BAA" w:rsidRPr="00F87A01" w14:paraId="63DFD819"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07B52576"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vAlign w:val="bottom"/>
          </w:tcPr>
          <w:p w14:paraId="4B6AD750"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D301C9"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Overhead</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F8612D"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bottom"/>
          </w:tcPr>
          <w:p w14:paraId="44B4B711"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2805</w:t>
            </w:r>
          </w:p>
        </w:tc>
      </w:tr>
      <w:tr w:rsidR="00C42BAA" w:rsidRPr="00F87A01" w14:paraId="33F1EF42"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1D721784"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vAlign w:val="bottom"/>
          </w:tcPr>
          <w:p w14:paraId="3CFCF407"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2A788C"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Total</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5F820E"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bottom"/>
          </w:tcPr>
          <w:p w14:paraId="0A0D1BD8"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17805</w:t>
            </w:r>
          </w:p>
        </w:tc>
      </w:tr>
    </w:tbl>
    <w:p w14:paraId="63747CE2" w14:textId="77777777" w:rsidR="00C42BAA" w:rsidRDefault="00C42BAA" w:rsidP="00C42BAA">
      <w:pPr>
        <w:spacing w:line="240" w:lineRule="auto"/>
        <w:rPr>
          <w:rFonts w:eastAsia="Times New Roman" w:cstheme="minorHAnsi"/>
          <w:b/>
          <w:color w:val="000000"/>
          <w:sz w:val="18"/>
          <w:szCs w:val="18"/>
        </w:rPr>
      </w:pPr>
    </w:p>
    <w:p w14:paraId="06E7D601" w14:textId="77777777" w:rsidR="00C42BAA" w:rsidRPr="00CC6185" w:rsidRDefault="00C42BAA" w:rsidP="00C42BAA">
      <w:pPr>
        <w:spacing w:line="240" w:lineRule="auto"/>
        <w:rPr>
          <w:rFonts w:cstheme="minorHAnsi"/>
          <w:sz w:val="18"/>
          <w:szCs w:val="18"/>
        </w:rPr>
      </w:pPr>
      <w:r w:rsidRPr="00CC6185">
        <w:rPr>
          <w:rFonts w:eastAsia="Times New Roman" w:cstheme="minorHAnsi"/>
          <w:b/>
          <w:color w:val="000000"/>
          <w:sz w:val="18"/>
          <w:szCs w:val="18"/>
        </w:rPr>
        <w:lastRenderedPageBreak/>
        <w:t>Activity 3: Test and disseminate integrated crop-livestock-soil systems to increase and sustain productivity and reduce risk.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360"/>
        <w:gridCol w:w="360"/>
        <w:gridCol w:w="450"/>
        <w:gridCol w:w="1080"/>
        <w:gridCol w:w="1800"/>
        <w:gridCol w:w="180"/>
        <w:gridCol w:w="810"/>
        <w:gridCol w:w="109"/>
        <w:gridCol w:w="858"/>
        <w:gridCol w:w="325"/>
        <w:gridCol w:w="1144"/>
      </w:tblGrid>
      <w:tr w:rsidR="00C42BAA" w:rsidRPr="00CC6185" w14:paraId="7042D82C" w14:textId="77777777" w:rsidTr="00193356">
        <w:tc>
          <w:tcPr>
            <w:tcW w:w="1638" w:type="dxa"/>
          </w:tcPr>
          <w:p w14:paraId="0709870F" w14:textId="77777777" w:rsidR="00C42BAA" w:rsidRPr="00CC6185" w:rsidRDefault="00C42BAA" w:rsidP="00193356">
            <w:pPr>
              <w:spacing w:after="0" w:line="240" w:lineRule="auto"/>
              <w:rPr>
                <w:rFonts w:eastAsia="Calibri" w:cstheme="minorHAnsi"/>
                <w:sz w:val="18"/>
                <w:szCs w:val="18"/>
              </w:rPr>
            </w:pPr>
            <w:r w:rsidRPr="00CC6185">
              <w:rPr>
                <w:rFonts w:cstheme="minorHAnsi"/>
                <w:sz w:val="18"/>
                <w:szCs w:val="18"/>
              </w:rPr>
              <w:t>Sub-activity 3.1</w:t>
            </w:r>
          </w:p>
        </w:tc>
        <w:tc>
          <w:tcPr>
            <w:tcW w:w="7476" w:type="dxa"/>
            <w:gridSpan w:val="11"/>
          </w:tcPr>
          <w:p w14:paraId="138F01C0"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Multi-criteria assessment and trade-off analysis of tested options at farm level, leading to options that are tailored to farmer contexts.</w:t>
            </w:r>
          </w:p>
        </w:tc>
      </w:tr>
      <w:tr w:rsidR="00C42BAA" w:rsidRPr="00CC6185" w14:paraId="7CE45391" w14:textId="77777777" w:rsidTr="00193356">
        <w:tc>
          <w:tcPr>
            <w:tcW w:w="9114" w:type="dxa"/>
            <w:gridSpan w:val="12"/>
          </w:tcPr>
          <w:p w14:paraId="4F6BFD6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d. Research team</w:t>
            </w:r>
          </w:p>
        </w:tc>
      </w:tr>
      <w:tr w:rsidR="00C42BAA" w:rsidRPr="00CC6185" w14:paraId="51336BB5" w14:textId="77777777" w:rsidTr="00193356">
        <w:tc>
          <w:tcPr>
            <w:tcW w:w="2808" w:type="dxa"/>
            <w:gridSpan w:val="4"/>
          </w:tcPr>
          <w:p w14:paraId="5E66E001"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Name</w:t>
            </w:r>
          </w:p>
        </w:tc>
        <w:tc>
          <w:tcPr>
            <w:tcW w:w="3060" w:type="dxa"/>
            <w:gridSpan w:val="3"/>
          </w:tcPr>
          <w:p w14:paraId="2BAC69CB"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Institution</w:t>
            </w:r>
          </w:p>
        </w:tc>
        <w:tc>
          <w:tcPr>
            <w:tcW w:w="3246" w:type="dxa"/>
            <w:gridSpan w:val="5"/>
          </w:tcPr>
          <w:p w14:paraId="10636C03"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Role</w:t>
            </w:r>
          </w:p>
        </w:tc>
      </w:tr>
      <w:tr w:rsidR="00C42BAA" w:rsidRPr="00CC6185" w14:paraId="7336C13E" w14:textId="77777777" w:rsidTr="00193356">
        <w:tc>
          <w:tcPr>
            <w:tcW w:w="2808" w:type="dxa"/>
            <w:gridSpan w:val="4"/>
          </w:tcPr>
          <w:p w14:paraId="3CB7D692"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Katrien Descheemaeker</w:t>
            </w:r>
          </w:p>
        </w:tc>
        <w:tc>
          <w:tcPr>
            <w:tcW w:w="3060" w:type="dxa"/>
            <w:gridSpan w:val="3"/>
          </w:tcPr>
          <w:p w14:paraId="73AF7461"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Wageningen University</w:t>
            </w:r>
          </w:p>
        </w:tc>
        <w:tc>
          <w:tcPr>
            <w:tcW w:w="3246" w:type="dxa"/>
            <w:gridSpan w:val="5"/>
          </w:tcPr>
          <w:p w14:paraId="2D10A92C"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Activity leader – student supervisor</w:t>
            </w:r>
          </w:p>
        </w:tc>
      </w:tr>
      <w:tr w:rsidR="00C42BAA" w:rsidRPr="00CC6185" w14:paraId="34031F79" w14:textId="77777777" w:rsidTr="00193356">
        <w:tc>
          <w:tcPr>
            <w:tcW w:w="2808" w:type="dxa"/>
            <w:gridSpan w:val="4"/>
          </w:tcPr>
          <w:p w14:paraId="16A05393"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Jeroen Groot</w:t>
            </w:r>
          </w:p>
        </w:tc>
        <w:tc>
          <w:tcPr>
            <w:tcW w:w="3060" w:type="dxa"/>
            <w:gridSpan w:val="3"/>
          </w:tcPr>
          <w:p w14:paraId="1FB2DF2F"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Wageningen University</w:t>
            </w:r>
          </w:p>
        </w:tc>
        <w:tc>
          <w:tcPr>
            <w:tcW w:w="3246" w:type="dxa"/>
            <w:gridSpan w:val="5"/>
          </w:tcPr>
          <w:p w14:paraId="2C28CB11"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Activity co-leader</w:t>
            </w:r>
          </w:p>
        </w:tc>
      </w:tr>
      <w:tr w:rsidR="00C42BAA" w:rsidRPr="00CC6185" w14:paraId="72CEC187" w14:textId="77777777" w:rsidTr="00193356">
        <w:tc>
          <w:tcPr>
            <w:tcW w:w="2808" w:type="dxa"/>
            <w:gridSpan w:val="4"/>
          </w:tcPr>
          <w:p w14:paraId="76DB25B1"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Ken Giller</w:t>
            </w:r>
          </w:p>
        </w:tc>
        <w:tc>
          <w:tcPr>
            <w:tcW w:w="3060" w:type="dxa"/>
            <w:gridSpan w:val="3"/>
          </w:tcPr>
          <w:p w14:paraId="5041F51B"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Wageningen University</w:t>
            </w:r>
          </w:p>
        </w:tc>
        <w:tc>
          <w:tcPr>
            <w:tcW w:w="3246" w:type="dxa"/>
            <w:gridSpan w:val="5"/>
          </w:tcPr>
          <w:p w14:paraId="0D64E5C0"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Student supervisor</w:t>
            </w:r>
          </w:p>
        </w:tc>
      </w:tr>
      <w:tr w:rsidR="00C42BAA" w:rsidRPr="00CC6185" w14:paraId="5176B733" w14:textId="77777777" w:rsidTr="00193356">
        <w:tc>
          <w:tcPr>
            <w:tcW w:w="2808" w:type="dxa"/>
            <w:gridSpan w:val="4"/>
          </w:tcPr>
          <w:p w14:paraId="00E33C87"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Bouba Traoré</w:t>
            </w:r>
          </w:p>
        </w:tc>
        <w:tc>
          <w:tcPr>
            <w:tcW w:w="3060" w:type="dxa"/>
            <w:gridSpan w:val="3"/>
          </w:tcPr>
          <w:p w14:paraId="2895AA7C"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ICRISAT</w:t>
            </w:r>
          </w:p>
        </w:tc>
        <w:tc>
          <w:tcPr>
            <w:tcW w:w="3246" w:type="dxa"/>
            <w:gridSpan w:val="5"/>
          </w:tcPr>
          <w:p w14:paraId="10BA2DAB"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Collaborator</w:t>
            </w:r>
          </w:p>
        </w:tc>
      </w:tr>
      <w:tr w:rsidR="00C42BAA" w:rsidRPr="00CC6185" w14:paraId="20818D7F" w14:textId="77777777" w:rsidTr="00193356">
        <w:tc>
          <w:tcPr>
            <w:tcW w:w="9114" w:type="dxa"/>
            <w:gridSpan w:val="12"/>
          </w:tcPr>
          <w:p w14:paraId="525EF8F4" w14:textId="77777777" w:rsidR="00C42BAA" w:rsidRPr="00CC6185" w:rsidRDefault="00C42BAA" w:rsidP="00193356">
            <w:pPr>
              <w:spacing w:after="0" w:line="240" w:lineRule="auto"/>
              <w:rPr>
                <w:rFonts w:eastAsia="Calibri" w:cstheme="minorHAnsi"/>
                <w:sz w:val="18"/>
                <w:szCs w:val="18"/>
              </w:rPr>
            </w:pPr>
          </w:p>
        </w:tc>
      </w:tr>
      <w:tr w:rsidR="00C42BAA" w:rsidRPr="00CC6185" w14:paraId="0C0C9C61" w14:textId="77777777" w:rsidTr="00193356">
        <w:tc>
          <w:tcPr>
            <w:tcW w:w="9114" w:type="dxa"/>
            <w:gridSpan w:val="12"/>
          </w:tcPr>
          <w:p w14:paraId="251E0759" w14:textId="77777777" w:rsidR="00C42BAA" w:rsidRPr="00CC6185" w:rsidRDefault="00C42BAA" w:rsidP="00193356">
            <w:pPr>
              <w:spacing w:after="0" w:line="240" w:lineRule="auto"/>
              <w:rPr>
                <w:rFonts w:cstheme="minorHAnsi"/>
                <w:sz w:val="18"/>
                <w:szCs w:val="18"/>
              </w:rPr>
            </w:pPr>
            <w:r w:rsidRPr="00CC6185">
              <w:rPr>
                <w:rFonts w:eastAsia="Calibri" w:cstheme="minorHAnsi"/>
                <w:sz w:val="18"/>
                <w:szCs w:val="18"/>
              </w:rPr>
              <w:t>e. Student(s)</w:t>
            </w:r>
          </w:p>
        </w:tc>
      </w:tr>
      <w:tr w:rsidR="00C42BAA" w:rsidRPr="00CC6185" w14:paraId="64B0900F" w14:textId="77777777" w:rsidTr="00193356">
        <w:trPr>
          <w:trHeight w:val="241"/>
        </w:trPr>
        <w:tc>
          <w:tcPr>
            <w:tcW w:w="2358" w:type="dxa"/>
            <w:gridSpan w:val="3"/>
          </w:tcPr>
          <w:p w14:paraId="5AD7EDC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Name</w:t>
            </w:r>
          </w:p>
        </w:tc>
        <w:tc>
          <w:tcPr>
            <w:tcW w:w="3330" w:type="dxa"/>
            <w:gridSpan w:val="3"/>
          </w:tcPr>
          <w:p w14:paraId="28CAFD5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Institute</w:t>
            </w:r>
          </w:p>
        </w:tc>
        <w:tc>
          <w:tcPr>
            <w:tcW w:w="1099" w:type="dxa"/>
            <w:gridSpan w:val="3"/>
          </w:tcPr>
          <w:p w14:paraId="0E66802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Degree</w:t>
            </w:r>
          </w:p>
        </w:tc>
        <w:tc>
          <w:tcPr>
            <w:tcW w:w="1183" w:type="dxa"/>
            <w:gridSpan w:val="2"/>
          </w:tcPr>
          <w:p w14:paraId="0D4E0CF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Start</w:t>
            </w:r>
          </w:p>
        </w:tc>
        <w:tc>
          <w:tcPr>
            <w:tcW w:w="1144" w:type="dxa"/>
          </w:tcPr>
          <w:p w14:paraId="0654223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End</w:t>
            </w:r>
          </w:p>
        </w:tc>
      </w:tr>
      <w:tr w:rsidR="00C42BAA" w:rsidRPr="00CC6185" w14:paraId="0C823461" w14:textId="77777777" w:rsidTr="00193356">
        <w:tc>
          <w:tcPr>
            <w:tcW w:w="2358" w:type="dxa"/>
            <w:gridSpan w:val="3"/>
          </w:tcPr>
          <w:p w14:paraId="64937C9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1.Eva Huet</w:t>
            </w:r>
          </w:p>
        </w:tc>
        <w:tc>
          <w:tcPr>
            <w:tcW w:w="3330" w:type="dxa"/>
            <w:gridSpan w:val="3"/>
          </w:tcPr>
          <w:p w14:paraId="0920AC3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i/>
                <w:sz w:val="18"/>
                <w:szCs w:val="18"/>
              </w:rPr>
              <w:t>Wageningen University</w:t>
            </w:r>
          </w:p>
        </w:tc>
        <w:tc>
          <w:tcPr>
            <w:tcW w:w="1099" w:type="dxa"/>
            <w:gridSpan w:val="3"/>
          </w:tcPr>
          <w:p w14:paraId="457A91C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PhD student</w:t>
            </w:r>
          </w:p>
        </w:tc>
        <w:tc>
          <w:tcPr>
            <w:tcW w:w="1183" w:type="dxa"/>
            <w:gridSpan w:val="2"/>
          </w:tcPr>
          <w:p w14:paraId="0A36EE5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1/12/2016</w:t>
            </w:r>
          </w:p>
        </w:tc>
        <w:tc>
          <w:tcPr>
            <w:tcW w:w="1144" w:type="dxa"/>
          </w:tcPr>
          <w:p w14:paraId="7863174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1/12/2020</w:t>
            </w:r>
          </w:p>
        </w:tc>
      </w:tr>
      <w:tr w:rsidR="00C42BAA" w:rsidRPr="00CC6185" w14:paraId="125DFD63" w14:textId="77777777" w:rsidTr="00193356">
        <w:tc>
          <w:tcPr>
            <w:tcW w:w="2358" w:type="dxa"/>
            <w:gridSpan w:val="3"/>
          </w:tcPr>
          <w:p w14:paraId="7A20185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w:t>
            </w:r>
          </w:p>
        </w:tc>
        <w:tc>
          <w:tcPr>
            <w:tcW w:w="3330" w:type="dxa"/>
            <w:gridSpan w:val="3"/>
          </w:tcPr>
          <w:p w14:paraId="3C51ECA3" w14:textId="77777777" w:rsidR="00C42BAA" w:rsidRPr="00CC6185" w:rsidRDefault="00C42BAA" w:rsidP="00193356">
            <w:pPr>
              <w:spacing w:after="0" w:line="240" w:lineRule="auto"/>
              <w:rPr>
                <w:rFonts w:eastAsia="Calibri" w:cstheme="minorHAnsi"/>
                <w:sz w:val="18"/>
                <w:szCs w:val="18"/>
              </w:rPr>
            </w:pPr>
          </w:p>
        </w:tc>
        <w:tc>
          <w:tcPr>
            <w:tcW w:w="1099" w:type="dxa"/>
            <w:gridSpan w:val="3"/>
          </w:tcPr>
          <w:p w14:paraId="2DF003F4" w14:textId="77777777" w:rsidR="00C42BAA" w:rsidRPr="00CC6185" w:rsidRDefault="00C42BAA" w:rsidP="00193356">
            <w:pPr>
              <w:spacing w:after="0" w:line="240" w:lineRule="auto"/>
              <w:rPr>
                <w:rFonts w:eastAsia="Calibri" w:cstheme="minorHAnsi"/>
                <w:sz w:val="18"/>
                <w:szCs w:val="18"/>
              </w:rPr>
            </w:pPr>
          </w:p>
        </w:tc>
        <w:tc>
          <w:tcPr>
            <w:tcW w:w="1183" w:type="dxa"/>
            <w:gridSpan w:val="2"/>
          </w:tcPr>
          <w:p w14:paraId="6BD48034" w14:textId="77777777" w:rsidR="00C42BAA" w:rsidRPr="00CC6185" w:rsidRDefault="00C42BAA" w:rsidP="00193356">
            <w:pPr>
              <w:spacing w:after="0" w:line="240" w:lineRule="auto"/>
              <w:rPr>
                <w:rFonts w:eastAsia="Calibri" w:cstheme="minorHAnsi"/>
                <w:sz w:val="18"/>
                <w:szCs w:val="18"/>
              </w:rPr>
            </w:pPr>
          </w:p>
        </w:tc>
        <w:tc>
          <w:tcPr>
            <w:tcW w:w="1144" w:type="dxa"/>
          </w:tcPr>
          <w:p w14:paraId="52473F8E" w14:textId="77777777" w:rsidR="00C42BAA" w:rsidRPr="00CC6185" w:rsidRDefault="00C42BAA" w:rsidP="00193356">
            <w:pPr>
              <w:spacing w:after="0" w:line="240" w:lineRule="auto"/>
              <w:rPr>
                <w:rFonts w:eastAsia="Calibri" w:cstheme="minorHAnsi"/>
                <w:sz w:val="18"/>
                <w:szCs w:val="18"/>
              </w:rPr>
            </w:pPr>
          </w:p>
        </w:tc>
      </w:tr>
      <w:tr w:rsidR="00C42BAA" w:rsidRPr="00CC6185" w14:paraId="519C785F" w14:textId="77777777" w:rsidTr="00193356">
        <w:tc>
          <w:tcPr>
            <w:tcW w:w="2358" w:type="dxa"/>
            <w:gridSpan w:val="3"/>
          </w:tcPr>
          <w:p w14:paraId="3ACE676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3.</w:t>
            </w:r>
          </w:p>
        </w:tc>
        <w:tc>
          <w:tcPr>
            <w:tcW w:w="3330" w:type="dxa"/>
            <w:gridSpan w:val="3"/>
          </w:tcPr>
          <w:p w14:paraId="1B629DBC" w14:textId="77777777" w:rsidR="00C42BAA" w:rsidRPr="00CC6185" w:rsidRDefault="00C42BAA" w:rsidP="00193356">
            <w:pPr>
              <w:spacing w:after="0" w:line="240" w:lineRule="auto"/>
              <w:rPr>
                <w:rFonts w:eastAsia="Calibri" w:cstheme="minorHAnsi"/>
                <w:sz w:val="18"/>
                <w:szCs w:val="18"/>
              </w:rPr>
            </w:pPr>
          </w:p>
        </w:tc>
        <w:tc>
          <w:tcPr>
            <w:tcW w:w="1099" w:type="dxa"/>
            <w:gridSpan w:val="3"/>
          </w:tcPr>
          <w:p w14:paraId="314A06AC" w14:textId="77777777" w:rsidR="00C42BAA" w:rsidRPr="00CC6185" w:rsidRDefault="00C42BAA" w:rsidP="00193356">
            <w:pPr>
              <w:spacing w:after="0" w:line="240" w:lineRule="auto"/>
              <w:rPr>
                <w:rFonts w:eastAsia="Calibri" w:cstheme="minorHAnsi"/>
                <w:sz w:val="18"/>
                <w:szCs w:val="18"/>
              </w:rPr>
            </w:pPr>
          </w:p>
        </w:tc>
        <w:tc>
          <w:tcPr>
            <w:tcW w:w="1183" w:type="dxa"/>
            <w:gridSpan w:val="2"/>
          </w:tcPr>
          <w:p w14:paraId="7FEEB1FF" w14:textId="77777777" w:rsidR="00C42BAA" w:rsidRPr="00CC6185" w:rsidRDefault="00C42BAA" w:rsidP="00193356">
            <w:pPr>
              <w:spacing w:after="0" w:line="240" w:lineRule="auto"/>
              <w:rPr>
                <w:rFonts w:eastAsia="Calibri" w:cstheme="minorHAnsi"/>
                <w:sz w:val="18"/>
                <w:szCs w:val="18"/>
              </w:rPr>
            </w:pPr>
          </w:p>
        </w:tc>
        <w:tc>
          <w:tcPr>
            <w:tcW w:w="1144" w:type="dxa"/>
          </w:tcPr>
          <w:p w14:paraId="032F88B7" w14:textId="77777777" w:rsidR="00C42BAA" w:rsidRPr="00CC6185" w:rsidRDefault="00C42BAA" w:rsidP="00193356">
            <w:pPr>
              <w:spacing w:after="0" w:line="240" w:lineRule="auto"/>
              <w:rPr>
                <w:rFonts w:eastAsia="Calibri" w:cstheme="minorHAnsi"/>
                <w:sz w:val="18"/>
                <w:szCs w:val="18"/>
              </w:rPr>
            </w:pPr>
          </w:p>
        </w:tc>
      </w:tr>
      <w:tr w:rsidR="00C42BAA" w:rsidRPr="00CC6185" w14:paraId="18D39982" w14:textId="77777777" w:rsidTr="00193356">
        <w:tc>
          <w:tcPr>
            <w:tcW w:w="1638" w:type="dxa"/>
          </w:tcPr>
          <w:p w14:paraId="7AC2AE93" w14:textId="77777777" w:rsidR="00C42BAA" w:rsidRPr="00CC6185" w:rsidRDefault="00C42BAA" w:rsidP="00193356">
            <w:pPr>
              <w:spacing w:after="0" w:line="240" w:lineRule="auto"/>
              <w:rPr>
                <w:rFonts w:eastAsia="Calibri" w:cstheme="minorHAnsi"/>
                <w:sz w:val="18"/>
                <w:szCs w:val="18"/>
              </w:rPr>
            </w:pPr>
          </w:p>
        </w:tc>
        <w:tc>
          <w:tcPr>
            <w:tcW w:w="7476" w:type="dxa"/>
            <w:gridSpan w:val="11"/>
          </w:tcPr>
          <w:p w14:paraId="19B03AFC" w14:textId="77777777" w:rsidR="00C42BAA" w:rsidRPr="00CC6185" w:rsidRDefault="00C42BAA" w:rsidP="00193356">
            <w:pPr>
              <w:spacing w:after="0" w:line="240" w:lineRule="auto"/>
              <w:rPr>
                <w:rFonts w:eastAsia="Calibri" w:cstheme="minorHAnsi"/>
                <w:sz w:val="18"/>
                <w:szCs w:val="18"/>
              </w:rPr>
            </w:pPr>
          </w:p>
        </w:tc>
      </w:tr>
      <w:tr w:rsidR="00C42BAA" w:rsidRPr="00CC6185" w14:paraId="22E28554" w14:textId="77777777" w:rsidTr="00193356">
        <w:tc>
          <w:tcPr>
            <w:tcW w:w="1638" w:type="dxa"/>
          </w:tcPr>
          <w:p w14:paraId="08B4E06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f. Location(s)</w:t>
            </w:r>
          </w:p>
        </w:tc>
        <w:tc>
          <w:tcPr>
            <w:tcW w:w="7476" w:type="dxa"/>
            <w:gridSpan w:val="11"/>
          </w:tcPr>
          <w:p w14:paraId="1E11908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Koutiala, Mali</w:t>
            </w:r>
          </w:p>
        </w:tc>
      </w:tr>
      <w:tr w:rsidR="00C42BAA" w:rsidRPr="00CC6185" w14:paraId="35C36BD0" w14:textId="77777777" w:rsidTr="00193356">
        <w:tc>
          <w:tcPr>
            <w:tcW w:w="1638" w:type="dxa"/>
          </w:tcPr>
          <w:p w14:paraId="6721ABC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g. Start</w:t>
            </w:r>
          </w:p>
        </w:tc>
        <w:tc>
          <w:tcPr>
            <w:tcW w:w="7476" w:type="dxa"/>
            <w:gridSpan w:val="11"/>
          </w:tcPr>
          <w:p w14:paraId="11C7B6F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July 2017</w:t>
            </w:r>
          </w:p>
        </w:tc>
      </w:tr>
      <w:tr w:rsidR="00C42BAA" w:rsidRPr="00CC6185" w14:paraId="35698532" w14:textId="77777777" w:rsidTr="00193356">
        <w:tc>
          <w:tcPr>
            <w:tcW w:w="1638" w:type="dxa"/>
          </w:tcPr>
          <w:p w14:paraId="250BDFF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h. End</w:t>
            </w:r>
          </w:p>
        </w:tc>
        <w:tc>
          <w:tcPr>
            <w:tcW w:w="7476" w:type="dxa"/>
            <w:gridSpan w:val="11"/>
          </w:tcPr>
          <w:p w14:paraId="539C7CB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February 2018</w:t>
            </w:r>
          </w:p>
        </w:tc>
      </w:tr>
      <w:tr w:rsidR="00C42BAA" w:rsidRPr="00CC6185" w14:paraId="1A8AA0E2" w14:textId="77777777" w:rsidTr="00193356">
        <w:tc>
          <w:tcPr>
            <w:tcW w:w="1638" w:type="dxa"/>
          </w:tcPr>
          <w:p w14:paraId="2C27ADA6" w14:textId="77777777" w:rsidR="00C42BAA" w:rsidRPr="00CC6185" w:rsidRDefault="00C42BAA" w:rsidP="00193356">
            <w:pPr>
              <w:spacing w:after="0" w:line="240" w:lineRule="auto"/>
              <w:rPr>
                <w:rFonts w:eastAsia="Calibri" w:cstheme="minorHAnsi"/>
                <w:sz w:val="18"/>
                <w:szCs w:val="18"/>
              </w:rPr>
            </w:pPr>
          </w:p>
        </w:tc>
        <w:tc>
          <w:tcPr>
            <w:tcW w:w="7476" w:type="dxa"/>
            <w:gridSpan w:val="11"/>
          </w:tcPr>
          <w:p w14:paraId="093D9505" w14:textId="77777777" w:rsidR="00C42BAA" w:rsidRPr="00CC6185" w:rsidRDefault="00C42BAA" w:rsidP="00193356">
            <w:pPr>
              <w:spacing w:after="0" w:line="240" w:lineRule="auto"/>
              <w:rPr>
                <w:rFonts w:eastAsia="Calibri" w:cstheme="minorHAnsi"/>
                <w:sz w:val="18"/>
                <w:szCs w:val="18"/>
              </w:rPr>
            </w:pPr>
          </w:p>
        </w:tc>
      </w:tr>
      <w:tr w:rsidR="00C42BAA" w:rsidRPr="00CC6185" w14:paraId="7548D864" w14:textId="77777777" w:rsidTr="00193356">
        <w:tc>
          <w:tcPr>
            <w:tcW w:w="9114" w:type="dxa"/>
            <w:gridSpan w:val="12"/>
          </w:tcPr>
          <w:p w14:paraId="534ABD3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1. Justification</w:t>
            </w:r>
          </w:p>
        </w:tc>
      </w:tr>
      <w:tr w:rsidR="00C42BAA" w:rsidRPr="00CC6185" w14:paraId="1D8EE2EC"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06A25B2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Different crop-livestock intensification options and technologies have been tested in the Africa RISING project and other related research for development projects in the region. Hence, information and data is available on the effects of these options on different farm components. However, an integrated analysis at farm level, comparing the effects according to different criteria is still lacking. This activity seeks to synthesize and compile the existing information by taking into account a range of criteria and indicators that are relevant for sustainable intensification. This is important because adoption decisions by farmers depend on a wide range of performance criteria that go beyond farm productivity. Understanding farmers’ perception of these criteria is key in assessing farmer decision making and will help Africa RISING researchers to design tailored interventions. </w:t>
            </w:r>
          </w:p>
        </w:tc>
      </w:tr>
      <w:tr w:rsidR="00C42BAA" w:rsidRPr="00CC6185" w14:paraId="706D8D84"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0DA43AB9" w14:textId="77777777" w:rsidR="00C42BAA" w:rsidRPr="00CC6185" w:rsidRDefault="00C42BAA" w:rsidP="00193356">
            <w:pPr>
              <w:spacing w:after="0" w:line="240" w:lineRule="auto"/>
              <w:rPr>
                <w:rFonts w:eastAsia="Calibri" w:cstheme="minorHAnsi"/>
                <w:sz w:val="18"/>
                <w:szCs w:val="18"/>
              </w:rPr>
            </w:pPr>
          </w:p>
        </w:tc>
      </w:tr>
      <w:tr w:rsidR="00C42BAA" w:rsidRPr="00CC6185" w14:paraId="2C5B1DA1"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35DAF7A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 Objectives</w:t>
            </w:r>
          </w:p>
        </w:tc>
      </w:tr>
      <w:tr w:rsidR="00C42BAA" w:rsidRPr="00CC6185" w14:paraId="2D77B7A2"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3E8C752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2.1 To quantify the effects of previously tested crop-livestock intensification options on a range of sustainability indicators, including productivity, food </w:t>
            </w:r>
            <w:r w:rsidRPr="00CC6185">
              <w:rPr>
                <w:rFonts w:cstheme="minorHAnsi"/>
                <w:sz w:val="18"/>
                <w:szCs w:val="18"/>
              </w:rPr>
              <w:t xml:space="preserve">self-sufficiency, nutritional value of the diet, income, and soil fertility </w:t>
            </w:r>
          </w:p>
        </w:tc>
      </w:tr>
      <w:tr w:rsidR="00C42BAA" w:rsidRPr="00CC6185" w14:paraId="146A35EC"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64CC807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2.2. To inform farmers, as well as extension and development actors in the Koutiala area about the effects and about the recommendation domains for tested options</w:t>
            </w:r>
          </w:p>
        </w:tc>
      </w:tr>
      <w:tr w:rsidR="00C42BAA" w:rsidRPr="00CC6185" w14:paraId="197BD475"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49A35189" w14:textId="77777777" w:rsidR="00C42BAA" w:rsidRPr="00CC6185" w:rsidRDefault="00C42BAA" w:rsidP="00193356">
            <w:pPr>
              <w:spacing w:after="0" w:line="240" w:lineRule="auto"/>
              <w:rPr>
                <w:rFonts w:eastAsia="Calibri" w:cstheme="minorHAnsi"/>
                <w:sz w:val="18"/>
                <w:szCs w:val="18"/>
              </w:rPr>
            </w:pPr>
          </w:p>
        </w:tc>
      </w:tr>
      <w:tr w:rsidR="00C42BAA" w:rsidRPr="00CC6185" w14:paraId="0B6B34D5"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3E923E4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3. Research questions</w:t>
            </w:r>
          </w:p>
        </w:tc>
      </w:tr>
      <w:tr w:rsidR="00C42BAA" w:rsidRPr="00CC6185" w14:paraId="050A5ED8"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2AD6947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3.1</w:t>
            </w:r>
            <w:r w:rsidRPr="00CC6185">
              <w:rPr>
                <w:rFonts w:cstheme="minorHAnsi"/>
                <w:sz w:val="18"/>
                <w:szCs w:val="18"/>
              </w:rPr>
              <w:t xml:space="preserve"> </w:t>
            </w:r>
            <w:r w:rsidRPr="00CC6185">
              <w:rPr>
                <w:rFonts w:eastAsia="Calibri" w:cstheme="minorHAnsi"/>
                <w:sz w:val="18"/>
                <w:szCs w:val="18"/>
              </w:rPr>
              <w:t xml:space="preserve">What are the effects of previously tested crop-livestock intensification options on a range of sustainable intensification indicators, including productivity, food </w:t>
            </w:r>
            <w:r w:rsidRPr="00CC6185">
              <w:rPr>
                <w:rFonts w:cstheme="minorHAnsi"/>
                <w:sz w:val="18"/>
                <w:szCs w:val="18"/>
              </w:rPr>
              <w:t>self-sufficiency, and nutritional value of the diet, income, and soil fertility</w:t>
            </w:r>
            <w:r w:rsidRPr="00CC6185">
              <w:rPr>
                <w:rFonts w:eastAsia="Calibri" w:cstheme="minorHAnsi"/>
                <w:sz w:val="18"/>
                <w:szCs w:val="18"/>
              </w:rPr>
              <w:t xml:space="preserve">?  </w:t>
            </w:r>
          </w:p>
        </w:tc>
      </w:tr>
      <w:tr w:rsidR="00C42BAA" w:rsidRPr="00CC6185" w14:paraId="68278187"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79E52E2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3.2 What are the trade-offs and synergies between different domains of sustainable intensification if these options are applied?</w:t>
            </w:r>
          </w:p>
        </w:tc>
      </w:tr>
      <w:tr w:rsidR="00C42BAA" w:rsidRPr="00CC6185" w14:paraId="0FC838A3"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4EA0F447" w14:textId="77777777" w:rsidR="00C42BAA" w:rsidRPr="00CC6185" w:rsidRDefault="00C42BAA" w:rsidP="00193356">
            <w:pPr>
              <w:spacing w:after="0" w:line="240" w:lineRule="auto"/>
              <w:rPr>
                <w:rFonts w:eastAsia="Calibri" w:cstheme="minorHAnsi"/>
                <w:sz w:val="18"/>
                <w:szCs w:val="18"/>
              </w:rPr>
            </w:pPr>
          </w:p>
        </w:tc>
      </w:tr>
      <w:tr w:rsidR="00C42BAA" w:rsidRPr="00CC6185" w14:paraId="7B1A8B80"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0F318DD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4. Procedures (survey methods, gender disaggregation, treatments, experimental design, sample size, etc). </w:t>
            </w:r>
          </w:p>
        </w:tc>
      </w:tr>
      <w:tr w:rsidR="00C42BAA" w:rsidRPr="00CC6185" w14:paraId="30623850"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4466A20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4.1. Collection of information and data from Africa RISING and other projects’ experiments and other sources </w:t>
            </w:r>
          </w:p>
        </w:tc>
      </w:tr>
      <w:tr w:rsidR="00C42BAA" w:rsidRPr="00CC6185" w14:paraId="6B04CA5F"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43172C2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4.2. Whole-farm model simulations with FARMSIM</w:t>
            </w:r>
          </w:p>
        </w:tc>
      </w:tr>
      <w:tr w:rsidR="00C42BAA" w:rsidRPr="00CC6185" w14:paraId="44A3069C"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31D49D4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4.3. Male, female and young farmers will participate in a farmer workshop</w:t>
            </w:r>
          </w:p>
        </w:tc>
      </w:tr>
      <w:tr w:rsidR="00C42BAA" w:rsidRPr="00CC6185" w14:paraId="117E5953"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3D4169A3" w14:textId="77777777" w:rsidR="00C42BAA" w:rsidRPr="00CC6185" w:rsidRDefault="00C42BAA" w:rsidP="00193356">
            <w:pPr>
              <w:spacing w:after="0" w:line="240" w:lineRule="auto"/>
              <w:rPr>
                <w:rFonts w:eastAsia="Calibri" w:cstheme="minorHAnsi"/>
                <w:sz w:val="18"/>
                <w:szCs w:val="18"/>
              </w:rPr>
            </w:pPr>
          </w:p>
        </w:tc>
      </w:tr>
      <w:tr w:rsidR="00C42BAA" w:rsidRPr="00CC6185" w14:paraId="7113F52E"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3735871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5. Data to be collected and uploaded</w:t>
            </w:r>
          </w:p>
        </w:tc>
        <w:tc>
          <w:tcPr>
            <w:tcW w:w="2436" w:type="dxa"/>
            <w:gridSpan w:val="4"/>
            <w:tcBorders>
              <w:top w:val="single" w:sz="4" w:space="0" w:color="auto"/>
              <w:left w:val="single" w:sz="4" w:space="0" w:color="auto"/>
              <w:bottom w:val="single" w:sz="4" w:space="0" w:color="auto"/>
              <w:right w:val="single" w:sz="4" w:space="0" w:color="auto"/>
            </w:tcBorders>
          </w:tcPr>
          <w:p w14:paraId="1B8C513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Responsibility/Institute</w:t>
            </w:r>
          </w:p>
        </w:tc>
      </w:tr>
      <w:tr w:rsidR="00C42BAA" w:rsidRPr="00CC6185" w14:paraId="31FC2EDF"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25B1D5E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5.1. This activity intends to use the existing data within the project</w:t>
            </w:r>
          </w:p>
        </w:tc>
        <w:tc>
          <w:tcPr>
            <w:tcW w:w="2436" w:type="dxa"/>
            <w:gridSpan w:val="4"/>
            <w:tcBorders>
              <w:top w:val="single" w:sz="4" w:space="0" w:color="auto"/>
              <w:left w:val="single" w:sz="4" w:space="0" w:color="auto"/>
              <w:bottom w:val="single" w:sz="4" w:space="0" w:color="auto"/>
              <w:right w:val="single" w:sz="4" w:space="0" w:color="auto"/>
            </w:tcBorders>
          </w:tcPr>
          <w:p w14:paraId="3266EF6E" w14:textId="77777777" w:rsidR="00C42BAA" w:rsidRPr="00CC6185" w:rsidRDefault="00C42BAA" w:rsidP="00193356">
            <w:pPr>
              <w:spacing w:after="0" w:line="240" w:lineRule="auto"/>
              <w:rPr>
                <w:rFonts w:eastAsia="Calibri" w:cstheme="minorHAnsi"/>
                <w:sz w:val="18"/>
                <w:szCs w:val="18"/>
              </w:rPr>
            </w:pPr>
          </w:p>
        </w:tc>
      </w:tr>
      <w:tr w:rsidR="00C42BAA" w:rsidRPr="00CC6185" w14:paraId="18169008"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329EE7A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5.2. Simulation results on crop and livestock productivity, soil fertility</w:t>
            </w:r>
          </w:p>
        </w:tc>
        <w:tc>
          <w:tcPr>
            <w:tcW w:w="2436" w:type="dxa"/>
            <w:gridSpan w:val="4"/>
            <w:tcBorders>
              <w:top w:val="single" w:sz="4" w:space="0" w:color="auto"/>
              <w:left w:val="single" w:sz="4" w:space="0" w:color="auto"/>
              <w:bottom w:val="single" w:sz="4" w:space="0" w:color="auto"/>
              <w:right w:val="single" w:sz="4" w:space="0" w:color="auto"/>
            </w:tcBorders>
          </w:tcPr>
          <w:p w14:paraId="152A6FF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Wageningen University</w:t>
            </w:r>
          </w:p>
        </w:tc>
      </w:tr>
      <w:tr w:rsidR="00C42BAA" w:rsidRPr="00CC6185" w14:paraId="6EAB60C6"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34A03DF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5.3</w:t>
            </w:r>
          </w:p>
        </w:tc>
        <w:tc>
          <w:tcPr>
            <w:tcW w:w="2436" w:type="dxa"/>
            <w:gridSpan w:val="4"/>
            <w:tcBorders>
              <w:top w:val="single" w:sz="4" w:space="0" w:color="auto"/>
              <w:left w:val="single" w:sz="4" w:space="0" w:color="auto"/>
              <w:bottom w:val="single" w:sz="4" w:space="0" w:color="auto"/>
              <w:right w:val="single" w:sz="4" w:space="0" w:color="auto"/>
            </w:tcBorders>
          </w:tcPr>
          <w:p w14:paraId="02757237" w14:textId="77777777" w:rsidR="00C42BAA" w:rsidRPr="00CC6185" w:rsidRDefault="00C42BAA" w:rsidP="00193356">
            <w:pPr>
              <w:spacing w:after="0" w:line="240" w:lineRule="auto"/>
              <w:rPr>
                <w:rFonts w:eastAsia="Calibri" w:cstheme="minorHAnsi"/>
                <w:sz w:val="18"/>
                <w:szCs w:val="18"/>
              </w:rPr>
            </w:pPr>
          </w:p>
        </w:tc>
      </w:tr>
      <w:tr w:rsidR="00C42BAA" w:rsidRPr="00CC6185" w14:paraId="57B731FA"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3FAC7FFF" w14:textId="77777777" w:rsidR="00C42BAA" w:rsidRPr="00CC6185" w:rsidRDefault="00C42BAA" w:rsidP="00193356">
            <w:pPr>
              <w:spacing w:after="0" w:line="240" w:lineRule="auto"/>
              <w:rPr>
                <w:rFonts w:eastAsia="Calibri" w:cstheme="minorHAnsi"/>
                <w:sz w:val="18"/>
                <w:szCs w:val="18"/>
              </w:rPr>
            </w:pPr>
          </w:p>
        </w:tc>
      </w:tr>
      <w:tr w:rsidR="00C42BAA" w:rsidRPr="00CC6185" w14:paraId="2232C3DA"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2A05239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6. Milestones</w:t>
            </w:r>
          </w:p>
        </w:tc>
      </w:tr>
      <w:tr w:rsidR="00C42BAA" w:rsidRPr="00CC6185" w14:paraId="6F4D2C11"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109048EE"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Deliverables</w:t>
            </w:r>
          </w:p>
        </w:tc>
        <w:tc>
          <w:tcPr>
            <w:tcW w:w="3757" w:type="dxa"/>
            <w:gridSpan w:val="5"/>
            <w:tcBorders>
              <w:top w:val="single" w:sz="4" w:space="0" w:color="auto"/>
              <w:left w:val="single" w:sz="4" w:space="0" w:color="auto"/>
              <w:bottom w:val="single" w:sz="4" w:space="0" w:color="auto"/>
              <w:right w:val="single" w:sz="4" w:space="0" w:color="auto"/>
            </w:tcBorders>
          </w:tcPr>
          <w:p w14:paraId="0A4A97E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Means of verification</w:t>
            </w:r>
          </w:p>
        </w:tc>
        <w:tc>
          <w:tcPr>
            <w:tcW w:w="1469" w:type="dxa"/>
            <w:gridSpan w:val="2"/>
            <w:tcBorders>
              <w:top w:val="single" w:sz="4" w:space="0" w:color="auto"/>
              <w:left w:val="single" w:sz="4" w:space="0" w:color="auto"/>
              <w:bottom w:val="single" w:sz="4" w:space="0" w:color="auto"/>
              <w:right w:val="single" w:sz="4" w:space="0" w:color="auto"/>
            </w:tcBorders>
          </w:tcPr>
          <w:p w14:paraId="6AB2FAD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Date</w:t>
            </w:r>
          </w:p>
        </w:tc>
      </w:tr>
      <w:tr w:rsidR="00C42BAA" w:rsidRPr="00CC6185" w14:paraId="731421B2"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7EA089F3"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lastRenderedPageBreak/>
              <w:t>6.1. PhD proposal</w:t>
            </w:r>
          </w:p>
        </w:tc>
        <w:tc>
          <w:tcPr>
            <w:tcW w:w="3757" w:type="dxa"/>
            <w:gridSpan w:val="5"/>
            <w:tcBorders>
              <w:top w:val="single" w:sz="4" w:space="0" w:color="auto"/>
              <w:left w:val="single" w:sz="4" w:space="0" w:color="auto"/>
              <w:bottom w:val="single" w:sz="4" w:space="0" w:color="auto"/>
              <w:right w:val="single" w:sz="4" w:space="0" w:color="auto"/>
            </w:tcBorders>
          </w:tcPr>
          <w:p w14:paraId="6FD9203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Proposal submitted</w:t>
            </w:r>
          </w:p>
        </w:tc>
        <w:tc>
          <w:tcPr>
            <w:tcW w:w="1469" w:type="dxa"/>
            <w:gridSpan w:val="2"/>
            <w:tcBorders>
              <w:top w:val="single" w:sz="4" w:space="0" w:color="auto"/>
              <w:left w:val="single" w:sz="4" w:space="0" w:color="auto"/>
              <w:bottom w:val="single" w:sz="4" w:space="0" w:color="auto"/>
              <w:right w:val="single" w:sz="4" w:space="0" w:color="auto"/>
            </w:tcBorders>
          </w:tcPr>
          <w:p w14:paraId="77B4EDC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1 July 2017</w:t>
            </w:r>
          </w:p>
        </w:tc>
      </w:tr>
      <w:tr w:rsidR="00C42BAA" w:rsidRPr="00CC6185" w14:paraId="6994501D"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665DA179"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6.2. FARMSIM model tested</w:t>
            </w:r>
          </w:p>
        </w:tc>
        <w:tc>
          <w:tcPr>
            <w:tcW w:w="3757" w:type="dxa"/>
            <w:gridSpan w:val="5"/>
            <w:tcBorders>
              <w:top w:val="single" w:sz="4" w:space="0" w:color="auto"/>
              <w:left w:val="single" w:sz="4" w:space="0" w:color="auto"/>
              <w:bottom w:val="single" w:sz="4" w:space="0" w:color="auto"/>
              <w:right w:val="single" w:sz="4" w:space="0" w:color="auto"/>
            </w:tcBorders>
          </w:tcPr>
          <w:p w14:paraId="310889E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report</w:t>
            </w:r>
          </w:p>
        </w:tc>
        <w:tc>
          <w:tcPr>
            <w:tcW w:w="1469" w:type="dxa"/>
            <w:gridSpan w:val="2"/>
            <w:tcBorders>
              <w:top w:val="single" w:sz="4" w:space="0" w:color="auto"/>
              <w:left w:val="single" w:sz="4" w:space="0" w:color="auto"/>
              <w:bottom w:val="single" w:sz="4" w:space="0" w:color="auto"/>
              <w:right w:val="single" w:sz="4" w:space="0" w:color="auto"/>
            </w:tcBorders>
          </w:tcPr>
          <w:p w14:paraId="2F9E5E4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1 December 2017</w:t>
            </w:r>
          </w:p>
        </w:tc>
      </w:tr>
      <w:tr w:rsidR="00C42BAA" w:rsidRPr="00CC6185" w14:paraId="48469741"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79D265D0"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6.3. multi-criteria assessment completed</w:t>
            </w:r>
          </w:p>
        </w:tc>
        <w:tc>
          <w:tcPr>
            <w:tcW w:w="3757" w:type="dxa"/>
            <w:gridSpan w:val="5"/>
            <w:tcBorders>
              <w:top w:val="single" w:sz="4" w:space="0" w:color="auto"/>
              <w:left w:val="single" w:sz="4" w:space="0" w:color="auto"/>
              <w:bottom w:val="single" w:sz="4" w:space="0" w:color="auto"/>
              <w:right w:val="single" w:sz="4" w:space="0" w:color="auto"/>
            </w:tcBorders>
          </w:tcPr>
          <w:p w14:paraId="1798D16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report</w:t>
            </w:r>
          </w:p>
        </w:tc>
        <w:tc>
          <w:tcPr>
            <w:tcW w:w="1469" w:type="dxa"/>
            <w:gridSpan w:val="2"/>
            <w:tcBorders>
              <w:top w:val="single" w:sz="4" w:space="0" w:color="auto"/>
              <w:left w:val="single" w:sz="4" w:space="0" w:color="auto"/>
              <w:bottom w:val="single" w:sz="4" w:space="0" w:color="auto"/>
              <w:right w:val="single" w:sz="4" w:space="0" w:color="auto"/>
            </w:tcBorders>
          </w:tcPr>
          <w:p w14:paraId="5CA5309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1 February 2018</w:t>
            </w:r>
          </w:p>
        </w:tc>
      </w:tr>
      <w:tr w:rsidR="00C42BAA" w:rsidRPr="00CC6185" w14:paraId="533FD6D4"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5725767F" w14:textId="77777777" w:rsidR="00C42BAA" w:rsidRPr="00CC6185" w:rsidRDefault="00C42BAA" w:rsidP="00193356">
            <w:pPr>
              <w:spacing w:after="0" w:line="240" w:lineRule="auto"/>
              <w:rPr>
                <w:rFonts w:eastAsia="Calibri" w:cstheme="minorHAnsi"/>
                <w:sz w:val="18"/>
                <w:szCs w:val="18"/>
              </w:rPr>
            </w:pPr>
          </w:p>
        </w:tc>
      </w:tr>
      <w:tr w:rsidR="00C42BAA" w:rsidRPr="00CC6185" w14:paraId="430802D1"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5321640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 Sustainable intensification indicators</w:t>
            </w:r>
          </w:p>
        </w:tc>
      </w:tr>
      <w:tr w:rsidR="00C42BAA" w:rsidRPr="00CC6185" w14:paraId="781DFDE9"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2560D95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7.1 Productivity</w:t>
            </w:r>
          </w:p>
        </w:tc>
        <w:tc>
          <w:tcPr>
            <w:tcW w:w="7116" w:type="dxa"/>
            <w:gridSpan w:val="10"/>
            <w:tcBorders>
              <w:top w:val="single" w:sz="4" w:space="0" w:color="auto"/>
              <w:left w:val="single" w:sz="4" w:space="0" w:color="auto"/>
              <w:bottom w:val="single" w:sz="4" w:space="0" w:color="auto"/>
              <w:right w:val="single" w:sz="4" w:space="0" w:color="auto"/>
            </w:tcBorders>
          </w:tcPr>
          <w:p w14:paraId="0F7E3759"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Crop yield per hectare, animal productivity (e.g. kg of milk per animal; number of animals sold - per animal and per farm)</w:t>
            </w:r>
          </w:p>
        </w:tc>
      </w:tr>
      <w:tr w:rsidR="00C42BAA" w:rsidRPr="00CC6185" w14:paraId="1DBAF8BB"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31A2D6C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7.2 Environmental</w:t>
            </w:r>
          </w:p>
        </w:tc>
        <w:tc>
          <w:tcPr>
            <w:tcW w:w="7116" w:type="dxa"/>
            <w:gridSpan w:val="10"/>
            <w:tcBorders>
              <w:top w:val="single" w:sz="4" w:space="0" w:color="auto"/>
              <w:left w:val="single" w:sz="4" w:space="0" w:color="auto"/>
              <w:bottom w:val="single" w:sz="4" w:space="0" w:color="auto"/>
              <w:right w:val="single" w:sz="4" w:space="0" w:color="auto"/>
            </w:tcBorders>
          </w:tcPr>
          <w:p w14:paraId="4F16189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Soil organic carbon content</w:t>
            </w:r>
          </w:p>
        </w:tc>
      </w:tr>
      <w:tr w:rsidR="00C42BAA" w:rsidRPr="00CC6185" w14:paraId="100150FE"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28E4F28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7.3 Economic</w:t>
            </w:r>
          </w:p>
        </w:tc>
        <w:tc>
          <w:tcPr>
            <w:tcW w:w="7116" w:type="dxa"/>
            <w:gridSpan w:val="10"/>
            <w:tcBorders>
              <w:top w:val="single" w:sz="4" w:space="0" w:color="auto"/>
              <w:left w:val="single" w:sz="4" w:space="0" w:color="auto"/>
              <w:bottom w:val="single" w:sz="4" w:space="0" w:color="auto"/>
              <w:right w:val="single" w:sz="4" w:space="0" w:color="auto"/>
            </w:tcBorders>
          </w:tcPr>
          <w:p w14:paraId="723901A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Gross margin </w:t>
            </w:r>
          </w:p>
        </w:tc>
      </w:tr>
      <w:tr w:rsidR="00C42BAA" w:rsidRPr="00CC6185" w14:paraId="302EDDC0"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1D8CD45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7.4 Social</w:t>
            </w:r>
          </w:p>
        </w:tc>
        <w:tc>
          <w:tcPr>
            <w:tcW w:w="7116" w:type="dxa"/>
            <w:gridSpan w:val="10"/>
            <w:tcBorders>
              <w:top w:val="single" w:sz="4" w:space="0" w:color="auto"/>
              <w:left w:val="single" w:sz="4" w:space="0" w:color="auto"/>
              <w:bottom w:val="single" w:sz="4" w:space="0" w:color="auto"/>
              <w:right w:val="single" w:sz="4" w:space="0" w:color="auto"/>
            </w:tcBorders>
          </w:tcPr>
          <w:p w14:paraId="3EBB3D63" w14:textId="77777777" w:rsidR="00C42BAA" w:rsidRPr="00CC6185" w:rsidRDefault="00C42BAA" w:rsidP="00193356">
            <w:pPr>
              <w:spacing w:after="0" w:line="240" w:lineRule="auto"/>
              <w:rPr>
                <w:rFonts w:eastAsia="Calibri" w:cstheme="minorHAnsi"/>
                <w:sz w:val="18"/>
                <w:szCs w:val="18"/>
              </w:rPr>
            </w:pPr>
          </w:p>
        </w:tc>
      </w:tr>
      <w:tr w:rsidR="00C42BAA" w:rsidRPr="00CC6185" w14:paraId="13EF1502"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10FDDFF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7.5 Human</w:t>
            </w:r>
          </w:p>
        </w:tc>
        <w:tc>
          <w:tcPr>
            <w:tcW w:w="7116" w:type="dxa"/>
            <w:gridSpan w:val="10"/>
            <w:tcBorders>
              <w:top w:val="single" w:sz="4" w:space="0" w:color="auto"/>
              <w:left w:val="single" w:sz="4" w:space="0" w:color="auto"/>
              <w:bottom w:val="single" w:sz="4" w:space="0" w:color="auto"/>
              <w:right w:val="single" w:sz="4" w:space="0" w:color="auto"/>
            </w:tcBorders>
          </w:tcPr>
          <w:p w14:paraId="7686296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Food self-sufficiency, dietary diversity</w:t>
            </w:r>
          </w:p>
        </w:tc>
      </w:tr>
      <w:tr w:rsidR="00C42BAA" w:rsidRPr="00CC6185" w14:paraId="3458F348"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5605B761" w14:textId="77777777" w:rsidR="00C42BAA" w:rsidRPr="00CC6185" w:rsidRDefault="00C42BAA" w:rsidP="00193356">
            <w:pPr>
              <w:spacing w:after="0" w:line="240" w:lineRule="auto"/>
              <w:rPr>
                <w:rFonts w:eastAsia="Calibri" w:cstheme="minorHAnsi"/>
                <w:sz w:val="18"/>
                <w:szCs w:val="18"/>
              </w:rPr>
            </w:pPr>
          </w:p>
        </w:tc>
      </w:tr>
    </w:tbl>
    <w:p w14:paraId="5379F256" w14:textId="77777777" w:rsidR="00C42BAA" w:rsidRPr="00CC6185" w:rsidRDefault="00C42BAA" w:rsidP="00C42BAA">
      <w:pPr>
        <w:spacing w:line="240" w:lineRule="auto"/>
        <w:rPr>
          <w:rFonts w:cs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360"/>
        <w:gridCol w:w="360"/>
        <w:gridCol w:w="450"/>
        <w:gridCol w:w="1080"/>
        <w:gridCol w:w="1800"/>
        <w:gridCol w:w="180"/>
        <w:gridCol w:w="810"/>
        <w:gridCol w:w="109"/>
        <w:gridCol w:w="801"/>
        <w:gridCol w:w="382"/>
        <w:gridCol w:w="1284"/>
      </w:tblGrid>
      <w:tr w:rsidR="00C42BAA" w:rsidRPr="00CC6185" w14:paraId="1E89BE74" w14:textId="77777777" w:rsidTr="00193356">
        <w:tc>
          <w:tcPr>
            <w:tcW w:w="1638" w:type="dxa"/>
          </w:tcPr>
          <w:p w14:paraId="0852BDA3" w14:textId="77777777" w:rsidR="00C42BAA" w:rsidRPr="00CC6185" w:rsidRDefault="00C42BAA" w:rsidP="00193356">
            <w:pPr>
              <w:spacing w:after="0" w:line="240" w:lineRule="auto"/>
              <w:rPr>
                <w:rFonts w:eastAsia="Calibri" w:cstheme="minorHAnsi"/>
                <w:sz w:val="18"/>
                <w:szCs w:val="18"/>
              </w:rPr>
            </w:pPr>
            <w:r w:rsidRPr="00CC6185">
              <w:rPr>
                <w:rFonts w:cstheme="minorHAnsi"/>
                <w:sz w:val="18"/>
                <w:szCs w:val="18"/>
              </w:rPr>
              <w:t>Sub-activity 3.2</w:t>
            </w:r>
          </w:p>
        </w:tc>
        <w:tc>
          <w:tcPr>
            <w:tcW w:w="7616" w:type="dxa"/>
            <w:gridSpan w:val="11"/>
          </w:tcPr>
          <w:p w14:paraId="6941DB5F"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Assess value chain constraints and opportunities for male, female and young farmers in the Koutiala area</w:t>
            </w:r>
          </w:p>
        </w:tc>
      </w:tr>
      <w:tr w:rsidR="00C42BAA" w:rsidRPr="00CC6185" w14:paraId="5D4563E9" w14:textId="77777777" w:rsidTr="00193356">
        <w:tc>
          <w:tcPr>
            <w:tcW w:w="9254" w:type="dxa"/>
            <w:gridSpan w:val="12"/>
          </w:tcPr>
          <w:p w14:paraId="255C340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Research team</w:t>
            </w:r>
          </w:p>
        </w:tc>
      </w:tr>
      <w:tr w:rsidR="00C42BAA" w:rsidRPr="00CC6185" w14:paraId="2D86C1C7" w14:textId="77777777" w:rsidTr="00193356">
        <w:tc>
          <w:tcPr>
            <w:tcW w:w="2808" w:type="dxa"/>
            <w:gridSpan w:val="4"/>
          </w:tcPr>
          <w:p w14:paraId="4A16BA49"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Name</w:t>
            </w:r>
          </w:p>
        </w:tc>
        <w:tc>
          <w:tcPr>
            <w:tcW w:w="3060" w:type="dxa"/>
            <w:gridSpan w:val="3"/>
          </w:tcPr>
          <w:p w14:paraId="64F557C9"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Institution</w:t>
            </w:r>
          </w:p>
        </w:tc>
        <w:tc>
          <w:tcPr>
            <w:tcW w:w="3386" w:type="dxa"/>
            <w:gridSpan w:val="5"/>
          </w:tcPr>
          <w:p w14:paraId="3335AEFC"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Role</w:t>
            </w:r>
          </w:p>
        </w:tc>
      </w:tr>
      <w:tr w:rsidR="00C42BAA" w:rsidRPr="00CC6185" w14:paraId="5AAE03CF" w14:textId="77777777" w:rsidTr="00193356">
        <w:tc>
          <w:tcPr>
            <w:tcW w:w="2808" w:type="dxa"/>
            <w:gridSpan w:val="4"/>
          </w:tcPr>
          <w:p w14:paraId="25C4CD08"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Katrien Descheemaeker</w:t>
            </w:r>
          </w:p>
        </w:tc>
        <w:tc>
          <w:tcPr>
            <w:tcW w:w="3060" w:type="dxa"/>
            <w:gridSpan w:val="3"/>
          </w:tcPr>
          <w:p w14:paraId="09FA684D"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Wageningen University</w:t>
            </w:r>
          </w:p>
        </w:tc>
        <w:tc>
          <w:tcPr>
            <w:tcW w:w="3386" w:type="dxa"/>
            <w:gridSpan w:val="5"/>
          </w:tcPr>
          <w:p w14:paraId="668014E2"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Activity leader – student supervisor</w:t>
            </w:r>
          </w:p>
        </w:tc>
      </w:tr>
      <w:tr w:rsidR="00C42BAA" w:rsidRPr="00CC6185" w14:paraId="6F554B32" w14:textId="77777777" w:rsidTr="00193356">
        <w:tc>
          <w:tcPr>
            <w:tcW w:w="2808" w:type="dxa"/>
            <w:gridSpan w:val="4"/>
          </w:tcPr>
          <w:p w14:paraId="60D4F0A4"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Jeroen Groot</w:t>
            </w:r>
          </w:p>
        </w:tc>
        <w:tc>
          <w:tcPr>
            <w:tcW w:w="3060" w:type="dxa"/>
            <w:gridSpan w:val="3"/>
          </w:tcPr>
          <w:p w14:paraId="6420B89D"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Wageningen University</w:t>
            </w:r>
          </w:p>
        </w:tc>
        <w:tc>
          <w:tcPr>
            <w:tcW w:w="3386" w:type="dxa"/>
            <w:gridSpan w:val="5"/>
          </w:tcPr>
          <w:p w14:paraId="56575499"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Activity co-leader</w:t>
            </w:r>
          </w:p>
        </w:tc>
      </w:tr>
      <w:tr w:rsidR="00C42BAA" w:rsidRPr="00CC6185" w14:paraId="743339A7" w14:textId="77777777" w:rsidTr="00193356">
        <w:tc>
          <w:tcPr>
            <w:tcW w:w="2808" w:type="dxa"/>
            <w:gridSpan w:val="4"/>
          </w:tcPr>
          <w:p w14:paraId="3632A04C"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Ken Giller</w:t>
            </w:r>
          </w:p>
        </w:tc>
        <w:tc>
          <w:tcPr>
            <w:tcW w:w="3060" w:type="dxa"/>
            <w:gridSpan w:val="3"/>
          </w:tcPr>
          <w:p w14:paraId="4F3C4313"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Wageningen University</w:t>
            </w:r>
          </w:p>
        </w:tc>
        <w:tc>
          <w:tcPr>
            <w:tcW w:w="3386" w:type="dxa"/>
            <w:gridSpan w:val="5"/>
          </w:tcPr>
          <w:p w14:paraId="55E603F9"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Student supervisor</w:t>
            </w:r>
          </w:p>
        </w:tc>
      </w:tr>
      <w:tr w:rsidR="00C42BAA" w:rsidRPr="00CC6185" w14:paraId="68DF41FA" w14:textId="77777777" w:rsidTr="00193356">
        <w:tc>
          <w:tcPr>
            <w:tcW w:w="2808" w:type="dxa"/>
            <w:gridSpan w:val="4"/>
          </w:tcPr>
          <w:p w14:paraId="6C379F78"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Arouna Bayoko</w:t>
            </w:r>
          </w:p>
        </w:tc>
        <w:tc>
          <w:tcPr>
            <w:tcW w:w="3060" w:type="dxa"/>
            <w:gridSpan w:val="3"/>
          </w:tcPr>
          <w:p w14:paraId="2CEDBCB3"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AMEDD</w:t>
            </w:r>
          </w:p>
        </w:tc>
        <w:tc>
          <w:tcPr>
            <w:tcW w:w="3386" w:type="dxa"/>
            <w:gridSpan w:val="5"/>
          </w:tcPr>
          <w:p w14:paraId="376CED7A"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Collaborator</w:t>
            </w:r>
          </w:p>
        </w:tc>
      </w:tr>
      <w:tr w:rsidR="00C42BAA" w:rsidRPr="00CC6185" w14:paraId="1F65E91E" w14:textId="77777777" w:rsidTr="00193356">
        <w:tc>
          <w:tcPr>
            <w:tcW w:w="9254" w:type="dxa"/>
            <w:gridSpan w:val="12"/>
          </w:tcPr>
          <w:p w14:paraId="57F2F9CC" w14:textId="77777777" w:rsidR="00C42BAA" w:rsidRPr="00CC6185" w:rsidRDefault="00C42BAA" w:rsidP="00193356">
            <w:pPr>
              <w:spacing w:after="0" w:line="240" w:lineRule="auto"/>
              <w:rPr>
                <w:rFonts w:eastAsia="Calibri" w:cstheme="minorHAnsi"/>
                <w:sz w:val="18"/>
                <w:szCs w:val="18"/>
              </w:rPr>
            </w:pPr>
          </w:p>
        </w:tc>
      </w:tr>
      <w:tr w:rsidR="00C42BAA" w:rsidRPr="00CC6185" w14:paraId="3C2DA8C0" w14:textId="77777777" w:rsidTr="00193356">
        <w:tc>
          <w:tcPr>
            <w:tcW w:w="9254" w:type="dxa"/>
            <w:gridSpan w:val="12"/>
          </w:tcPr>
          <w:p w14:paraId="23ACEDDB" w14:textId="77777777" w:rsidR="00C42BAA" w:rsidRPr="00CC6185" w:rsidRDefault="00C42BAA" w:rsidP="00193356">
            <w:pPr>
              <w:spacing w:after="0" w:line="240" w:lineRule="auto"/>
              <w:rPr>
                <w:rFonts w:cstheme="minorHAnsi"/>
                <w:sz w:val="18"/>
                <w:szCs w:val="18"/>
              </w:rPr>
            </w:pPr>
            <w:r w:rsidRPr="00CC6185">
              <w:rPr>
                <w:rFonts w:eastAsia="Calibri" w:cstheme="minorHAnsi"/>
                <w:sz w:val="18"/>
                <w:szCs w:val="18"/>
              </w:rPr>
              <w:t>e. Student(s)</w:t>
            </w:r>
          </w:p>
        </w:tc>
      </w:tr>
      <w:tr w:rsidR="00C42BAA" w:rsidRPr="00CC6185" w14:paraId="12398741" w14:textId="77777777" w:rsidTr="00193356">
        <w:trPr>
          <w:trHeight w:val="241"/>
        </w:trPr>
        <w:tc>
          <w:tcPr>
            <w:tcW w:w="2358" w:type="dxa"/>
            <w:gridSpan w:val="3"/>
          </w:tcPr>
          <w:p w14:paraId="3EAF9E7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Name</w:t>
            </w:r>
          </w:p>
        </w:tc>
        <w:tc>
          <w:tcPr>
            <w:tcW w:w="3330" w:type="dxa"/>
            <w:gridSpan w:val="3"/>
          </w:tcPr>
          <w:p w14:paraId="725E6D4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Institute</w:t>
            </w:r>
          </w:p>
        </w:tc>
        <w:tc>
          <w:tcPr>
            <w:tcW w:w="1099" w:type="dxa"/>
            <w:gridSpan w:val="3"/>
          </w:tcPr>
          <w:p w14:paraId="2B9426C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Degree</w:t>
            </w:r>
          </w:p>
        </w:tc>
        <w:tc>
          <w:tcPr>
            <w:tcW w:w="1183" w:type="dxa"/>
            <w:gridSpan w:val="2"/>
          </w:tcPr>
          <w:p w14:paraId="6DA040E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Start</w:t>
            </w:r>
          </w:p>
        </w:tc>
        <w:tc>
          <w:tcPr>
            <w:tcW w:w="1284" w:type="dxa"/>
          </w:tcPr>
          <w:p w14:paraId="37E61ED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End</w:t>
            </w:r>
          </w:p>
        </w:tc>
      </w:tr>
      <w:tr w:rsidR="00C42BAA" w:rsidRPr="00CC6185" w14:paraId="1BC1F694" w14:textId="77777777" w:rsidTr="00193356">
        <w:tc>
          <w:tcPr>
            <w:tcW w:w="2358" w:type="dxa"/>
            <w:gridSpan w:val="3"/>
          </w:tcPr>
          <w:p w14:paraId="4406931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1. Arouna Dissa</w:t>
            </w:r>
          </w:p>
        </w:tc>
        <w:tc>
          <w:tcPr>
            <w:tcW w:w="3330" w:type="dxa"/>
            <w:gridSpan w:val="3"/>
          </w:tcPr>
          <w:p w14:paraId="4B45C85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i/>
                <w:sz w:val="18"/>
                <w:szCs w:val="18"/>
              </w:rPr>
              <w:t>IER &amp; Wageningen University</w:t>
            </w:r>
          </w:p>
        </w:tc>
        <w:tc>
          <w:tcPr>
            <w:tcW w:w="1099" w:type="dxa"/>
            <w:gridSpan w:val="3"/>
          </w:tcPr>
          <w:p w14:paraId="4F22F25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PhD student</w:t>
            </w:r>
          </w:p>
        </w:tc>
        <w:tc>
          <w:tcPr>
            <w:tcW w:w="1183" w:type="dxa"/>
            <w:gridSpan w:val="2"/>
          </w:tcPr>
          <w:p w14:paraId="0AB8CE4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1/1/2017</w:t>
            </w:r>
          </w:p>
        </w:tc>
        <w:tc>
          <w:tcPr>
            <w:tcW w:w="1284" w:type="dxa"/>
          </w:tcPr>
          <w:p w14:paraId="6ECF24C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31/12/2020</w:t>
            </w:r>
          </w:p>
        </w:tc>
      </w:tr>
      <w:tr w:rsidR="00C42BAA" w:rsidRPr="00CC6185" w14:paraId="7FF88EFB" w14:textId="77777777" w:rsidTr="00193356">
        <w:tc>
          <w:tcPr>
            <w:tcW w:w="2358" w:type="dxa"/>
            <w:gridSpan w:val="3"/>
          </w:tcPr>
          <w:p w14:paraId="7B1D45F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w:t>
            </w:r>
          </w:p>
        </w:tc>
        <w:tc>
          <w:tcPr>
            <w:tcW w:w="3330" w:type="dxa"/>
            <w:gridSpan w:val="3"/>
          </w:tcPr>
          <w:p w14:paraId="2D12B38F" w14:textId="77777777" w:rsidR="00C42BAA" w:rsidRPr="00CC6185" w:rsidRDefault="00C42BAA" w:rsidP="00193356">
            <w:pPr>
              <w:spacing w:after="0" w:line="240" w:lineRule="auto"/>
              <w:rPr>
                <w:rFonts w:eastAsia="Calibri" w:cstheme="minorHAnsi"/>
                <w:sz w:val="18"/>
                <w:szCs w:val="18"/>
              </w:rPr>
            </w:pPr>
          </w:p>
        </w:tc>
        <w:tc>
          <w:tcPr>
            <w:tcW w:w="1099" w:type="dxa"/>
            <w:gridSpan w:val="3"/>
          </w:tcPr>
          <w:p w14:paraId="417F34B7" w14:textId="77777777" w:rsidR="00C42BAA" w:rsidRPr="00CC6185" w:rsidRDefault="00C42BAA" w:rsidP="00193356">
            <w:pPr>
              <w:spacing w:after="0" w:line="240" w:lineRule="auto"/>
              <w:rPr>
                <w:rFonts w:eastAsia="Calibri" w:cstheme="minorHAnsi"/>
                <w:sz w:val="18"/>
                <w:szCs w:val="18"/>
              </w:rPr>
            </w:pPr>
          </w:p>
        </w:tc>
        <w:tc>
          <w:tcPr>
            <w:tcW w:w="1183" w:type="dxa"/>
            <w:gridSpan w:val="2"/>
          </w:tcPr>
          <w:p w14:paraId="48161A0F" w14:textId="77777777" w:rsidR="00C42BAA" w:rsidRPr="00CC6185" w:rsidRDefault="00C42BAA" w:rsidP="00193356">
            <w:pPr>
              <w:spacing w:after="0" w:line="240" w:lineRule="auto"/>
              <w:rPr>
                <w:rFonts w:eastAsia="Calibri" w:cstheme="minorHAnsi"/>
                <w:sz w:val="18"/>
                <w:szCs w:val="18"/>
              </w:rPr>
            </w:pPr>
          </w:p>
        </w:tc>
        <w:tc>
          <w:tcPr>
            <w:tcW w:w="1284" w:type="dxa"/>
          </w:tcPr>
          <w:p w14:paraId="12F29987" w14:textId="77777777" w:rsidR="00C42BAA" w:rsidRPr="00CC6185" w:rsidRDefault="00C42BAA" w:rsidP="00193356">
            <w:pPr>
              <w:spacing w:after="0" w:line="240" w:lineRule="auto"/>
              <w:rPr>
                <w:rFonts w:eastAsia="Calibri" w:cstheme="minorHAnsi"/>
                <w:sz w:val="18"/>
                <w:szCs w:val="18"/>
              </w:rPr>
            </w:pPr>
          </w:p>
        </w:tc>
      </w:tr>
      <w:tr w:rsidR="00C42BAA" w:rsidRPr="00CC6185" w14:paraId="7F60EF6F" w14:textId="77777777" w:rsidTr="00193356">
        <w:tc>
          <w:tcPr>
            <w:tcW w:w="2358" w:type="dxa"/>
            <w:gridSpan w:val="3"/>
          </w:tcPr>
          <w:p w14:paraId="7D92233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3.</w:t>
            </w:r>
          </w:p>
        </w:tc>
        <w:tc>
          <w:tcPr>
            <w:tcW w:w="3330" w:type="dxa"/>
            <w:gridSpan w:val="3"/>
          </w:tcPr>
          <w:p w14:paraId="6A5D4AA5" w14:textId="77777777" w:rsidR="00C42BAA" w:rsidRPr="00CC6185" w:rsidRDefault="00C42BAA" w:rsidP="00193356">
            <w:pPr>
              <w:spacing w:after="0" w:line="240" w:lineRule="auto"/>
              <w:rPr>
                <w:rFonts w:eastAsia="Calibri" w:cstheme="minorHAnsi"/>
                <w:sz w:val="18"/>
                <w:szCs w:val="18"/>
              </w:rPr>
            </w:pPr>
          </w:p>
        </w:tc>
        <w:tc>
          <w:tcPr>
            <w:tcW w:w="1099" w:type="dxa"/>
            <w:gridSpan w:val="3"/>
          </w:tcPr>
          <w:p w14:paraId="1805842B" w14:textId="77777777" w:rsidR="00C42BAA" w:rsidRPr="00CC6185" w:rsidRDefault="00C42BAA" w:rsidP="00193356">
            <w:pPr>
              <w:spacing w:after="0" w:line="240" w:lineRule="auto"/>
              <w:rPr>
                <w:rFonts w:eastAsia="Calibri" w:cstheme="minorHAnsi"/>
                <w:sz w:val="18"/>
                <w:szCs w:val="18"/>
              </w:rPr>
            </w:pPr>
          </w:p>
        </w:tc>
        <w:tc>
          <w:tcPr>
            <w:tcW w:w="1183" w:type="dxa"/>
            <w:gridSpan w:val="2"/>
          </w:tcPr>
          <w:p w14:paraId="26AC3280" w14:textId="77777777" w:rsidR="00C42BAA" w:rsidRPr="00CC6185" w:rsidRDefault="00C42BAA" w:rsidP="00193356">
            <w:pPr>
              <w:spacing w:after="0" w:line="240" w:lineRule="auto"/>
              <w:rPr>
                <w:rFonts w:eastAsia="Calibri" w:cstheme="minorHAnsi"/>
                <w:sz w:val="18"/>
                <w:szCs w:val="18"/>
              </w:rPr>
            </w:pPr>
          </w:p>
        </w:tc>
        <w:tc>
          <w:tcPr>
            <w:tcW w:w="1284" w:type="dxa"/>
          </w:tcPr>
          <w:p w14:paraId="371A19EA" w14:textId="77777777" w:rsidR="00C42BAA" w:rsidRPr="00CC6185" w:rsidRDefault="00C42BAA" w:rsidP="00193356">
            <w:pPr>
              <w:spacing w:after="0" w:line="240" w:lineRule="auto"/>
              <w:rPr>
                <w:rFonts w:eastAsia="Calibri" w:cstheme="minorHAnsi"/>
                <w:sz w:val="18"/>
                <w:szCs w:val="18"/>
              </w:rPr>
            </w:pPr>
          </w:p>
        </w:tc>
      </w:tr>
      <w:tr w:rsidR="00C42BAA" w:rsidRPr="00CC6185" w14:paraId="5489064D" w14:textId="77777777" w:rsidTr="00193356">
        <w:tc>
          <w:tcPr>
            <w:tcW w:w="1638" w:type="dxa"/>
          </w:tcPr>
          <w:p w14:paraId="44CE75D4" w14:textId="77777777" w:rsidR="00C42BAA" w:rsidRPr="00CC6185" w:rsidRDefault="00C42BAA" w:rsidP="00193356">
            <w:pPr>
              <w:spacing w:after="0" w:line="240" w:lineRule="auto"/>
              <w:rPr>
                <w:rFonts w:eastAsia="Calibri" w:cstheme="minorHAnsi"/>
                <w:sz w:val="18"/>
                <w:szCs w:val="18"/>
              </w:rPr>
            </w:pPr>
          </w:p>
        </w:tc>
        <w:tc>
          <w:tcPr>
            <w:tcW w:w="7616" w:type="dxa"/>
            <w:gridSpan w:val="11"/>
          </w:tcPr>
          <w:p w14:paraId="3F8B0D46" w14:textId="77777777" w:rsidR="00C42BAA" w:rsidRPr="00CC6185" w:rsidRDefault="00C42BAA" w:rsidP="00193356">
            <w:pPr>
              <w:spacing w:after="0" w:line="240" w:lineRule="auto"/>
              <w:rPr>
                <w:rFonts w:eastAsia="Calibri" w:cstheme="minorHAnsi"/>
                <w:sz w:val="18"/>
                <w:szCs w:val="18"/>
              </w:rPr>
            </w:pPr>
          </w:p>
        </w:tc>
      </w:tr>
      <w:tr w:rsidR="00C42BAA" w:rsidRPr="00CC6185" w14:paraId="7FC9C9FA" w14:textId="77777777" w:rsidTr="00193356">
        <w:tc>
          <w:tcPr>
            <w:tcW w:w="1638" w:type="dxa"/>
          </w:tcPr>
          <w:p w14:paraId="27C3A9F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f. Location(s)</w:t>
            </w:r>
          </w:p>
        </w:tc>
        <w:tc>
          <w:tcPr>
            <w:tcW w:w="7616" w:type="dxa"/>
            <w:gridSpan w:val="11"/>
          </w:tcPr>
          <w:p w14:paraId="185B409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Koutiala, Mali</w:t>
            </w:r>
          </w:p>
        </w:tc>
      </w:tr>
      <w:tr w:rsidR="00C42BAA" w:rsidRPr="00CC6185" w14:paraId="48849A42" w14:textId="77777777" w:rsidTr="00193356">
        <w:tc>
          <w:tcPr>
            <w:tcW w:w="1638" w:type="dxa"/>
          </w:tcPr>
          <w:p w14:paraId="7B5675F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g. Start</w:t>
            </w:r>
          </w:p>
        </w:tc>
        <w:tc>
          <w:tcPr>
            <w:tcW w:w="7616" w:type="dxa"/>
            <w:gridSpan w:val="11"/>
          </w:tcPr>
          <w:p w14:paraId="3EF7EE7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July 2017</w:t>
            </w:r>
          </w:p>
        </w:tc>
      </w:tr>
      <w:tr w:rsidR="00C42BAA" w:rsidRPr="00CC6185" w14:paraId="09C80215" w14:textId="77777777" w:rsidTr="00193356">
        <w:tc>
          <w:tcPr>
            <w:tcW w:w="1638" w:type="dxa"/>
          </w:tcPr>
          <w:p w14:paraId="221EAAF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h. End</w:t>
            </w:r>
          </w:p>
        </w:tc>
        <w:tc>
          <w:tcPr>
            <w:tcW w:w="7616" w:type="dxa"/>
            <w:gridSpan w:val="11"/>
          </w:tcPr>
          <w:p w14:paraId="0D90DF0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February 2018</w:t>
            </w:r>
          </w:p>
        </w:tc>
      </w:tr>
      <w:tr w:rsidR="00C42BAA" w:rsidRPr="00CC6185" w14:paraId="2BF93893" w14:textId="77777777" w:rsidTr="00193356">
        <w:tc>
          <w:tcPr>
            <w:tcW w:w="1638" w:type="dxa"/>
          </w:tcPr>
          <w:p w14:paraId="59049580" w14:textId="77777777" w:rsidR="00C42BAA" w:rsidRPr="00CC6185" w:rsidRDefault="00C42BAA" w:rsidP="00193356">
            <w:pPr>
              <w:spacing w:after="0" w:line="240" w:lineRule="auto"/>
              <w:rPr>
                <w:rFonts w:eastAsia="Calibri" w:cstheme="minorHAnsi"/>
                <w:sz w:val="18"/>
                <w:szCs w:val="18"/>
              </w:rPr>
            </w:pPr>
          </w:p>
        </w:tc>
        <w:tc>
          <w:tcPr>
            <w:tcW w:w="7616" w:type="dxa"/>
            <w:gridSpan w:val="11"/>
          </w:tcPr>
          <w:p w14:paraId="1FE84058" w14:textId="77777777" w:rsidR="00C42BAA" w:rsidRPr="00CC6185" w:rsidRDefault="00C42BAA" w:rsidP="00193356">
            <w:pPr>
              <w:spacing w:after="0" w:line="240" w:lineRule="auto"/>
              <w:rPr>
                <w:rFonts w:eastAsia="Calibri" w:cstheme="minorHAnsi"/>
                <w:sz w:val="18"/>
                <w:szCs w:val="18"/>
              </w:rPr>
            </w:pPr>
          </w:p>
        </w:tc>
      </w:tr>
      <w:tr w:rsidR="00C42BAA" w:rsidRPr="00CC6185" w14:paraId="713B308C" w14:textId="77777777" w:rsidTr="00193356">
        <w:tc>
          <w:tcPr>
            <w:tcW w:w="9254" w:type="dxa"/>
            <w:gridSpan w:val="12"/>
          </w:tcPr>
          <w:p w14:paraId="12FC399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1. Justification</w:t>
            </w:r>
          </w:p>
        </w:tc>
      </w:tr>
      <w:tr w:rsidR="00C42BAA" w:rsidRPr="00CC6185" w14:paraId="686A5AF9" w14:textId="77777777" w:rsidTr="00193356">
        <w:tc>
          <w:tcPr>
            <w:tcW w:w="9254" w:type="dxa"/>
            <w:gridSpan w:val="12"/>
            <w:tcBorders>
              <w:top w:val="single" w:sz="4" w:space="0" w:color="auto"/>
              <w:left w:val="single" w:sz="4" w:space="0" w:color="auto"/>
              <w:bottom w:val="single" w:sz="4" w:space="0" w:color="auto"/>
              <w:right w:val="single" w:sz="4" w:space="0" w:color="auto"/>
            </w:tcBorders>
          </w:tcPr>
          <w:p w14:paraId="06C2560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Adoption of sustainable intensification options is often constrained by limited access to markets. Different actors in the value chain run considerable risk and do not make use of the existing potential due to limited interactions and insufficient trust between them. To design better functioning value chains, in which male, female and young farmers can achieve the potential of sustainable intensification, a first step is a better understanding of how current value chains function, and where the major constraints and opportunities are. </w:t>
            </w:r>
          </w:p>
        </w:tc>
      </w:tr>
      <w:tr w:rsidR="00C42BAA" w:rsidRPr="00CC6185" w14:paraId="17969DB8" w14:textId="77777777" w:rsidTr="00193356">
        <w:tc>
          <w:tcPr>
            <w:tcW w:w="9254" w:type="dxa"/>
            <w:gridSpan w:val="12"/>
            <w:tcBorders>
              <w:top w:val="single" w:sz="4" w:space="0" w:color="auto"/>
              <w:left w:val="single" w:sz="4" w:space="0" w:color="auto"/>
              <w:bottom w:val="single" w:sz="4" w:space="0" w:color="auto"/>
              <w:right w:val="single" w:sz="4" w:space="0" w:color="auto"/>
            </w:tcBorders>
          </w:tcPr>
          <w:p w14:paraId="5330F0E7" w14:textId="77777777" w:rsidR="00C42BAA" w:rsidRPr="00CC6185" w:rsidRDefault="00C42BAA" w:rsidP="00193356">
            <w:pPr>
              <w:spacing w:after="0" w:line="240" w:lineRule="auto"/>
              <w:rPr>
                <w:rFonts w:eastAsia="Calibri" w:cstheme="minorHAnsi"/>
                <w:sz w:val="18"/>
                <w:szCs w:val="18"/>
              </w:rPr>
            </w:pPr>
          </w:p>
        </w:tc>
      </w:tr>
      <w:tr w:rsidR="00C42BAA" w:rsidRPr="00CC6185" w14:paraId="4FDB10D8" w14:textId="77777777" w:rsidTr="00193356">
        <w:tc>
          <w:tcPr>
            <w:tcW w:w="9254" w:type="dxa"/>
            <w:gridSpan w:val="12"/>
            <w:tcBorders>
              <w:top w:val="single" w:sz="4" w:space="0" w:color="auto"/>
              <w:left w:val="single" w:sz="4" w:space="0" w:color="auto"/>
              <w:bottom w:val="single" w:sz="4" w:space="0" w:color="auto"/>
              <w:right w:val="single" w:sz="4" w:space="0" w:color="auto"/>
            </w:tcBorders>
          </w:tcPr>
          <w:p w14:paraId="082D607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 Objectives</w:t>
            </w:r>
          </w:p>
        </w:tc>
      </w:tr>
      <w:tr w:rsidR="00C42BAA" w:rsidRPr="00CC6185" w14:paraId="10E196A3" w14:textId="77777777" w:rsidTr="00193356">
        <w:tc>
          <w:tcPr>
            <w:tcW w:w="9254" w:type="dxa"/>
            <w:gridSpan w:val="12"/>
            <w:tcBorders>
              <w:top w:val="single" w:sz="4" w:space="0" w:color="auto"/>
              <w:left w:val="single" w:sz="4" w:space="0" w:color="auto"/>
              <w:bottom w:val="single" w:sz="4" w:space="0" w:color="auto"/>
              <w:right w:val="single" w:sz="4" w:space="0" w:color="auto"/>
            </w:tcBorders>
          </w:tcPr>
          <w:p w14:paraId="2222173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2.1 To understand the functioning of value chains in the Koutiala area, including the various actors and the interactions between the latter </w:t>
            </w:r>
          </w:p>
        </w:tc>
      </w:tr>
      <w:tr w:rsidR="00C42BAA" w:rsidRPr="00CC6185" w14:paraId="34C4757F" w14:textId="77777777" w:rsidTr="00193356">
        <w:tc>
          <w:tcPr>
            <w:tcW w:w="9254" w:type="dxa"/>
            <w:gridSpan w:val="12"/>
            <w:tcBorders>
              <w:top w:val="single" w:sz="4" w:space="0" w:color="auto"/>
              <w:left w:val="single" w:sz="4" w:space="0" w:color="auto"/>
              <w:bottom w:val="single" w:sz="4" w:space="0" w:color="auto"/>
              <w:right w:val="single" w:sz="4" w:space="0" w:color="auto"/>
            </w:tcBorders>
          </w:tcPr>
          <w:p w14:paraId="395CB62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2.2 To diagnose transaction costs at various points in the value chains </w:t>
            </w:r>
          </w:p>
        </w:tc>
      </w:tr>
      <w:tr w:rsidR="00C42BAA" w:rsidRPr="00CC6185" w14:paraId="7127AC85" w14:textId="77777777" w:rsidTr="00193356">
        <w:tc>
          <w:tcPr>
            <w:tcW w:w="9254" w:type="dxa"/>
            <w:gridSpan w:val="12"/>
            <w:tcBorders>
              <w:top w:val="single" w:sz="4" w:space="0" w:color="auto"/>
              <w:left w:val="single" w:sz="4" w:space="0" w:color="auto"/>
              <w:bottom w:val="single" w:sz="4" w:space="0" w:color="auto"/>
              <w:right w:val="single" w:sz="4" w:space="0" w:color="auto"/>
            </w:tcBorders>
          </w:tcPr>
          <w:p w14:paraId="6FDC4A9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3. Research questions</w:t>
            </w:r>
          </w:p>
        </w:tc>
      </w:tr>
      <w:tr w:rsidR="00C42BAA" w:rsidRPr="00CC6185" w14:paraId="4EFD8887" w14:textId="77777777" w:rsidTr="00193356">
        <w:tc>
          <w:tcPr>
            <w:tcW w:w="9254" w:type="dxa"/>
            <w:gridSpan w:val="12"/>
            <w:tcBorders>
              <w:top w:val="single" w:sz="4" w:space="0" w:color="auto"/>
              <w:left w:val="single" w:sz="4" w:space="0" w:color="auto"/>
              <w:bottom w:val="single" w:sz="4" w:space="0" w:color="auto"/>
              <w:right w:val="single" w:sz="4" w:space="0" w:color="auto"/>
            </w:tcBorders>
          </w:tcPr>
          <w:p w14:paraId="1A1266C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3.1</w:t>
            </w:r>
            <w:r w:rsidRPr="00CC6185">
              <w:rPr>
                <w:rFonts w:cstheme="minorHAnsi"/>
                <w:sz w:val="18"/>
                <w:szCs w:val="18"/>
              </w:rPr>
              <w:t xml:space="preserve"> </w:t>
            </w:r>
            <w:r w:rsidRPr="00CC6185">
              <w:rPr>
                <w:rFonts w:eastAsia="Calibri" w:cstheme="minorHAnsi"/>
                <w:sz w:val="18"/>
                <w:szCs w:val="18"/>
              </w:rPr>
              <w:t>What are the major constraints and opportunities for male, female and young smallholder farmers in terms of accessing and benefiting from value chains in the Koutiala area</w:t>
            </w:r>
          </w:p>
        </w:tc>
      </w:tr>
      <w:tr w:rsidR="00C42BAA" w:rsidRPr="00CC6185" w14:paraId="0CBEF7F4" w14:textId="77777777" w:rsidTr="00193356">
        <w:tc>
          <w:tcPr>
            <w:tcW w:w="9254" w:type="dxa"/>
            <w:gridSpan w:val="12"/>
            <w:tcBorders>
              <w:top w:val="single" w:sz="4" w:space="0" w:color="auto"/>
              <w:left w:val="single" w:sz="4" w:space="0" w:color="auto"/>
              <w:bottom w:val="single" w:sz="4" w:space="0" w:color="auto"/>
              <w:right w:val="single" w:sz="4" w:space="0" w:color="auto"/>
            </w:tcBorders>
          </w:tcPr>
          <w:p w14:paraId="6F6B91A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4. Procedures (survey methods, gender disaggregation, treatments, experimental design, sample size, etc). </w:t>
            </w:r>
          </w:p>
        </w:tc>
      </w:tr>
      <w:tr w:rsidR="00C42BAA" w:rsidRPr="00CC6185" w14:paraId="14B2E40E" w14:textId="77777777" w:rsidTr="00193356">
        <w:tc>
          <w:tcPr>
            <w:tcW w:w="9254" w:type="dxa"/>
            <w:gridSpan w:val="12"/>
            <w:tcBorders>
              <w:top w:val="single" w:sz="4" w:space="0" w:color="auto"/>
              <w:left w:val="single" w:sz="4" w:space="0" w:color="auto"/>
              <w:bottom w:val="single" w:sz="4" w:space="0" w:color="auto"/>
              <w:right w:val="single" w:sz="4" w:space="0" w:color="auto"/>
            </w:tcBorders>
          </w:tcPr>
          <w:p w14:paraId="153B081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4.1. Survey of actors in at least three relevant value chains in the Koutiala area</w:t>
            </w:r>
          </w:p>
        </w:tc>
      </w:tr>
      <w:tr w:rsidR="00C42BAA" w:rsidRPr="00CC6185" w14:paraId="11233F85" w14:textId="77777777" w:rsidTr="00193356">
        <w:tc>
          <w:tcPr>
            <w:tcW w:w="9254" w:type="dxa"/>
            <w:gridSpan w:val="12"/>
            <w:tcBorders>
              <w:top w:val="single" w:sz="4" w:space="0" w:color="auto"/>
              <w:left w:val="single" w:sz="4" w:space="0" w:color="auto"/>
              <w:bottom w:val="single" w:sz="4" w:space="0" w:color="auto"/>
              <w:right w:val="single" w:sz="4" w:space="0" w:color="auto"/>
            </w:tcBorders>
          </w:tcPr>
          <w:p w14:paraId="2DE3A44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4.2. Inclusion of male, female and young farmers as producers in the value chain analysis</w:t>
            </w:r>
          </w:p>
        </w:tc>
      </w:tr>
      <w:tr w:rsidR="00C42BAA" w:rsidRPr="00CC6185" w14:paraId="4CA7888D" w14:textId="77777777" w:rsidTr="00193356">
        <w:tc>
          <w:tcPr>
            <w:tcW w:w="9254" w:type="dxa"/>
            <w:gridSpan w:val="12"/>
            <w:tcBorders>
              <w:top w:val="single" w:sz="4" w:space="0" w:color="auto"/>
              <w:left w:val="single" w:sz="4" w:space="0" w:color="auto"/>
              <w:bottom w:val="single" w:sz="4" w:space="0" w:color="auto"/>
              <w:right w:val="single" w:sz="4" w:space="0" w:color="auto"/>
            </w:tcBorders>
          </w:tcPr>
          <w:p w14:paraId="10489C79"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4.3. Transaction costs analysis and social network analysis</w:t>
            </w:r>
          </w:p>
        </w:tc>
      </w:tr>
      <w:tr w:rsidR="00C42BAA" w:rsidRPr="00CC6185" w14:paraId="58DA6BA3" w14:textId="77777777" w:rsidTr="00193356">
        <w:tc>
          <w:tcPr>
            <w:tcW w:w="9254" w:type="dxa"/>
            <w:gridSpan w:val="12"/>
            <w:tcBorders>
              <w:top w:val="single" w:sz="4" w:space="0" w:color="auto"/>
              <w:left w:val="single" w:sz="4" w:space="0" w:color="auto"/>
              <w:bottom w:val="single" w:sz="4" w:space="0" w:color="auto"/>
              <w:right w:val="single" w:sz="4" w:space="0" w:color="auto"/>
            </w:tcBorders>
          </w:tcPr>
          <w:p w14:paraId="522E64B6" w14:textId="77777777" w:rsidR="00C42BAA" w:rsidRPr="00CC6185" w:rsidRDefault="00C42BAA" w:rsidP="00193356">
            <w:pPr>
              <w:spacing w:after="0" w:line="240" w:lineRule="auto"/>
              <w:rPr>
                <w:rFonts w:eastAsia="Calibri" w:cstheme="minorHAnsi"/>
                <w:sz w:val="18"/>
                <w:szCs w:val="18"/>
              </w:rPr>
            </w:pPr>
          </w:p>
        </w:tc>
      </w:tr>
      <w:tr w:rsidR="00C42BAA" w:rsidRPr="00CC6185" w14:paraId="5DE120E0"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4E603E0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5. Data to be collected and uploaded</w:t>
            </w:r>
          </w:p>
        </w:tc>
        <w:tc>
          <w:tcPr>
            <w:tcW w:w="2576" w:type="dxa"/>
            <w:gridSpan w:val="4"/>
            <w:tcBorders>
              <w:top w:val="single" w:sz="4" w:space="0" w:color="auto"/>
              <w:left w:val="single" w:sz="4" w:space="0" w:color="auto"/>
              <w:bottom w:val="single" w:sz="4" w:space="0" w:color="auto"/>
              <w:right w:val="single" w:sz="4" w:space="0" w:color="auto"/>
            </w:tcBorders>
          </w:tcPr>
          <w:p w14:paraId="5D388F5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Responsibility/Institute</w:t>
            </w:r>
          </w:p>
        </w:tc>
      </w:tr>
      <w:tr w:rsidR="00C42BAA" w:rsidRPr="00CC6185" w14:paraId="73A91A06"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20B72AC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5.1. Commodity prices</w:t>
            </w:r>
          </w:p>
        </w:tc>
        <w:tc>
          <w:tcPr>
            <w:tcW w:w="2576" w:type="dxa"/>
            <w:gridSpan w:val="4"/>
            <w:tcBorders>
              <w:top w:val="single" w:sz="4" w:space="0" w:color="auto"/>
              <w:left w:val="single" w:sz="4" w:space="0" w:color="auto"/>
              <w:bottom w:val="single" w:sz="4" w:space="0" w:color="auto"/>
              <w:right w:val="single" w:sz="4" w:space="0" w:color="auto"/>
            </w:tcBorders>
          </w:tcPr>
          <w:p w14:paraId="2DF0383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Wageningen University</w:t>
            </w:r>
          </w:p>
        </w:tc>
      </w:tr>
      <w:tr w:rsidR="00C42BAA" w:rsidRPr="00CC6185" w14:paraId="399EA268"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3958510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5.2. Investments, revenues, profits realized by different value chain actors</w:t>
            </w:r>
          </w:p>
        </w:tc>
        <w:tc>
          <w:tcPr>
            <w:tcW w:w="2576" w:type="dxa"/>
            <w:gridSpan w:val="4"/>
            <w:tcBorders>
              <w:top w:val="single" w:sz="4" w:space="0" w:color="auto"/>
              <w:left w:val="single" w:sz="4" w:space="0" w:color="auto"/>
              <w:bottom w:val="single" w:sz="4" w:space="0" w:color="auto"/>
              <w:right w:val="single" w:sz="4" w:space="0" w:color="auto"/>
            </w:tcBorders>
          </w:tcPr>
          <w:p w14:paraId="0C29C60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Wageningen University</w:t>
            </w:r>
          </w:p>
        </w:tc>
      </w:tr>
      <w:tr w:rsidR="00C42BAA" w:rsidRPr="00CC6185" w14:paraId="1924FA46"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15C93B89"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lastRenderedPageBreak/>
              <w:t>5.3. Nature and frequency of interactions between value chain actors</w:t>
            </w:r>
          </w:p>
        </w:tc>
        <w:tc>
          <w:tcPr>
            <w:tcW w:w="2576" w:type="dxa"/>
            <w:gridSpan w:val="4"/>
            <w:tcBorders>
              <w:top w:val="single" w:sz="4" w:space="0" w:color="auto"/>
              <w:left w:val="single" w:sz="4" w:space="0" w:color="auto"/>
              <w:bottom w:val="single" w:sz="4" w:space="0" w:color="auto"/>
              <w:right w:val="single" w:sz="4" w:space="0" w:color="auto"/>
            </w:tcBorders>
          </w:tcPr>
          <w:p w14:paraId="63FDC2B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Wageningen University</w:t>
            </w:r>
          </w:p>
        </w:tc>
      </w:tr>
      <w:tr w:rsidR="00C42BAA" w:rsidRPr="00CC6185" w14:paraId="738A3922" w14:textId="77777777" w:rsidTr="00193356">
        <w:tc>
          <w:tcPr>
            <w:tcW w:w="9254" w:type="dxa"/>
            <w:gridSpan w:val="12"/>
            <w:tcBorders>
              <w:top w:val="single" w:sz="4" w:space="0" w:color="auto"/>
              <w:left w:val="single" w:sz="4" w:space="0" w:color="auto"/>
              <w:bottom w:val="single" w:sz="4" w:space="0" w:color="auto"/>
              <w:right w:val="single" w:sz="4" w:space="0" w:color="auto"/>
            </w:tcBorders>
          </w:tcPr>
          <w:p w14:paraId="3AA1FD96" w14:textId="77777777" w:rsidR="00C42BAA" w:rsidRPr="00CC6185" w:rsidRDefault="00C42BAA" w:rsidP="00193356">
            <w:pPr>
              <w:spacing w:after="0" w:line="240" w:lineRule="auto"/>
              <w:rPr>
                <w:rFonts w:eastAsia="Calibri" w:cstheme="minorHAnsi"/>
                <w:sz w:val="18"/>
                <w:szCs w:val="18"/>
              </w:rPr>
            </w:pPr>
          </w:p>
        </w:tc>
      </w:tr>
      <w:tr w:rsidR="00C42BAA" w:rsidRPr="00CC6185" w14:paraId="68AA4BE2" w14:textId="77777777" w:rsidTr="00193356">
        <w:tc>
          <w:tcPr>
            <w:tcW w:w="9254" w:type="dxa"/>
            <w:gridSpan w:val="12"/>
            <w:tcBorders>
              <w:top w:val="single" w:sz="4" w:space="0" w:color="auto"/>
              <w:left w:val="single" w:sz="4" w:space="0" w:color="auto"/>
              <w:bottom w:val="single" w:sz="4" w:space="0" w:color="auto"/>
              <w:right w:val="single" w:sz="4" w:space="0" w:color="auto"/>
            </w:tcBorders>
          </w:tcPr>
          <w:p w14:paraId="18BEBEC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6. Milestones</w:t>
            </w:r>
          </w:p>
        </w:tc>
      </w:tr>
      <w:tr w:rsidR="00C42BAA" w:rsidRPr="00CC6185" w14:paraId="0008BBA4"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682E0AA5"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Deliverables</w:t>
            </w:r>
          </w:p>
        </w:tc>
        <w:tc>
          <w:tcPr>
            <w:tcW w:w="3700" w:type="dxa"/>
            <w:gridSpan w:val="5"/>
            <w:tcBorders>
              <w:top w:val="single" w:sz="4" w:space="0" w:color="auto"/>
              <w:left w:val="single" w:sz="4" w:space="0" w:color="auto"/>
              <w:bottom w:val="single" w:sz="4" w:space="0" w:color="auto"/>
              <w:right w:val="single" w:sz="4" w:space="0" w:color="auto"/>
            </w:tcBorders>
          </w:tcPr>
          <w:p w14:paraId="495B4B3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Means of verification</w:t>
            </w:r>
          </w:p>
        </w:tc>
        <w:tc>
          <w:tcPr>
            <w:tcW w:w="1666" w:type="dxa"/>
            <w:gridSpan w:val="2"/>
            <w:tcBorders>
              <w:top w:val="single" w:sz="4" w:space="0" w:color="auto"/>
              <w:left w:val="single" w:sz="4" w:space="0" w:color="auto"/>
              <w:bottom w:val="single" w:sz="4" w:space="0" w:color="auto"/>
              <w:right w:val="single" w:sz="4" w:space="0" w:color="auto"/>
            </w:tcBorders>
          </w:tcPr>
          <w:p w14:paraId="4E61265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Date</w:t>
            </w:r>
          </w:p>
        </w:tc>
      </w:tr>
      <w:tr w:rsidR="00C42BAA" w:rsidRPr="00CC6185" w14:paraId="458F9D90"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6A13227F"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6.1. PhD proposal</w:t>
            </w:r>
          </w:p>
        </w:tc>
        <w:tc>
          <w:tcPr>
            <w:tcW w:w="3700" w:type="dxa"/>
            <w:gridSpan w:val="5"/>
            <w:tcBorders>
              <w:top w:val="single" w:sz="4" w:space="0" w:color="auto"/>
              <w:left w:val="single" w:sz="4" w:space="0" w:color="auto"/>
              <w:bottom w:val="single" w:sz="4" w:space="0" w:color="auto"/>
              <w:right w:val="single" w:sz="4" w:space="0" w:color="auto"/>
            </w:tcBorders>
          </w:tcPr>
          <w:p w14:paraId="7B1F4A8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Proposal submitted</w:t>
            </w:r>
          </w:p>
        </w:tc>
        <w:tc>
          <w:tcPr>
            <w:tcW w:w="1666" w:type="dxa"/>
            <w:gridSpan w:val="2"/>
            <w:tcBorders>
              <w:top w:val="single" w:sz="4" w:space="0" w:color="auto"/>
              <w:left w:val="single" w:sz="4" w:space="0" w:color="auto"/>
              <w:bottom w:val="single" w:sz="4" w:space="0" w:color="auto"/>
              <w:right w:val="single" w:sz="4" w:space="0" w:color="auto"/>
            </w:tcBorders>
          </w:tcPr>
          <w:p w14:paraId="7A7A6C09"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1 July 2017</w:t>
            </w:r>
          </w:p>
        </w:tc>
      </w:tr>
      <w:tr w:rsidR="00C42BAA" w:rsidRPr="00CC6185" w14:paraId="4278318A"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319C86BD"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6.2. Inventory of actors and institutions</w:t>
            </w:r>
          </w:p>
        </w:tc>
        <w:tc>
          <w:tcPr>
            <w:tcW w:w="3700" w:type="dxa"/>
            <w:gridSpan w:val="5"/>
            <w:tcBorders>
              <w:top w:val="single" w:sz="4" w:space="0" w:color="auto"/>
              <w:left w:val="single" w:sz="4" w:space="0" w:color="auto"/>
              <w:bottom w:val="single" w:sz="4" w:space="0" w:color="auto"/>
              <w:right w:val="single" w:sz="4" w:space="0" w:color="auto"/>
            </w:tcBorders>
          </w:tcPr>
          <w:p w14:paraId="5CE9C9F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report</w:t>
            </w:r>
          </w:p>
        </w:tc>
        <w:tc>
          <w:tcPr>
            <w:tcW w:w="1666" w:type="dxa"/>
            <w:gridSpan w:val="2"/>
            <w:tcBorders>
              <w:top w:val="single" w:sz="4" w:space="0" w:color="auto"/>
              <w:left w:val="single" w:sz="4" w:space="0" w:color="auto"/>
              <w:bottom w:val="single" w:sz="4" w:space="0" w:color="auto"/>
              <w:right w:val="single" w:sz="4" w:space="0" w:color="auto"/>
            </w:tcBorders>
          </w:tcPr>
          <w:p w14:paraId="0FF4EEC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1 December 2017</w:t>
            </w:r>
          </w:p>
        </w:tc>
      </w:tr>
      <w:tr w:rsidR="00C42BAA" w:rsidRPr="00CC6185" w14:paraId="03C77C9D"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1811434B"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6.3. Value chain assessment</w:t>
            </w:r>
          </w:p>
        </w:tc>
        <w:tc>
          <w:tcPr>
            <w:tcW w:w="3700" w:type="dxa"/>
            <w:gridSpan w:val="5"/>
            <w:tcBorders>
              <w:top w:val="single" w:sz="4" w:space="0" w:color="auto"/>
              <w:left w:val="single" w:sz="4" w:space="0" w:color="auto"/>
              <w:bottom w:val="single" w:sz="4" w:space="0" w:color="auto"/>
              <w:right w:val="single" w:sz="4" w:space="0" w:color="auto"/>
            </w:tcBorders>
          </w:tcPr>
          <w:p w14:paraId="694F44A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report</w:t>
            </w:r>
          </w:p>
        </w:tc>
        <w:tc>
          <w:tcPr>
            <w:tcW w:w="1666" w:type="dxa"/>
            <w:gridSpan w:val="2"/>
            <w:tcBorders>
              <w:top w:val="single" w:sz="4" w:space="0" w:color="auto"/>
              <w:left w:val="single" w:sz="4" w:space="0" w:color="auto"/>
              <w:bottom w:val="single" w:sz="4" w:space="0" w:color="auto"/>
              <w:right w:val="single" w:sz="4" w:space="0" w:color="auto"/>
            </w:tcBorders>
          </w:tcPr>
          <w:p w14:paraId="21097B2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1 February 2018</w:t>
            </w:r>
          </w:p>
        </w:tc>
      </w:tr>
      <w:tr w:rsidR="00C42BAA" w:rsidRPr="00CC6185" w14:paraId="1BC6CD9B" w14:textId="77777777" w:rsidTr="00193356">
        <w:tc>
          <w:tcPr>
            <w:tcW w:w="9254" w:type="dxa"/>
            <w:gridSpan w:val="12"/>
            <w:tcBorders>
              <w:top w:val="single" w:sz="4" w:space="0" w:color="auto"/>
              <w:left w:val="single" w:sz="4" w:space="0" w:color="auto"/>
              <w:bottom w:val="single" w:sz="4" w:space="0" w:color="auto"/>
              <w:right w:val="single" w:sz="4" w:space="0" w:color="auto"/>
            </w:tcBorders>
          </w:tcPr>
          <w:p w14:paraId="170451E7" w14:textId="77777777" w:rsidR="00C42BAA" w:rsidRPr="00CC6185" w:rsidRDefault="00C42BAA" w:rsidP="00193356">
            <w:pPr>
              <w:spacing w:after="0" w:line="240" w:lineRule="auto"/>
              <w:rPr>
                <w:rFonts w:eastAsia="Calibri" w:cstheme="minorHAnsi"/>
                <w:sz w:val="18"/>
                <w:szCs w:val="18"/>
              </w:rPr>
            </w:pPr>
          </w:p>
        </w:tc>
      </w:tr>
      <w:tr w:rsidR="00C42BAA" w:rsidRPr="00CC6185" w14:paraId="57A192FA" w14:textId="77777777" w:rsidTr="00193356">
        <w:tc>
          <w:tcPr>
            <w:tcW w:w="9254" w:type="dxa"/>
            <w:gridSpan w:val="12"/>
            <w:tcBorders>
              <w:top w:val="single" w:sz="4" w:space="0" w:color="auto"/>
              <w:left w:val="single" w:sz="4" w:space="0" w:color="auto"/>
              <w:bottom w:val="single" w:sz="4" w:space="0" w:color="auto"/>
              <w:right w:val="single" w:sz="4" w:space="0" w:color="auto"/>
            </w:tcBorders>
          </w:tcPr>
          <w:p w14:paraId="34CA801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 Sustainable intensification indicators</w:t>
            </w:r>
          </w:p>
        </w:tc>
      </w:tr>
      <w:tr w:rsidR="00C42BAA" w:rsidRPr="00CC6185" w14:paraId="7EE972AA"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6C9074B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7.1 Productivity</w:t>
            </w:r>
          </w:p>
        </w:tc>
        <w:tc>
          <w:tcPr>
            <w:tcW w:w="7256" w:type="dxa"/>
            <w:gridSpan w:val="10"/>
            <w:tcBorders>
              <w:top w:val="single" w:sz="4" w:space="0" w:color="auto"/>
              <w:left w:val="single" w:sz="4" w:space="0" w:color="auto"/>
              <w:bottom w:val="single" w:sz="4" w:space="0" w:color="auto"/>
              <w:right w:val="single" w:sz="4" w:space="0" w:color="auto"/>
            </w:tcBorders>
          </w:tcPr>
          <w:p w14:paraId="7CDB2A0F" w14:textId="77777777" w:rsidR="00C42BAA" w:rsidRPr="00CC6185" w:rsidRDefault="00C42BAA" w:rsidP="00193356">
            <w:pPr>
              <w:spacing w:after="0" w:line="240" w:lineRule="auto"/>
              <w:rPr>
                <w:rFonts w:eastAsia="Calibri" w:cstheme="minorHAnsi"/>
                <w:sz w:val="18"/>
                <w:szCs w:val="18"/>
              </w:rPr>
            </w:pPr>
          </w:p>
        </w:tc>
      </w:tr>
      <w:tr w:rsidR="00C42BAA" w:rsidRPr="00CC6185" w14:paraId="4956DD12"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5CE0CF4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7.2 Environmental</w:t>
            </w:r>
          </w:p>
        </w:tc>
        <w:tc>
          <w:tcPr>
            <w:tcW w:w="7256" w:type="dxa"/>
            <w:gridSpan w:val="10"/>
            <w:tcBorders>
              <w:top w:val="single" w:sz="4" w:space="0" w:color="auto"/>
              <w:left w:val="single" w:sz="4" w:space="0" w:color="auto"/>
              <w:bottom w:val="single" w:sz="4" w:space="0" w:color="auto"/>
              <w:right w:val="single" w:sz="4" w:space="0" w:color="auto"/>
            </w:tcBorders>
          </w:tcPr>
          <w:p w14:paraId="377CC9CF" w14:textId="77777777" w:rsidR="00C42BAA" w:rsidRPr="00CC6185" w:rsidRDefault="00C42BAA" w:rsidP="00193356">
            <w:pPr>
              <w:spacing w:after="0" w:line="240" w:lineRule="auto"/>
              <w:rPr>
                <w:rFonts w:eastAsia="Calibri" w:cstheme="minorHAnsi"/>
                <w:sz w:val="18"/>
                <w:szCs w:val="18"/>
              </w:rPr>
            </w:pPr>
          </w:p>
        </w:tc>
      </w:tr>
      <w:tr w:rsidR="00C42BAA" w:rsidRPr="00CC6185" w14:paraId="608C5CF0"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246BD15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7.3 Economic</w:t>
            </w:r>
          </w:p>
        </w:tc>
        <w:tc>
          <w:tcPr>
            <w:tcW w:w="7256" w:type="dxa"/>
            <w:gridSpan w:val="10"/>
            <w:tcBorders>
              <w:top w:val="single" w:sz="4" w:space="0" w:color="auto"/>
              <w:left w:val="single" w:sz="4" w:space="0" w:color="auto"/>
              <w:bottom w:val="single" w:sz="4" w:space="0" w:color="auto"/>
              <w:right w:val="single" w:sz="4" w:space="0" w:color="auto"/>
            </w:tcBorders>
          </w:tcPr>
          <w:p w14:paraId="574A82E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of income coming from agriculture. % of production sold, % of land under cash crops</w:t>
            </w:r>
          </w:p>
        </w:tc>
      </w:tr>
      <w:tr w:rsidR="00C42BAA" w:rsidRPr="00CC6185" w14:paraId="293F9EDC"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03D6438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7.4 Social</w:t>
            </w:r>
          </w:p>
        </w:tc>
        <w:tc>
          <w:tcPr>
            <w:tcW w:w="7256" w:type="dxa"/>
            <w:gridSpan w:val="10"/>
            <w:tcBorders>
              <w:top w:val="single" w:sz="4" w:space="0" w:color="auto"/>
              <w:left w:val="single" w:sz="4" w:space="0" w:color="auto"/>
              <w:bottom w:val="single" w:sz="4" w:space="0" w:color="auto"/>
              <w:right w:val="single" w:sz="4" w:space="0" w:color="auto"/>
            </w:tcBorders>
          </w:tcPr>
          <w:p w14:paraId="4DEA1BF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number of households participating in cooperative marketing</w:t>
            </w:r>
          </w:p>
        </w:tc>
      </w:tr>
      <w:tr w:rsidR="00C42BAA" w:rsidRPr="00CC6185" w14:paraId="1C065559"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08BE266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7.5 Human</w:t>
            </w:r>
          </w:p>
        </w:tc>
        <w:tc>
          <w:tcPr>
            <w:tcW w:w="7256" w:type="dxa"/>
            <w:gridSpan w:val="10"/>
            <w:tcBorders>
              <w:top w:val="single" w:sz="4" w:space="0" w:color="auto"/>
              <w:left w:val="single" w:sz="4" w:space="0" w:color="auto"/>
              <w:bottom w:val="single" w:sz="4" w:space="0" w:color="auto"/>
              <w:right w:val="single" w:sz="4" w:space="0" w:color="auto"/>
            </w:tcBorders>
          </w:tcPr>
          <w:p w14:paraId="01D32385" w14:textId="77777777" w:rsidR="00C42BAA" w:rsidRPr="00CC6185" w:rsidRDefault="00C42BAA" w:rsidP="00193356">
            <w:pPr>
              <w:spacing w:after="0" w:line="240" w:lineRule="auto"/>
              <w:rPr>
                <w:rFonts w:eastAsia="Calibri" w:cstheme="minorHAnsi"/>
                <w:sz w:val="18"/>
                <w:szCs w:val="18"/>
              </w:rPr>
            </w:pPr>
          </w:p>
        </w:tc>
      </w:tr>
    </w:tbl>
    <w:p w14:paraId="3A04FB5F" w14:textId="77777777" w:rsidR="00C42BAA" w:rsidRPr="00CC6185" w:rsidRDefault="00C42BAA" w:rsidP="00C42BAA">
      <w:pPr>
        <w:spacing w:line="240" w:lineRule="auto"/>
        <w:rPr>
          <w:rFonts w:cstheme="minorHAnsi"/>
          <w:sz w:val="18"/>
          <w:szCs w:val="18"/>
        </w:rPr>
      </w:pPr>
    </w:p>
    <w:tbl>
      <w:tblPr>
        <w:tblW w:w="589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5"/>
        <w:gridCol w:w="758"/>
        <w:gridCol w:w="1236"/>
        <w:gridCol w:w="713"/>
        <w:gridCol w:w="865"/>
      </w:tblGrid>
      <w:tr w:rsidR="00C42BAA" w:rsidRPr="00F87A01" w14:paraId="4BBFFEF7" w14:textId="77777777" w:rsidTr="00193356">
        <w:trPr>
          <w:trHeight w:val="20"/>
        </w:trPr>
        <w:tc>
          <w:tcPr>
            <w:tcW w:w="2325" w:type="dxa"/>
          </w:tcPr>
          <w:p w14:paraId="6C2C334A" w14:textId="77777777" w:rsidR="00C42BAA" w:rsidRDefault="00C42BAA" w:rsidP="00193356">
            <w:pPr>
              <w:spacing w:after="0" w:line="240" w:lineRule="auto"/>
              <w:rPr>
                <w:rFonts w:cstheme="minorHAnsi"/>
                <w:b/>
                <w:sz w:val="16"/>
                <w:szCs w:val="16"/>
              </w:rPr>
            </w:pPr>
            <w:r>
              <w:rPr>
                <w:rFonts w:cstheme="minorHAnsi"/>
                <w:b/>
                <w:sz w:val="16"/>
                <w:szCs w:val="16"/>
              </w:rPr>
              <w:t xml:space="preserve">8. </w:t>
            </w:r>
            <w:r w:rsidRPr="00F87A01">
              <w:rPr>
                <w:rFonts w:cstheme="minorHAnsi"/>
                <w:b/>
                <w:sz w:val="16"/>
                <w:szCs w:val="16"/>
              </w:rPr>
              <w:t>Budget (US$)</w:t>
            </w:r>
          </w:p>
        </w:tc>
        <w:tc>
          <w:tcPr>
            <w:tcW w:w="758" w:type="dxa"/>
            <w:vAlign w:val="bottom"/>
          </w:tcPr>
          <w:p w14:paraId="76B89E88"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23A6C2F7" w14:textId="77777777" w:rsidR="00C42BAA" w:rsidRPr="00F87A01" w:rsidRDefault="00C42BAA" w:rsidP="00193356">
            <w:pPr>
              <w:spacing w:after="0" w:line="240" w:lineRule="auto"/>
              <w:rPr>
                <w:rFonts w:cstheme="minorHAnsi"/>
                <w:color w:val="000000"/>
                <w:sz w:val="16"/>
                <w:szCs w:val="16"/>
              </w:rPr>
            </w:pPr>
          </w:p>
        </w:tc>
        <w:tc>
          <w:tcPr>
            <w:tcW w:w="713" w:type="dxa"/>
            <w:shd w:val="clear" w:color="auto" w:fill="auto"/>
            <w:noWrap/>
            <w:vAlign w:val="center"/>
          </w:tcPr>
          <w:p w14:paraId="4F924570" w14:textId="77777777" w:rsidR="00C42BAA" w:rsidRPr="00F87A01" w:rsidRDefault="00C42BAA" w:rsidP="00193356">
            <w:pPr>
              <w:spacing w:after="0" w:line="240" w:lineRule="auto"/>
              <w:rPr>
                <w:rFonts w:cstheme="minorHAnsi"/>
                <w:color w:val="000000"/>
                <w:sz w:val="16"/>
                <w:szCs w:val="16"/>
              </w:rPr>
            </w:pPr>
          </w:p>
        </w:tc>
        <w:tc>
          <w:tcPr>
            <w:tcW w:w="865" w:type="dxa"/>
            <w:vAlign w:val="center"/>
          </w:tcPr>
          <w:p w14:paraId="397EAD02" w14:textId="77777777" w:rsidR="00C42BAA" w:rsidRPr="00F87A01" w:rsidRDefault="00C42BAA" w:rsidP="00193356">
            <w:pPr>
              <w:spacing w:after="0" w:line="240" w:lineRule="auto"/>
              <w:rPr>
                <w:rFonts w:cstheme="minorHAnsi"/>
                <w:color w:val="000000"/>
                <w:sz w:val="16"/>
                <w:szCs w:val="16"/>
              </w:rPr>
            </w:pPr>
          </w:p>
        </w:tc>
      </w:tr>
      <w:tr w:rsidR="00C42BAA" w:rsidRPr="00F87A01" w14:paraId="0AE7CC2C" w14:textId="77777777" w:rsidTr="00193356">
        <w:trPr>
          <w:trHeight w:val="20"/>
        </w:trPr>
        <w:tc>
          <w:tcPr>
            <w:tcW w:w="2325" w:type="dxa"/>
          </w:tcPr>
          <w:p w14:paraId="1FA53062" w14:textId="77777777" w:rsidR="00C42BAA" w:rsidRDefault="00C42BAA" w:rsidP="00193356">
            <w:pPr>
              <w:spacing w:after="0" w:line="240" w:lineRule="auto"/>
              <w:rPr>
                <w:rFonts w:cstheme="minorHAnsi"/>
                <w:color w:val="000000"/>
                <w:sz w:val="16"/>
                <w:szCs w:val="16"/>
              </w:rPr>
            </w:pPr>
            <w:r>
              <w:rPr>
                <w:rFonts w:cstheme="minorHAnsi"/>
                <w:color w:val="000000"/>
                <w:sz w:val="16"/>
                <w:szCs w:val="16"/>
              </w:rPr>
              <w:t>Outcome/Output/Activity</w:t>
            </w:r>
          </w:p>
        </w:tc>
        <w:tc>
          <w:tcPr>
            <w:tcW w:w="758" w:type="dxa"/>
            <w:vAlign w:val="bottom"/>
          </w:tcPr>
          <w:p w14:paraId="1F3DF399" w14:textId="77777777" w:rsidR="00C42BAA" w:rsidRDefault="00C42BAA" w:rsidP="00193356">
            <w:pPr>
              <w:spacing w:after="0" w:line="240" w:lineRule="auto"/>
              <w:rPr>
                <w:rFonts w:cstheme="minorHAnsi"/>
                <w:color w:val="000000"/>
                <w:sz w:val="16"/>
                <w:szCs w:val="16"/>
              </w:rPr>
            </w:pPr>
            <w:r>
              <w:rPr>
                <w:rFonts w:cstheme="minorHAnsi"/>
                <w:color w:val="000000"/>
                <w:sz w:val="16"/>
                <w:szCs w:val="16"/>
              </w:rPr>
              <w:t>Sub-activity</w:t>
            </w:r>
          </w:p>
        </w:tc>
        <w:tc>
          <w:tcPr>
            <w:tcW w:w="1236" w:type="dxa"/>
            <w:shd w:val="clear" w:color="auto" w:fill="auto"/>
            <w:noWrap/>
            <w:vAlign w:val="bottom"/>
          </w:tcPr>
          <w:p w14:paraId="26B6FFD0"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Budget Line</w:t>
            </w:r>
          </w:p>
        </w:tc>
        <w:tc>
          <w:tcPr>
            <w:tcW w:w="713" w:type="dxa"/>
            <w:shd w:val="clear" w:color="auto" w:fill="auto"/>
            <w:noWrap/>
            <w:vAlign w:val="center"/>
          </w:tcPr>
          <w:p w14:paraId="55809020"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WUR</w:t>
            </w:r>
          </w:p>
        </w:tc>
        <w:tc>
          <w:tcPr>
            <w:tcW w:w="865" w:type="dxa"/>
            <w:vAlign w:val="center"/>
          </w:tcPr>
          <w:p w14:paraId="4025F2FE" w14:textId="77777777" w:rsidR="00C42BAA" w:rsidRPr="00F87A01" w:rsidRDefault="00C42BAA" w:rsidP="00193356">
            <w:pPr>
              <w:spacing w:after="0" w:line="240" w:lineRule="auto"/>
              <w:rPr>
                <w:rFonts w:cstheme="minorHAnsi"/>
                <w:color w:val="000000"/>
                <w:sz w:val="16"/>
                <w:szCs w:val="16"/>
              </w:rPr>
            </w:pPr>
          </w:p>
        </w:tc>
      </w:tr>
      <w:tr w:rsidR="00C42BAA" w:rsidRPr="00F87A01" w14:paraId="7499CEA5" w14:textId="77777777" w:rsidTr="00193356">
        <w:trPr>
          <w:trHeight w:val="20"/>
        </w:trPr>
        <w:tc>
          <w:tcPr>
            <w:tcW w:w="2325" w:type="dxa"/>
          </w:tcPr>
          <w:p w14:paraId="79907BEA" w14:textId="77777777" w:rsidR="00C42BAA" w:rsidRDefault="00C42BAA" w:rsidP="00193356">
            <w:pPr>
              <w:spacing w:after="0" w:line="240" w:lineRule="auto"/>
              <w:rPr>
                <w:rFonts w:cstheme="minorHAnsi"/>
                <w:color w:val="000000"/>
                <w:sz w:val="16"/>
                <w:szCs w:val="16"/>
              </w:rPr>
            </w:pPr>
            <w:r>
              <w:rPr>
                <w:rFonts w:cstheme="minorHAnsi"/>
                <w:color w:val="000000"/>
                <w:sz w:val="16"/>
                <w:szCs w:val="16"/>
              </w:rPr>
              <w:t>Outcome 1/Output 1/Activity 3</w:t>
            </w:r>
          </w:p>
        </w:tc>
        <w:tc>
          <w:tcPr>
            <w:tcW w:w="758" w:type="dxa"/>
            <w:vAlign w:val="bottom"/>
          </w:tcPr>
          <w:p w14:paraId="36EEA83C"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3.1</w:t>
            </w:r>
          </w:p>
        </w:tc>
        <w:tc>
          <w:tcPr>
            <w:tcW w:w="1236" w:type="dxa"/>
            <w:shd w:val="clear" w:color="auto" w:fill="auto"/>
            <w:noWrap/>
            <w:vAlign w:val="bottom"/>
          </w:tcPr>
          <w:p w14:paraId="7CB8D2BF"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Personnel</w:t>
            </w:r>
          </w:p>
        </w:tc>
        <w:tc>
          <w:tcPr>
            <w:tcW w:w="713" w:type="dxa"/>
            <w:shd w:val="clear" w:color="auto" w:fill="auto"/>
            <w:noWrap/>
            <w:vAlign w:val="bottom"/>
          </w:tcPr>
          <w:p w14:paraId="5979D821" w14:textId="77777777" w:rsidR="00C42BAA" w:rsidRPr="00F87A01" w:rsidRDefault="00C42BAA" w:rsidP="00193356">
            <w:pPr>
              <w:spacing w:after="0" w:line="240" w:lineRule="auto"/>
              <w:jc w:val="right"/>
              <w:rPr>
                <w:rFonts w:cstheme="minorHAnsi"/>
                <w:color w:val="000000"/>
                <w:sz w:val="16"/>
                <w:szCs w:val="16"/>
              </w:rPr>
            </w:pPr>
          </w:p>
        </w:tc>
        <w:tc>
          <w:tcPr>
            <w:tcW w:w="865" w:type="dxa"/>
          </w:tcPr>
          <w:p w14:paraId="326555D0" w14:textId="77777777" w:rsidR="00C42BAA" w:rsidRPr="00F87A01" w:rsidRDefault="00C42BAA" w:rsidP="00193356">
            <w:pPr>
              <w:spacing w:after="0" w:line="240" w:lineRule="auto"/>
              <w:rPr>
                <w:rFonts w:cstheme="minorHAnsi"/>
                <w:color w:val="000000"/>
                <w:sz w:val="16"/>
                <w:szCs w:val="16"/>
              </w:rPr>
            </w:pPr>
          </w:p>
        </w:tc>
      </w:tr>
      <w:tr w:rsidR="00C42BAA" w:rsidRPr="00F87A01" w14:paraId="7F82FE94" w14:textId="77777777" w:rsidTr="00193356">
        <w:trPr>
          <w:trHeight w:val="20"/>
        </w:trPr>
        <w:tc>
          <w:tcPr>
            <w:tcW w:w="2325" w:type="dxa"/>
          </w:tcPr>
          <w:p w14:paraId="4B999816"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5E6C5F7A"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7E97C334"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Services</w:t>
            </w:r>
          </w:p>
        </w:tc>
        <w:tc>
          <w:tcPr>
            <w:tcW w:w="713" w:type="dxa"/>
            <w:shd w:val="clear" w:color="auto" w:fill="auto"/>
            <w:noWrap/>
            <w:vAlign w:val="bottom"/>
          </w:tcPr>
          <w:p w14:paraId="1F2893B6" w14:textId="77777777" w:rsidR="00C42BAA" w:rsidRPr="00F87A01" w:rsidRDefault="00C42BAA" w:rsidP="00193356">
            <w:pPr>
              <w:spacing w:after="0" w:line="240" w:lineRule="auto"/>
              <w:jc w:val="right"/>
              <w:rPr>
                <w:rFonts w:cstheme="minorHAnsi"/>
                <w:color w:val="000000"/>
                <w:sz w:val="16"/>
                <w:szCs w:val="16"/>
              </w:rPr>
            </w:pPr>
          </w:p>
        </w:tc>
        <w:tc>
          <w:tcPr>
            <w:tcW w:w="865" w:type="dxa"/>
          </w:tcPr>
          <w:p w14:paraId="72B75D4B" w14:textId="77777777" w:rsidR="00C42BAA" w:rsidRPr="00F87A01" w:rsidRDefault="00C42BAA" w:rsidP="00193356">
            <w:pPr>
              <w:spacing w:after="0" w:line="240" w:lineRule="auto"/>
              <w:rPr>
                <w:rFonts w:cstheme="minorHAnsi"/>
                <w:color w:val="000000"/>
                <w:sz w:val="16"/>
                <w:szCs w:val="16"/>
              </w:rPr>
            </w:pPr>
          </w:p>
        </w:tc>
      </w:tr>
      <w:tr w:rsidR="00C42BAA" w:rsidRPr="00F87A01" w14:paraId="2E85A671" w14:textId="77777777" w:rsidTr="00193356">
        <w:trPr>
          <w:trHeight w:val="20"/>
        </w:trPr>
        <w:tc>
          <w:tcPr>
            <w:tcW w:w="2325" w:type="dxa"/>
          </w:tcPr>
          <w:p w14:paraId="5F6D692D"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0368D578"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67D20235"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Supplies</w:t>
            </w:r>
          </w:p>
        </w:tc>
        <w:tc>
          <w:tcPr>
            <w:tcW w:w="713" w:type="dxa"/>
            <w:shd w:val="clear" w:color="auto" w:fill="auto"/>
            <w:noWrap/>
            <w:vAlign w:val="bottom"/>
          </w:tcPr>
          <w:p w14:paraId="7EAB8C22" w14:textId="77777777" w:rsidR="00C42BAA" w:rsidRPr="00F87A01" w:rsidRDefault="00C42BAA" w:rsidP="00193356">
            <w:pPr>
              <w:spacing w:after="0" w:line="240" w:lineRule="auto"/>
              <w:jc w:val="right"/>
              <w:rPr>
                <w:rFonts w:cstheme="minorHAnsi"/>
                <w:color w:val="000000"/>
                <w:sz w:val="16"/>
                <w:szCs w:val="16"/>
              </w:rPr>
            </w:pPr>
          </w:p>
        </w:tc>
        <w:tc>
          <w:tcPr>
            <w:tcW w:w="865" w:type="dxa"/>
          </w:tcPr>
          <w:p w14:paraId="162BEF3D" w14:textId="77777777" w:rsidR="00C42BAA" w:rsidRPr="00F87A01" w:rsidRDefault="00C42BAA" w:rsidP="00193356">
            <w:pPr>
              <w:spacing w:after="0" w:line="240" w:lineRule="auto"/>
              <w:rPr>
                <w:rFonts w:cstheme="minorHAnsi"/>
                <w:color w:val="000000"/>
                <w:sz w:val="16"/>
                <w:szCs w:val="16"/>
              </w:rPr>
            </w:pPr>
          </w:p>
        </w:tc>
      </w:tr>
      <w:tr w:rsidR="00C42BAA" w:rsidRPr="00F87A01" w14:paraId="6FAA1983" w14:textId="77777777" w:rsidTr="00193356">
        <w:trPr>
          <w:trHeight w:val="20"/>
        </w:trPr>
        <w:tc>
          <w:tcPr>
            <w:tcW w:w="2325" w:type="dxa"/>
          </w:tcPr>
          <w:p w14:paraId="584F0821"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6AF7B3FA"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3BC05D6E"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Capital</w:t>
            </w:r>
          </w:p>
        </w:tc>
        <w:tc>
          <w:tcPr>
            <w:tcW w:w="713" w:type="dxa"/>
            <w:shd w:val="clear" w:color="auto" w:fill="auto"/>
            <w:noWrap/>
            <w:vAlign w:val="bottom"/>
          </w:tcPr>
          <w:p w14:paraId="5DCD161B" w14:textId="77777777" w:rsidR="00C42BAA" w:rsidRPr="00F87A01" w:rsidRDefault="00C42BAA" w:rsidP="00193356">
            <w:pPr>
              <w:spacing w:after="0" w:line="240" w:lineRule="auto"/>
              <w:jc w:val="right"/>
              <w:rPr>
                <w:rFonts w:cstheme="minorHAnsi"/>
                <w:color w:val="000000"/>
                <w:sz w:val="16"/>
                <w:szCs w:val="16"/>
              </w:rPr>
            </w:pPr>
          </w:p>
        </w:tc>
        <w:tc>
          <w:tcPr>
            <w:tcW w:w="865" w:type="dxa"/>
          </w:tcPr>
          <w:p w14:paraId="1FD5FF26" w14:textId="77777777" w:rsidR="00C42BAA" w:rsidRPr="00F87A01" w:rsidRDefault="00C42BAA" w:rsidP="00193356">
            <w:pPr>
              <w:spacing w:after="0" w:line="240" w:lineRule="auto"/>
              <w:rPr>
                <w:rFonts w:cstheme="minorHAnsi"/>
                <w:color w:val="000000"/>
                <w:sz w:val="16"/>
                <w:szCs w:val="16"/>
              </w:rPr>
            </w:pPr>
          </w:p>
        </w:tc>
      </w:tr>
      <w:tr w:rsidR="00C42BAA" w:rsidRPr="00F87A01" w14:paraId="7F814B00" w14:textId="77777777" w:rsidTr="00193356">
        <w:trPr>
          <w:trHeight w:val="20"/>
        </w:trPr>
        <w:tc>
          <w:tcPr>
            <w:tcW w:w="2325" w:type="dxa"/>
          </w:tcPr>
          <w:p w14:paraId="6BA1A615"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336D5842"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04DFB3B9"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Travel</w:t>
            </w:r>
          </w:p>
        </w:tc>
        <w:tc>
          <w:tcPr>
            <w:tcW w:w="713" w:type="dxa"/>
            <w:shd w:val="clear" w:color="auto" w:fill="auto"/>
            <w:noWrap/>
            <w:vAlign w:val="bottom"/>
          </w:tcPr>
          <w:p w14:paraId="14FE6839" w14:textId="77777777" w:rsidR="00C42BAA" w:rsidRPr="00F87A01" w:rsidRDefault="00C42BAA" w:rsidP="00193356">
            <w:pPr>
              <w:spacing w:after="0" w:line="240" w:lineRule="auto"/>
              <w:jc w:val="right"/>
              <w:rPr>
                <w:rFonts w:cstheme="minorHAnsi"/>
                <w:color w:val="000000"/>
                <w:sz w:val="16"/>
                <w:szCs w:val="16"/>
              </w:rPr>
            </w:pPr>
          </w:p>
        </w:tc>
        <w:tc>
          <w:tcPr>
            <w:tcW w:w="865" w:type="dxa"/>
          </w:tcPr>
          <w:p w14:paraId="7EF10608" w14:textId="77777777" w:rsidR="00C42BAA" w:rsidRPr="00F87A01" w:rsidRDefault="00C42BAA" w:rsidP="00193356">
            <w:pPr>
              <w:spacing w:after="0" w:line="240" w:lineRule="auto"/>
              <w:rPr>
                <w:rFonts w:cstheme="minorHAnsi"/>
                <w:color w:val="000000"/>
                <w:sz w:val="16"/>
                <w:szCs w:val="16"/>
              </w:rPr>
            </w:pPr>
          </w:p>
        </w:tc>
      </w:tr>
      <w:tr w:rsidR="00C42BAA" w:rsidRPr="00F87A01" w14:paraId="33A28DA8" w14:textId="77777777" w:rsidTr="00193356">
        <w:trPr>
          <w:trHeight w:val="20"/>
        </w:trPr>
        <w:tc>
          <w:tcPr>
            <w:tcW w:w="2325" w:type="dxa"/>
          </w:tcPr>
          <w:p w14:paraId="1E2746FF"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63DB7230"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74B87533"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Overhead</w:t>
            </w:r>
          </w:p>
        </w:tc>
        <w:tc>
          <w:tcPr>
            <w:tcW w:w="713" w:type="dxa"/>
            <w:shd w:val="clear" w:color="auto" w:fill="auto"/>
            <w:noWrap/>
            <w:vAlign w:val="bottom"/>
          </w:tcPr>
          <w:p w14:paraId="63751698" w14:textId="77777777" w:rsidR="00C42BAA" w:rsidRPr="00F87A01" w:rsidRDefault="00C42BAA" w:rsidP="00193356">
            <w:pPr>
              <w:spacing w:after="0" w:line="240" w:lineRule="auto"/>
              <w:jc w:val="right"/>
              <w:rPr>
                <w:rFonts w:cstheme="minorHAnsi"/>
                <w:color w:val="000000"/>
                <w:sz w:val="16"/>
                <w:szCs w:val="16"/>
              </w:rPr>
            </w:pPr>
          </w:p>
        </w:tc>
        <w:tc>
          <w:tcPr>
            <w:tcW w:w="865" w:type="dxa"/>
          </w:tcPr>
          <w:p w14:paraId="1DF0A2CE" w14:textId="77777777" w:rsidR="00C42BAA" w:rsidRPr="00F87A01" w:rsidRDefault="00C42BAA" w:rsidP="00193356">
            <w:pPr>
              <w:spacing w:after="0" w:line="240" w:lineRule="auto"/>
              <w:rPr>
                <w:rFonts w:cstheme="minorHAnsi"/>
                <w:color w:val="000000"/>
                <w:sz w:val="16"/>
                <w:szCs w:val="16"/>
              </w:rPr>
            </w:pPr>
          </w:p>
        </w:tc>
      </w:tr>
      <w:tr w:rsidR="00C42BAA" w:rsidRPr="00F87A01" w14:paraId="2DF100F1" w14:textId="77777777" w:rsidTr="00193356">
        <w:trPr>
          <w:trHeight w:val="20"/>
        </w:trPr>
        <w:tc>
          <w:tcPr>
            <w:tcW w:w="2325" w:type="dxa"/>
          </w:tcPr>
          <w:p w14:paraId="7E21312E"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5A68B908"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7E8F438A"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Total</w:t>
            </w:r>
          </w:p>
        </w:tc>
        <w:tc>
          <w:tcPr>
            <w:tcW w:w="713" w:type="dxa"/>
            <w:shd w:val="clear" w:color="auto" w:fill="auto"/>
            <w:noWrap/>
            <w:vAlign w:val="bottom"/>
          </w:tcPr>
          <w:p w14:paraId="591F0AF4" w14:textId="77777777" w:rsidR="00C42BAA" w:rsidRPr="00F87A01" w:rsidRDefault="00C42BAA" w:rsidP="00193356">
            <w:pPr>
              <w:spacing w:after="0" w:line="240" w:lineRule="auto"/>
              <w:jc w:val="right"/>
              <w:rPr>
                <w:rFonts w:cstheme="minorHAnsi"/>
                <w:color w:val="000000"/>
                <w:sz w:val="16"/>
                <w:szCs w:val="16"/>
              </w:rPr>
            </w:pPr>
            <w:r>
              <w:rPr>
                <w:rFonts w:cstheme="minorHAnsi"/>
                <w:color w:val="000000"/>
                <w:sz w:val="16"/>
                <w:szCs w:val="16"/>
              </w:rPr>
              <w:t>1402</w:t>
            </w:r>
          </w:p>
        </w:tc>
        <w:tc>
          <w:tcPr>
            <w:tcW w:w="865" w:type="dxa"/>
          </w:tcPr>
          <w:p w14:paraId="16F41C5E" w14:textId="77777777" w:rsidR="00C42BAA" w:rsidRPr="00F87A01" w:rsidRDefault="00C42BAA" w:rsidP="00193356">
            <w:pPr>
              <w:spacing w:after="0" w:line="240" w:lineRule="auto"/>
              <w:rPr>
                <w:rFonts w:cstheme="minorHAnsi"/>
                <w:color w:val="000000"/>
                <w:sz w:val="16"/>
                <w:szCs w:val="16"/>
              </w:rPr>
            </w:pPr>
          </w:p>
        </w:tc>
      </w:tr>
      <w:tr w:rsidR="00C42BAA" w:rsidRPr="00F87A01" w14:paraId="254A5C33" w14:textId="77777777" w:rsidTr="00193356">
        <w:trPr>
          <w:trHeight w:val="20"/>
        </w:trPr>
        <w:tc>
          <w:tcPr>
            <w:tcW w:w="2325" w:type="dxa"/>
          </w:tcPr>
          <w:p w14:paraId="11BDD946" w14:textId="77777777" w:rsidR="00C42BAA" w:rsidRDefault="00C42BAA" w:rsidP="00193356">
            <w:pPr>
              <w:spacing w:after="0" w:line="240" w:lineRule="auto"/>
              <w:rPr>
                <w:rFonts w:cstheme="minorHAnsi"/>
                <w:color w:val="000000"/>
                <w:sz w:val="16"/>
                <w:szCs w:val="16"/>
              </w:rPr>
            </w:pPr>
            <w:r>
              <w:rPr>
                <w:rFonts w:cstheme="minorHAnsi"/>
                <w:color w:val="000000"/>
                <w:sz w:val="16"/>
                <w:szCs w:val="16"/>
              </w:rPr>
              <w:t>Outcome 1/Output 1/Activity 3</w:t>
            </w:r>
          </w:p>
        </w:tc>
        <w:tc>
          <w:tcPr>
            <w:tcW w:w="758" w:type="dxa"/>
            <w:vAlign w:val="bottom"/>
          </w:tcPr>
          <w:p w14:paraId="3B44FCFD"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3.2</w:t>
            </w:r>
          </w:p>
        </w:tc>
        <w:tc>
          <w:tcPr>
            <w:tcW w:w="1236" w:type="dxa"/>
            <w:shd w:val="clear" w:color="auto" w:fill="auto"/>
            <w:noWrap/>
            <w:vAlign w:val="bottom"/>
          </w:tcPr>
          <w:p w14:paraId="60AA5657"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Personnel</w:t>
            </w:r>
          </w:p>
        </w:tc>
        <w:tc>
          <w:tcPr>
            <w:tcW w:w="713" w:type="dxa"/>
            <w:shd w:val="clear" w:color="auto" w:fill="auto"/>
            <w:noWrap/>
            <w:vAlign w:val="bottom"/>
          </w:tcPr>
          <w:p w14:paraId="01BF3F0C" w14:textId="77777777" w:rsidR="00C42BAA" w:rsidRPr="00F87A01" w:rsidRDefault="00C42BAA" w:rsidP="00193356">
            <w:pPr>
              <w:spacing w:after="0" w:line="240" w:lineRule="auto"/>
              <w:jc w:val="right"/>
              <w:rPr>
                <w:rFonts w:cstheme="minorHAnsi"/>
                <w:color w:val="000000"/>
                <w:sz w:val="16"/>
                <w:szCs w:val="16"/>
              </w:rPr>
            </w:pPr>
            <w:r>
              <w:rPr>
                <w:rFonts w:cstheme="minorHAnsi"/>
                <w:color w:val="000000"/>
                <w:sz w:val="16"/>
                <w:szCs w:val="16"/>
              </w:rPr>
              <w:t>8902</w:t>
            </w:r>
          </w:p>
        </w:tc>
        <w:tc>
          <w:tcPr>
            <w:tcW w:w="865" w:type="dxa"/>
            <w:vAlign w:val="bottom"/>
          </w:tcPr>
          <w:p w14:paraId="20E25101" w14:textId="77777777" w:rsidR="00C42BAA" w:rsidRPr="00F87A01" w:rsidRDefault="00C42BAA" w:rsidP="00193356">
            <w:pPr>
              <w:spacing w:after="0" w:line="240" w:lineRule="auto"/>
              <w:rPr>
                <w:rFonts w:cstheme="minorHAnsi"/>
                <w:color w:val="000000"/>
                <w:sz w:val="16"/>
                <w:szCs w:val="16"/>
              </w:rPr>
            </w:pPr>
          </w:p>
        </w:tc>
      </w:tr>
      <w:tr w:rsidR="00C42BAA" w:rsidRPr="00F87A01" w14:paraId="2414AB69" w14:textId="77777777" w:rsidTr="00193356">
        <w:trPr>
          <w:trHeight w:val="20"/>
        </w:trPr>
        <w:tc>
          <w:tcPr>
            <w:tcW w:w="2325" w:type="dxa"/>
          </w:tcPr>
          <w:p w14:paraId="30BFC9EC"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48B241D1"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7993DC05"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Services</w:t>
            </w:r>
          </w:p>
        </w:tc>
        <w:tc>
          <w:tcPr>
            <w:tcW w:w="713" w:type="dxa"/>
            <w:shd w:val="clear" w:color="auto" w:fill="auto"/>
            <w:noWrap/>
            <w:vAlign w:val="bottom"/>
          </w:tcPr>
          <w:p w14:paraId="386C97A4" w14:textId="77777777" w:rsidR="00C42BAA" w:rsidRPr="00F87A01" w:rsidRDefault="00C42BAA" w:rsidP="00193356">
            <w:pPr>
              <w:spacing w:after="0" w:line="240" w:lineRule="auto"/>
              <w:jc w:val="right"/>
              <w:rPr>
                <w:rFonts w:cstheme="minorHAnsi"/>
                <w:color w:val="000000"/>
                <w:sz w:val="16"/>
                <w:szCs w:val="16"/>
              </w:rPr>
            </w:pPr>
          </w:p>
        </w:tc>
        <w:tc>
          <w:tcPr>
            <w:tcW w:w="865" w:type="dxa"/>
            <w:vAlign w:val="bottom"/>
          </w:tcPr>
          <w:p w14:paraId="390230BE" w14:textId="77777777" w:rsidR="00C42BAA" w:rsidRPr="00F87A01" w:rsidRDefault="00C42BAA" w:rsidP="00193356">
            <w:pPr>
              <w:spacing w:after="0" w:line="240" w:lineRule="auto"/>
              <w:rPr>
                <w:rFonts w:cstheme="minorHAnsi"/>
                <w:color w:val="000000"/>
                <w:sz w:val="16"/>
                <w:szCs w:val="16"/>
              </w:rPr>
            </w:pPr>
          </w:p>
        </w:tc>
      </w:tr>
      <w:tr w:rsidR="00C42BAA" w:rsidRPr="00F87A01" w14:paraId="6C9FAF7B" w14:textId="77777777" w:rsidTr="00193356">
        <w:trPr>
          <w:trHeight w:val="20"/>
        </w:trPr>
        <w:tc>
          <w:tcPr>
            <w:tcW w:w="2325" w:type="dxa"/>
          </w:tcPr>
          <w:p w14:paraId="4800B270"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5DCA3D9D"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32AAA274"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Supplies</w:t>
            </w:r>
          </w:p>
        </w:tc>
        <w:tc>
          <w:tcPr>
            <w:tcW w:w="713" w:type="dxa"/>
            <w:shd w:val="clear" w:color="auto" w:fill="auto"/>
            <w:noWrap/>
            <w:vAlign w:val="bottom"/>
          </w:tcPr>
          <w:p w14:paraId="5726FDA0" w14:textId="77777777" w:rsidR="00C42BAA" w:rsidRPr="00F87A01" w:rsidRDefault="00C42BAA" w:rsidP="00193356">
            <w:pPr>
              <w:spacing w:after="0" w:line="240" w:lineRule="auto"/>
              <w:jc w:val="right"/>
              <w:rPr>
                <w:rFonts w:cstheme="minorHAnsi"/>
                <w:color w:val="000000"/>
                <w:sz w:val="16"/>
                <w:szCs w:val="16"/>
              </w:rPr>
            </w:pPr>
          </w:p>
        </w:tc>
        <w:tc>
          <w:tcPr>
            <w:tcW w:w="865" w:type="dxa"/>
            <w:vAlign w:val="bottom"/>
          </w:tcPr>
          <w:p w14:paraId="0DDCD9E4" w14:textId="77777777" w:rsidR="00C42BAA" w:rsidRPr="00F87A01" w:rsidRDefault="00C42BAA" w:rsidP="00193356">
            <w:pPr>
              <w:spacing w:after="0" w:line="240" w:lineRule="auto"/>
              <w:rPr>
                <w:rFonts w:cstheme="minorHAnsi"/>
                <w:color w:val="000000"/>
                <w:sz w:val="16"/>
                <w:szCs w:val="16"/>
              </w:rPr>
            </w:pPr>
          </w:p>
        </w:tc>
      </w:tr>
      <w:tr w:rsidR="00C42BAA" w:rsidRPr="00F87A01" w14:paraId="5A1F9159" w14:textId="77777777" w:rsidTr="00193356">
        <w:trPr>
          <w:trHeight w:val="20"/>
        </w:trPr>
        <w:tc>
          <w:tcPr>
            <w:tcW w:w="2325" w:type="dxa"/>
          </w:tcPr>
          <w:p w14:paraId="451BEF9A"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5BC3D2C4"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027991A8"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Capital</w:t>
            </w:r>
          </w:p>
        </w:tc>
        <w:tc>
          <w:tcPr>
            <w:tcW w:w="713" w:type="dxa"/>
            <w:shd w:val="clear" w:color="auto" w:fill="auto"/>
            <w:noWrap/>
            <w:vAlign w:val="bottom"/>
          </w:tcPr>
          <w:p w14:paraId="0CD59574" w14:textId="77777777" w:rsidR="00C42BAA" w:rsidRPr="00F87A01" w:rsidRDefault="00C42BAA" w:rsidP="00193356">
            <w:pPr>
              <w:spacing w:after="0" w:line="240" w:lineRule="auto"/>
              <w:jc w:val="right"/>
              <w:rPr>
                <w:rFonts w:cstheme="minorHAnsi"/>
                <w:color w:val="000000"/>
                <w:sz w:val="16"/>
                <w:szCs w:val="16"/>
              </w:rPr>
            </w:pPr>
          </w:p>
        </w:tc>
        <w:tc>
          <w:tcPr>
            <w:tcW w:w="865" w:type="dxa"/>
            <w:vAlign w:val="bottom"/>
          </w:tcPr>
          <w:p w14:paraId="78D33830" w14:textId="77777777" w:rsidR="00C42BAA" w:rsidRPr="00F87A01" w:rsidRDefault="00C42BAA" w:rsidP="00193356">
            <w:pPr>
              <w:spacing w:after="0" w:line="240" w:lineRule="auto"/>
              <w:rPr>
                <w:rFonts w:cstheme="minorHAnsi"/>
                <w:color w:val="000000"/>
                <w:sz w:val="16"/>
                <w:szCs w:val="16"/>
              </w:rPr>
            </w:pPr>
          </w:p>
        </w:tc>
      </w:tr>
      <w:tr w:rsidR="00C42BAA" w:rsidRPr="00F87A01" w14:paraId="168D9DE0" w14:textId="77777777" w:rsidTr="00193356">
        <w:trPr>
          <w:trHeight w:val="20"/>
        </w:trPr>
        <w:tc>
          <w:tcPr>
            <w:tcW w:w="2325" w:type="dxa"/>
          </w:tcPr>
          <w:p w14:paraId="0817E112"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17222BEF"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14FC32BD"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Travel</w:t>
            </w:r>
          </w:p>
        </w:tc>
        <w:tc>
          <w:tcPr>
            <w:tcW w:w="713" w:type="dxa"/>
            <w:shd w:val="clear" w:color="auto" w:fill="auto"/>
            <w:noWrap/>
            <w:vAlign w:val="bottom"/>
          </w:tcPr>
          <w:p w14:paraId="2A333801" w14:textId="77777777" w:rsidR="00C42BAA" w:rsidRPr="00F87A01" w:rsidRDefault="00C42BAA" w:rsidP="00193356">
            <w:pPr>
              <w:spacing w:after="0" w:line="240" w:lineRule="auto"/>
              <w:jc w:val="right"/>
              <w:rPr>
                <w:rFonts w:cstheme="minorHAnsi"/>
                <w:color w:val="000000"/>
                <w:sz w:val="16"/>
                <w:szCs w:val="16"/>
              </w:rPr>
            </w:pPr>
          </w:p>
        </w:tc>
        <w:tc>
          <w:tcPr>
            <w:tcW w:w="865" w:type="dxa"/>
            <w:vAlign w:val="bottom"/>
          </w:tcPr>
          <w:p w14:paraId="09F852D0" w14:textId="77777777" w:rsidR="00C42BAA" w:rsidRPr="00F87A01" w:rsidRDefault="00C42BAA" w:rsidP="00193356">
            <w:pPr>
              <w:spacing w:after="0" w:line="240" w:lineRule="auto"/>
              <w:rPr>
                <w:rFonts w:cstheme="minorHAnsi"/>
                <w:color w:val="000000"/>
                <w:sz w:val="16"/>
                <w:szCs w:val="16"/>
              </w:rPr>
            </w:pPr>
          </w:p>
        </w:tc>
      </w:tr>
      <w:tr w:rsidR="00C42BAA" w:rsidRPr="00F87A01" w14:paraId="201ED336" w14:textId="77777777" w:rsidTr="00193356">
        <w:trPr>
          <w:trHeight w:val="20"/>
        </w:trPr>
        <w:tc>
          <w:tcPr>
            <w:tcW w:w="2325" w:type="dxa"/>
          </w:tcPr>
          <w:p w14:paraId="51EE6993"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42550604"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52D4AA95"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Overhead</w:t>
            </w:r>
          </w:p>
        </w:tc>
        <w:tc>
          <w:tcPr>
            <w:tcW w:w="713" w:type="dxa"/>
            <w:shd w:val="clear" w:color="auto" w:fill="auto"/>
            <w:noWrap/>
            <w:vAlign w:val="bottom"/>
          </w:tcPr>
          <w:p w14:paraId="43A0FBE2" w14:textId="77777777" w:rsidR="00C42BAA" w:rsidRPr="00F87A01" w:rsidRDefault="00C42BAA" w:rsidP="00193356">
            <w:pPr>
              <w:spacing w:after="0" w:line="240" w:lineRule="auto"/>
              <w:jc w:val="right"/>
              <w:rPr>
                <w:rFonts w:cstheme="minorHAnsi"/>
                <w:color w:val="000000"/>
                <w:sz w:val="16"/>
                <w:szCs w:val="16"/>
              </w:rPr>
            </w:pPr>
            <w:r>
              <w:rPr>
                <w:rFonts w:cstheme="minorHAnsi"/>
                <w:color w:val="000000"/>
                <w:sz w:val="16"/>
                <w:szCs w:val="16"/>
              </w:rPr>
              <w:t>1402</w:t>
            </w:r>
          </w:p>
        </w:tc>
        <w:tc>
          <w:tcPr>
            <w:tcW w:w="865" w:type="dxa"/>
            <w:vAlign w:val="bottom"/>
          </w:tcPr>
          <w:p w14:paraId="11EBDA35" w14:textId="77777777" w:rsidR="00C42BAA" w:rsidRPr="00F87A01" w:rsidRDefault="00C42BAA" w:rsidP="00193356">
            <w:pPr>
              <w:spacing w:after="0" w:line="240" w:lineRule="auto"/>
              <w:rPr>
                <w:rFonts w:cstheme="minorHAnsi"/>
                <w:color w:val="000000"/>
                <w:sz w:val="16"/>
                <w:szCs w:val="16"/>
              </w:rPr>
            </w:pPr>
          </w:p>
        </w:tc>
      </w:tr>
      <w:tr w:rsidR="00C42BAA" w:rsidRPr="00F87A01" w14:paraId="45EC1323" w14:textId="77777777" w:rsidTr="00193356">
        <w:trPr>
          <w:trHeight w:val="20"/>
        </w:trPr>
        <w:tc>
          <w:tcPr>
            <w:tcW w:w="2325" w:type="dxa"/>
          </w:tcPr>
          <w:p w14:paraId="59997BAF"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702AC3D6"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33A7CBB9"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Total</w:t>
            </w:r>
          </w:p>
        </w:tc>
        <w:tc>
          <w:tcPr>
            <w:tcW w:w="713" w:type="dxa"/>
            <w:shd w:val="clear" w:color="auto" w:fill="auto"/>
            <w:noWrap/>
            <w:vAlign w:val="bottom"/>
          </w:tcPr>
          <w:p w14:paraId="473F5019" w14:textId="77777777" w:rsidR="00C42BAA" w:rsidRPr="00F87A01" w:rsidRDefault="00C42BAA" w:rsidP="00193356">
            <w:pPr>
              <w:spacing w:after="0" w:line="240" w:lineRule="auto"/>
              <w:jc w:val="right"/>
              <w:rPr>
                <w:rFonts w:cstheme="minorHAnsi"/>
                <w:color w:val="000000"/>
                <w:sz w:val="16"/>
                <w:szCs w:val="16"/>
              </w:rPr>
            </w:pPr>
            <w:r>
              <w:rPr>
                <w:rFonts w:cstheme="minorHAnsi"/>
                <w:color w:val="000000"/>
                <w:sz w:val="16"/>
                <w:szCs w:val="16"/>
              </w:rPr>
              <w:t>8902</w:t>
            </w:r>
          </w:p>
        </w:tc>
        <w:tc>
          <w:tcPr>
            <w:tcW w:w="865" w:type="dxa"/>
            <w:vAlign w:val="bottom"/>
          </w:tcPr>
          <w:p w14:paraId="62F0AB64" w14:textId="77777777" w:rsidR="00C42BAA" w:rsidRPr="00F87A01" w:rsidRDefault="00C42BAA" w:rsidP="00193356">
            <w:pPr>
              <w:spacing w:after="0" w:line="240" w:lineRule="auto"/>
              <w:rPr>
                <w:rFonts w:cstheme="minorHAnsi"/>
                <w:color w:val="000000"/>
                <w:sz w:val="16"/>
                <w:szCs w:val="16"/>
              </w:rPr>
            </w:pPr>
          </w:p>
        </w:tc>
      </w:tr>
    </w:tbl>
    <w:p w14:paraId="0CA71091" w14:textId="77777777" w:rsidR="00C42BAA" w:rsidRDefault="00C42BAA" w:rsidP="00C42BAA">
      <w:pPr>
        <w:spacing w:line="240" w:lineRule="auto"/>
        <w:rPr>
          <w:rFonts w:cstheme="minorHAnsi"/>
          <w:sz w:val="18"/>
          <w:szCs w:val="18"/>
        </w:rPr>
      </w:pPr>
    </w:p>
    <w:tbl>
      <w:tblPr>
        <w:tblW w:w="9792" w:type="dxa"/>
        <w:tblInd w:w="103" w:type="dxa"/>
        <w:tblLayout w:type="fixed"/>
        <w:tblLook w:val="04A0" w:firstRow="1" w:lastRow="0" w:firstColumn="1" w:lastColumn="0" w:noHBand="0" w:noVBand="1"/>
      </w:tblPr>
      <w:tblGrid>
        <w:gridCol w:w="9792"/>
      </w:tblGrid>
      <w:tr w:rsidR="00C42BAA" w:rsidRPr="00CC6185" w14:paraId="681097AE" w14:textId="77777777" w:rsidTr="00193356">
        <w:trPr>
          <w:trHeight w:val="683"/>
        </w:trPr>
        <w:tc>
          <w:tcPr>
            <w:tcW w:w="9792" w:type="dxa"/>
            <w:tcBorders>
              <w:top w:val="single" w:sz="4" w:space="0" w:color="auto"/>
              <w:left w:val="single" w:sz="4" w:space="0" w:color="auto"/>
              <w:bottom w:val="single" w:sz="4" w:space="0" w:color="auto"/>
              <w:right w:val="single" w:sz="4" w:space="0" w:color="auto"/>
            </w:tcBorders>
            <w:shd w:val="clear" w:color="auto" w:fill="auto"/>
            <w:hideMark/>
          </w:tcPr>
          <w:p w14:paraId="79A27287"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b/>
                <w:color w:val="000000"/>
                <w:sz w:val="18"/>
                <w:szCs w:val="18"/>
              </w:rPr>
              <w:t>Output 2: Integrated management technologies and practices to improve and sustain productivity and ecosystems services of the soil, land, water and vegetation resources are developed and disseminated with farmers and development partners in the intervention communities.</w:t>
            </w:r>
          </w:p>
        </w:tc>
      </w:tr>
    </w:tbl>
    <w:p w14:paraId="5F97EB1D" w14:textId="77777777" w:rsidR="00C42BAA" w:rsidRPr="00CC6185" w:rsidRDefault="00C42BAA" w:rsidP="00C42BAA">
      <w:pPr>
        <w:spacing w:line="240" w:lineRule="auto"/>
        <w:rPr>
          <w:rFonts w:cstheme="minorHAnsi"/>
          <w:sz w:val="18"/>
          <w:szCs w:val="18"/>
        </w:rPr>
      </w:pPr>
    </w:p>
    <w:p w14:paraId="6223AFDE" w14:textId="77777777" w:rsidR="00C42BAA" w:rsidRPr="00CC6185" w:rsidRDefault="00C42BAA" w:rsidP="00C42BAA">
      <w:pPr>
        <w:spacing w:line="240" w:lineRule="auto"/>
        <w:rPr>
          <w:rFonts w:cstheme="minorHAnsi"/>
          <w:sz w:val="18"/>
          <w:szCs w:val="18"/>
        </w:rPr>
      </w:pPr>
      <w:r w:rsidRPr="00CC6185">
        <w:rPr>
          <w:rFonts w:eastAsia="Times New Roman" w:cstheme="minorHAnsi"/>
          <w:b/>
          <w:color w:val="000000"/>
          <w:sz w:val="18"/>
          <w:szCs w:val="18"/>
        </w:rPr>
        <w:t>Activity 1: Test and disseminate land, soil and integrated land-soil technologies and practices to improve and sustain productivity and ecosystems services at the farm and landscape/watershed levels.</w:t>
      </w: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360"/>
        <w:gridCol w:w="360"/>
        <w:gridCol w:w="450"/>
        <w:gridCol w:w="1080"/>
        <w:gridCol w:w="1800"/>
        <w:gridCol w:w="180"/>
        <w:gridCol w:w="810"/>
        <w:gridCol w:w="109"/>
        <w:gridCol w:w="801"/>
        <w:gridCol w:w="382"/>
        <w:gridCol w:w="1925"/>
      </w:tblGrid>
      <w:tr w:rsidR="00C42BAA" w:rsidRPr="00CC6185" w14:paraId="1AE59501" w14:textId="77777777" w:rsidTr="00193356">
        <w:tc>
          <w:tcPr>
            <w:tcW w:w="1638" w:type="dxa"/>
          </w:tcPr>
          <w:p w14:paraId="0E1ECCE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Sub-activity 1.1</w:t>
            </w:r>
          </w:p>
        </w:tc>
        <w:tc>
          <w:tcPr>
            <w:tcW w:w="8257" w:type="dxa"/>
            <w:gridSpan w:val="11"/>
          </w:tcPr>
          <w:p w14:paraId="4EA7EAC0"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Investigate the impact of land and water management practices overtime on the productivity and economic benefits on cereal crops (sorghum, millet and maize) in different agro-ecologies</w:t>
            </w:r>
          </w:p>
        </w:tc>
      </w:tr>
      <w:tr w:rsidR="00C42BAA" w:rsidRPr="00CC6185" w14:paraId="20E069CE" w14:textId="77777777" w:rsidTr="00193356">
        <w:tc>
          <w:tcPr>
            <w:tcW w:w="9895" w:type="dxa"/>
            <w:gridSpan w:val="12"/>
          </w:tcPr>
          <w:p w14:paraId="7492054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Research team</w:t>
            </w:r>
          </w:p>
        </w:tc>
      </w:tr>
      <w:tr w:rsidR="00C42BAA" w:rsidRPr="00CC6185" w14:paraId="64ABB63E" w14:textId="77777777" w:rsidTr="00193356">
        <w:tc>
          <w:tcPr>
            <w:tcW w:w="2808" w:type="dxa"/>
            <w:gridSpan w:val="4"/>
          </w:tcPr>
          <w:p w14:paraId="5C47B98F"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Name</w:t>
            </w:r>
          </w:p>
        </w:tc>
        <w:tc>
          <w:tcPr>
            <w:tcW w:w="3060" w:type="dxa"/>
            <w:gridSpan w:val="3"/>
          </w:tcPr>
          <w:p w14:paraId="46A685DB"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Institution</w:t>
            </w:r>
          </w:p>
        </w:tc>
        <w:tc>
          <w:tcPr>
            <w:tcW w:w="4027" w:type="dxa"/>
            <w:gridSpan w:val="5"/>
          </w:tcPr>
          <w:p w14:paraId="7D69F367"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Role</w:t>
            </w:r>
          </w:p>
        </w:tc>
      </w:tr>
      <w:tr w:rsidR="00C42BAA" w:rsidRPr="00CC6185" w14:paraId="57D2CB11" w14:textId="77777777" w:rsidTr="00193356">
        <w:tc>
          <w:tcPr>
            <w:tcW w:w="2808" w:type="dxa"/>
            <w:gridSpan w:val="4"/>
          </w:tcPr>
          <w:p w14:paraId="2A7B643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Birhanu Zemadim</w:t>
            </w:r>
          </w:p>
        </w:tc>
        <w:tc>
          <w:tcPr>
            <w:tcW w:w="3060" w:type="dxa"/>
            <w:gridSpan w:val="3"/>
          </w:tcPr>
          <w:p w14:paraId="5AC1010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ICRISAT</w:t>
            </w:r>
          </w:p>
        </w:tc>
        <w:tc>
          <w:tcPr>
            <w:tcW w:w="4027" w:type="dxa"/>
            <w:gridSpan w:val="5"/>
          </w:tcPr>
          <w:p w14:paraId="39504779"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Leader, Land and Water Management</w:t>
            </w:r>
          </w:p>
        </w:tc>
      </w:tr>
      <w:tr w:rsidR="00C42BAA" w:rsidRPr="00CC6185" w14:paraId="7AB4A346" w14:textId="77777777" w:rsidTr="00193356">
        <w:tc>
          <w:tcPr>
            <w:tcW w:w="2808" w:type="dxa"/>
            <w:gridSpan w:val="4"/>
          </w:tcPr>
          <w:p w14:paraId="4CC52A69"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Ramadjita Tabo</w:t>
            </w:r>
          </w:p>
        </w:tc>
        <w:tc>
          <w:tcPr>
            <w:tcW w:w="3060" w:type="dxa"/>
            <w:gridSpan w:val="3"/>
          </w:tcPr>
          <w:p w14:paraId="42F8D2D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ICRISAT</w:t>
            </w:r>
          </w:p>
        </w:tc>
        <w:tc>
          <w:tcPr>
            <w:tcW w:w="4027" w:type="dxa"/>
            <w:gridSpan w:val="5"/>
          </w:tcPr>
          <w:p w14:paraId="5EBC592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Agronomist</w:t>
            </w:r>
          </w:p>
        </w:tc>
      </w:tr>
      <w:tr w:rsidR="00C42BAA" w:rsidRPr="00CC6185" w14:paraId="2D3A5EF6" w14:textId="77777777" w:rsidTr="00193356">
        <w:tc>
          <w:tcPr>
            <w:tcW w:w="2808" w:type="dxa"/>
            <w:gridSpan w:val="4"/>
          </w:tcPr>
          <w:p w14:paraId="7EE8B58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Felix Badolo</w:t>
            </w:r>
          </w:p>
        </w:tc>
        <w:tc>
          <w:tcPr>
            <w:tcW w:w="3060" w:type="dxa"/>
            <w:gridSpan w:val="3"/>
          </w:tcPr>
          <w:p w14:paraId="4088FB0C" w14:textId="77777777" w:rsidR="00C42BAA" w:rsidRPr="00CC6185" w:rsidRDefault="00C42BAA" w:rsidP="00193356">
            <w:pPr>
              <w:spacing w:after="0" w:line="240" w:lineRule="auto"/>
              <w:rPr>
                <w:rFonts w:cstheme="minorHAnsi"/>
                <w:sz w:val="18"/>
                <w:szCs w:val="18"/>
              </w:rPr>
            </w:pPr>
            <w:r w:rsidRPr="00CC6185">
              <w:rPr>
                <w:rFonts w:eastAsia="Calibri" w:cstheme="minorHAnsi"/>
                <w:sz w:val="18"/>
                <w:szCs w:val="18"/>
              </w:rPr>
              <w:t>ICRISAT</w:t>
            </w:r>
          </w:p>
        </w:tc>
        <w:tc>
          <w:tcPr>
            <w:tcW w:w="4027" w:type="dxa"/>
            <w:gridSpan w:val="5"/>
          </w:tcPr>
          <w:p w14:paraId="6213D0B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Economist</w:t>
            </w:r>
          </w:p>
        </w:tc>
      </w:tr>
      <w:tr w:rsidR="00C42BAA" w:rsidRPr="00CC6185" w14:paraId="1DFC1AD6" w14:textId="77777777" w:rsidTr="00193356">
        <w:tc>
          <w:tcPr>
            <w:tcW w:w="2808" w:type="dxa"/>
            <w:gridSpan w:val="4"/>
          </w:tcPr>
          <w:p w14:paraId="3359C77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Mahamadou Dicko</w:t>
            </w:r>
          </w:p>
        </w:tc>
        <w:tc>
          <w:tcPr>
            <w:tcW w:w="3060" w:type="dxa"/>
            <w:gridSpan w:val="3"/>
          </w:tcPr>
          <w:p w14:paraId="1646716F" w14:textId="77777777" w:rsidR="00C42BAA" w:rsidRPr="00CC6185" w:rsidRDefault="00C42BAA" w:rsidP="00193356">
            <w:pPr>
              <w:spacing w:after="0" w:line="240" w:lineRule="auto"/>
              <w:rPr>
                <w:rFonts w:cstheme="minorHAnsi"/>
                <w:sz w:val="18"/>
                <w:szCs w:val="18"/>
              </w:rPr>
            </w:pPr>
            <w:r w:rsidRPr="00CC6185">
              <w:rPr>
                <w:rFonts w:eastAsia="Calibri" w:cstheme="minorHAnsi"/>
                <w:sz w:val="18"/>
                <w:szCs w:val="18"/>
              </w:rPr>
              <w:t>ICRISAT</w:t>
            </w:r>
          </w:p>
        </w:tc>
        <w:tc>
          <w:tcPr>
            <w:tcW w:w="4027" w:type="dxa"/>
            <w:gridSpan w:val="5"/>
          </w:tcPr>
          <w:p w14:paraId="277A683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Bougouni Site coordinator</w:t>
            </w:r>
          </w:p>
        </w:tc>
      </w:tr>
      <w:tr w:rsidR="00C42BAA" w:rsidRPr="00CC6185" w14:paraId="5B50CA0D" w14:textId="77777777" w:rsidTr="00193356">
        <w:tc>
          <w:tcPr>
            <w:tcW w:w="2808" w:type="dxa"/>
            <w:gridSpan w:val="4"/>
          </w:tcPr>
          <w:p w14:paraId="6B9E40F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Karamoko Traore</w:t>
            </w:r>
          </w:p>
        </w:tc>
        <w:tc>
          <w:tcPr>
            <w:tcW w:w="3060" w:type="dxa"/>
            <w:gridSpan w:val="3"/>
          </w:tcPr>
          <w:p w14:paraId="312EE034" w14:textId="77777777" w:rsidR="00C42BAA" w:rsidRPr="00CC6185" w:rsidRDefault="00C42BAA" w:rsidP="00193356">
            <w:pPr>
              <w:spacing w:after="0" w:line="240" w:lineRule="auto"/>
              <w:rPr>
                <w:rFonts w:cstheme="minorHAnsi"/>
                <w:sz w:val="18"/>
                <w:szCs w:val="18"/>
              </w:rPr>
            </w:pPr>
            <w:r w:rsidRPr="00CC6185">
              <w:rPr>
                <w:rFonts w:eastAsia="Calibri" w:cstheme="minorHAnsi"/>
                <w:sz w:val="18"/>
                <w:szCs w:val="18"/>
              </w:rPr>
              <w:t>ICRISAT</w:t>
            </w:r>
          </w:p>
        </w:tc>
        <w:tc>
          <w:tcPr>
            <w:tcW w:w="4027" w:type="dxa"/>
            <w:gridSpan w:val="5"/>
          </w:tcPr>
          <w:p w14:paraId="6E5C05A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Koutiala Site coordinator</w:t>
            </w:r>
          </w:p>
        </w:tc>
      </w:tr>
      <w:tr w:rsidR="00C42BAA" w:rsidRPr="00CC6185" w14:paraId="39836D69" w14:textId="77777777" w:rsidTr="00193356">
        <w:tc>
          <w:tcPr>
            <w:tcW w:w="2808" w:type="dxa"/>
            <w:gridSpan w:val="4"/>
          </w:tcPr>
          <w:p w14:paraId="45644989"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Oumar Samake</w:t>
            </w:r>
          </w:p>
        </w:tc>
        <w:tc>
          <w:tcPr>
            <w:tcW w:w="3060" w:type="dxa"/>
            <w:gridSpan w:val="3"/>
          </w:tcPr>
          <w:p w14:paraId="3365ED6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AMEDD</w:t>
            </w:r>
          </w:p>
        </w:tc>
        <w:tc>
          <w:tcPr>
            <w:tcW w:w="4027" w:type="dxa"/>
            <w:gridSpan w:val="5"/>
          </w:tcPr>
          <w:p w14:paraId="6852549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Agronomist</w:t>
            </w:r>
          </w:p>
        </w:tc>
      </w:tr>
      <w:tr w:rsidR="00C42BAA" w:rsidRPr="00CC6185" w14:paraId="32FAE6A3" w14:textId="77777777" w:rsidTr="00193356">
        <w:tc>
          <w:tcPr>
            <w:tcW w:w="9895" w:type="dxa"/>
            <w:gridSpan w:val="12"/>
          </w:tcPr>
          <w:p w14:paraId="02091F1A" w14:textId="77777777" w:rsidR="00C42BAA" w:rsidRPr="00CC6185" w:rsidRDefault="00C42BAA" w:rsidP="00193356">
            <w:pPr>
              <w:spacing w:after="0" w:line="240" w:lineRule="auto"/>
              <w:rPr>
                <w:rFonts w:eastAsia="Calibri" w:cstheme="minorHAnsi"/>
                <w:sz w:val="18"/>
                <w:szCs w:val="18"/>
              </w:rPr>
            </w:pPr>
          </w:p>
        </w:tc>
      </w:tr>
      <w:tr w:rsidR="00C42BAA" w:rsidRPr="00CC6185" w14:paraId="5B91B28A" w14:textId="77777777" w:rsidTr="00193356">
        <w:tc>
          <w:tcPr>
            <w:tcW w:w="9895" w:type="dxa"/>
            <w:gridSpan w:val="12"/>
          </w:tcPr>
          <w:p w14:paraId="5E6ECBEA" w14:textId="77777777" w:rsidR="00C42BAA" w:rsidRPr="00CC6185" w:rsidRDefault="00C42BAA" w:rsidP="00193356">
            <w:pPr>
              <w:spacing w:after="0" w:line="240" w:lineRule="auto"/>
              <w:rPr>
                <w:rFonts w:cstheme="minorHAnsi"/>
                <w:sz w:val="18"/>
                <w:szCs w:val="18"/>
              </w:rPr>
            </w:pPr>
            <w:r w:rsidRPr="00CC6185">
              <w:rPr>
                <w:rFonts w:eastAsia="Calibri" w:cstheme="minorHAnsi"/>
                <w:sz w:val="18"/>
                <w:szCs w:val="18"/>
              </w:rPr>
              <w:t>e. Student(s)</w:t>
            </w:r>
          </w:p>
        </w:tc>
      </w:tr>
      <w:tr w:rsidR="00C42BAA" w:rsidRPr="00CC6185" w14:paraId="697D50A1" w14:textId="77777777" w:rsidTr="00193356">
        <w:tc>
          <w:tcPr>
            <w:tcW w:w="2358" w:type="dxa"/>
            <w:gridSpan w:val="3"/>
          </w:tcPr>
          <w:p w14:paraId="7F7B2C8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Name</w:t>
            </w:r>
          </w:p>
        </w:tc>
        <w:tc>
          <w:tcPr>
            <w:tcW w:w="3330" w:type="dxa"/>
            <w:gridSpan w:val="3"/>
          </w:tcPr>
          <w:p w14:paraId="3367189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Institute</w:t>
            </w:r>
          </w:p>
        </w:tc>
        <w:tc>
          <w:tcPr>
            <w:tcW w:w="1099" w:type="dxa"/>
            <w:gridSpan w:val="3"/>
          </w:tcPr>
          <w:p w14:paraId="15266C7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Degree</w:t>
            </w:r>
          </w:p>
        </w:tc>
        <w:tc>
          <w:tcPr>
            <w:tcW w:w="1183" w:type="dxa"/>
            <w:gridSpan w:val="2"/>
          </w:tcPr>
          <w:p w14:paraId="7E1ABE8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Start</w:t>
            </w:r>
          </w:p>
        </w:tc>
        <w:tc>
          <w:tcPr>
            <w:tcW w:w="1925" w:type="dxa"/>
          </w:tcPr>
          <w:p w14:paraId="630C49E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End</w:t>
            </w:r>
          </w:p>
        </w:tc>
      </w:tr>
      <w:tr w:rsidR="00C42BAA" w:rsidRPr="00CC6185" w14:paraId="78EAFAF9" w14:textId="77777777" w:rsidTr="00193356">
        <w:tc>
          <w:tcPr>
            <w:tcW w:w="2358" w:type="dxa"/>
            <w:gridSpan w:val="3"/>
          </w:tcPr>
          <w:p w14:paraId="078B258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1.</w:t>
            </w:r>
          </w:p>
        </w:tc>
        <w:tc>
          <w:tcPr>
            <w:tcW w:w="3330" w:type="dxa"/>
            <w:gridSpan w:val="3"/>
          </w:tcPr>
          <w:p w14:paraId="002B7B3F" w14:textId="77777777" w:rsidR="00C42BAA" w:rsidRPr="00CC6185" w:rsidRDefault="00C42BAA" w:rsidP="00193356">
            <w:pPr>
              <w:spacing w:after="0" w:line="240" w:lineRule="auto"/>
              <w:rPr>
                <w:rFonts w:eastAsia="Calibri" w:cstheme="minorHAnsi"/>
                <w:sz w:val="18"/>
                <w:szCs w:val="18"/>
              </w:rPr>
            </w:pPr>
          </w:p>
        </w:tc>
        <w:tc>
          <w:tcPr>
            <w:tcW w:w="1099" w:type="dxa"/>
            <w:gridSpan w:val="3"/>
          </w:tcPr>
          <w:p w14:paraId="1F23D324" w14:textId="77777777" w:rsidR="00C42BAA" w:rsidRPr="00CC6185" w:rsidRDefault="00C42BAA" w:rsidP="00193356">
            <w:pPr>
              <w:spacing w:after="0" w:line="240" w:lineRule="auto"/>
              <w:rPr>
                <w:rFonts w:eastAsia="Calibri" w:cstheme="minorHAnsi"/>
                <w:sz w:val="18"/>
                <w:szCs w:val="18"/>
              </w:rPr>
            </w:pPr>
          </w:p>
        </w:tc>
        <w:tc>
          <w:tcPr>
            <w:tcW w:w="1183" w:type="dxa"/>
            <w:gridSpan w:val="2"/>
          </w:tcPr>
          <w:p w14:paraId="3C67C8D9" w14:textId="77777777" w:rsidR="00C42BAA" w:rsidRPr="00CC6185" w:rsidRDefault="00C42BAA" w:rsidP="00193356">
            <w:pPr>
              <w:spacing w:after="0" w:line="240" w:lineRule="auto"/>
              <w:rPr>
                <w:rFonts w:eastAsia="Calibri" w:cstheme="minorHAnsi"/>
                <w:sz w:val="18"/>
                <w:szCs w:val="18"/>
              </w:rPr>
            </w:pPr>
          </w:p>
        </w:tc>
        <w:tc>
          <w:tcPr>
            <w:tcW w:w="1925" w:type="dxa"/>
          </w:tcPr>
          <w:p w14:paraId="7490FA9B" w14:textId="77777777" w:rsidR="00C42BAA" w:rsidRPr="00CC6185" w:rsidRDefault="00C42BAA" w:rsidP="00193356">
            <w:pPr>
              <w:spacing w:after="0" w:line="240" w:lineRule="auto"/>
              <w:rPr>
                <w:rFonts w:eastAsia="Calibri" w:cstheme="minorHAnsi"/>
                <w:sz w:val="18"/>
                <w:szCs w:val="18"/>
              </w:rPr>
            </w:pPr>
          </w:p>
        </w:tc>
      </w:tr>
      <w:tr w:rsidR="00C42BAA" w:rsidRPr="00CC6185" w14:paraId="2710272C" w14:textId="77777777" w:rsidTr="00193356">
        <w:tc>
          <w:tcPr>
            <w:tcW w:w="2358" w:type="dxa"/>
            <w:gridSpan w:val="3"/>
          </w:tcPr>
          <w:p w14:paraId="69AB2D99"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w:t>
            </w:r>
          </w:p>
        </w:tc>
        <w:tc>
          <w:tcPr>
            <w:tcW w:w="3330" w:type="dxa"/>
            <w:gridSpan w:val="3"/>
          </w:tcPr>
          <w:p w14:paraId="67012C42" w14:textId="77777777" w:rsidR="00C42BAA" w:rsidRPr="00CC6185" w:rsidRDefault="00C42BAA" w:rsidP="00193356">
            <w:pPr>
              <w:spacing w:after="0" w:line="240" w:lineRule="auto"/>
              <w:rPr>
                <w:rFonts w:eastAsia="Calibri" w:cstheme="minorHAnsi"/>
                <w:sz w:val="18"/>
                <w:szCs w:val="18"/>
              </w:rPr>
            </w:pPr>
          </w:p>
        </w:tc>
        <w:tc>
          <w:tcPr>
            <w:tcW w:w="1099" w:type="dxa"/>
            <w:gridSpan w:val="3"/>
          </w:tcPr>
          <w:p w14:paraId="330BCC79" w14:textId="77777777" w:rsidR="00C42BAA" w:rsidRPr="00CC6185" w:rsidRDefault="00C42BAA" w:rsidP="00193356">
            <w:pPr>
              <w:spacing w:after="0" w:line="240" w:lineRule="auto"/>
              <w:rPr>
                <w:rFonts w:eastAsia="Calibri" w:cstheme="minorHAnsi"/>
                <w:sz w:val="18"/>
                <w:szCs w:val="18"/>
              </w:rPr>
            </w:pPr>
          </w:p>
        </w:tc>
        <w:tc>
          <w:tcPr>
            <w:tcW w:w="1183" w:type="dxa"/>
            <w:gridSpan w:val="2"/>
          </w:tcPr>
          <w:p w14:paraId="66B01865" w14:textId="77777777" w:rsidR="00C42BAA" w:rsidRPr="00CC6185" w:rsidRDefault="00C42BAA" w:rsidP="00193356">
            <w:pPr>
              <w:spacing w:after="0" w:line="240" w:lineRule="auto"/>
              <w:rPr>
                <w:rFonts w:eastAsia="Calibri" w:cstheme="minorHAnsi"/>
                <w:sz w:val="18"/>
                <w:szCs w:val="18"/>
              </w:rPr>
            </w:pPr>
          </w:p>
        </w:tc>
        <w:tc>
          <w:tcPr>
            <w:tcW w:w="1925" w:type="dxa"/>
          </w:tcPr>
          <w:p w14:paraId="0CA4BDC0" w14:textId="77777777" w:rsidR="00C42BAA" w:rsidRPr="00CC6185" w:rsidRDefault="00C42BAA" w:rsidP="00193356">
            <w:pPr>
              <w:spacing w:after="0" w:line="240" w:lineRule="auto"/>
              <w:rPr>
                <w:rFonts w:eastAsia="Calibri" w:cstheme="minorHAnsi"/>
                <w:sz w:val="18"/>
                <w:szCs w:val="18"/>
              </w:rPr>
            </w:pPr>
          </w:p>
        </w:tc>
      </w:tr>
      <w:tr w:rsidR="00C42BAA" w:rsidRPr="00CC6185" w14:paraId="53B3E9F9" w14:textId="77777777" w:rsidTr="00193356">
        <w:tc>
          <w:tcPr>
            <w:tcW w:w="2358" w:type="dxa"/>
            <w:gridSpan w:val="3"/>
          </w:tcPr>
          <w:p w14:paraId="31BB943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3.</w:t>
            </w:r>
          </w:p>
        </w:tc>
        <w:tc>
          <w:tcPr>
            <w:tcW w:w="3330" w:type="dxa"/>
            <w:gridSpan w:val="3"/>
          </w:tcPr>
          <w:p w14:paraId="04318B33" w14:textId="77777777" w:rsidR="00C42BAA" w:rsidRPr="00CC6185" w:rsidRDefault="00C42BAA" w:rsidP="00193356">
            <w:pPr>
              <w:spacing w:after="0" w:line="240" w:lineRule="auto"/>
              <w:rPr>
                <w:rFonts w:eastAsia="Calibri" w:cstheme="minorHAnsi"/>
                <w:sz w:val="18"/>
                <w:szCs w:val="18"/>
              </w:rPr>
            </w:pPr>
          </w:p>
        </w:tc>
        <w:tc>
          <w:tcPr>
            <w:tcW w:w="1099" w:type="dxa"/>
            <w:gridSpan w:val="3"/>
          </w:tcPr>
          <w:p w14:paraId="7BB5E41D" w14:textId="77777777" w:rsidR="00C42BAA" w:rsidRPr="00CC6185" w:rsidRDefault="00C42BAA" w:rsidP="00193356">
            <w:pPr>
              <w:spacing w:after="0" w:line="240" w:lineRule="auto"/>
              <w:rPr>
                <w:rFonts w:eastAsia="Calibri" w:cstheme="minorHAnsi"/>
                <w:sz w:val="18"/>
                <w:szCs w:val="18"/>
              </w:rPr>
            </w:pPr>
          </w:p>
        </w:tc>
        <w:tc>
          <w:tcPr>
            <w:tcW w:w="1183" w:type="dxa"/>
            <w:gridSpan w:val="2"/>
          </w:tcPr>
          <w:p w14:paraId="0BFD1C68" w14:textId="77777777" w:rsidR="00C42BAA" w:rsidRPr="00CC6185" w:rsidRDefault="00C42BAA" w:rsidP="00193356">
            <w:pPr>
              <w:spacing w:after="0" w:line="240" w:lineRule="auto"/>
              <w:rPr>
                <w:rFonts w:eastAsia="Calibri" w:cstheme="minorHAnsi"/>
                <w:sz w:val="18"/>
                <w:szCs w:val="18"/>
              </w:rPr>
            </w:pPr>
          </w:p>
        </w:tc>
        <w:tc>
          <w:tcPr>
            <w:tcW w:w="1925" w:type="dxa"/>
          </w:tcPr>
          <w:p w14:paraId="08377C9B" w14:textId="77777777" w:rsidR="00C42BAA" w:rsidRPr="00CC6185" w:rsidRDefault="00C42BAA" w:rsidP="00193356">
            <w:pPr>
              <w:spacing w:after="0" w:line="240" w:lineRule="auto"/>
              <w:rPr>
                <w:rFonts w:eastAsia="Calibri" w:cstheme="minorHAnsi"/>
                <w:sz w:val="18"/>
                <w:szCs w:val="18"/>
              </w:rPr>
            </w:pPr>
          </w:p>
        </w:tc>
      </w:tr>
      <w:tr w:rsidR="00C42BAA" w:rsidRPr="00CC6185" w14:paraId="289B09BE" w14:textId="77777777" w:rsidTr="00193356">
        <w:tc>
          <w:tcPr>
            <w:tcW w:w="1638" w:type="dxa"/>
          </w:tcPr>
          <w:p w14:paraId="3823E0FB" w14:textId="77777777" w:rsidR="00C42BAA" w:rsidRPr="00CC6185" w:rsidRDefault="00C42BAA" w:rsidP="00193356">
            <w:pPr>
              <w:spacing w:after="0" w:line="240" w:lineRule="auto"/>
              <w:rPr>
                <w:rFonts w:eastAsia="Calibri" w:cstheme="minorHAnsi"/>
                <w:sz w:val="18"/>
                <w:szCs w:val="18"/>
              </w:rPr>
            </w:pPr>
          </w:p>
        </w:tc>
        <w:tc>
          <w:tcPr>
            <w:tcW w:w="8257" w:type="dxa"/>
            <w:gridSpan w:val="11"/>
          </w:tcPr>
          <w:p w14:paraId="537AC9C2" w14:textId="77777777" w:rsidR="00C42BAA" w:rsidRPr="00CC6185" w:rsidRDefault="00C42BAA" w:rsidP="00193356">
            <w:pPr>
              <w:spacing w:after="0" w:line="240" w:lineRule="auto"/>
              <w:rPr>
                <w:rFonts w:eastAsia="Calibri" w:cstheme="minorHAnsi"/>
                <w:sz w:val="18"/>
                <w:szCs w:val="18"/>
              </w:rPr>
            </w:pPr>
          </w:p>
        </w:tc>
      </w:tr>
      <w:tr w:rsidR="00C42BAA" w:rsidRPr="00CC6185" w14:paraId="12AC5C4A" w14:textId="77777777" w:rsidTr="00193356">
        <w:tc>
          <w:tcPr>
            <w:tcW w:w="1638" w:type="dxa"/>
          </w:tcPr>
          <w:p w14:paraId="5ED197F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f. Location(s)</w:t>
            </w:r>
          </w:p>
        </w:tc>
        <w:tc>
          <w:tcPr>
            <w:tcW w:w="8257" w:type="dxa"/>
            <w:gridSpan w:val="11"/>
          </w:tcPr>
          <w:p w14:paraId="29BEAAD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Koutiala and Bougouni</w:t>
            </w:r>
          </w:p>
        </w:tc>
      </w:tr>
      <w:tr w:rsidR="00C42BAA" w:rsidRPr="00CC6185" w14:paraId="2E881B83" w14:textId="77777777" w:rsidTr="00193356">
        <w:tc>
          <w:tcPr>
            <w:tcW w:w="1638" w:type="dxa"/>
          </w:tcPr>
          <w:p w14:paraId="795D2B1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g. Start</w:t>
            </w:r>
          </w:p>
        </w:tc>
        <w:tc>
          <w:tcPr>
            <w:tcW w:w="8257" w:type="dxa"/>
            <w:gridSpan w:val="11"/>
          </w:tcPr>
          <w:p w14:paraId="064C0C7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March 2017</w:t>
            </w:r>
          </w:p>
        </w:tc>
      </w:tr>
      <w:tr w:rsidR="00C42BAA" w:rsidRPr="00CC6185" w14:paraId="0F2FA437" w14:textId="77777777" w:rsidTr="00193356">
        <w:tc>
          <w:tcPr>
            <w:tcW w:w="1638" w:type="dxa"/>
          </w:tcPr>
          <w:p w14:paraId="36942CF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h. End</w:t>
            </w:r>
          </w:p>
        </w:tc>
        <w:tc>
          <w:tcPr>
            <w:tcW w:w="8257" w:type="dxa"/>
            <w:gridSpan w:val="11"/>
          </w:tcPr>
          <w:p w14:paraId="6D8E827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January 2018</w:t>
            </w:r>
          </w:p>
        </w:tc>
      </w:tr>
      <w:tr w:rsidR="00C42BAA" w:rsidRPr="00CC6185" w14:paraId="2B14EE9C" w14:textId="77777777" w:rsidTr="00193356">
        <w:tc>
          <w:tcPr>
            <w:tcW w:w="1638" w:type="dxa"/>
          </w:tcPr>
          <w:p w14:paraId="31BB8010" w14:textId="77777777" w:rsidR="00C42BAA" w:rsidRPr="00CC6185" w:rsidRDefault="00C42BAA" w:rsidP="00193356">
            <w:pPr>
              <w:spacing w:after="0" w:line="240" w:lineRule="auto"/>
              <w:rPr>
                <w:rFonts w:eastAsia="Calibri" w:cstheme="minorHAnsi"/>
                <w:sz w:val="18"/>
                <w:szCs w:val="18"/>
              </w:rPr>
            </w:pPr>
          </w:p>
        </w:tc>
        <w:tc>
          <w:tcPr>
            <w:tcW w:w="8257" w:type="dxa"/>
            <w:gridSpan w:val="11"/>
          </w:tcPr>
          <w:p w14:paraId="012CB47E" w14:textId="77777777" w:rsidR="00C42BAA" w:rsidRPr="00CC6185" w:rsidRDefault="00C42BAA" w:rsidP="00193356">
            <w:pPr>
              <w:spacing w:after="0" w:line="240" w:lineRule="auto"/>
              <w:rPr>
                <w:rFonts w:eastAsia="Calibri" w:cstheme="minorHAnsi"/>
                <w:sz w:val="18"/>
                <w:szCs w:val="18"/>
              </w:rPr>
            </w:pPr>
          </w:p>
        </w:tc>
      </w:tr>
      <w:tr w:rsidR="00C42BAA" w:rsidRPr="00CC6185" w14:paraId="3101CF27" w14:textId="77777777" w:rsidTr="00193356">
        <w:tc>
          <w:tcPr>
            <w:tcW w:w="9895" w:type="dxa"/>
            <w:gridSpan w:val="12"/>
          </w:tcPr>
          <w:p w14:paraId="5D12B049"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1. Justification: Land and water management practices like that of contour bunding, drip irrigation and shallow wells have been implemented by farmers over time in southern Mali. Farmers use these practices to improve yield performance and increase the household income. There is a literature knowledge that shows implementation of contour bunding can improve cotton yield by 30% and reduce erosion rate by 30%. However there is a lack of information on the impact of contour bunding on cereal crops productivity. Cereal crops are the major staple food crops for rural Malians. In the current study the impact of land and water management practices will be evaluated on the three major staple food crops (</w:t>
            </w:r>
            <w:r w:rsidRPr="00CC6185">
              <w:rPr>
                <w:rFonts w:cstheme="minorHAnsi"/>
                <w:sz w:val="18"/>
                <w:szCs w:val="18"/>
              </w:rPr>
              <w:t>sorghum, millet and maize</w:t>
            </w:r>
            <w:r w:rsidRPr="00CC6185">
              <w:rPr>
                <w:rFonts w:eastAsia="Calibri" w:cstheme="minorHAnsi"/>
                <w:sz w:val="18"/>
                <w:szCs w:val="18"/>
              </w:rPr>
              <w:t xml:space="preserve">) grown in the area. Data will be collected from four technology parks in Bougouni and Koutiala. </w:t>
            </w:r>
          </w:p>
        </w:tc>
      </w:tr>
      <w:tr w:rsidR="00C42BAA" w:rsidRPr="00CC6185" w14:paraId="76BF03B3"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2D74D93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 Objectives</w:t>
            </w:r>
          </w:p>
        </w:tc>
      </w:tr>
      <w:tr w:rsidR="00C42BAA" w:rsidRPr="00CC6185" w14:paraId="5F3814CE"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18FDE49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2.1 Evaluate the impact of land and water management practices on the productivity of cereal crops</w:t>
            </w:r>
          </w:p>
        </w:tc>
      </w:tr>
      <w:tr w:rsidR="00C42BAA" w:rsidRPr="00CC6185" w14:paraId="0D66678C"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0582FE6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2.2 Evaluate the economic benefits of land and water management practices on major cereal production in the study area</w:t>
            </w:r>
          </w:p>
        </w:tc>
      </w:tr>
      <w:tr w:rsidR="00C42BAA" w:rsidRPr="00CC6185" w14:paraId="719587A4"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2C9F2D31" w14:textId="77777777" w:rsidR="00C42BAA" w:rsidRPr="00CC6185" w:rsidRDefault="00C42BAA" w:rsidP="00193356">
            <w:pPr>
              <w:spacing w:after="0" w:line="240" w:lineRule="auto"/>
              <w:rPr>
                <w:rFonts w:eastAsia="Calibri" w:cstheme="minorHAnsi"/>
                <w:sz w:val="18"/>
                <w:szCs w:val="18"/>
              </w:rPr>
            </w:pPr>
          </w:p>
        </w:tc>
      </w:tr>
      <w:tr w:rsidR="00C42BAA" w:rsidRPr="00CC6185" w14:paraId="54F4F029"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10818C6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3. Research questions</w:t>
            </w:r>
          </w:p>
        </w:tc>
      </w:tr>
      <w:tr w:rsidR="00C42BAA" w:rsidRPr="00CC6185" w14:paraId="601DA79C"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53AE486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3.1 What variations exist over time on cropping performance (yield and biomass) as a result of introduced land management practices</w:t>
            </w:r>
          </w:p>
        </w:tc>
      </w:tr>
      <w:tr w:rsidR="00C42BAA" w:rsidRPr="00CC6185" w14:paraId="4D4A7AD2"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6CB3EAF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3.2 What is the economic advantage of using land and water management technologies </w:t>
            </w:r>
          </w:p>
        </w:tc>
      </w:tr>
      <w:tr w:rsidR="00C42BAA" w:rsidRPr="00CC6185" w14:paraId="40BDCDD5"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3D56A9D3" w14:textId="77777777" w:rsidR="00C42BAA" w:rsidRPr="00CC6185" w:rsidRDefault="00C42BAA" w:rsidP="00193356">
            <w:pPr>
              <w:spacing w:after="0" w:line="240" w:lineRule="auto"/>
              <w:rPr>
                <w:rFonts w:eastAsia="Calibri" w:cstheme="minorHAnsi"/>
                <w:sz w:val="18"/>
                <w:szCs w:val="18"/>
              </w:rPr>
            </w:pPr>
          </w:p>
        </w:tc>
      </w:tr>
      <w:tr w:rsidR="00C42BAA" w:rsidRPr="00CC6185" w14:paraId="06F307A9"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4C8E3779"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4. Procedures (survey methods, gender disaggregation, treatments, experimental design, sample size, etc). </w:t>
            </w:r>
          </w:p>
        </w:tc>
      </w:tr>
      <w:tr w:rsidR="00C42BAA" w:rsidRPr="00CC6185" w14:paraId="34E40072"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347984A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4.1. Agro-ecological characterization of the different zones based on available biophysical information</w:t>
            </w:r>
          </w:p>
        </w:tc>
      </w:tr>
      <w:tr w:rsidR="00C42BAA" w:rsidRPr="00CC6185" w14:paraId="40D92945"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29F1EB3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4.2 Field experimentation to establish treatment and control fields in four technology parks with respect to improved land and water management techniques and farmers’ practice.</w:t>
            </w:r>
          </w:p>
        </w:tc>
      </w:tr>
      <w:tr w:rsidR="00C42BAA" w:rsidRPr="00CC6185" w14:paraId="374BC4EC"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66110DD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4.3 Evaluating agronomic performance and economic advantage of improved land and water management technologies</w:t>
            </w:r>
          </w:p>
        </w:tc>
      </w:tr>
      <w:tr w:rsidR="00C42BAA" w:rsidRPr="00CC6185" w14:paraId="37A6133C"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70CE5BD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4.4 Evaluating available soil water content in treatment and control fields for the three cereal crops in different season to sustain plant growth and bridge the dry spell </w:t>
            </w:r>
          </w:p>
        </w:tc>
      </w:tr>
      <w:tr w:rsidR="00C42BAA" w:rsidRPr="00CC6185" w14:paraId="5A119B5E"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793CAD4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5. Data to be collected and uploaded</w:t>
            </w:r>
          </w:p>
        </w:tc>
        <w:tc>
          <w:tcPr>
            <w:tcW w:w="3217" w:type="dxa"/>
            <w:gridSpan w:val="4"/>
            <w:tcBorders>
              <w:top w:val="single" w:sz="4" w:space="0" w:color="auto"/>
              <w:left w:val="single" w:sz="4" w:space="0" w:color="auto"/>
              <w:bottom w:val="single" w:sz="4" w:space="0" w:color="auto"/>
              <w:right w:val="single" w:sz="4" w:space="0" w:color="auto"/>
            </w:tcBorders>
          </w:tcPr>
          <w:p w14:paraId="27CF62E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Responsibility/Institute</w:t>
            </w:r>
          </w:p>
        </w:tc>
      </w:tr>
      <w:tr w:rsidR="00C42BAA" w:rsidRPr="00CC6185" w14:paraId="164E2419"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70825D7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5.1 Agronomic</w:t>
            </w:r>
          </w:p>
        </w:tc>
        <w:tc>
          <w:tcPr>
            <w:tcW w:w="3217" w:type="dxa"/>
            <w:gridSpan w:val="4"/>
            <w:tcBorders>
              <w:top w:val="single" w:sz="4" w:space="0" w:color="auto"/>
              <w:left w:val="single" w:sz="4" w:space="0" w:color="auto"/>
              <w:bottom w:val="single" w:sz="4" w:space="0" w:color="auto"/>
              <w:right w:val="single" w:sz="4" w:space="0" w:color="auto"/>
            </w:tcBorders>
          </w:tcPr>
          <w:p w14:paraId="54492CF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ICRISAT</w:t>
            </w:r>
          </w:p>
        </w:tc>
      </w:tr>
      <w:tr w:rsidR="00C42BAA" w:rsidRPr="00CC6185" w14:paraId="5708C05A"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4ECB80F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5.2 Soil moisture, water runoff and soil nutrient</w:t>
            </w:r>
          </w:p>
        </w:tc>
        <w:tc>
          <w:tcPr>
            <w:tcW w:w="3217" w:type="dxa"/>
            <w:gridSpan w:val="4"/>
            <w:tcBorders>
              <w:top w:val="single" w:sz="4" w:space="0" w:color="auto"/>
              <w:left w:val="single" w:sz="4" w:space="0" w:color="auto"/>
              <w:bottom w:val="single" w:sz="4" w:space="0" w:color="auto"/>
              <w:right w:val="single" w:sz="4" w:space="0" w:color="auto"/>
            </w:tcBorders>
          </w:tcPr>
          <w:p w14:paraId="701E5751" w14:textId="77777777" w:rsidR="00C42BAA" w:rsidRPr="00CC6185" w:rsidRDefault="00C42BAA" w:rsidP="00193356">
            <w:pPr>
              <w:spacing w:after="0" w:line="240" w:lineRule="auto"/>
              <w:rPr>
                <w:rFonts w:cstheme="minorHAnsi"/>
                <w:sz w:val="18"/>
                <w:szCs w:val="18"/>
              </w:rPr>
            </w:pPr>
            <w:r w:rsidRPr="00CC6185">
              <w:rPr>
                <w:rFonts w:eastAsia="Calibri" w:cstheme="minorHAnsi"/>
                <w:sz w:val="18"/>
                <w:szCs w:val="18"/>
              </w:rPr>
              <w:t>ICRISAT/IER</w:t>
            </w:r>
          </w:p>
        </w:tc>
      </w:tr>
      <w:tr w:rsidR="00C42BAA" w:rsidRPr="00CC6185" w14:paraId="3161C531"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05C8155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5.3 Economic, input cost, profitability</w:t>
            </w:r>
          </w:p>
        </w:tc>
        <w:tc>
          <w:tcPr>
            <w:tcW w:w="3217" w:type="dxa"/>
            <w:gridSpan w:val="4"/>
            <w:tcBorders>
              <w:top w:val="single" w:sz="4" w:space="0" w:color="auto"/>
              <w:left w:val="single" w:sz="4" w:space="0" w:color="auto"/>
              <w:bottom w:val="single" w:sz="4" w:space="0" w:color="auto"/>
              <w:right w:val="single" w:sz="4" w:space="0" w:color="auto"/>
            </w:tcBorders>
          </w:tcPr>
          <w:p w14:paraId="67E75982" w14:textId="77777777" w:rsidR="00C42BAA" w:rsidRPr="00CC6185" w:rsidRDefault="00C42BAA" w:rsidP="00193356">
            <w:pPr>
              <w:spacing w:after="0" w:line="240" w:lineRule="auto"/>
              <w:rPr>
                <w:rFonts w:cstheme="minorHAnsi"/>
                <w:sz w:val="18"/>
                <w:szCs w:val="18"/>
              </w:rPr>
            </w:pPr>
            <w:r w:rsidRPr="00CC6185">
              <w:rPr>
                <w:rFonts w:eastAsia="Calibri" w:cstheme="minorHAnsi"/>
                <w:sz w:val="18"/>
                <w:szCs w:val="18"/>
              </w:rPr>
              <w:t>ICRISAT</w:t>
            </w:r>
          </w:p>
        </w:tc>
      </w:tr>
      <w:tr w:rsidR="00C42BAA" w:rsidRPr="00CC6185" w14:paraId="5D525DA4"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0ED6B109" w14:textId="77777777" w:rsidR="00C42BAA" w:rsidRPr="00CC6185" w:rsidRDefault="00C42BAA" w:rsidP="00193356">
            <w:pPr>
              <w:spacing w:after="0" w:line="240" w:lineRule="auto"/>
              <w:rPr>
                <w:rFonts w:eastAsia="Calibri" w:cstheme="minorHAnsi"/>
                <w:sz w:val="18"/>
                <w:szCs w:val="18"/>
              </w:rPr>
            </w:pPr>
          </w:p>
        </w:tc>
      </w:tr>
      <w:tr w:rsidR="00C42BAA" w:rsidRPr="00CC6185" w14:paraId="7E8D8926"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3BDF3F5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6. Milestones</w:t>
            </w:r>
          </w:p>
        </w:tc>
      </w:tr>
      <w:tr w:rsidR="00C42BAA" w:rsidRPr="00CC6185" w14:paraId="063B03EF"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16D37EE1"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Deliverables</w:t>
            </w:r>
          </w:p>
        </w:tc>
        <w:tc>
          <w:tcPr>
            <w:tcW w:w="3700" w:type="dxa"/>
            <w:gridSpan w:val="5"/>
            <w:tcBorders>
              <w:top w:val="single" w:sz="4" w:space="0" w:color="auto"/>
              <w:left w:val="single" w:sz="4" w:space="0" w:color="auto"/>
              <w:bottom w:val="single" w:sz="4" w:space="0" w:color="auto"/>
              <w:right w:val="single" w:sz="4" w:space="0" w:color="auto"/>
            </w:tcBorders>
          </w:tcPr>
          <w:p w14:paraId="4AB72BD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Means of verification</w:t>
            </w:r>
          </w:p>
        </w:tc>
        <w:tc>
          <w:tcPr>
            <w:tcW w:w="2307" w:type="dxa"/>
            <w:gridSpan w:val="2"/>
            <w:tcBorders>
              <w:top w:val="single" w:sz="4" w:space="0" w:color="auto"/>
              <w:left w:val="single" w:sz="4" w:space="0" w:color="auto"/>
              <w:bottom w:val="single" w:sz="4" w:space="0" w:color="auto"/>
              <w:right w:val="single" w:sz="4" w:space="0" w:color="auto"/>
            </w:tcBorders>
          </w:tcPr>
          <w:p w14:paraId="7018E5F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Date</w:t>
            </w:r>
          </w:p>
        </w:tc>
      </w:tr>
      <w:tr w:rsidR="00C42BAA" w:rsidRPr="00CC6185" w14:paraId="1ABCCBB3"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21129B27"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6.1 Data</w:t>
            </w:r>
          </w:p>
        </w:tc>
        <w:tc>
          <w:tcPr>
            <w:tcW w:w="3700" w:type="dxa"/>
            <w:gridSpan w:val="5"/>
            <w:tcBorders>
              <w:top w:val="single" w:sz="4" w:space="0" w:color="auto"/>
              <w:left w:val="single" w:sz="4" w:space="0" w:color="auto"/>
              <w:bottom w:val="single" w:sz="4" w:space="0" w:color="auto"/>
              <w:right w:val="single" w:sz="4" w:space="0" w:color="auto"/>
            </w:tcBorders>
          </w:tcPr>
          <w:p w14:paraId="61D6EAE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Uploaded on CKAN</w:t>
            </w:r>
          </w:p>
        </w:tc>
        <w:tc>
          <w:tcPr>
            <w:tcW w:w="2307" w:type="dxa"/>
            <w:gridSpan w:val="2"/>
            <w:tcBorders>
              <w:top w:val="single" w:sz="4" w:space="0" w:color="auto"/>
              <w:left w:val="single" w:sz="4" w:space="0" w:color="auto"/>
              <w:bottom w:val="single" w:sz="4" w:space="0" w:color="auto"/>
              <w:right w:val="single" w:sz="4" w:space="0" w:color="auto"/>
            </w:tcBorders>
          </w:tcPr>
          <w:p w14:paraId="0CFE818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February 2018</w:t>
            </w:r>
          </w:p>
        </w:tc>
      </w:tr>
      <w:tr w:rsidR="00C42BAA" w:rsidRPr="00CC6185" w14:paraId="33C453E1"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57DF64D2"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6.2 Report</w:t>
            </w:r>
          </w:p>
        </w:tc>
        <w:tc>
          <w:tcPr>
            <w:tcW w:w="3700" w:type="dxa"/>
            <w:gridSpan w:val="5"/>
            <w:tcBorders>
              <w:top w:val="single" w:sz="4" w:space="0" w:color="auto"/>
              <w:left w:val="single" w:sz="4" w:space="0" w:color="auto"/>
              <w:bottom w:val="single" w:sz="4" w:space="0" w:color="auto"/>
              <w:right w:val="single" w:sz="4" w:space="0" w:color="auto"/>
            </w:tcBorders>
          </w:tcPr>
          <w:p w14:paraId="302BC17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Interim report</w:t>
            </w:r>
          </w:p>
        </w:tc>
        <w:tc>
          <w:tcPr>
            <w:tcW w:w="2307" w:type="dxa"/>
            <w:gridSpan w:val="2"/>
            <w:tcBorders>
              <w:top w:val="single" w:sz="4" w:space="0" w:color="auto"/>
              <w:left w:val="single" w:sz="4" w:space="0" w:color="auto"/>
              <w:bottom w:val="single" w:sz="4" w:space="0" w:color="auto"/>
              <w:right w:val="single" w:sz="4" w:space="0" w:color="auto"/>
            </w:tcBorders>
          </w:tcPr>
          <w:p w14:paraId="19AA427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August 2017</w:t>
            </w:r>
          </w:p>
        </w:tc>
      </w:tr>
      <w:tr w:rsidR="00C42BAA" w:rsidRPr="00CC6185" w14:paraId="6ECC09D8"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0DD29C42"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6.3 Report</w:t>
            </w:r>
          </w:p>
        </w:tc>
        <w:tc>
          <w:tcPr>
            <w:tcW w:w="3700" w:type="dxa"/>
            <w:gridSpan w:val="5"/>
            <w:tcBorders>
              <w:top w:val="single" w:sz="4" w:space="0" w:color="auto"/>
              <w:left w:val="single" w:sz="4" w:space="0" w:color="auto"/>
              <w:bottom w:val="single" w:sz="4" w:space="0" w:color="auto"/>
              <w:right w:val="single" w:sz="4" w:space="0" w:color="auto"/>
            </w:tcBorders>
          </w:tcPr>
          <w:p w14:paraId="63C1485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Final year report</w:t>
            </w:r>
          </w:p>
        </w:tc>
        <w:tc>
          <w:tcPr>
            <w:tcW w:w="2307" w:type="dxa"/>
            <w:gridSpan w:val="2"/>
            <w:tcBorders>
              <w:top w:val="single" w:sz="4" w:space="0" w:color="auto"/>
              <w:left w:val="single" w:sz="4" w:space="0" w:color="auto"/>
              <w:bottom w:val="single" w:sz="4" w:space="0" w:color="auto"/>
              <w:right w:val="single" w:sz="4" w:space="0" w:color="auto"/>
            </w:tcBorders>
          </w:tcPr>
          <w:p w14:paraId="09006269"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March 2018</w:t>
            </w:r>
          </w:p>
        </w:tc>
      </w:tr>
      <w:tr w:rsidR="00C42BAA" w:rsidRPr="00CC6185" w14:paraId="0A96BB77"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24A28A0C" w14:textId="77777777" w:rsidR="00C42BAA" w:rsidRPr="00CC6185" w:rsidRDefault="00C42BAA" w:rsidP="00193356">
            <w:pPr>
              <w:spacing w:after="0" w:line="240" w:lineRule="auto"/>
              <w:rPr>
                <w:rFonts w:eastAsia="Calibri" w:cstheme="minorHAnsi"/>
                <w:sz w:val="18"/>
                <w:szCs w:val="18"/>
              </w:rPr>
            </w:pPr>
          </w:p>
        </w:tc>
      </w:tr>
      <w:tr w:rsidR="00C42BAA" w:rsidRPr="00CC6185" w14:paraId="1A501282"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53A2742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 Sustainable intensification indicators</w:t>
            </w:r>
          </w:p>
        </w:tc>
      </w:tr>
      <w:tr w:rsidR="00C42BAA" w:rsidRPr="00CC6185" w14:paraId="57BA5220"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0CE2BA2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7.1 Productivity</w:t>
            </w:r>
          </w:p>
        </w:tc>
        <w:tc>
          <w:tcPr>
            <w:tcW w:w="7897" w:type="dxa"/>
            <w:gridSpan w:val="10"/>
            <w:tcBorders>
              <w:top w:val="single" w:sz="4" w:space="0" w:color="auto"/>
              <w:left w:val="single" w:sz="4" w:space="0" w:color="auto"/>
              <w:bottom w:val="single" w:sz="4" w:space="0" w:color="auto"/>
              <w:right w:val="single" w:sz="4" w:space="0" w:color="auto"/>
            </w:tcBorders>
          </w:tcPr>
          <w:p w14:paraId="710B409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Yield (Kg/ha/season), Residue production (Kg/ha/season). Variability of production (coefficient of variability)</w:t>
            </w:r>
          </w:p>
        </w:tc>
      </w:tr>
      <w:tr w:rsidR="00C42BAA" w:rsidRPr="00CC6185" w14:paraId="68D41ADE"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21ED6AF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7.2 Environmental</w:t>
            </w:r>
          </w:p>
        </w:tc>
        <w:tc>
          <w:tcPr>
            <w:tcW w:w="7897" w:type="dxa"/>
            <w:gridSpan w:val="10"/>
            <w:tcBorders>
              <w:top w:val="single" w:sz="4" w:space="0" w:color="auto"/>
              <w:left w:val="single" w:sz="4" w:space="0" w:color="auto"/>
              <w:bottom w:val="single" w:sz="4" w:space="0" w:color="auto"/>
              <w:right w:val="single" w:sz="4" w:space="0" w:color="auto"/>
            </w:tcBorders>
          </w:tcPr>
          <w:p w14:paraId="2C2D81A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Soil moisture, Infiltration rate, percentage of plants wilting, erosion (tons/ha/year), rating of erosion, soil nutrient levels, bulk density, water holding capacity</w:t>
            </w:r>
          </w:p>
        </w:tc>
      </w:tr>
      <w:tr w:rsidR="00C42BAA" w:rsidRPr="00CC6185" w14:paraId="25F1DBCA"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2C1794C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7.3 Economic</w:t>
            </w:r>
          </w:p>
        </w:tc>
        <w:tc>
          <w:tcPr>
            <w:tcW w:w="7897" w:type="dxa"/>
            <w:gridSpan w:val="10"/>
            <w:tcBorders>
              <w:top w:val="single" w:sz="4" w:space="0" w:color="auto"/>
              <w:left w:val="single" w:sz="4" w:space="0" w:color="auto"/>
              <w:bottom w:val="single" w:sz="4" w:space="0" w:color="auto"/>
              <w:right w:val="single" w:sz="4" w:space="0" w:color="auto"/>
            </w:tcBorders>
          </w:tcPr>
          <w:p w14:paraId="1FB2B5B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Net income ($/crop/ha/season), Coefficient of variability of net income, probability of low profitability, Inputs per hectare, labor requirement (hours/ha), farmer rating of labor</w:t>
            </w:r>
          </w:p>
        </w:tc>
      </w:tr>
      <w:tr w:rsidR="00C42BAA" w:rsidRPr="00CC6185" w14:paraId="0E036A66"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4A899199"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7.4 Social</w:t>
            </w:r>
          </w:p>
        </w:tc>
        <w:tc>
          <w:tcPr>
            <w:tcW w:w="7897" w:type="dxa"/>
            <w:gridSpan w:val="10"/>
            <w:tcBorders>
              <w:top w:val="single" w:sz="4" w:space="0" w:color="auto"/>
              <w:left w:val="single" w:sz="4" w:space="0" w:color="auto"/>
              <w:bottom w:val="single" w:sz="4" w:space="0" w:color="auto"/>
              <w:right w:val="single" w:sz="4" w:space="0" w:color="auto"/>
            </w:tcBorders>
          </w:tcPr>
          <w:p w14:paraId="1AA383C9" w14:textId="77777777" w:rsidR="00C42BAA" w:rsidRPr="00CC6185" w:rsidRDefault="00C42BAA" w:rsidP="00193356">
            <w:pPr>
              <w:spacing w:after="0" w:line="240" w:lineRule="auto"/>
              <w:rPr>
                <w:rFonts w:eastAsia="Calibri" w:cstheme="minorHAnsi"/>
                <w:sz w:val="18"/>
                <w:szCs w:val="18"/>
              </w:rPr>
            </w:pPr>
          </w:p>
        </w:tc>
      </w:tr>
      <w:tr w:rsidR="00C42BAA" w:rsidRPr="00CC6185" w14:paraId="55EA4583"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34157D4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7.5 Human</w:t>
            </w:r>
          </w:p>
        </w:tc>
        <w:tc>
          <w:tcPr>
            <w:tcW w:w="7897" w:type="dxa"/>
            <w:gridSpan w:val="10"/>
            <w:tcBorders>
              <w:top w:val="single" w:sz="4" w:space="0" w:color="auto"/>
              <w:left w:val="single" w:sz="4" w:space="0" w:color="auto"/>
              <w:bottom w:val="single" w:sz="4" w:space="0" w:color="auto"/>
              <w:right w:val="single" w:sz="4" w:space="0" w:color="auto"/>
            </w:tcBorders>
          </w:tcPr>
          <w:p w14:paraId="37731B47" w14:textId="77777777" w:rsidR="00C42BAA" w:rsidRPr="00CC6185" w:rsidRDefault="00C42BAA" w:rsidP="00193356">
            <w:pPr>
              <w:spacing w:after="0" w:line="240" w:lineRule="auto"/>
              <w:rPr>
                <w:rFonts w:eastAsia="Calibri" w:cstheme="minorHAnsi"/>
                <w:sz w:val="18"/>
                <w:szCs w:val="18"/>
              </w:rPr>
            </w:pPr>
          </w:p>
        </w:tc>
      </w:tr>
      <w:tr w:rsidR="00C42BAA" w:rsidRPr="00CC6185" w14:paraId="301B0675"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1779A0D0" w14:textId="77777777" w:rsidR="00C42BAA" w:rsidRPr="00CC6185" w:rsidRDefault="00C42BAA" w:rsidP="00193356">
            <w:pPr>
              <w:spacing w:after="0" w:line="240" w:lineRule="auto"/>
              <w:rPr>
                <w:rFonts w:eastAsia="Calibri" w:cstheme="minorHAnsi"/>
                <w:sz w:val="18"/>
                <w:szCs w:val="18"/>
              </w:rPr>
            </w:pPr>
          </w:p>
        </w:tc>
      </w:tr>
    </w:tbl>
    <w:p w14:paraId="17D38781" w14:textId="77777777" w:rsidR="00C42BAA" w:rsidRDefault="00C42BAA" w:rsidP="00C42BAA">
      <w:pPr>
        <w:spacing w:line="240" w:lineRule="auto"/>
        <w:rPr>
          <w:rFonts w:cstheme="minorHAnsi"/>
          <w:sz w:val="18"/>
          <w:szCs w:val="18"/>
        </w:rPr>
      </w:pPr>
    </w:p>
    <w:p w14:paraId="05109B7A" w14:textId="77777777" w:rsidR="00A52D26" w:rsidRDefault="00A52D26" w:rsidP="00C42BAA">
      <w:pPr>
        <w:spacing w:line="240" w:lineRule="auto"/>
        <w:rPr>
          <w:rFonts w:cstheme="minorHAnsi"/>
          <w:sz w:val="18"/>
          <w:szCs w:val="18"/>
        </w:rPr>
      </w:pPr>
    </w:p>
    <w:p w14:paraId="69295DAD" w14:textId="77777777" w:rsidR="00A52D26" w:rsidRDefault="00A52D26" w:rsidP="00C42BAA">
      <w:pPr>
        <w:spacing w:line="240" w:lineRule="auto"/>
        <w:rPr>
          <w:rFonts w:cstheme="minorHAnsi"/>
          <w:sz w:val="18"/>
          <w:szCs w:val="18"/>
        </w:rPr>
      </w:pPr>
    </w:p>
    <w:p w14:paraId="72FBA530" w14:textId="77777777" w:rsidR="00A52D26" w:rsidRDefault="00A52D26" w:rsidP="00C42BAA">
      <w:pPr>
        <w:spacing w:line="240" w:lineRule="auto"/>
        <w:rPr>
          <w:rFonts w:cstheme="minorHAnsi"/>
          <w:sz w:val="18"/>
          <w:szCs w:val="18"/>
        </w:rPr>
      </w:pPr>
    </w:p>
    <w:p w14:paraId="3AFD1F7E" w14:textId="77777777" w:rsidR="00A52D26" w:rsidRDefault="00A52D26" w:rsidP="00C42BAA">
      <w:pPr>
        <w:spacing w:line="240" w:lineRule="auto"/>
        <w:rPr>
          <w:rFonts w:cstheme="minorHAnsi"/>
          <w:sz w:val="18"/>
          <w:szCs w:val="18"/>
        </w:rPr>
      </w:pP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360"/>
        <w:gridCol w:w="360"/>
        <w:gridCol w:w="450"/>
        <w:gridCol w:w="1080"/>
        <w:gridCol w:w="1800"/>
        <w:gridCol w:w="180"/>
        <w:gridCol w:w="810"/>
        <w:gridCol w:w="109"/>
        <w:gridCol w:w="801"/>
        <w:gridCol w:w="382"/>
        <w:gridCol w:w="1925"/>
      </w:tblGrid>
      <w:tr w:rsidR="00C42BAA" w:rsidRPr="008E5022" w14:paraId="296ED565" w14:textId="77777777" w:rsidTr="00193356">
        <w:tc>
          <w:tcPr>
            <w:tcW w:w="1638" w:type="dxa"/>
          </w:tcPr>
          <w:p w14:paraId="290220E7" w14:textId="77777777" w:rsidR="00C42BAA" w:rsidRPr="008E5022" w:rsidRDefault="00C42BAA" w:rsidP="00193356">
            <w:pPr>
              <w:spacing w:after="0" w:line="240" w:lineRule="auto"/>
              <w:rPr>
                <w:rFonts w:eastAsia="Calibri" w:cstheme="minorHAnsi"/>
                <w:sz w:val="18"/>
                <w:szCs w:val="18"/>
              </w:rPr>
            </w:pPr>
            <w:r w:rsidRPr="008E5022">
              <w:rPr>
                <w:rFonts w:eastAsia="Calibri" w:cstheme="minorHAnsi"/>
                <w:sz w:val="18"/>
                <w:szCs w:val="18"/>
              </w:rPr>
              <w:lastRenderedPageBreak/>
              <w:t>Sub-activity 1.2</w:t>
            </w:r>
          </w:p>
        </w:tc>
        <w:tc>
          <w:tcPr>
            <w:tcW w:w="8257" w:type="dxa"/>
            <w:gridSpan w:val="11"/>
          </w:tcPr>
          <w:p w14:paraId="51B50ADE" w14:textId="77777777" w:rsidR="00C42BAA" w:rsidRPr="008E5022" w:rsidRDefault="00C42BAA" w:rsidP="00193356">
            <w:pPr>
              <w:spacing w:after="0" w:line="240" w:lineRule="auto"/>
              <w:rPr>
                <w:rFonts w:cstheme="minorHAnsi"/>
                <w:color w:val="000000"/>
                <w:sz w:val="18"/>
                <w:szCs w:val="18"/>
              </w:rPr>
            </w:pPr>
            <w:r>
              <w:rPr>
                <w:rFonts w:cstheme="minorHAnsi"/>
                <w:color w:val="000000"/>
                <w:sz w:val="18"/>
                <w:szCs w:val="18"/>
              </w:rPr>
              <w:t>Land o</w:t>
            </w:r>
            <w:r w:rsidRPr="008E5022">
              <w:rPr>
                <w:rFonts w:cstheme="minorHAnsi"/>
                <w:color w:val="000000"/>
                <w:sz w:val="18"/>
                <w:szCs w:val="18"/>
              </w:rPr>
              <w:t>wnership and Technology Adoption: Evidence from Southern Mali  using IFPRI surveyed data</w:t>
            </w:r>
          </w:p>
        </w:tc>
      </w:tr>
      <w:tr w:rsidR="00C42BAA" w:rsidRPr="008E5022" w14:paraId="5EE65F83" w14:textId="77777777" w:rsidTr="00193356">
        <w:tc>
          <w:tcPr>
            <w:tcW w:w="9895" w:type="dxa"/>
            <w:gridSpan w:val="12"/>
          </w:tcPr>
          <w:p w14:paraId="1BFD4901" w14:textId="77777777" w:rsidR="00C42BAA" w:rsidRPr="008E5022" w:rsidRDefault="00C42BAA" w:rsidP="00193356">
            <w:pPr>
              <w:spacing w:after="0" w:line="240" w:lineRule="auto"/>
              <w:rPr>
                <w:rFonts w:eastAsia="Calibri" w:cstheme="minorHAnsi"/>
                <w:sz w:val="18"/>
                <w:szCs w:val="18"/>
              </w:rPr>
            </w:pPr>
            <w:r w:rsidRPr="008E5022">
              <w:rPr>
                <w:rFonts w:eastAsia="Calibri" w:cstheme="minorHAnsi"/>
                <w:sz w:val="18"/>
                <w:szCs w:val="18"/>
              </w:rPr>
              <w:t>Research team:</w:t>
            </w:r>
          </w:p>
        </w:tc>
      </w:tr>
      <w:tr w:rsidR="00C42BAA" w:rsidRPr="008E5022" w14:paraId="7497CF8B" w14:textId="77777777" w:rsidTr="00193356">
        <w:tc>
          <w:tcPr>
            <w:tcW w:w="2808" w:type="dxa"/>
            <w:gridSpan w:val="4"/>
          </w:tcPr>
          <w:p w14:paraId="46EB0E9D" w14:textId="77777777" w:rsidR="00C42BAA" w:rsidRPr="008E5022" w:rsidRDefault="00C42BAA" w:rsidP="00193356">
            <w:pPr>
              <w:spacing w:after="0" w:line="240" w:lineRule="auto"/>
              <w:rPr>
                <w:rFonts w:eastAsia="Calibri" w:cstheme="minorHAnsi"/>
                <w:sz w:val="18"/>
                <w:szCs w:val="18"/>
              </w:rPr>
            </w:pPr>
            <w:r w:rsidRPr="008E5022">
              <w:rPr>
                <w:rFonts w:eastAsia="Calibri" w:cstheme="minorHAnsi"/>
                <w:sz w:val="18"/>
                <w:szCs w:val="18"/>
              </w:rPr>
              <w:t>Name</w:t>
            </w:r>
          </w:p>
        </w:tc>
        <w:tc>
          <w:tcPr>
            <w:tcW w:w="3060" w:type="dxa"/>
            <w:gridSpan w:val="3"/>
          </w:tcPr>
          <w:p w14:paraId="429C77B3" w14:textId="77777777" w:rsidR="00C42BAA" w:rsidRPr="008E5022" w:rsidRDefault="00C42BAA" w:rsidP="00193356">
            <w:pPr>
              <w:spacing w:after="0" w:line="240" w:lineRule="auto"/>
              <w:rPr>
                <w:rFonts w:eastAsia="Calibri" w:cstheme="minorHAnsi"/>
                <w:sz w:val="18"/>
                <w:szCs w:val="18"/>
              </w:rPr>
            </w:pPr>
            <w:r w:rsidRPr="008E5022">
              <w:rPr>
                <w:rFonts w:eastAsia="Calibri" w:cstheme="minorHAnsi"/>
                <w:sz w:val="18"/>
                <w:szCs w:val="18"/>
              </w:rPr>
              <w:t>Institution</w:t>
            </w:r>
          </w:p>
        </w:tc>
        <w:tc>
          <w:tcPr>
            <w:tcW w:w="4027" w:type="dxa"/>
            <w:gridSpan w:val="5"/>
          </w:tcPr>
          <w:p w14:paraId="07A8DFA1" w14:textId="77777777" w:rsidR="00C42BAA" w:rsidRPr="008E5022" w:rsidRDefault="00C42BAA" w:rsidP="00193356">
            <w:pPr>
              <w:spacing w:after="0" w:line="240" w:lineRule="auto"/>
              <w:rPr>
                <w:rFonts w:eastAsia="Calibri" w:cstheme="minorHAnsi"/>
                <w:sz w:val="18"/>
                <w:szCs w:val="18"/>
              </w:rPr>
            </w:pPr>
            <w:r w:rsidRPr="008E5022">
              <w:rPr>
                <w:rFonts w:eastAsia="Calibri" w:cstheme="minorHAnsi"/>
                <w:sz w:val="18"/>
                <w:szCs w:val="18"/>
              </w:rPr>
              <w:t>Role</w:t>
            </w:r>
          </w:p>
        </w:tc>
      </w:tr>
      <w:tr w:rsidR="00C42BAA" w:rsidRPr="008E5022" w14:paraId="483E2F95" w14:textId="77777777" w:rsidTr="00193356">
        <w:tc>
          <w:tcPr>
            <w:tcW w:w="2808" w:type="dxa"/>
            <w:gridSpan w:val="4"/>
          </w:tcPr>
          <w:p w14:paraId="7F020034" w14:textId="77777777" w:rsidR="00C42BAA" w:rsidRPr="008E5022" w:rsidRDefault="00C42BAA" w:rsidP="00193356">
            <w:pPr>
              <w:spacing w:after="0" w:line="240" w:lineRule="auto"/>
              <w:rPr>
                <w:rFonts w:eastAsia="Calibri" w:cstheme="minorHAnsi"/>
                <w:sz w:val="18"/>
                <w:szCs w:val="18"/>
              </w:rPr>
            </w:pPr>
            <w:r w:rsidRPr="008E5022">
              <w:rPr>
                <w:rFonts w:eastAsia="Calibri" w:cstheme="minorHAnsi"/>
                <w:sz w:val="18"/>
                <w:szCs w:val="18"/>
              </w:rPr>
              <w:t>SANKARA Moussa</w:t>
            </w:r>
          </w:p>
        </w:tc>
        <w:tc>
          <w:tcPr>
            <w:tcW w:w="3060" w:type="dxa"/>
            <w:gridSpan w:val="3"/>
          </w:tcPr>
          <w:p w14:paraId="0ACEBCB6" w14:textId="77777777" w:rsidR="00C42BAA" w:rsidRPr="008E5022" w:rsidRDefault="00C42BAA" w:rsidP="00193356">
            <w:pPr>
              <w:spacing w:after="0" w:line="240" w:lineRule="auto"/>
              <w:rPr>
                <w:rFonts w:eastAsia="Calibri" w:cstheme="minorHAnsi"/>
                <w:sz w:val="18"/>
                <w:szCs w:val="18"/>
              </w:rPr>
            </w:pPr>
            <w:r w:rsidRPr="008E5022">
              <w:rPr>
                <w:rFonts w:eastAsia="Calibri" w:cstheme="minorHAnsi"/>
                <w:sz w:val="18"/>
                <w:szCs w:val="18"/>
              </w:rPr>
              <w:t>ICRISAT</w:t>
            </w:r>
          </w:p>
        </w:tc>
        <w:tc>
          <w:tcPr>
            <w:tcW w:w="4027" w:type="dxa"/>
            <w:gridSpan w:val="5"/>
          </w:tcPr>
          <w:p w14:paraId="382A424C" w14:textId="77777777" w:rsidR="00C42BAA" w:rsidRPr="008E5022" w:rsidRDefault="00C42BAA" w:rsidP="00193356">
            <w:pPr>
              <w:spacing w:after="0" w:line="240" w:lineRule="auto"/>
              <w:rPr>
                <w:rFonts w:eastAsia="Calibri" w:cstheme="minorHAnsi"/>
                <w:sz w:val="18"/>
                <w:szCs w:val="18"/>
              </w:rPr>
            </w:pPr>
          </w:p>
        </w:tc>
      </w:tr>
      <w:tr w:rsidR="00C42BAA" w:rsidRPr="008E5022" w14:paraId="5B5682D7" w14:textId="77777777" w:rsidTr="00193356">
        <w:tc>
          <w:tcPr>
            <w:tcW w:w="2808" w:type="dxa"/>
            <w:gridSpan w:val="4"/>
          </w:tcPr>
          <w:p w14:paraId="14B43608" w14:textId="77777777" w:rsidR="00C42BAA" w:rsidRPr="008E5022" w:rsidRDefault="00C42BAA" w:rsidP="00193356">
            <w:pPr>
              <w:spacing w:after="0" w:line="240" w:lineRule="auto"/>
              <w:rPr>
                <w:rFonts w:eastAsia="Calibri" w:cstheme="minorHAnsi"/>
                <w:sz w:val="18"/>
                <w:szCs w:val="18"/>
              </w:rPr>
            </w:pPr>
            <w:r w:rsidRPr="008E5022">
              <w:rPr>
                <w:rFonts w:eastAsia="Calibri" w:cstheme="minorHAnsi"/>
                <w:sz w:val="18"/>
                <w:szCs w:val="18"/>
              </w:rPr>
              <w:t>Birhanu Zemadim</w:t>
            </w:r>
          </w:p>
        </w:tc>
        <w:tc>
          <w:tcPr>
            <w:tcW w:w="3060" w:type="dxa"/>
            <w:gridSpan w:val="3"/>
          </w:tcPr>
          <w:p w14:paraId="60898EA5" w14:textId="77777777" w:rsidR="00C42BAA" w:rsidRPr="008E5022" w:rsidRDefault="00C42BAA" w:rsidP="00193356">
            <w:pPr>
              <w:spacing w:after="0" w:line="240" w:lineRule="auto"/>
              <w:rPr>
                <w:rFonts w:eastAsia="Calibri" w:cstheme="minorHAnsi"/>
                <w:sz w:val="18"/>
                <w:szCs w:val="18"/>
              </w:rPr>
            </w:pPr>
            <w:r w:rsidRPr="008E5022">
              <w:rPr>
                <w:rFonts w:eastAsia="Calibri" w:cstheme="minorHAnsi"/>
                <w:sz w:val="18"/>
                <w:szCs w:val="18"/>
              </w:rPr>
              <w:t>ICRISAT</w:t>
            </w:r>
          </w:p>
        </w:tc>
        <w:tc>
          <w:tcPr>
            <w:tcW w:w="4027" w:type="dxa"/>
            <w:gridSpan w:val="5"/>
          </w:tcPr>
          <w:p w14:paraId="1832438F" w14:textId="77777777" w:rsidR="00C42BAA" w:rsidRPr="008E5022" w:rsidRDefault="00C42BAA" w:rsidP="00193356">
            <w:pPr>
              <w:spacing w:after="0" w:line="240" w:lineRule="auto"/>
              <w:rPr>
                <w:rFonts w:eastAsia="Calibri" w:cstheme="minorHAnsi"/>
                <w:sz w:val="18"/>
                <w:szCs w:val="18"/>
              </w:rPr>
            </w:pPr>
          </w:p>
        </w:tc>
      </w:tr>
      <w:tr w:rsidR="00C42BAA" w:rsidRPr="008E5022" w14:paraId="11D56AFB" w14:textId="77777777" w:rsidTr="00193356">
        <w:tc>
          <w:tcPr>
            <w:tcW w:w="2808" w:type="dxa"/>
            <w:gridSpan w:val="4"/>
          </w:tcPr>
          <w:p w14:paraId="20E64D4C" w14:textId="77777777" w:rsidR="00C42BAA" w:rsidRPr="008E5022" w:rsidRDefault="00C42BAA" w:rsidP="00193356">
            <w:pPr>
              <w:spacing w:after="0" w:line="240" w:lineRule="auto"/>
              <w:rPr>
                <w:rFonts w:eastAsia="Calibri" w:cstheme="minorHAnsi"/>
                <w:sz w:val="18"/>
                <w:szCs w:val="18"/>
              </w:rPr>
            </w:pPr>
          </w:p>
        </w:tc>
        <w:tc>
          <w:tcPr>
            <w:tcW w:w="3060" w:type="dxa"/>
            <w:gridSpan w:val="3"/>
          </w:tcPr>
          <w:p w14:paraId="3E301242" w14:textId="77777777" w:rsidR="00C42BAA" w:rsidRPr="008E5022" w:rsidRDefault="00C42BAA" w:rsidP="00193356">
            <w:pPr>
              <w:spacing w:after="0" w:line="240" w:lineRule="auto"/>
              <w:rPr>
                <w:rFonts w:eastAsia="Calibri" w:cstheme="minorHAnsi"/>
                <w:sz w:val="18"/>
                <w:szCs w:val="18"/>
              </w:rPr>
            </w:pPr>
          </w:p>
        </w:tc>
        <w:tc>
          <w:tcPr>
            <w:tcW w:w="4027" w:type="dxa"/>
            <w:gridSpan w:val="5"/>
          </w:tcPr>
          <w:p w14:paraId="553949EA" w14:textId="77777777" w:rsidR="00C42BAA" w:rsidRPr="008E5022" w:rsidRDefault="00C42BAA" w:rsidP="00193356">
            <w:pPr>
              <w:spacing w:after="0" w:line="240" w:lineRule="auto"/>
              <w:rPr>
                <w:rFonts w:eastAsia="Calibri" w:cstheme="minorHAnsi"/>
                <w:sz w:val="18"/>
                <w:szCs w:val="18"/>
              </w:rPr>
            </w:pPr>
          </w:p>
        </w:tc>
      </w:tr>
      <w:tr w:rsidR="00C42BAA" w:rsidRPr="008E5022" w14:paraId="1A02B05D" w14:textId="77777777" w:rsidTr="00193356">
        <w:tc>
          <w:tcPr>
            <w:tcW w:w="9895" w:type="dxa"/>
            <w:gridSpan w:val="12"/>
          </w:tcPr>
          <w:p w14:paraId="4375D1E9" w14:textId="77777777" w:rsidR="00C42BAA" w:rsidRPr="008E5022" w:rsidRDefault="00C42BAA" w:rsidP="00193356">
            <w:pPr>
              <w:spacing w:after="0" w:line="240" w:lineRule="auto"/>
              <w:rPr>
                <w:rFonts w:eastAsia="Calibri" w:cstheme="minorHAnsi"/>
                <w:sz w:val="18"/>
                <w:szCs w:val="18"/>
              </w:rPr>
            </w:pPr>
          </w:p>
        </w:tc>
      </w:tr>
      <w:tr w:rsidR="00C42BAA" w:rsidRPr="008E5022" w14:paraId="205E3EE0" w14:textId="77777777" w:rsidTr="00193356">
        <w:tc>
          <w:tcPr>
            <w:tcW w:w="9895" w:type="dxa"/>
            <w:gridSpan w:val="12"/>
          </w:tcPr>
          <w:p w14:paraId="743495A8" w14:textId="77777777" w:rsidR="00C42BAA" w:rsidRPr="008E5022" w:rsidRDefault="00C42BAA" w:rsidP="00193356">
            <w:pPr>
              <w:spacing w:after="0" w:line="240" w:lineRule="auto"/>
              <w:rPr>
                <w:rFonts w:cstheme="minorHAnsi"/>
                <w:sz w:val="18"/>
                <w:szCs w:val="18"/>
              </w:rPr>
            </w:pPr>
            <w:r w:rsidRPr="008E5022">
              <w:rPr>
                <w:rFonts w:eastAsia="Calibri" w:cstheme="minorHAnsi"/>
                <w:sz w:val="18"/>
                <w:szCs w:val="18"/>
              </w:rPr>
              <w:t>e. Student(s)</w:t>
            </w:r>
          </w:p>
        </w:tc>
      </w:tr>
      <w:tr w:rsidR="00C42BAA" w:rsidRPr="008E5022" w14:paraId="6AF41240" w14:textId="77777777" w:rsidTr="00193356">
        <w:tc>
          <w:tcPr>
            <w:tcW w:w="2358" w:type="dxa"/>
            <w:gridSpan w:val="3"/>
          </w:tcPr>
          <w:p w14:paraId="5A9EE021" w14:textId="77777777" w:rsidR="00C42BAA" w:rsidRPr="008E5022" w:rsidRDefault="00C42BAA" w:rsidP="00193356">
            <w:pPr>
              <w:spacing w:after="0" w:line="240" w:lineRule="auto"/>
              <w:rPr>
                <w:rFonts w:eastAsia="Calibri" w:cstheme="minorHAnsi"/>
                <w:sz w:val="18"/>
                <w:szCs w:val="18"/>
              </w:rPr>
            </w:pPr>
            <w:r w:rsidRPr="008E5022">
              <w:rPr>
                <w:rFonts w:eastAsia="Calibri" w:cstheme="minorHAnsi"/>
                <w:sz w:val="18"/>
                <w:szCs w:val="18"/>
              </w:rPr>
              <w:t>Name</w:t>
            </w:r>
          </w:p>
        </w:tc>
        <w:tc>
          <w:tcPr>
            <w:tcW w:w="3330" w:type="dxa"/>
            <w:gridSpan w:val="3"/>
          </w:tcPr>
          <w:p w14:paraId="1C093A24" w14:textId="77777777" w:rsidR="00C42BAA" w:rsidRPr="008E5022" w:rsidRDefault="00C42BAA" w:rsidP="00193356">
            <w:pPr>
              <w:spacing w:after="0" w:line="240" w:lineRule="auto"/>
              <w:rPr>
                <w:rFonts w:eastAsia="Calibri" w:cstheme="minorHAnsi"/>
                <w:sz w:val="18"/>
                <w:szCs w:val="18"/>
              </w:rPr>
            </w:pPr>
            <w:r w:rsidRPr="008E5022">
              <w:rPr>
                <w:rFonts w:eastAsia="Calibri" w:cstheme="minorHAnsi"/>
                <w:sz w:val="18"/>
                <w:szCs w:val="18"/>
              </w:rPr>
              <w:t>Institute</w:t>
            </w:r>
          </w:p>
        </w:tc>
        <w:tc>
          <w:tcPr>
            <w:tcW w:w="1099" w:type="dxa"/>
            <w:gridSpan w:val="3"/>
          </w:tcPr>
          <w:p w14:paraId="29083CFD" w14:textId="77777777" w:rsidR="00C42BAA" w:rsidRPr="008E5022" w:rsidRDefault="00C42BAA" w:rsidP="00193356">
            <w:pPr>
              <w:spacing w:after="0" w:line="240" w:lineRule="auto"/>
              <w:rPr>
                <w:rFonts w:eastAsia="Calibri" w:cstheme="minorHAnsi"/>
                <w:sz w:val="18"/>
                <w:szCs w:val="18"/>
              </w:rPr>
            </w:pPr>
            <w:r w:rsidRPr="008E5022">
              <w:rPr>
                <w:rFonts w:eastAsia="Calibri" w:cstheme="minorHAnsi"/>
                <w:sz w:val="18"/>
                <w:szCs w:val="18"/>
              </w:rPr>
              <w:t>Degree</w:t>
            </w:r>
          </w:p>
        </w:tc>
        <w:tc>
          <w:tcPr>
            <w:tcW w:w="1183" w:type="dxa"/>
            <w:gridSpan w:val="2"/>
          </w:tcPr>
          <w:p w14:paraId="3C187B72" w14:textId="77777777" w:rsidR="00C42BAA" w:rsidRPr="008E5022" w:rsidRDefault="00C42BAA" w:rsidP="00193356">
            <w:pPr>
              <w:spacing w:after="0" w:line="240" w:lineRule="auto"/>
              <w:rPr>
                <w:rFonts w:eastAsia="Calibri" w:cstheme="minorHAnsi"/>
                <w:sz w:val="18"/>
                <w:szCs w:val="18"/>
              </w:rPr>
            </w:pPr>
            <w:r w:rsidRPr="008E5022">
              <w:rPr>
                <w:rFonts w:eastAsia="Calibri" w:cstheme="minorHAnsi"/>
                <w:sz w:val="18"/>
                <w:szCs w:val="18"/>
              </w:rPr>
              <w:t>Start</w:t>
            </w:r>
          </w:p>
        </w:tc>
        <w:tc>
          <w:tcPr>
            <w:tcW w:w="1925" w:type="dxa"/>
          </w:tcPr>
          <w:p w14:paraId="12448D79" w14:textId="77777777" w:rsidR="00C42BAA" w:rsidRPr="008E5022" w:rsidRDefault="00C42BAA" w:rsidP="00193356">
            <w:pPr>
              <w:spacing w:after="0" w:line="240" w:lineRule="auto"/>
              <w:rPr>
                <w:rFonts w:eastAsia="Calibri" w:cstheme="minorHAnsi"/>
                <w:sz w:val="18"/>
                <w:szCs w:val="18"/>
              </w:rPr>
            </w:pPr>
            <w:r w:rsidRPr="008E5022">
              <w:rPr>
                <w:rFonts w:eastAsia="Calibri" w:cstheme="minorHAnsi"/>
                <w:sz w:val="18"/>
                <w:szCs w:val="18"/>
              </w:rPr>
              <w:t>End</w:t>
            </w:r>
          </w:p>
        </w:tc>
      </w:tr>
      <w:tr w:rsidR="00C42BAA" w:rsidRPr="008E5022" w14:paraId="68D0C054" w14:textId="77777777" w:rsidTr="00193356">
        <w:tc>
          <w:tcPr>
            <w:tcW w:w="2358" w:type="dxa"/>
            <w:gridSpan w:val="3"/>
          </w:tcPr>
          <w:p w14:paraId="306D2367" w14:textId="77777777" w:rsidR="00C42BAA" w:rsidRPr="008E5022" w:rsidRDefault="00C42BAA" w:rsidP="00193356">
            <w:pPr>
              <w:spacing w:after="0" w:line="240" w:lineRule="auto"/>
              <w:rPr>
                <w:rFonts w:eastAsia="Calibri" w:cstheme="minorHAnsi"/>
                <w:sz w:val="18"/>
                <w:szCs w:val="18"/>
              </w:rPr>
            </w:pPr>
            <w:r w:rsidRPr="008E5022">
              <w:rPr>
                <w:rFonts w:eastAsia="Calibri" w:cstheme="minorHAnsi"/>
                <w:sz w:val="18"/>
                <w:szCs w:val="18"/>
              </w:rPr>
              <w:t>1.</w:t>
            </w:r>
          </w:p>
        </w:tc>
        <w:tc>
          <w:tcPr>
            <w:tcW w:w="3330" w:type="dxa"/>
            <w:gridSpan w:val="3"/>
          </w:tcPr>
          <w:p w14:paraId="65F3ED86" w14:textId="77777777" w:rsidR="00C42BAA" w:rsidRPr="008E5022" w:rsidRDefault="00C42BAA" w:rsidP="00193356">
            <w:pPr>
              <w:spacing w:after="0" w:line="240" w:lineRule="auto"/>
              <w:rPr>
                <w:rFonts w:eastAsia="Calibri" w:cstheme="minorHAnsi"/>
                <w:sz w:val="18"/>
                <w:szCs w:val="18"/>
              </w:rPr>
            </w:pPr>
          </w:p>
        </w:tc>
        <w:tc>
          <w:tcPr>
            <w:tcW w:w="1099" w:type="dxa"/>
            <w:gridSpan w:val="3"/>
          </w:tcPr>
          <w:p w14:paraId="59EC15FB" w14:textId="77777777" w:rsidR="00C42BAA" w:rsidRPr="008E5022" w:rsidRDefault="00C42BAA" w:rsidP="00193356">
            <w:pPr>
              <w:spacing w:after="0" w:line="240" w:lineRule="auto"/>
              <w:rPr>
                <w:rFonts w:eastAsia="Calibri" w:cstheme="minorHAnsi"/>
                <w:sz w:val="18"/>
                <w:szCs w:val="18"/>
              </w:rPr>
            </w:pPr>
          </w:p>
        </w:tc>
        <w:tc>
          <w:tcPr>
            <w:tcW w:w="1183" w:type="dxa"/>
            <w:gridSpan w:val="2"/>
          </w:tcPr>
          <w:p w14:paraId="51141207" w14:textId="77777777" w:rsidR="00C42BAA" w:rsidRPr="008E5022" w:rsidRDefault="00C42BAA" w:rsidP="00193356">
            <w:pPr>
              <w:spacing w:after="0" w:line="240" w:lineRule="auto"/>
              <w:rPr>
                <w:rFonts w:eastAsia="Calibri" w:cstheme="minorHAnsi"/>
                <w:sz w:val="18"/>
                <w:szCs w:val="18"/>
              </w:rPr>
            </w:pPr>
          </w:p>
        </w:tc>
        <w:tc>
          <w:tcPr>
            <w:tcW w:w="1925" w:type="dxa"/>
          </w:tcPr>
          <w:p w14:paraId="0A047A34" w14:textId="77777777" w:rsidR="00C42BAA" w:rsidRPr="008E5022" w:rsidRDefault="00C42BAA" w:rsidP="00193356">
            <w:pPr>
              <w:spacing w:after="0" w:line="240" w:lineRule="auto"/>
              <w:rPr>
                <w:rFonts w:eastAsia="Calibri" w:cstheme="minorHAnsi"/>
                <w:sz w:val="18"/>
                <w:szCs w:val="18"/>
              </w:rPr>
            </w:pPr>
          </w:p>
        </w:tc>
      </w:tr>
      <w:tr w:rsidR="00C42BAA" w:rsidRPr="008E5022" w14:paraId="5701205F" w14:textId="77777777" w:rsidTr="00193356">
        <w:tc>
          <w:tcPr>
            <w:tcW w:w="2358" w:type="dxa"/>
            <w:gridSpan w:val="3"/>
          </w:tcPr>
          <w:p w14:paraId="2B6F537F" w14:textId="77777777" w:rsidR="00C42BAA" w:rsidRPr="008E5022" w:rsidRDefault="00C42BAA" w:rsidP="00193356">
            <w:pPr>
              <w:spacing w:after="0" w:line="240" w:lineRule="auto"/>
              <w:rPr>
                <w:rFonts w:eastAsia="Calibri" w:cstheme="minorHAnsi"/>
                <w:sz w:val="18"/>
                <w:szCs w:val="18"/>
              </w:rPr>
            </w:pPr>
            <w:r w:rsidRPr="008E5022">
              <w:rPr>
                <w:rFonts w:eastAsia="Calibri" w:cstheme="minorHAnsi"/>
                <w:sz w:val="18"/>
                <w:szCs w:val="18"/>
              </w:rPr>
              <w:t>2.</w:t>
            </w:r>
          </w:p>
        </w:tc>
        <w:tc>
          <w:tcPr>
            <w:tcW w:w="3330" w:type="dxa"/>
            <w:gridSpan w:val="3"/>
          </w:tcPr>
          <w:p w14:paraId="68E30813" w14:textId="77777777" w:rsidR="00C42BAA" w:rsidRPr="008E5022" w:rsidRDefault="00C42BAA" w:rsidP="00193356">
            <w:pPr>
              <w:spacing w:after="0" w:line="240" w:lineRule="auto"/>
              <w:rPr>
                <w:rFonts w:eastAsia="Calibri" w:cstheme="minorHAnsi"/>
                <w:sz w:val="18"/>
                <w:szCs w:val="18"/>
              </w:rPr>
            </w:pPr>
          </w:p>
        </w:tc>
        <w:tc>
          <w:tcPr>
            <w:tcW w:w="1099" w:type="dxa"/>
            <w:gridSpan w:val="3"/>
          </w:tcPr>
          <w:p w14:paraId="68B9B20B" w14:textId="77777777" w:rsidR="00C42BAA" w:rsidRPr="008E5022" w:rsidRDefault="00C42BAA" w:rsidP="00193356">
            <w:pPr>
              <w:spacing w:after="0" w:line="240" w:lineRule="auto"/>
              <w:rPr>
                <w:rFonts w:eastAsia="Calibri" w:cstheme="minorHAnsi"/>
                <w:sz w:val="18"/>
                <w:szCs w:val="18"/>
              </w:rPr>
            </w:pPr>
          </w:p>
        </w:tc>
        <w:tc>
          <w:tcPr>
            <w:tcW w:w="1183" w:type="dxa"/>
            <w:gridSpan w:val="2"/>
          </w:tcPr>
          <w:p w14:paraId="36F0347A" w14:textId="77777777" w:rsidR="00C42BAA" w:rsidRPr="008E5022" w:rsidRDefault="00C42BAA" w:rsidP="00193356">
            <w:pPr>
              <w:spacing w:after="0" w:line="240" w:lineRule="auto"/>
              <w:rPr>
                <w:rFonts w:eastAsia="Calibri" w:cstheme="minorHAnsi"/>
                <w:sz w:val="18"/>
                <w:szCs w:val="18"/>
              </w:rPr>
            </w:pPr>
          </w:p>
        </w:tc>
        <w:tc>
          <w:tcPr>
            <w:tcW w:w="1925" w:type="dxa"/>
          </w:tcPr>
          <w:p w14:paraId="3819F60D" w14:textId="77777777" w:rsidR="00C42BAA" w:rsidRPr="008E5022" w:rsidRDefault="00C42BAA" w:rsidP="00193356">
            <w:pPr>
              <w:spacing w:after="0" w:line="240" w:lineRule="auto"/>
              <w:rPr>
                <w:rFonts w:eastAsia="Calibri" w:cstheme="minorHAnsi"/>
                <w:sz w:val="18"/>
                <w:szCs w:val="18"/>
              </w:rPr>
            </w:pPr>
          </w:p>
        </w:tc>
      </w:tr>
      <w:tr w:rsidR="00C42BAA" w:rsidRPr="008E5022" w14:paraId="174F1B4E" w14:textId="77777777" w:rsidTr="00193356">
        <w:tc>
          <w:tcPr>
            <w:tcW w:w="2358" w:type="dxa"/>
            <w:gridSpan w:val="3"/>
          </w:tcPr>
          <w:p w14:paraId="6143B992" w14:textId="77777777" w:rsidR="00C42BAA" w:rsidRPr="008E5022" w:rsidRDefault="00C42BAA" w:rsidP="00193356">
            <w:pPr>
              <w:spacing w:after="0" w:line="240" w:lineRule="auto"/>
              <w:rPr>
                <w:rFonts w:eastAsia="Calibri" w:cstheme="minorHAnsi"/>
                <w:sz w:val="18"/>
                <w:szCs w:val="18"/>
              </w:rPr>
            </w:pPr>
            <w:r w:rsidRPr="008E5022">
              <w:rPr>
                <w:rFonts w:eastAsia="Calibri" w:cstheme="minorHAnsi"/>
                <w:sz w:val="18"/>
                <w:szCs w:val="18"/>
              </w:rPr>
              <w:t>3.</w:t>
            </w:r>
          </w:p>
        </w:tc>
        <w:tc>
          <w:tcPr>
            <w:tcW w:w="3330" w:type="dxa"/>
            <w:gridSpan w:val="3"/>
          </w:tcPr>
          <w:p w14:paraId="7E3306CD" w14:textId="77777777" w:rsidR="00C42BAA" w:rsidRPr="008E5022" w:rsidRDefault="00C42BAA" w:rsidP="00193356">
            <w:pPr>
              <w:spacing w:after="0" w:line="240" w:lineRule="auto"/>
              <w:rPr>
                <w:rFonts w:eastAsia="Calibri" w:cstheme="minorHAnsi"/>
                <w:sz w:val="18"/>
                <w:szCs w:val="18"/>
              </w:rPr>
            </w:pPr>
          </w:p>
        </w:tc>
        <w:tc>
          <w:tcPr>
            <w:tcW w:w="1099" w:type="dxa"/>
            <w:gridSpan w:val="3"/>
          </w:tcPr>
          <w:p w14:paraId="0698F4D7" w14:textId="77777777" w:rsidR="00C42BAA" w:rsidRPr="008E5022" w:rsidRDefault="00C42BAA" w:rsidP="00193356">
            <w:pPr>
              <w:spacing w:after="0" w:line="240" w:lineRule="auto"/>
              <w:rPr>
                <w:rFonts w:eastAsia="Calibri" w:cstheme="minorHAnsi"/>
                <w:sz w:val="18"/>
                <w:szCs w:val="18"/>
              </w:rPr>
            </w:pPr>
          </w:p>
        </w:tc>
        <w:tc>
          <w:tcPr>
            <w:tcW w:w="1183" w:type="dxa"/>
            <w:gridSpan w:val="2"/>
          </w:tcPr>
          <w:p w14:paraId="34F59414" w14:textId="77777777" w:rsidR="00C42BAA" w:rsidRPr="008E5022" w:rsidRDefault="00C42BAA" w:rsidP="00193356">
            <w:pPr>
              <w:spacing w:after="0" w:line="240" w:lineRule="auto"/>
              <w:rPr>
                <w:rFonts w:eastAsia="Calibri" w:cstheme="minorHAnsi"/>
                <w:sz w:val="18"/>
                <w:szCs w:val="18"/>
              </w:rPr>
            </w:pPr>
          </w:p>
        </w:tc>
        <w:tc>
          <w:tcPr>
            <w:tcW w:w="1925" w:type="dxa"/>
          </w:tcPr>
          <w:p w14:paraId="4C3E910A" w14:textId="77777777" w:rsidR="00C42BAA" w:rsidRPr="008E5022" w:rsidRDefault="00C42BAA" w:rsidP="00193356">
            <w:pPr>
              <w:spacing w:after="0" w:line="240" w:lineRule="auto"/>
              <w:rPr>
                <w:rFonts w:eastAsia="Calibri" w:cstheme="minorHAnsi"/>
                <w:sz w:val="18"/>
                <w:szCs w:val="18"/>
              </w:rPr>
            </w:pPr>
          </w:p>
        </w:tc>
      </w:tr>
      <w:tr w:rsidR="00C42BAA" w:rsidRPr="008E5022" w14:paraId="1E60FC56" w14:textId="77777777" w:rsidTr="00193356">
        <w:tc>
          <w:tcPr>
            <w:tcW w:w="1638" w:type="dxa"/>
          </w:tcPr>
          <w:p w14:paraId="50D73DAD" w14:textId="77777777" w:rsidR="00C42BAA" w:rsidRPr="008E5022" w:rsidRDefault="00C42BAA" w:rsidP="00193356">
            <w:pPr>
              <w:spacing w:after="0" w:line="240" w:lineRule="auto"/>
              <w:rPr>
                <w:rFonts w:eastAsia="Calibri" w:cstheme="minorHAnsi"/>
                <w:sz w:val="18"/>
                <w:szCs w:val="18"/>
              </w:rPr>
            </w:pPr>
          </w:p>
        </w:tc>
        <w:tc>
          <w:tcPr>
            <w:tcW w:w="8257" w:type="dxa"/>
            <w:gridSpan w:val="11"/>
          </w:tcPr>
          <w:p w14:paraId="6C65F47B" w14:textId="77777777" w:rsidR="00C42BAA" w:rsidRPr="008E5022" w:rsidRDefault="00C42BAA" w:rsidP="00193356">
            <w:pPr>
              <w:spacing w:after="0" w:line="240" w:lineRule="auto"/>
              <w:rPr>
                <w:rFonts w:eastAsia="Calibri" w:cstheme="minorHAnsi"/>
                <w:sz w:val="18"/>
                <w:szCs w:val="18"/>
              </w:rPr>
            </w:pPr>
          </w:p>
        </w:tc>
      </w:tr>
      <w:tr w:rsidR="00C42BAA" w:rsidRPr="008E5022" w14:paraId="75BF78C8" w14:textId="77777777" w:rsidTr="00193356">
        <w:tc>
          <w:tcPr>
            <w:tcW w:w="1638" w:type="dxa"/>
          </w:tcPr>
          <w:p w14:paraId="09BD2738" w14:textId="77777777" w:rsidR="00C42BAA" w:rsidRPr="008E5022" w:rsidRDefault="00C42BAA" w:rsidP="00193356">
            <w:pPr>
              <w:spacing w:after="0" w:line="240" w:lineRule="auto"/>
              <w:rPr>
                <w:rFonts w:eastAsia="Calibri" w:cstheme="minorHAnsi"/>
                <w:sz w:val="18"/>
                <w:szCs w:val="18"/>
              </w:rPr>
            </w:pPr>
            <w:r w:rsidRPr="008E5022">
              <w:rPr>
                <w:rFonts w:eastAsia="Calibri" w:cstheme="minorHAnsi"/>
                <w:sz w:val="18"/>
                <w:szCs w:val="18"/>
              </w:rPr>
              <w:t>f. Location(s)</w:t>
            </w:r>
          </w:p>
        </w:tc>
        <w:tc>
          <w:tcPr>
            <w:tcW w:w="8257" w:type="dxa"/>
            <w:gridSpan w:val="11"/>
          </w:tcPr>
          <w:p w14:paraId="389636C2" w14:textId="77777777" w:rsidR="00C42BAA" w:rsidRPr="008E5022" w:rsidRDefault="00C42BAA" w:rsidP="00193356">
            <w:pPr>
              <w:spacing w:after="0" w:line="240" w:lineRule="auto"/>
              <w:rPr>
                <w:rFonts w:eastAsia="Calibri" w:cstheme="minorHAnsi"/>
                <w:sz w:val="18"/>
                <w:szCs w:val="18"/>
              </w:rPr>
            </w:pPr>
          </w:p>
        </w:tc>
      </w:tr>
      <w:tr w:rsidR="00C42BAA" w:rsidRPr="008E5022" w14:paraId="0FFBE7BD" w14:textId="77777777" w:rsidTr="00193356">
        <w:tc>
          <w:tcPr>
            <w:tcW w:w="1638" w:type="dxa"/>
          </w:tcPr>
          <w:p w14:paraId="4D89755C" w14:textId="77777777" w:rsidR="00C42BAA" w:rsidRPr="008E5022" w:rsidRDefault="00C42BAA" w:rsidP="00193356">
            <w:pPr>
              <w:spacing w:after="0" w:line="240" w:lineRule="auto"/>
              <w:rPr>
                <w:rFonts w:eastAsia="Calibri" w:cstheme="minorHAnsi"/>
                <w:sz w:val="18"/>
                <w:szCs w:val="18"/>
              </w:rPr>
            </w:pPr>
            <w:r w:rsidRPr="008E5022">
              <w:rPr>
                <w:rFonts w:eastAsia="Calibri" w:cstheme="minorHAnsi"/>
                <w:sz w:val="18"/>
                <w:szCs w:val="18"/>
              </w:rPr>
              <w:t>g. Start</w:t>
            </w:r>
          </w:p>
        </w:tc>
        <w:tc>
          <w:tcPr>
            <w:tcW w:w="8257" w:type="dxa"/>
            <w:gridSpan w:val="11"/>
          </w:tcPr>
          <w:p w14:paraId="2D68290F" w14:textId="77777777" w:rsidR="00C42BAA" w:rsidRPr="008E5022" w:rsidRDefault="00C42BAA" w:rsidP="00193356">
            <w:pPr>
              <w:spacing w:after="0" w:line="240" w:lineRule="auto"/>
              <w:rPr>
                <w:rFonts w:cstheme="minorHAnsi"/>
                <w:color w:val="000000"/>
                <w:sz w:val="18"/>
                <w:szCs w:val="18"/>
              </w:rPr>
            </w:pPr>
            <w:r w:rsidRPr="008E5022">
              <w:rPr>
                <w:rFonts w:cstheme="minorHAnsi"/>
                <w:color w:val="000000"/>
                <w:sz w:val="18"/>
                <w:szCs w:val="18"/>
              </w:rPr>
              <w:t>March, 2017</w:t>
            </w:r>
          </w:p>
        </w:tc>
      </w:tr>
      <w:tr w:rsidR="00C42BAA" w:rsidRPr="008E5022" w14:paraId="3306B604" w14:textId="77777777" w:rsidTr="00193356">
        <w:tc>
          <w:tcPr>
            <w:tcW w:w="1638" w:type="dxa"/>
          </w:tcPr>
          <w:p w14:paraId="4DF5F57B" w14:textId="77777777" w:rsidR="00C42BAA" w:rsidRPr="008E5022" w:rsidRDefault="00C42BAA" w:rsidP="00193356">
            <w:pPr>
              <w:spacing w:after="0" w:line="240" w:lineRule="auto"/>
              <w:rPr>
                <w:rFonts w:eastAsia="Calibri" w:cstheme="minorHAnsi"/>
                <w:sz w:val="18"/>
                <w:szCs w:val="18"/>
              </w:rPr>
            </w:pPr>
            <w:r w:rsidRPr="008E5022">
              <w:rPr>
                <w:rFonts w:eastAsia="Calibri" w:cstheme="minorHAnsi"/>
                <w:sz w:val="18"/>
                <w:szCs w:val="18"/>
              </w:rPr>
              <w:t>h. End</w:t>
            </w:r>
          </w:p>
        </w:tc>
        <w:tc>
          <w:tcPr>
            <w:tcW w:w="8257" w:type="dxa"/>
            <w:gridSpan w:val="11"/>
          </w:tcPr>
          <w:p w14:paraId="6FD755E2" w14:textId="77777777" w:rsidR="00C42BAA" w:rsidRPr="008E5022" w:rsidRDefault="00C42BAA" w:rsidP="00193356">
            <w:pPr>
              <w:spacing w:after="0" w:line="240" w:lineRule="auto"/>
              <w:rPr>
                <w:rFonts w:cstheme="minorHAnsi"/>
                <w:color w:val="000000"/>
                <w:sz w:val="18"/>
                <w:szCs w:val="18"/>
              </w:rPr>
            </w:pPr>
            <w:r w:rsidRPr="008E5022">
              <w:rPr>
                <w:rFonts w:cstheme="minorHAnsi"/>
                <w:color w:val="000000"/>
                <w:sz w:val="18"/>
                <w:szCs w:val="18"/>
              </w:rPr>
              <w:t>September, 2017</w:t>
            </w:r>
          </w:p>
        </w:tc>
      </w:tr>
      <w:tr w:rsidR="00C42BAA" w:rsidRPr="008E5022" w14:paraId="455D78DF" w14:textId="77777777" w:rsidTr="00193356">
        <w:tc>
          <w:tcPr>
            <w:tcW w:w="1638" w:type="dxa"/>
          </w:tcPr>
          <w:p w14:paraId="2381751F" w14:textId="77777777" w:rsidR="00C42BAA" w:rsidRPr="008E5022" w:rsidRDefault="00C42BAA" w:rsidP="00193356">
            <w:pPr>
              <w:spacing w:after="0" w:line="240" w:lineRule="auto"/>
              <w:rPr>
                <w:rFonts w:eastAsia="Calibri" w:cstheme="minorHAnsi"/>
                <w:sz w:val="18"/>
                <w:szCs w:val="18"/>
              </w:rPr>
            </w:pPr>
          </w:p>
        </w:tc>
        <w:tc>
          <w:tcPr>
            <w:tcW w:w="8257" w:type="dxa"/>
            <w:gridSpan w:val="11"/>
          </w:tcPr>
          <w:p w14:paraId="3876EC8C" w14:textId="77777777" w:rsidR="00C42BAA" w:rsidRPr="008E5022" w:rsidRDefault="00C42BAA" w:rsidP="00193356">
            <w:pPr>
              <w:spacing w:after="0" w:line="240" w:lineRule="auto"/>
              <w:rPr>
                <w:rFonts w:eastAsia="Calibri" w:cstheme="minorHAnsi"/>
                <w:sz w:val="18"/>
                <w:szCs w:val="18"/>
              </w:rPr>
            </w:pPr>
          </w:p>
        </w:tc>
      </w:tr>
      <w:tr w:rsidR="00C42BAA" w:rsidRPr="008E5022" w14:paraId="5934C72F" w14:textId="77777777" w:rsidTr="00193356">
        <w:tc>
          <w:tcPr>
            <w:tcW w:w="9895" w:type="dxa"/>
            <w:gridSpan w:val="12"/>
          </w:tcPr>
          <w:p w14:paraId="2DF2DDD4" w14:textId="77777777" w:rsidR="00C42BAA" w:rsidRPr="008E5022" w:rsidRDefault="00C42BAA" w:rsidP="00193356">
            <w:pPr>
              <w:spacing w:after="0" w:line="240" w:lineRule="auto"/>
              <w:rPr>
                <w:rFonts w:eastAsia="Calibri" w:cstheme="minorHAnsi"/>
                <w:sz w:val="18"/>
                <w:szCs w:val="18"/>
              </w:rPr>
            </w:pPr>
            <w:r w:rsidRPr="008E5022">
              <w:rPr>
                <w:rFonts w:eastAsia="Calibri" w:cstheme="minorHAnsi"/>
                <w:sz w:val="18"/>
                <w:szCs w:val="18"/>
              </w:rPr>
              <w:t>1. Justification</w:t>
            </w:r>
          </w:p>
        </w:tc>
      </w:tr>
      <w:tr w:rsidR="00C42BAA" w:rsidRPr="008E5022" w14:paraId="6303EE7E"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58CA469E" w14:textId="77777777" w:rsidR="00C42BAA" w:rsidRPr="008E5022" w:rsidRDefault="00C42BAA" w:rsidP="00193356">
            <w:pPr>
              <w:spacing w:after="0" w:line="240" w:lineRule="auto"/>
              <w:rPr>
                <w:rFonts w:cstheme="minorHAnsi"/>
                <w:sz w:val="18"/>
                <w:szCs w:val="18"/>
              </w:rPr>
            </w:pPr>
            <w:r w:rsidRPr="008E5022">
              <w:rPr>
                <w:rFonts w:cstheme="minorHAnsi"/>
                <w:color w:val="000000"/>
                <w:sz w:val="18"/>
                <w:szCs w:val="18"/>
              </w:rPr>
              <w:t>In the context of the AR phase II implementation aiming at scaling technologies developed in the phase I, it is important to determine the effects of land tenure property, socioeconomic, institutional and others environment variables that can influence the technology adoption. The study will help to identify the best approach to ease the technology adoption by small holder’s farmers Mali.</w:t>
            </w:r>
          </w:p>
        </w:tc>
      </w:tr>
      <w:tr w:rsidR="00C42BAA" w:rsidRPr="008E5022" w14:paraId="64BFE89B"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28E14279" w14:textId="77777777" w:rsidR="00C42BAA" w:rsidRPr="008E5022" w:rsidRDefault="00C42BAA" w:rsidP="00193356">
            <w:pPr>
              <w:spacing w:after="0" w:line="240" w:lineRule="auto"/>
              <w:rPr>
                <w:rFonts w:eastAsia="Calibri" w:cstheme="minorHAnsi"/>
                <w:sz w:val="18"/>
                <w:szCs w:val="18"/>
              </w:rPr>
            </w:pPr>
          </w:p>
        </w:tc>
      </w:tr>
      <w:tr w:rsidR="00C42BAA" w:rsidRPr="008E5022" w14:paraId="37CF594A"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314B7B8B" w14:textId="77777777" w:rsidR="00C42BAA" w:rsidRPr="008E5022" w:rsidRDefault="00C42BAA" w:rsidP="00193356">
            <w:pPr>
              <w:spacing w:after="0" w:line="240" w:lineRule="auto"/>
              <w:rPr>
                <w:rFonts w:eastAsia="Calibri" w:cstheme="minorHAnsi"/>
                <w:sz w:val="18"/>
                <w:szCs w:val="18"/>
              </w:rPr>
            </w:pPr>
            <w:r w:rsidRPr="008E5022">
              <w:rPr>
                <w:rFonts w:eastAsia="Calibri" w:cstheme="minorHAnsi"/>
                <w:sz w:val="18"/>
                <w:szCs w:val="18"/>
              </w:rPr>
              <w:t>2. Objectives</w:t>
            </w:r>
          </w:p>
        </w:tc>
      </w:tr>
      <w:tr w:rsidR="00C42BAA" w:rsidRPr="008E5022" w14:paraId="4DDCFD4D"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28A144E6" w14:textId="77777777" w:rsidR="00C42BAA" w:rsidRPr="008E5022" w:rsidRDefault="00C42BAA" w:rsidP="00193356">
            <w:pPr>
              <w:spacing w:after="0" w:line="240" w:lineRule="auto"/>
              <w:rPr>
                <w:rFonts w:cstheme="minorHAnsi"/>
                <w:color w:val="000000"/>
                <w:sz w:val="18"/>
                <w:szCs w:val="18"/>
              </w:rPr>
            </w:pPr>
            <w:r w:rsidRPr="008E5022">
              <w:rPr>
                <w:rFonts w:cstheme="minorHAnsi"/>
                <w:color w:val="000000"/>
                <w:sz w:val="18"/>
                <w:szCs w:val="18"/>
              </w:rPr>
              <w:t>2.1 Determine the effects of land ownership on technology adoption, especially those promoted by  AR</w:t>
            </w:r>
          </w:p>
        </w:tc>
      </w:tr>
      <w:tr w:rsidR="00C42BAA" w:rsidRPr="008E5022" w14:paraId="1EFFADFC"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31EE5355" w14:textId="77777777" w:rsidR="00C42BAA" w:rsidRPr="008E5022" w:rsidRDefault="00C42BAA" w:rsidP="00193356">
            <w:pPr>
              <w:spacing w:after="0" w:line="240" w:lineRule="auto"/>
              <w:rPr>
                <w:rFonts w:cstheme="minorHAnsi"/>
                <w:color w:val="000000"/>
                <w:sz w:val="18"/>
                <w:szCs w:val="18"/>
              </w:rPr>
            </w:pPr>
            <w:r w:rsidRPr="008E5022">
              <w:rPr>
                <w:rFonts w:cstheme="minorHAnsi"/>
                <w:color w:val="000000"/>
                <w:sz w:val="18"/>
                <w:szCs w:val="18"/>
              </w:rPr>
              <w:t>2.2 Determine the effects of socioeconomic and institutional variables that influence technology adoption, especially those promoted by  AR</w:t>
            </w:r>
          </w:p>
        </w:tc>
      </w:tr>
      <w:tr w:rsidR="00C42BAA" w:rsidRPr="008E5022" w14:paraId="2A367D4E"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51C268AC" w14:textId="77777777" w:rsidR="00C42BAA" w:rsidRPr="008E5022" w:rsidRDefault="00C42BAA" w:rsidP="00193356">
            <w:pPr>
              <w:spacing w:after="0" w:line="240" w:lineRule="auto"/>
              <w:rPr>
                <w:rFonts w:cstheme="minorHAnsi"/>
                <w:color w:val="000000"/>
                <w:sz w:val="18"/>
                <w:szCs w:val="18"/>
              </w:rPr>
            </w:pPr>
            <w:r w:rsidRPr="008E5022">
              <w:rPr>
                <w:rFonts w:cstheme="minorHAnsi"/>
                <w:color w:val="000000"/>
                <w:sz w:val="18"/>
                <w:szCs w:val="18"/>
              </w:rPr>
              <w:t xml:space="preserve">2.3 determine the effects of others variables such as being a member of an association on technology adoption </w:t>
            </w:r>
          </w:p>
        </w:tc>
      </w:tr>
      <w:tr w:rsidR="00C42BAA" w:rsidRPr="008E5022" w14:paraId="37828E6E"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0771E59E" w14:textId="77777777" w:rsidR="00C42BAA" w:rsidRPr="008E5022" w:rsidRDefault="00C42BAA" w:rsidP="00193356">
            <w:pPr>
              <w:spacing w:after="0" w:line="240" w:lineRule="auto"/>
              <w:rPr>
                <w:rFonts w:eastAsia="Calibri" w:cstheme="minorHAnsi"/>
                <w:sz w:val="18"/>
                <w:szCs w:val="18"/>
              </w:rPr>
            </w:pPr>
          </w:p>
        </w:tc>
      </w:tr>
      <w:tr w:rsidR="00C42BAA" w:rsidRPr="008E5022" w14:paraId="36846EC7"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269ED5FF" w14:textId="77777777" w:rsidR="00C42BAA" w:rsidRPr="008E5022" w:rsidRDefault="00C42BAA" w:rsidP="00193356">
            <w:pPr>
              <w:spacing w:after="0" w:line="240" w:lineRule="auto"/>
              <w:rPr>
                <w:rFonts w:eastAsia="Calibri" w:cstheme="minorHAnsi"/>
                <w:sz w:val="18"/>
                <w:szCs w:val="18"/>
              </w:rPr>
            </w:pPr>
            <w:r w:rsidRPr="008E5022">
              <w:rPr>
                <w:rFonts w:eastAsia="Calibri" w:cstheme="minorHAnsi"/>
                <w:sz w:val="18"/>
                <w:szCs w:val="18"/>
              </w:rPr>
              <w:t>3. Research questions</w:t>
            </w:r>
          </w:p>
        </w:tc>
      </w:tr>
      <w:tr w:rsidR="00C42BAA" w:rsidRPr="008E5022" w14:paraId="75B7D399"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119AABA7" w14:textId="77777777" w:rsidR="00C42BAA" w:rsidRPr="008E5022" w:rsidRDefault="00C42BAA" w:rsidP="00193356">
            <w:pPr>
              <w:spacing w:after="0" w:line="240" w:lineRule="auto"/>
              <w:rPr>
                <w:rFonts w:eastAsia="Calibri" w:cstheme="minorHAnsi"/>
                <w:sz w:val="18"/>
                <w:szCs w:val="18"/>
              </w:rPr>
            </w:pPr>
            <w:r w:rsidRPr="008E5022">
              <w:rPr>
                <w:rFonts w:cstheme="minorHAnsi"/>
                <w:color w:val="000000"/>
                <w:sz w:val="18"/>
                <w:szCs w:val="18"/>
              </w:rPr>
              <w:t>3.1 Do land ownership, socioeconomic, institutional and others variables have an influence on technology adoption?</w:t>
            </w:r>
          </w:p>
        </w:tc>
      </w:tr>
      <w:tr w:rsidR="00C42BAA" w:rsidRPr="008E5022" w14:paraId="59BEC004"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283D7BAF" w14:textId="77777777" w:rsidR="00C42BAA" w:rsidRPr="008E5022" w:rsidRDefault="00C42BAA" w:rsidP="00193356">
            <w:pPr>
              <w:spacing w:after="0" w:line="240" w:lineRule="auto"/>
              <w:rPr>
                <w:rFonts w:eastAsia="Calibri" w:cstheme="minorHAnsi"/>
                <w:sz w:val="18"/>
                <w:szCs w:val="18"/>
              </w:rPr>
            </w:pPr>
            <w:r w:rsidRPr="008E5022">
              <w:rPr>
                <w:rFonts w:eastAsia="Calibri" w:cstheme="minorHAnsi"/>
                <w:sz w:val="18"/>
                <w:szCs w:val="18"/>
              </w:rPr>
              <w:t>3.3</w:t>
            </w:r>
          </w:p>
        </w:tc>
      </w:tr>
      <w:tr w:rsidR="00C42BAA" w:rsidRPr="008E5022" w14:paraId="786C3799"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05D93252" w14:textId="77777777" w:rsidR="00C42BAA" w:rsidRPr="008E5022" w:rsidRDefault="00C42BAA" w:rsidP="00193356">
            <w:pPr>
              <w:spacing w:after="0" w:line="240" w:lineRule="auto"/>
              <w:rPr>
                <w:rFonts w:eastAsia="Calibri" w:cstheme="minorHAnsi"/>
                <w:sz w:val="18"/>
                <w:szCs w:val="18"/>
              </w:rPr>
            </w:pPr>
          </w:p>
        </w:tc>
      </w:tr>
      <w:tr w:rsidR="00C42BAA" w:rsidRPr="008E5022" w14:paraId="436EC16E"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6A9DD12E" w14:textId="77777777" w:rsidR="00C42BAA" w:rsidRPr="008E5022" w:rsidRDefault="00C42BAA" w:rsidP="00193356">
            <w:pPr>
              <w:spacing w:after="0" w:line="240" w:lineRule="auto"/>
              <w:rPr>
                <w:rFonts w:eastAsia="Calibri" w:cstheme="minorHAnsi"/>
                <w:sz w:val="18"/>
                <w:szCs w:val="18"/>
              </w:rPr>
            </w:pPr>
            <w:r w:rsidRPr="008E5022">
              <w:rPr>
                <w:rFonts w:eastAsia="Calibri" w:cstheme="minorHAnsi"/>
                <w:sz w:val="18"/>
                <w:szCs w:val="18"/>
              </w:rPr>
              <w:t xml:space="preserve">4. Procedures (survey methods, gender disaggregation, treatments, experimental design, sample size, etc). </w:t>
            </w:r>
          </w:p>
        </w:tc>
      </w:tr>
      <w:tr w:rsidR="00C42BAA" w:rsidRPr="008E5022" w14:paraId="03E41FA9"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0AFF6C23" w14:textId="77777777" w:rsidR="00C42BAA" w:rsidRPr="008E5022" w:rsidRDefault="00C42BAA" w:rsidP="00193356">
            <w:pPr>
              <w:spacing w:after="0" w:line="240" w:lineRule="auto"/>
              <w:rPr>
                <w:rFonts w:eastAsia="Calibri" w:cstheme="minorHAnsi"/>
                <w:sz w:val="18"/>
                <w:szCs w:val="18"/>
              </w:rPr>
            </w:pPr>
            <w:r w:rsidRPr="008E5022">
              <w:rPr>
                <w:rFonts w:eastAsia="Calibri" w:cstheme="minorHAnsi"/>
                <w:sz w:val="18"/>
                <w:szCs w:val="18"/>
              </w:rPr>
              <w:t xml:space="preserve">4.1 </w:t>
            </w:r>
            <w:r w:rsidRPr="008E5022">
              <w:rPr>
                <w:rFonts w:cstheme="minorHAnsi"/>
                <w:color w:val="000000"/>
                <w:sz w:val="18"/>
                <w:szCs w:val="18"/>
              </w:rPr>
              <w:t>This research paper will use the data collected by IFPRI team during the baseline data collection</w:t>
            </w:r>
          </w:p>
        </w:tc>
      </w:tr>
      <w:tr w:rsidR="00C42BAA" w:rsidRPr="008E5022" w14:paraId="0C46A339"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619F388F" w14:textId="77777777" w:rsidR="00C42BAA" w:rsidRPr="008E5022" w:rsidRDefault="00C42BAA" w:rsidP="00193356">
            <w:pPr>
              <w:spacing w:after="0" w:line="240" w:lineRule="auto"/>
              <w:rPr>
                <w:rFonts w:eastAsia="Calibri" w:cstheme="minorHAnsi"/>
                <w:sz w:val="18"/>
                <w:szCs w:val="18"/>
              </w:rPr>
            </w:pPr>
            <w:r w:rsidRPr="008E5022">
              <w:rPr>
                <w:rFonts w:eastAsia="Calibri" w:cstheme="minorHAnsi"/>
                <w:sz w:val="18"/>
                <w:szCs w:val="18"/>
              </w:rPr>
              <w:t>5. Data to be collected and uploaded</w:t>
            </w:r>
          </w:p>
        </w:tc>
        <w:tc>
          <w:tcPr>
            <w:tcW w:w="3217" w:type="dxa"/>
            <w:gridSpan w:val="4"/>
            <w:tcBorders>
              <w:top w:val="single" w:sz="4" w:space="0" w:color="auto"/>
              <w:left w:val="single" w:sz="4" w:space="0" w:color="auto"/>
              <w:bottom w:val="single" w:sz="4" w:space="0" w:color="auto"/>
              <w:right w:val="single" w:sz="4" w:space="0" w:color="auto"/>
            </w:tcBorders>
          </w:tcPr>
          <w:p w14:paraId="3449BF8F" w14:textId="77777777" w:rsidR="00C42BAA" w:rsidRPr="008E5022" w:rsidRDefault="00C42BAA" w:rsidP="00193356">
            <w:pPr>
              <w:spacing w:after="0" w:line="240" w:lineRule="auto"/>
              <w:rPr>
                <w:rFonts w:eastAsia="Calibri" w:cstheme="minorHAnsi"/>
                <w:sz w:val="18"/>
                <w:szCs w:val="18"/>
              </w:rPr>
            </w:pPr>
            <w:r w:rsidRPr="008E5022">
              <w:rPr>
                <w:rFonts w:eastAsia="Calibri" w:cstheme="minorHAnsi"/>
                <w:sz w:val="18"/>
                <w:szCs w:val="18"/>
              </w:rPr>
              <w:t>Responsibility/Institute</w:t>
            </w:r>
          </w:p>
        </w:tc>
      </w:tr>
      <w:tr w:rsidR="00C42BAA" w:rsidRPr="008E5022" w14:paraId="385EBD11"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0CF0861F" w14:textId="77777777" w:rsidR="00C42BAA" w:rsidRPr="008E5022" w:rsidRDefault="00C42BAA" w:rsidP="00193356">
            <w:pPr>
              <w:spacing w:after="0" w:line="240" w:lineRule="auto"/>
              <w:rPr>
                <w:rFonts w:eastAsia="Calibri" w:cstheme="minorHAnsi"/>
                <w:sz w:val="18"/>
                <w:szCs w:val="18"/>
              </w:rPr>
            </w:pPr>
            <w:r w:rsidRPr="008E5022">
              <w:rPr>
                <w:rFonts w:eastAsia="Calibri" w:cstheme="minorHAnsi"/>
                <w:sz w:val="18"/>
                <w:szCs w:val="18"/>
              </w:rPr>
              <w:t xml:space="preserve">5.1 </w:t>
            </w:r>
            <w:r w:rsidRPr="008E5022">
              <w:rPr>
                <w:rFonts w:eastAsia="Calibri" w:cstheme="minorHAnsi"/>
                <w:b/>
                <w:sz w:val="18"/>
                <w:szCs w:val="18"/>
              </w:rPr>
              <w:t>Non Applicable</w:t>
            </w:r>
          </w:p>
        </w:tc>
        <w:tc>
          <w:tcPr>
            <w:tcW w:w="3217" w:type="dxa"/>
            <w:gridSpan w:val="4"/>
            <w:tcBorders>
              <w:top w:val="single" w:sz="4" w:space="0" w:color="auto"/>
              <w:left w:val="single" w:sz="4" w:space="0" w:color="auto"/>
              <w:bottom w:val="single" w:sz="4" w:space="0" w:color="auto"/>
              <w:right w:val="single" w:sz="4" w:space="0" w:color="auto"/>
            </w:tcBorders>
          </w:tcPr>
          <w:p w14:paraId="02560086" w14:textId="77777777" w:rsidR="00C42BAA" w:rsidRPr="008E5022" w:rsidRDefault="00C42BAA" w:rsidP="00193356">
            <w:pPr>
              <w:spacing w:after="0" w:line="240" w:lineRule="auto"/>
              <w:rPr>
                <w:rFonts w:eastAsia="Calibri" w:cstheme="minorHAnsi"/>
                <w:sz w:val="18"/>
                <w:szCs w:val="18"/>
              </w:rPr>
            </w:pPr>
          </w:p>
        </w:tc>
      </w:tr>
      <w:tr w:rsidR="00C42BAA" w:rsidRPr="008E5022" w14:paraId="6F281B76"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25880B59" w14:textId="77777777" w:rsidR="00C42BAA" w:rsidRPr="008E5022" w:rsidRDefault="00C42BAA" w:rsidP="00193356">
            <w:pPr>
              <w:spacing w:after="0" w:line="240" w:lineRule="auto"/>
              <w:rPr>
                <w:rFonts w:eastAsia="Calibri" w:cstheme="minorHAnsi"/>
                <w:sz w:val="18"/>
                <w:szCs w:val="18"/>
              </w:rPr>
            </w:pPr>
            <w:r w:rsidRPr="008E5022">
              <w:rPr>
                <w:rFonts w:eastAsia="Calibri" w:cstheme="minorHAnsi"/>
                <w:sz w:val="18"/>
                <w:szCs w:val="18"/>
              </w:rPr>
              <w:t>6. Milestones</w:t>
            </w:r>
          </w:p>
        </w:tc>
      </w:tr>
      <w:tr w:rsidR="00C42BAA" w:rsidRPr="008E5022" w14:paraId="45A98D56"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70B27EAB" w14:textId="77777777" w:rsidR="00C42BAA" w:rsidRPr="008E5022" w:rsidRDefault="00C42BAA" w:rsidP="00193356">
            <w:pPr>
              <w:spacing w:after="0" w:line="240" w:lineRule="auto"/>
              <w:jc w:val="both"/>
              <w:rPr>
                <w:rFonts w:eastAsia="Calibri" w:cstheme="minorHAnsi"/>
                <w:sz w:val="18"/>
                <w:szCs w:val="18"/>
              </w:rPr>
            </w:pPr>
            <w:r w:rsidRPr="008E5022">
              <w:rPr>
                <w:rFonts w:eastAsia="Calibri" w:cstheme="minorHAnsi"/>
                <w:sz w:val="18"/>
                <w:szCs w:val="18"/>
              </w:rPr>
              <w:t>Deliverables</w:t>
            </w:r>
          </w:p>
        </w:tc>
        <w:tc>
          <w:tcPr>
            <w:tcW w:w="3700" w:type="dxa"/>
            <w:gridSpan w:val="5"/>
            <w:tcBorders>
              <w:top w:val="single" w:sz="4" w:space="0" w:color="auto"/>
              <w:left w:val="single" w:sz="4" w:space="0" w:color="auto"/>
              <w:bottom w:val="single" w:sz="4" w:space="0" w:color="auto"/>
              <w:right w:val="single" w:sz="4" w:space="0" w:color="auto"/>
            </w:tcBorders>
          </w:tcPr>
          <w:p w14:paraId="0AB24941" w14:textId="77777777" w:rsidR="00C42BAA" w:rsidRPr="008E5022" w:rsidRDefault="00C42BAA" w:rsidP="00193356">
            <w:pPr>
              <w:spacing w:after="0" w:line="240" w:lineRule="auto"/>
              <w:rPr>
                <w:rFonts w:eastAsia="Calibri" w:cstheme="minorHAnsi"/>
                <w:sz w:val="18"/>
                <w:szCs w:val="18"/>
              </w:rPr>
            </w:pPr>
            <w:r w:rsidRPr="008E5022">
              <w:rPr>
                <w:rFonts w:eastAsia="Calibri" w:cstheme="minorHAnsi"/>
                <w:sz w:val="18"/>
                <w:szCs w:val="18"/>
              </w:rPr>
              <w:t>Means of verification</w:t>
            </w:r>
          </w:p>
        </w:tc>
        <w:tc>
          <w:tcPr>
            <w:tcW w:w="2307" w:type="dxa"/>
            <w:gridSpan w:val="2"/>
            <w:tcBorders>
              <w:top w:val="single" w:sz="4" w:space="0" w:color="auto"/>
              <w:left w:val="single" w:sz="4" w:space="0" w:color="auto"/>
              <w:bottom w:val="single" w:sz="4" w:space="0" w:color="auto"/>
              <w:right w:val="single" w:sz="4" w:space="0" w:color="auto"/>
            </w:tcBorders>
          </w:tcPr>
          <w:p w14:paraId="74B10213" w14:textId="77777777" w:rsidR="00C42BAA" w:rsidRPr="008E5022" w:rsidRDefault="00C42BAA" w:rsidP="00193356">
            <w:pPr>
              <w:spacing w:after="0" w:line="240" w:lineRule="auto"/>
              <w:rPr>
                <w:rFonts w:eastAsia="Calibri" w:cstheme="minorHAnsi"/>
                <w:sz w:val="18"/>
                <w:szCs w:val="18"/>
              </w:rPr>
            </w:pPr>
            <w:r w:rsidRPr="008E5022">
              <w:rPr>
                <w:rFonts w:eastAsia="Calibri" w:cstheme="minorHAnsi"/>
                <w:sz w:val="18"/>
                <w:szCs w:val="18"/>
              </w:rPr>
              <w:t>Date</w:t>
            </w:r>
          </w:p>
        </w:tc>
      </w:tr>
      <w:tr w:rsidR="00C42BAA" w:rsidRPr="008E5022" w14:paraId="3B0D1DBC"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149FEE97" w14:textId="77777777" w:rsidR="00C42BAA" w:rsidRPr="008E5022" w:rsidRDefault="00C42BAA" w:rsidP="00193356">
            <w:pPr>
              <w:spacing w:after="0" w:line="240" w:lineRule="auto"/>
              <w:jc w:val="both"/>
              <w:rPr>
                <w:rFonts w:eastAsia="Calibri" w:cstheme="minorHAnsi"/>
                <w:sz w:val="18"/>
                <w:szCs w:val="18"/>
              </w:rPr>
            </w:pPr>
            <w:r w:rsidRPr="008E5022">
              <w:rPr>
                <w:rFonts w:eastAsia="Calibri" w:cstheme="minorHAnsi"/>
                <w:sz w:val="18"/>
                <w:szCs w:val="18"/>
              </w:rPr>
              <w:t xml:space="preserve">6.1 </w:t>
            </w:r>
            <w:r w:rsidRPr="008E5022">
              <w:rPr>
                <w:rFonts w:cstheme="minorHAnsi"/>
                <w:color w:val="000000"/>
                <w:sz w:val="18"/>
                <w:szCs w:val="18"/>
              </w:rPr>
              <w:t>Research proposal by the end of March, 2017</w:t>
            </w:r>
          </w:p>
        </w:tc>
        <w:tc>
          <w:tcPr>
            <w:tcW w:w="3700" w:type="dxa"/>
            <w:gridSpan w:val="5"/>
            <w:tcBorders>
              <w:top w:val="single" w:sz="4" w:space="0" w:color="auto"/>
              <w:left w:val="single" w:sz="4" w:space="0" w:color="auto"/>
              <w:bottom w:val="single" w:sz="4" w:space="0" w:color="auto"/>
              <w:right w:val="single" w:sz="4" w:space="0" w:color="auto"/>
            </w:tcBorders>
          </w:tcPr>
          <w:p w14:paraId="5690E23B" w14:textId="77777777" w:rsidR="00C42BAA" w:rsidRPr="008E5022" w:rsidRDefault="00C42BAA" w:rsidP="00193356">
            <w:pPr>
              <w:spacing w:after="0" w:line="240" w:lineRule="auto"/>
              <w:rPr>
                <w:rFonts w:cstheme="minorHAnsi"/>
                <w:color w:val="000000"/>
                <w:sz w:val="18"/>
                <w:szCs w:val="18"/>
              </w:rPr>
            </w:pPr>
            <w:r w:rsidRPr="008E5022">
              <w:rPr>
                <w:rFonts w:cstheme="minorHAnsi"/>
                <w:color w:val="000000"/>
                <w:sz w:val="18"/>
                <w:szCs w:val="18"/>
              </w:rPr>
              <w:t>Research proposal</w:t>
            </w:r>
          </w:p>
        </w:tc>
        <w:tc>
          <w:tcPr>
            <w:tcW w:w="2307" w:type="dxa"/>
            <w:gridSpan w:val="2"/>
            <w:tcBorders>
              <w:top w:val="single" w:sz="4" w:space="0" w:color="auto"/>
              <w:left w:val="single" w:sz="4" w:space="0" w:color="auto"/>
              <w:bottom w:val="single" w:sz="4" w:space="0" w:color="auto"/>
              <w:right w:val="single" w:sz="4" w:space="0" w:color="auto"/>
            </w:tcBorders>
          </w:tcPr>
          <w:p w14:paraId="0F43E74D" w14:textId="77777777" w:rsidR="00C42BAA" w:rsidRPr="008E5022" w:rsidRDefault="00C42BAA" w:rsidP="00193356">
            <w:pPr>
              <w:spacing w:after="0" w:line="240" w:lineRule="auto"/>
              <w:rPr>
                <w:rFonts w:cstheme="minorHAnsi"/>
                <w:color w:val="000000"/>
                <w:sz w:val="18"/>
                <w:szCs w:val="18"/>
              </w:rPr>
            </w:pPr>
            <w:r w:rsidRPr="008E5022">
              <w:rPr>
                <w:rFonts w:cstheme="minorHAnsi"/>
                <w:color w:val="000000"/>
                <w:sz w:val="18"/>
                <w:szCs w:val="18"/>
              </w:rPr>
              <w:t xml:space="preserve">March, 31st </w:t>
            </w:r>
          </w:p>
        </w:tc>
      </w:tr>
      <w:tr w:rsidR="00C42BAA" w:rsidRPr="008E5022" w14:paraId="7D605747"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013A87F2" w14:textId="77777777" w:rsidR="00C42BAA" w:rsidRPr="008E5022" w:rsidRDefault="00C42BAA" w:rsidP="00193356">
            <w:pPr>
              <w:spacing w:after="0" w:line="240" w:lineRule="auto"/>
              <w:jc w:val="both"/>
              <w:rPr>
                <w:rFonts w:eastAsia="Calibri" w:cstheme="minorHAnsi"/>
                <w:sz w:val="18"/>
                <w:szCs w:val="18"/>
              </w:rPr>
            </w:pPr>
            <w:r w:rsidRPr="008E5022">
              <w:rPr>
                <w:rFonts w:eastAsia="Calibri" w:cstheme="minorHAnsi"/>
                <w:sz w:val="18"/>
                <w:szCs w:val="18"/>
              </w:rPr>
              <w:t>6.2</w:t>
            </w:r>
          </w:p>
        </w:tc>
        <w:tc>
          <w:tcPr>
            <w:tcW w:w="3700" w:type="dxa"/>
            <w:gridSpan w:val="5"/>
            <w:tcBorders>
              <w:top w:val="single" w:sz="4" w:space="0" w:color="auto"/>
              <w:left w:val="single" w:sz="4" w:space="0" w:color="auto"/>
              <w:bottom w:val="single" w:sz="4" w:space="0" w:color="auto"/>
              <w:right w:val="single" w:sz="4" w:space="0" w:color="auto"/>
            </w:tcBorders>
          </w:tcPr>
          <w:p w14:paraId="3D7E0FCD" w14:textId="77777777" w:rsidR="00C42BAA" w:rsidRPr="008E5022" w:rsidRDefault="00C42BAA" w:rsidP="00193356">
            <w:pPr>
              <w:spacing w:after="0" w:line="240" w:lineRule="auto"/>
              <w:rPr>
                <w:rFonts w:eastAsia="Calibri" w:cstheme="minorHAnsi"/>
                <w:sz w:val="18"/>
                <w:szCs w:val="18"/>
              </w:rPr>
            </w:pPr>
          </w:p>
        </w:tc>
        <w:tc>
          <w:tcPr>
            <w:tcW w:w="2307" w:type="dxa"/>
            <w:gridSpan w:val="2"/>
            <w:tcBorders>
              <w:top w:val="single" w:sz="4" w:space="0" w:color="auto"/>
              <w:left w:val="single" w:sz="4" w:space="0" w:color="auto"/>
              <w:bottom w:val="single" w:sz="4" w:space="0" w:color="auto"/>
              <w:right w:val="single" w:sz="4" w:space="0" w:color="auto"/>
            </w:tcBorders>
          </w:tcPr>
          <w:p w14:paraId="283110DB" w14:textId="77777777" w:rsidR="00C42BAA" w:rsidRPr="008E5022" w:rsidRDefault="00C42BAA" w:rsidP="00193356">
            <w:pPr>
              <w:spacing w:after="0" w:line="240" w:lineRule="auto"/>
              <w:rPr>
                <w:rFonts w:eastAsia="Calibri" w:cstheme="minorHAnsi"/>
                <w:sz w:val="18"/>
                <w:szCs w:val="18"/>
              </w:rPr>
            </w:pPr>
          </w:p>
        </w:tc>
      </w:tr>
      <w:tr w:rsidR="00C42BAA" w:rsidRPr="008E5022" w14:paraId="70365EA8"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7401480F" w14:textId="77777777" w:rsidR="00C42BAA" w:rsidRPr="008E5022" w:rsidRDefault="00C42BAA" w:rsidP="00193356">
            <w:pPr>
              <w:spacing w:after="0" w:line="240" w:lineRule="auto"/>
              <w:rPr>
                <w:rFonts w:eastAsia="Calibri" w:cstheme="minorHAnsi"/>
                <w:sz w:val="18"/>
                <w:szCs w:val="18"/>
              </w:rPr>
            </w:pPr>
          </w:p>
        </w:tc>
      </w:tr>
      <w:tr w:rsidR="00C42BAA" w:rsidRPr="008E5022" w14:paraId="02AC7711"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70DA52EE" w14:textId="77777777" w:rsidR="00C42BAA" w:rsidRPr="008E5022" w:rsidRDefault="00C42BAA" w:rsidP="00193356">
            <w:pPr>
              <w:spacing w:after="0" w:line="240" w:lineRule="auto"/>
              <w:rPr>
                <w:rFonts w:eastAsia="Calibri" w:cstheme="minorHAnsi"/>
                <w:sz w:val="18"/>
                <w:szCs w:val="18"/>
              </w:rPr>
            </w:pPr>
            <w:r w:rsidRPr="008E5022">
              <w:rPr>
                <w:rFonts w:eastAsia="Calibri" w:cstheme="minorHAnsi"/>
                <w:sz w:val="18"/>
                <w:szCs w:val="18"/>
              </w:rPr>
              <w:t>7. Sustainable intensification indicators</w:t>
            </w:r>
          </w:p>
        </w:tc>
      </w:tr>
      <w:tr w:rsidR="00C42BAA" w:rsidRPr="008E5022" w14:paraId="169EDA4E"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2D606B5E" w14:textId="77777777" w:rsidR="00C42BAA" w:rsidRPr="008E5022" w:rsidRDefault="00C42BAA" w:rsidP="00193356">
            <w:pPr>
              <w:spacing w:after="0" w:line="240" w:lineRule="auto"/>
              <w:rPr>
                <w:rFonts w:eastAsia="Calibri" w:cstheme="minorHAnsi"/>
                <w:sz w:val="18"/>
                <w:szCs w:val="18"/>
              </w:rPr>
            </w:pPr>
            <w:r w:rsidRPr="008E5022">
              <w:rPr>
                <w:rFonts w:eastAsia="Calibri" w:cstheme="minorHAnsi"/>
                <w:sz w:val="18"/>
                <w:szCs w:val="18"/>
              </w:rPr>
              <w:t>7.1 Productivity</w:t>
            </w:r>
          </w:p>
        </w:tc>
        <w:tc>
          <w:tcPr>
            <w:tcW w:w="7897" w:type="dxa"/>
            <w:gridSpan w:val="10"/>
            <w:tcBorders>
              <w:top w:val="single" w:sz="4" w:space="0" w:color="auto"/>
              <w:left w:val="single" w:sz="4" w:space="0" w:color="auto"/>
              <w:bottom w:val="single" w:sz="4" w:space="0" w:color="auto"/>
              <w:right w:val="single" w:sz="4" w:space="0" w:color="auto"/>
            </w:tcBorders>
          </w:tcPr>
          <w:p w14:paraId="6703C4B9" w14:textId="77777777" w:rsidR="00C42BAA" w:rsidRPr="00A52D26" w:rsidRDefault="00C42BAA" w:rsidP="00193356">
            <w:pPr>
              <w:spacing w:after="0" w:line="240" w:lineRule="auto"/>
              <w:rPr>
                <w:rFonts w:cstheme="minorHAnsi"/>
                <w:sz w:val="18"/>
                <w:szCs w:val="18"/>
              </w:rPr>
            </w:pPr>
            <w:r w:rsidRPr="00A52D26">
              <w:rPr>
                <w:rFonts w:eastAsia="Calibri" w:cstheme="minorHAnsi"/>
                <w:sz w:val="18"/>
                <w:szCs w:val="18"/>
              </w:rPr>
              <w:t>Non Applicable</w:t>
            </w:r>
          </w:p>
        </w:tc>
      </w:tr>
      <w:tr w:rsidR="00C42BAA" w:rsidRPr="008E5022" w14:paraId="414902F2"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6729A7CB" w14:textId="77777777" w:rsidR="00C42BAA" w:rsidRPr="008E5022" w:rsidRDefault="00C42BAA" w:rsidP="00193356">
            <w:pPr>
              <w:spacing w:after="0" w:line="240" w:lineRule="auto"/>
              <w:rPr>
                <w:rFonts w:eastAsia="Calibri" w:cstheme="minorHAnsi"/>
                <w:sz w:val="18"/>
                <w:szCs w:val="18"/>
              </w:rPr>
            </w:pPr>
            <w:r w:rsidRPr="008E5022">
              <w:rPr>
                <w:rFonts w:eastAsia="Calibri" w:cstheme="minorHAnsi"/>
                <w:sz w:val="18"/>
                <w:szCs w:val="18"/>
              </w:rPr>
              <w:t>7.2 Environmental</w:t>
            </w:r>
          </w:p>
        </w:tc>
        <w:tc>
          <w:tcPr>
            <w:tcW w:w="7897" w:type="dxa"/>
            <w:gridSpan w:val="10"/>
            <w:tcBorders>
              <w:top w:val="single" w:sz="4" w:space="0" w:color="auto"/>
              <w:left w:val="single" w:sz="4" w:space="0" w:color="auto"/>
              <w:bottom w:val="single" w:sz="4" w:space="0" w:color="auto"/>
              <w:right w:val="single" w:sz="4" w:space="0" w:color="auto"/>
            </w:tcBorders>
          </w:tcPr>
          <w:p w14:paraId="4416FF32" w14:textId="77777777" w:rsidR="00C42BAA" w:rsidRPr="00A52D26" w:rsidRDefault="00C42BAA" w:rsidP="00193356">
            <w:pPr>
              <w:spacing w:after="0" w:line="240" w:lineRule="auto"/>
              <w:rPr>
                <w:rFonts w:cstheme="minorHAnsi"/>
                <w:sz w:val="18"/>
                <w:szCs w:val="18"/>
              </w:rPr>
            </w:pPr>
            <w:r w:rsidRPr="00A52D26">
              <w:rPr>
                <w:rFonts w:eastAsia="Calibri" w:cstheme="minorHAnsi"/>
                <w:sz w:val="18"/>
                <w:szCs w:val="18"/>
              </w:rPr>
              <w:t>Non Applicable</w:t>
            </w:r>
          </w:p>
        </w:tc>
      </w:tr>
      <w:tr w:rsidR="00C42BAA" w:rsidRPr="008E5022" w14:paraId="6C1F201C"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2902D954" w14:textId="77777777" w:rsidR="00C42BAA" w:rsidRPr="008E5022" w:rsidRDefault="00C42BAA" w:rsidP="00193356">
            <w:pPr>
              <w:spacing w:after="0" w:line="240" w:lineRule="auto"/>
              <w:rPr>
                <w:rFonts w:eastAsia="Calibri" w:cstheme="minorHAnsi"/>
                <w:sz w:val="18"/>
                <w:szCs w:val="18"/>
              </w:rPr>
            </w:pPr>
            <w:r w:rsidRPr="008E5022">
              <w:rPr>
                <w:rFonts w:eastAsia="Calibri" w:cstheme="minorHAnsi"/>
                <w:sz w:val="18"/>
                <w:szCs w:val="18"/>
              </w:rPr>
              <w:t>7.3 Economic</w:t>
            </w:r>
          </w:p>
        </w:tc>
        <w:tc>
          <w:tcPr>
            <w:tcW w:w="7897" w:type="dxa"/>
            <w:gridSpan w:val="10"/>
            <w:tcBorders>
              <w:top w:val="single" w:sz="4" w:space="0" w:color="auto"/>
              <w:left w:val="single" w:sz="4" w:space="0" w:color="auto"/>
              <w:bottom w:val="single" w:sz="4" w:space="0" w:color="auto"/>
              <w:right w:val="single" w:sz="4" w:space="0" w:color="auto"/>
            </w:tcBorders>
          </w:tcPr>
          <w:p w14:paraId="6D583611" w14:textId="77777777" w:rsidR="00C42BAA" w:rsidRPr="00A52D26" w:rsidRDefault="00C42BAA" w:rsidP="00193356">
            <w:pPr>
              <w:spacing w:after="0" w:line="240" w:lineRule="auto"/>
              <w:rPr>
                <w:rFonts w:cstheme="minorHAnsi"/>
                <w:sz w:val="18"/>
                <w:szCs w:val="18"/>
              </w:rPr>
            </w:pPr>
            <w:r w:rsidRPr="00A52D26">
              <w:rPr>
                <w:rFonts w:eastAsia="Calibri" w:cstheme="minorHAnsi"/>
                <w:sz w:val="18"/>
                <w:szCs w:val="18"/>
              </w:rPr>
              <w:t>Non Applicable</w:t>
            </w:r>
          </w:p>
        </w:tc>
      </w:tr>
      <w:tr w:rsidR="00C42BAA" w:rsidRPr="008E5022" w14:paraId="5E909F5E"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011FCEC8" w14:textId="77777777" w:rsidR="00C42BAA" w:rsidRPr="008E5022" w:rsidRDefault="00C42BAA" w:rsidP="00193356">
            <w:pPr>
              <w:spacing w:after="0" w:line="240" w:lineRule="auto"/>
              <w:rPr>
                <w:rFonts w:eastAsia="Calibri" w:cstheme="minorHAnsi"/>
                <w:sz w:val="18"/>
                <w:szCs w:val="18"/>
              </w:rPr>
            </w:pPr>
            <w:r w:rsidRPr="008E5022">
              <w:rPr>
                <w:rFonts w:eastAsia="Calibri" w:cstheme="minorHAnsi"/>
                <w:sz w:val="18"/>
                <w:szCs w:val="18"/>
              </w:rPr>
              <w:t>7.4 Social</w:t>
            </w:r>
          </w:p>
        </w:tc>
        <w:tc>
          <w:tcPr>
            <w:tcW w:w="7897" w:type="dxa"/>
            <w:gridSpan w:val="10"/>
            <w:tcBorders>
              <w:top w:val="single" w:sz="4" w:space="0" w:color="auto"/>
              <w:left w:val="single" w:sz="4" w:space="0" w:color="auto"/>
              <w:bottom w:val="single" w:sz="4" w:space="0" w:color="auto"/>
              <w:right w:val="single" w:sz="4" w:space="0" w:color="auto"/>
            </w:tcBorders>
          </w:tcPr>
          <w:p w14:paraId="3C4C84D4" w14:textId="77777777" w:rsidR="00C42BAA" w:rsidRPr="00A52D26" w:rsidRDefault="00C42BAA" w:rsidP="00193356">
            <w:pPr>
              <w:spacing w:after="0" w:line="240" w:lineRule="auto"/>
              <w:rPr>
                <w:rFonts w:cstheme="minorHAnsi"/>
                <w:sz w:val="18"/>
                <w:szCs w:val="18"/>
              </w:rPr>
            </w:pPr>
            <w:r w:rsidRPr="00A52D26">
              <w:rPr>
                <w:rFonts w:eastAsia="Calibri" w:cstheme="minorHAnsi"/>
                <w:sz w:val="18"/>
                <w:szCs w:val="18"/>
              </w:rPr>
              <w:t>Non Applicable</w:t>
            </w:r>
          </w:p>
        </w:tc>
      </w:tr>
      <w:tr w:rsidR="00C42BAA" w:rsidRPr="008E5022" w14:paraId="7F19CD15"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6D3EC318" w14:textId="77777777" w:rsidR="00C42BAA" w:rsidRPr="008E5022" w:rsidRDefault="00C42BAA" w:rsidP="00193356">
            <w:pPr>
              <w:spacing w:after="0" w:line="240" w:lineRule="auto"/>
              <w:rPr>
                <w:rFonts w:eastAsia="Calibri" w:cstheme="minorHAnsi"/>
                <w:sz w:val="18"/>
                <w:szCs w:val="18"/>
              </w:rPr>
            </w:pPr>
            <w:r w:rsidRPr="008E5022">
              <w:rPr>
                <w:rFonts w:eastAsia="Calibri" w:cstheme="minorHAnsi"/>
                <w:sz w:val="18"/>
                <w:szCs w:val="18"/>
              </w:rPr>
              <w:t>7.5 Human</w:t>
            </w:r>
          </w:p>
        </w:tc>
        <w:tc>
          <w:tcPr>
            <w:tcW w:w="7897" w:type="dxa"/>
            <w:gridSpan w:val="10"/>
            <w:tcBorders>
              <w:top w:val="single" w:sz="4" w:space="0" w:color="auto"/>
              <w:left w:val="single" w:sz="4" w:space="0" w:color="auto"/>
              <w:bottom w:val="single" w:sz="4" w:space="0" w:color="auto"/>
              <w:right w:val="single" w:sz="4" w:space="0" w:color="auto"/>
            </w:tcBorders>
          </w:tcPr>
          <w:p w14:paraId="1BCF69C8" w14:textId="77777777" w:rsidR="00C42BAA" w:rsidRPr="00A52D26" w:rsidRDefault="00C42BAA" w:rsidP="00193356">
            <w:pPr>
              <w:spacing w:after="0" w:line="240" w:lineRule="auto"/>
              <w:rPr>
                <w:rFonts w:cstheme="minorHAnsi"/>
                <w:sz w:val="18"/>
                <w:szCs w:val="18"/>
              </w:rPr>
            </w:pPr>
            <w:r w:rsidRPr="00A52D26">
              <w:rPr>
                <w:rFonts w:eastAsia="Calibri" w:cstheme="minorHAnsi"/>
                <w:sz w:val="18"/>
                <w:szCs w:val="18"/>
              </w:rPr>
              <w:t>Non Applicable</w:t>
            </w:r>
          </w:p>
        </w:tc>
      </w:tr>
      <w:tr w:rsidR="00C42BAA" w:rsidRPr="008E5022" w14:paraId="2003847A"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1BDD9E02" w14:textId="77777777" w:rsidR="00C42BAA" w:rsidRPr="008E5022" w:rsidRDefault="00C42BAA" w:rsidP="00193356">
            <w:pPr>
              <w:spacing w:after="0" w:line="240" w:lineRule="auto"/>
              <w:rPr>
                <w:rFonts w:eastAsia="Calibri" w:cstheme="minorHAnsi"/>
                <w:sz w:val="18"/>
                <w:szCs w:val="18"/>
              </w:rPr>
            </w:pPr>
          </w:p>
        </w:tc>
      </w:tr>
    </w:tbl>
    <w:p w14:paraId="41FDF651" w14:textId="77777777" w:rsidR="00C42BAA" w:rsidRDefault="00C42BAA" w:rsidP="00C42BAA">
      <w:pPr>
        <w:spacing w:line="240" w:lineRule="auto"/>
        <w:rPr>
          <w:rFonts w:cstheme="minorHAnsi"/>
          <w:sz w:val="18"/>
          <w:szCs w:val="18"/>
        </w:rPr>
      </w:pPr>
    </w:p>
    <w:p w14:paraId="1BAE04C2" w14:textId="77777777" w:rsidR="00A52D26" w:rsidRDefault="00A52D26" w:rsidP="00C42BAA">
      <w:pPr>
        <w:spacing w:line="240" w:lineRule="auto"/>
        <w:rPr>
          <w:rFonts w:cstheme="minorHAnsi"/>
          <w:sz w:val="18"/>
          <w:szCs w:val="18"/>
        </w:rPr>
      </w:pPr>
    </w:p>
    <w:p w14:paraId="7DF95419" w14:textId="77777777" w:rsidR="00A52D26" w:rsidRDefault="00A52D26" w:rsidP="00C42BAA">
      <w:pPr>
        <w:spacing w:line="240" w:lineRule="auto"/>
        <w:rPr>
          <w:rFonts w:cstheme="minorHAnsi"/>
          <w:sz w:val="18"/>
          <w:szCs w:val="18"/>
        </w:rPr>
      </w:pPr>
    </w:p>
    <w:p w14:paraId="611C4A2D" w14:textId="77777777" w:rsidR="00A52D26" w:rsidRPr="00CC6185" w:rsidRDefault="00A52D26" w:rsidP="00C42BAA">
      <w:pPr>
        <w:spacing w:line="240" w:lineRule="auto"/>
        <w:rPr>
          <w:rFonts w:cstheme="minorHAnsi"/>
          <w:sz w:val="18"/>
          <w:szCs w:val="18"/>
        </w:rPr>
      </w:pP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171"/>
        <w:gridCol w:w="189"/>
        <w:gridCol w:w="360"/>
        <w:gridCol w:w="450"/>
        <w:gridCol w:w="67"/>
        <w:gridCol w:w="2813"/>
        <w:gridCol w:w="180"/>
        <w:gridCol w:w="697"/>
        <w:gridCol w:w="113"/>
        <w:gridCol w:w="109"/>
        <w:gridCol w:w="1183"/>
        <w:gridCol w:w="1925"/>
      </w:tblGrid>
      <w:tr w:rsidR="00C42BAA" w:rsidRPr="00CC6185" w14:paraId="578D8C39" w14:textId="77777777" w:rsidTr="00193356">
        <w:tc>
          <w:tcPr>
            <w:tcW w:w="1809" w:type="dxa"/>
            <w:gridSpan w:val="2"/>
          </w:tcPr>
          <w:p w14:paraId="46DF4B88"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lastRenderedPageBreak/>
              <w:t xml:space="preserve">Sub-activity 1.3 </w:t>
            </w:r>
          </w:p>
        </w:tc>
        <w:tc>
          <w:tcPr>
            <w:tcW w:w="8086" w:type="dxa"/>
            <w:gridSpan w:val="11"/>
          </w:tcPr>
          <w:p w14:paraId="7F616C88"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Improving crop livestock productivity and household income through the use of contour bunding and agroforestry options</w:t>
            </w:r>
          </w:p>
        </w:tc>
      </w:tr>
      <w:tr w:rsidR="00C42BAA" w:rsidRPr="00CC6185" w14:paraId="54F86198" w14:textId="77777777" w:rsidTr="00193356">
        <w:tc>
          <w:tcPr>
            <w:tcW w:w="9895" w:type="dxa"/>
            <w:gridSpan w:val="13"/>
          </w:tcPr>
          <w:p w14:paraId="6C49596B"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d. Research team</w:t>
            </w:r>
          </w:p>
        </w:tc>
      </w:tr>
      <w:tr w:rsidR="00C42BAA" w:rsidRPr="00CC6185" w14:paraId="3EF2EBF5" w14:textId="77777777" w:rsidTr="00193356">
        <w:tc>
          <w:tcPr>
            <w:tcW w:w="2808" w:type="dxa"/>
            <w:gridSpan w:val="5"/>
          </w:tcPr>
          <w:p w14:paraId="57C4EAA5"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Name</w:t>
            </w:r>
          </w:p>
        </w:tc>
        <w:tc>
          <w:tcPr>
            <w:tcW w:w="3060" w:type="dxa"/>
            <w:gridSpan w:val="3"/>
          </w:tcPr>
          <w:p w14:paraId="386AA165"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Institution</w:t>
            </w:r>
          </w:p>
        </w:tc>
        <w:tc>
          <w:tcPr>
            <w:tcW w:w="4027" w:type="dxa"/>
            <w:gridSpan w:val="5"/>
          </w:tcPr>
          <w:p w14:paraId="6DBE7748"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Role</w:t>
            </w:r>
          </w:p>
        </w:tc>
      </w:tr>
      <w:tr w:rsidR="00C42BAA" w:rsidRPr="00CC6185" w14:paraId="7E6680CA" w14:textId="77777777" w:rsidTr="00193356">
        <w:tc>
          <w:tcPr>
            <w:tcW w:w="2808" w:type="dxa"/>
            <w:gridSpan w:val="5"/>
          </w:tcPr>
          <w:p w14:paraId="0852F7F0"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Kalifa TRAORE</w:t>
            </w:r>
          </w:p>
        </w:tc>
        <w:tc>
          <w:tcPr>
            <w:tcW w:w="3060" w:type="dxa"/>
            <w:gridSpan w:val="3"/>
          </w:tcPr>
          <w:p w14:paraId="71FE752C"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IER</w:t>
            </w:r>
          </w:p>
        </w:tc>
        <w:tc>
          <w:tcPr>
            <w:tcW w:w="4027" w:type="dxa"/>
            <w:gridSpan w:val="5"/>
          </w:tcPr>
          <w:p w14:paraId="49E201A9"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Protocol, data processing, reporting</w:t>
            </w:r>
          </w:p>
        </w:tc>
      </w:tr>
      <w:tr w:rsidR="00C42BAA" w:rsidRPr="00CC6185" w14:paraId="55FF4D30" w14:textId="77777777" w:rsidTr="00193356">
        <w:tc>
          <w:tcPr>
            <w:tcW w:w="2808" w:type="dxa"/>
            <w:gridSpan w:val="5"/>
          </w:tcPr>
          <w:p w14:paraId="3D67C1C4"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Cheick oumar Dembele</w:t>
            </w:r>
          </w:p>
        </w:tc>
        <w:tc>
          <w:tcPr>
            <w:tcW w:w="3060" w:type="dxa"/>
            <w:gridSpan w:val="3"/>
          </w:tcPr>
          <w:p w14:paraId="508143C2"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IER</w:t>
            </w:r>
          </w:p>
        </w:tc>
        <w:tc>
          <w:tcPr>
            <w:tcW w:w="4027" w:type="dxa"/>
            <w:gridSpan w:val="5"/>
          </w:tcPr>
          <w:p w14:paraId="0A11553A"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Implementation, data collection and record</w:t>
            </w:r>
          </w:p>
        </w:tc>
      </w:tr>
      <w:tr w:rsidR="00C42BAA" w:rsidRPr="00CC6185" w14:paraId="464D39A2" w14:textId="77777777" w:rsidTr="00193356">
        <w:tc>
          <w:tcPr>
            <w:tcW w:w="2808" w:type="dxa"/>
            <w:gridSpan w:val="5"/>
          </w:tcPr>
          <w:p w14:paraId="3E411057"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Fotigui Tamboura Cisse</w:t>
            </w:r>
          </w:p>
        </w:tc>
        <w:tc>
          <w:tcPr>
            <w:tcW w:w="3060" w:type="dxa"/>
            <w:gridSpan w:val="3"/>
          </w:tcPr>
          <w:p w14:paraId="611CB4A4"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IER</w:t>
            </w:r>
          </w:p>
        </w:tc>
        <w:tc>
          <w:tcPr>
            <w:tcW w:w="4027" w:type="dxa"/>
            <w:gridSpan w:val="5"/>
          </w:tcPr>
          <w:p w14:paraId="254AEC05"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 xml:space="preserve">Implementation, data collection </w:t>
            </w:r>
          </w:p>
        </w:tc>
      </w:tr>
      <w:tr w:rsidR="00C42BAA" w:rsidRPr="00CC6185" w14:paraId="3CF330DA" w14:textId="77777777" w:rsidTr="00193356">
        <w:tc>
          <w:tcPr>
            <w:tcW w:w="2808" w:type="dxa"/>
            <w:gridSpan w:val="5"/>
          </w:tcPr>
          <w:p w14:paraId="1BA8D013"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Oumar Samake</w:t>
            </w:r>
          </w:p>
        </w:tc>
        <w:tc>
          <w:tcPr>
            <w:tcW w:w="3060" w:type="dxa"/>
            <w:gridSpan w:val="3"/>
          </w:tcPr>
          <w:p w14:paraId="364322AC"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IER</w:t>
            </w:r>
          </w:p>
        </w:tc>
        <w:tc>
          <w:tcPr>
            <w:tcW w:w="4027" w:type="dxa"/>
            <w:gridSpan w:val="5"/>
          </w:tcPr>
          <w:p w14:paraId="4895FC0C"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Implementation, data collection and record</w:t>
            </w:r>
          </w:p>
        </w:tc>
      </w:tr>
      <w:tr w:rsidR="00C42BAA" w:rsidRPr="00CC6185" w14:paraId="6EF02BE2" w14:textId="77777777" w:rsidTr="00193356">
        <w:tc>
          <w:tcPr>
            <w:tcW w:w="9895" w:type="dxa"/>
            <w:gridSpan w:val="13"/>
          </w:tcPr>
          <w:p w14:paraId="58A5E287" w14:textId="77777777" w:rsidR="00C42BAA" w:rsidRPr="00CC6185" w:rsidRDefault="00C42BAA" w:rsidP="00193356">
            <w:pPr>
              <w:spacing w:after="0" w:line="240" w:lineRule="auto"/>
              <w:rPr>
                <w:rFonts w:cstheme="minorHAnsi"/>
                <w:color w:val="000000"/>
                <w:sz w:val="18"/>
                <w:szCs w:val="18"/>
              </w:rPr>
            </w:pPr>
          </w:p>
        </w:tc>
      </w:tr>
      <w:tr w:rsidR="00C42BAA" w:rsidRPr="00CC6185" w14:paraId="6CA3AAD7" w14:textId="77777777" w:rsidTr="00193356">
        <w:tc>
          <w:tcPr>
            <w:tcW w:w="9895" w:type="dxa"/>
            <w:gridSpan w:val="13"/>
          </w:tcPr>
          <w:p w14:paraId="0ED06AF3"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e. Student(s)</w:t>
            </w:r>
          </w:p>
        </w:tc>
      </w:tr>
      <w:tr w:rsidR="00C42BAA" w:rsidRPr="00CC6185" w14:paraId="3A2037B1" w14:textId="77777777" w:rsidTr="00193356">
        <w:tc>
          <w:tcPr>
            <w:tcW w:w="2358" w:type="dxa"/>
            <w:gridSpan w:val="4"/>
          </w:tcPr>
          <w:p w14:paraId="5DDDEDA5"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Name</w:t>
            </w:r>
          </w:p>
        </w:tc>
        <w:tc>
          <w:tcPr>
            <w:tcW w:w="3330" w:type="dxa"/>
            <w:gridSpan w:val="3"/>
          </w:tcPr>
          <w:p w14:paraId="25F2B061"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Institute</w:t>
            </w:r>
          </w:p>
        </w:tc>
        <w:tc>
          <w:tcPr>
            <w:tcW w:w="1099" w:type="dxa"/>
            <w:gridSpan w:val="4"/>
          </w:tcPr>
          <w:p w14:paraId="6A65401E"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Degree</w:t>
            </w:r>
          </w:p>
        </w:tc>
        <w:tc>
          <w:tcPr>
            <w:tcW w:w="1183" w:type="dxa"/>
          </w:tcPr>
          <w:p w14:paraId="4959B8A8"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Start</w:t>
            </w:r>
          </w:p>
        </w:tc>
        <w:tc>
          <w:tcPr>
            <w:tcW w:w="1925" w:type="dxa"/>
          </w:tcPr>
          <w:p w14:paraId="120DE53E"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End</w:t>
            </w:r>
          </w:p>
        </w:tc>
      </w:tr>
      <w:tr w:rsidR="00C42BAA" w:rsidRPr="00CC6185" w14:paraId="17A3FA70" w14:textId="77777777" w:rsidTr="00193356">
        <w:tc>
          <w:tcPr>
            <w:tcW w:w="2358" w:type="dxa"/>
            <w:gridSpan w:val="4"/>
          </w:tcPr>
          <w:p w14:paraId="010555AD"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1. Cheick oumar Dembele</w:t>
            </w:r>
          </w:p>
        </w:tc>
        <w:tc>
          <w:tcPr>
            <w:tcW w:w="3330" w:type="dxa"/>
            <w:gridSpan w:val="3"/>
          </w:tcPr>
          <w:p w14:paraId="44B46F31"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IER</w:t>
            </w:r>
          </w:p>
        </w:tc>
        <w:tc>
          <w:tcPr>
            <w:tcW w:w="1099" w:type="dxa"/>
            <w:gridSpan w:val="4"/>
          </w:tcPr>
          <w:p w14:paraId="591A7E1F"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PhD</w:t>
            </w:r>
          </w:p>
        </w:tc>
        <w:tc>
          <w:tcPr>
            <w:tcW w:w="1183" w:type="dxa"/>
          </w:tcPr>
          <w:p w14:paraId="68654FF7"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2017</w:t>
            </w:r>
          </w:p>
        </w:tc>
        <w:tc>
          <w:tcPr>
            <w:tcW w:w="1925" w:type="dxa"/>
          </w:tcPr>
          <w:p w14:paraId="11B9955E"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2020</w:t>
            </w:r>
          </w:p>
        </w:tc>
      </w:tr>
      <w:tr w:rsidR="00C42BAA" w:rsidRPr="00CC6185" w14:paraId="6EFA9C4B" w14:textId="77777777" w:rsidTr="00193356">
        <w:tc>
          <w:tcPr>
            <w:tcW w:w="2358" w:type="dxa"/>
            <w:gridSpan w:val="4"/>
          </w:tcPr>
          <w:p w14:paraId="08CB5283"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2. Fotigui Tamboura Cisse</w:t>
            </w:r>
          </w:p>
        </w:tc>
        <w:tc>
          <w:tcPr>
            <w:tcW w:w="3330" w:type="dxa"/>
            <w:gridSpan w:val="3"/>
          </w:tcPr>
          <w:p w14:paraId="7B292B6D"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IER</w:t>
            </w:r>
          </w:p>
        </w:tc>
        <w:tc>
          <w:tcPr>
            <w:tcW w:w="1099" w:type="dxa"/>
            <w:gridSpan w:val="4"/>
          </w:tcPr>
          <w:p w14:paraId="7573EB82"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MSc</w:t>
            </w:r>
          </w:p>
        </w:tc>
        <w:tc>
          <w:tcPr>
            <w:tcW w:w="1183" w:type="dxa"/>
          </w:tcPr>
          <w:p w14:paraId="7B1EBE41"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2017</w:t>
            </w:r>
          </w:p>
        </w:tc>
        <w:tc>
          <w:tcPr>
            <w:tcW w:w="1925" w:type="dxa"/>
          </w:tcPr>
          <w:p w14:paraId="6575B055"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2018</w:t>
            </w:r>
          </w:p>
        </w:tc>
      </w:tr>
      <w:tr w:rsidR="00C42BAA" w:rsidRPr="00CC6185" w14:paraId="31F18B70" w14:textId="77777777" w:rsidTr="00193356">
        <w:tc>
          <w:tcPr>
            <w:tcW w:w="2358" w:type="dxa"/>
            <w:gridSpan w:val="4"/>
          </w:tcPr>
          <w:p w14:paraId="1F4AED46"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3.</w:t>
            </w:r>
          </w:p>
        </w:tc>
        <w:tc>
          <w:tcPr>
            <w:tcW w:w="3330" w:type="dxa"/>
            <w:gridSpan w:val="3"/>
          </w:tcPr>
          <w:p w14:paraId="187D4C02" w14:textId="77777777" w:rsidR="00C42BAA" w:rsidRPr="00CC6185" w:rsidRDefault="00C42BAA" w:rsidP="00193356">
            <w:pPr>
              <w:spacing w:after="0" w:line="240" w:lineRule="auto"/>
              <w:rPr>
                <w:rFonts w:cstheme="minorHAnsi"/>
                <w:color w:val="000000"/>
                <w:sz w:val="18"/>
                <w:szCs w:val="18"/>
              </w:rPr>
            </w:pPr>
          </w:p>
        </w:tc>
        <w:tc>
          <w:tcPr>
            <w:tcW w:w="1099" w:type="dxa"/>
            <w:gridSpan w:val="4"/>
          </w:tcPr>
          <w:p w14:paraId="19D99756" w14:textId="77777777" w:rsidR="00C42BAA" w:rsidRPr="00CC6185" w:rsidRDefault="00C42BAA" w:rsidP="00193356">
            <w:pPr>
              <w:spacing w:after="0" w:line="240" w:lineRule="auto"/>
              <w:rPr>
                <w:rFonts w:cstheme="minorHAnsi"/>
                <w:color w:val="000000"/>
                <w:sz w:val="18"/>
                <w:szCs w:val="18"/>
              </w:rPr>
            </w:pPr>
          </w:p>
        </w:tc>
        <w:tc>
          <w:tcPr>
            <w:tcW w:w="1183" w:type="dxa"/>
          </w:tcPr>
          <w:p w14:paraId="4B8F70F8" w14:textId="77777777" w:rsidR="00C42BAA" w:rsidRPr="00CC6185" w:rsidRDefault="00C42BAA" w:rsidP="00193356">
            <w:pPr>
              <w:spacing w:after="0" w:line="240" w:lineRule="auto"/>
              <w:rPr>
                <w:rFonts w:cstheme="minorHAnsi"/>
                <w:color w:val="000000"/>
                <w:sz w:val="18"/>
                <w:szCs w:val="18"/>
              </w:rPr>
            </w:pPr>
          </w:p>
        </w:tc>
        <w:tc>
          <w:tcPr>
            <w:tcW w:w="1925" w:type="dxa"/>
          </w:tcPr>
          <w:p w14:paraId="58EDB2CF" w14:textId="77777777" w:rsidR="00C42BAA" w:rsidRPr="00CC6185" w:rsidRDefault="00C42BAA" w:rsidP="00193356">
            <w:pPr>
              <w:spacing w:after="0" w:line="240" w:lineRule="auto"/>
              <w:rPr>
                <w:rFonts w:cstheme="minorHAnsi"/>
                <w:color w:val="000000"/>
                <w:sz w:val="18"/>
                <w:szCs w:val="18"/>
              </w:rPr>
            </w:pPr>
          </w:p>
        </w:tc>
      </w:tr>
      <w:tr w:rsidR="00C42BAA" w:rsidRPr="00CC6185" w14:paraId="57BCBF48" w14:textId="77777777" w:rsidTr="00193356">
        <w:tc>
          <w:tcPr>
            <w:tcW w:w="1638" w:type="dxa"/>
          </w:tcPr>
          <w:p w14:paraId="1A7F122B" w14:textId="77777777" w:rsidR="00C42BAA" w:rsidRPr="00CC6185" w:rsidRDefault="00C42BAA" w:rsidP="00193356">
            <w:pPr>
              <w:spacing w:after="0" w:line="240" w:lineRule="auto"/>
              <w:rPr>
                <w:rFonts w:cstheme="minorHAnsi"/>
                <w:color w:val="000000"/>
                <w:sz w:val="18"/>
                <w:szCs w:val="18"/>
              </w:rPr>
            </w:pPr>
          </w:p>
        </w:tc>
        <w:tc>
          <w:tcPr>
            <w:tcW w:w="8257" w:type="dxa"/>
            <w:gridSpan w:val="12"/>
          </w:tcPr>
          <w:p w14:paraId="17E8C43B" w14:textId="77777777" w:rsidR="00C42BAA" w:rsidRPr="00CC6185" w:rsidRDefault="00C42BAA" w:rsidP="00193356">
            <w:pPr>
              <w:spacing w:after="0" w:line="240" w:lineRule="auto"/>
              <w:rPr>
                <w:rFonts w:cstheme="minorHAnsi"/>
                <w:color w:val="000000"/>
                <w:sz w:val="18"/>
                <w:szCs w:val="18"/>
              </w:rPr>
            </w:pPr>
          </w:p>
        </w:tc>
      </w:tr>
      <w:tr w:rsidR="00C42BAA" w:rsidRPr="00CC6185" w14:paraId="588B8F50" w14:textId="77777777" w:rsidTr="00193356">
        <w:tc>
          <w:tcPr>
            <w:tcW w:w="1638" w:type="dxa"/>
          </w:tcPr>
          <w:p w14:paraId="7F0321AB"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f. Location(s)</w:t>
            </w:r>
          </w:p>
        </w:tc>
        <w:tc>
          <w:tcPr>
            <w:tcW w:w="8257" w:type="dxa"/>
            <w:gridSpan w:val="12"/>
          </w:tcPr>
          <w:p w14:paraId="362F8845"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Bougouni and Koutiala</w:t>
            </w:r>
          </w:p>
        </w:tc>
      </w:tr>
      <w:tr w:rsidR="00C42BAA" w:rsidRPr="00CC6185" w14:paraId="616C5E40" w14:textId="77777777" w:rsidTr="00193356">
        <w:tc>
          <w:tcPr>
            <w:tcW w:w="1638" w:type="dxa"/>
          </w:tcPr>
          <w:p w14:paraId="7D05DE81"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g. Start</w:t>
            </w:r>
          </w:p>
        </w:tc>
        <w:tc>
          <w:tcPr>
            <w:tcW w:w="8257" w:type="dxa"/>
            <w:gridSpan w:val="12"/>
          </w:tcPr>
          <w:p w14:paraId="6535F106"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March 2017</w:t>
            </w:r>
          </w:p>
        </w:tc>
      </w:tr>
      <w:tr w:rsidR="00C42BAA" w:rsidRPr="00CC6185" w14:paraId="0725B356" w14:textId="77777777" w:rsidTr="00193356">
        <w:tc>
          <w:tcPr>
            <w:tcW w:w="1638" w:type="dxa"/>
          </w:tcPr>
          <w:p w14:paraId="1568ACBF"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h. End</w:t>
            </w:r>
          </w:p>
        </w:tc>
        <w:tc>
          <w:tcPr>
            <w:tcW w:w="8257" w:type="dxa"/>
            <w:gridSpan w:val="12"/>
          </w:tcPr>
          <w:p w14:paraId="6BB7D9A6"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December 2017</w:t>
            </w:r>
          </w:p>
        </w:tc>
      </w:tr>
      <w:tr w:rsidR="00C42BAA" w:rsidRPr="00CC6185" w14:paraId="1EC5150B" w14:textId="77777777" w:rsidTr="00193356">
        <w:tc>
          <w:tcPr>
            <w:tcW w:w="1638" w:type="dxa"/>
          </w:tcPr>
          <w:p w14:paraId="4C5DB1CC" w14:textId="77777777" w:rsidR="00C42BAA" w:rsidRPr="00CC6185" w:rsidRDefault="00C42BAA" w:rsidP="00193356">
            <w:pPr>
              <w:spacing w:after="0" w:line="240" w:lineRule="auto"/>
              <w:rPr>
                <w:rFonts w:cstheme="minorHAnsi"/>
                <w:color w:val="000000"/>
                <w:sz w:val="18"/>
                <w:szCs w:val="18"/>
              </w:rPr>
            </w:pPr>
          </w:p>
        </w:tc>
        <w:tc>
          <w:tcPr>
            <w:tcW w:w="8257" w:type="dxa"/>
            <w:gridSpan w:val="12"/>
          </w:tcPr>
          <w:p w14:paraId="417ACADB" w14:textId="77777777" w:rsidR="00C42BAA" w:rsidRPr="00CC6185" w:rsidRDefault="00C42BAA" w:rsidP="00193356">
            <w:pPr>
              <w:spacing w:after="0" w:line="240" w:lineRule="auto"/>
              <w:rPr>
                <w:rFonts w:cstheme="minorHAnsi"/>
                <w:color w:val="000000"/>
                <w:sz w:val="18"/>
                <w:szCs w:val="18"/>
              </w:rPr>
            </w:pPr>
          </w:p>
        </w:tc>
      </w:tr>
      <w:tr w:rsidR="00C42BAA" w:rsidRPr="00CC6185" w14:paraId="05F82347" w14:textId="77777777" w:rsidTr="00193356">
        <w:tc>
          <w:tcPr>
            <w:tcW w:w="9895" w:type="dxa"/>
            <w:gridSpan w:val="13"/>
          </w:tcPr>
          <w:p w14:paraId="09C5068A"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1. Justification</w:t>
            </w:r>
          </w:p>
          <w:p w14:paraId="669890CE"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Key elements to ensure sustainability of agriculture-livestock systems are adequate production of quality forage for animal supplementation but also availability of water and soil nutrients (Pening de Vries and Djiteye, 1982). Among these quality forages, fast-growing nitrogen fixing tree species and herbaceous plants occupy a prominent place. According to Breman and Kessler (1995), the power to concentrate and save nutrients, produce and maintain high biomass quantity exceeds far that of cereals and other grass species. It’s in this perspective that we propose to study possibilities of introducing fast-growing forage tree species in farmer’s fields under contour bunding in order to improve the performance of their households.</w:t>
            </w:r>
          </w:p>
        </w:tc>
      </w:tr>
      <w:tr w:rsidR="00C42BAA" w:rsidRPr="00CC6185" w14:paraId="69B2ECE4" w14:textId="77777777" w:rsidTr="00193356">
        <w:tc>
          <w:tcPr>
            <w:tcW w:w="9895" w:type="dxa"/>
            <w:gridSpan w:val="13"/>
            <w:tcBorders>
              <w:top w:val="single" w:sz="4" w:space="0" w:color="auto"/>
              <w:left w:val="single" w:sz="4" w:space="0" w:color="auto"/>
              <w:bottom w:val="single" w:sz="4" w:space="0" w:color="auto"/>
              <w:right w:val="single" w:sz="4" w:space="0" w:color="auto"/>
            </w:tcBorders>
          </w:tcPr>
          <w:p w14:paraId="1B6E189D"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2. Objectives</w:t>
            </w:r>
          </w:p>
        </w:tc>
      </w:tr>
      <w:tr w:rsidR="00C42BAA" w:rsidRPr="00CC6185" w14:paraId="207BA6EF" w14:textId="77777777" w:rsidTr="00193356">
        <w:tc>
          <w:tcPr>
            <w:tcW w:w="9895" w:type="dxa"/>
            <w:gridSpan w:val="13"/>
            <w:tcBorders>
              <w:top w:val="single" w:sz="4" w:space="0" w:color="auto"/>
              <w:left w:val="single" w:sz="4" w:space="0" w:color="auto"/>
              <w:bottom w:val="single" w:sz="4" w:space="0" w:color="auto"/>
              <w:right w:val="single" w:sz="4" w:space="0" w:color="auto"/>
            </w:tcBorders>
          </w:tcPr>
          <w:p w14:paraId="1036C6F7"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2.1 Monitor growth and quantify forage production of fast growing trees species</w:t>
            </w:r>
          </w:p>
        </w:tc>
      </w:tr>
      <w:tr w:rsidR="00C42BAA" w:rsidRPr="00CC6185" w14:paraId="53BFE7F9" w14:textId="77777777" w:rsidTr="00193356">
        <w:tc>
          <w:tcPr>
            <w:tcW w:w="9895" w:type="dxa"/>
            <w:gridSpan w:val="13"/>
            <w:tcBorders>
              <w:top w:val="single" w:sz="4" w:space="0" w:color="auto"/>
              <w:left w:val="single" w:sz="4" w:space="0" w:color="auto"/>
              <w:bottom w:val="single" w:sz="4" w:space="0" w:color="auto"/>
              <w:right w:val="single" w:sz="4" w:space="0" w:color="auto"/>
            </w:tcBorders>
          </w:tcPr>
          <w:p w14:paraId="42BFD0F4"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2.2 Increase crop yield through improving rainwater conservation in improved cropping systems</w:t>
            </w:r>
          </w:p>
        </w:tc>
      </w:tr>
      <w:tr w:rsidR="00C42BAA" w:rsidRPr="00CC6185" w14:paraId="3651DB75" w14:textId="77777777" w:rsidTr="00193356">
        <w:tc>
          <w:tcPr>
            <w:tcW w:w="9895" w:type="dxa"/>
            <w:gridSpan w:val="13"/>
            <w:tcBorders>
              <w:top w:val="single" w:sz="4" w:space="0" w:color="auto"/>
              <w:left w:val="single" w:sz="4" w:space="0" w:color="auto"/>
              <w:bottom w:val="single" w:sz="4" w:space="0" w:color="auto"/>
              <w:right w:val="single" w:sz="4" w:space="0" w:color="auto"/>
            </w:tcBorders>
          </w:tcPr>
          <w:p w14:paraId="0433124E"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2.3 Study the effects of fast growing trees species on soil physicochemical properties</w:t>
            </w:r>
          </w:p>
        </w:tc>
      </w:tr>
      <w:tr w:rsidR="00C42BAA" w:rsidRPr="00CC6185" w14:paraId="6D877DF9" w14:textId="77777777" w:rsidTr="00193356">
        <w:tc>
          <w:tcPr>
            <w:tcW w:w="9895" w:type="dxa"/>
            <w:gridSpan w:val="13"/>
            <w:tcBorders>
              <w:top w:val="single" w:sz="4" w:space="0" w:color="auto"/>
              <w:left w:val="single" w:sz="4" w:space="0" w:color="auto"/>
              <w:bottom w:val="single" w:sz="4" w:space="0" w:color="auto"/>
              <w:right w:val="single" w:sz="4" w:space="0" w:color="auto"/>
            </w:tcBorders>
          </w:tcPr>
          <w:p w14:paraId="7D5CD5EA" w14:textId="77777777" w:rsidR="00C42BAA" w:rsidRPr="00CC6185" w:rsidRDefault="00C42BAA" w:rsidP="00193356">
            <w:pPr>
              <w:spacing w:after="0" w:line="240" w:lineRule="auto"/>
              <w:rPr>
                <w:rFonts w:cstheme="minorHAnsi"/>
                <w:color w:val="000000"/>
                <w:sz w:val="18"/>
                <w:szCs w:val="18"/>
              </w:rPr>
            </w:pPr>
          </w:p>
        </w:tc>
      </w:tr>
      <w:tr w:rsidR="00C42BAA" w:rsidRPr="00CC6185" w14:paraId="39F8082F" w14:textId="77777777" w:rsidTr="00193356">
        <w:tc>
          <w:tcPr>
            <w:tcW w:w="9895" w:type="dxa"/>
            <w:gridSpan w:val="13"/>
            <w:tcBorders>
              <w:top w:val="single" w:sz="4" w:space="0" w:color="auto"/>
              <w:left w:val="single" w:sz="4" w:space="0" w:color="auto"/>
              <w:bottom w:val="single" w:sz="4" w:space="0" w:color="auto"/>
              <w:right w:val="single" w:sz="4" w:space="0" w:color="auto"/>
            </w:tcBorders>
          </w:tcPr>
          <w:p w14:paraId="01F89EFD"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3. Research questions</w:t>
            </w:r>
          </w:p>
        </w:tc>
      </w:tr>
      <w:tr w:rsidR="00C42BAA" w:rsidRPr="00CC6185" w14:paraId="7B86DC9B" w14:textId="77777777" w:rsidTr="00193356">
        <w:tc>
          <w:tcPr>
            <w:tcW w:w="9895" w:type="dxa"/>
            <w:gridSpan w:val="13"/>
            <w:tcBorders>
              <w:top w:val="single" w:sz="4" w:space="0" w:color="auto"/>
              <w:left w:val="single" w:sz="4" w:space="0" w:color="auto"/>
              <w:bottom w:val="single" w:sz="4" w:space="0" w:color="auto"/>
              <w:right w:val="single" w:sz="4" w:space="0" w:color="auto"/>
            </w:tcBorders>
          </w:tcPr>
          <w:p w14:paraId="7B5EB65C"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 xml:space="preserve">3.1 How can the use of CBT increase crop grain and straw biomass yield? </w:t>
            </w:r>
          </w:p>
        </w:tc>
      </w:tr>
      <w:tr w:rsidR="00C42BAA" w:rsidRPr="00CC6185" w14:paraId="09B2BBA6" w14:textId="77777777" w:rsidTr="00193356">
        <w:tc>
          <w:tcPr>
            <w:tcW w:w="9895" w:type="dxa"/>
            <w:gridSpan w:val="13"/>
            <w:tcBorders>
              <w:top w:val="single" w:sz="4" w:space="0" w:color="auto"/>
              <w:left w:val="single" w:sz="4" w:space="0" w:color="auto"/>
              <w:bottom w:val="single" w:sz="4" w:space="0" w:color="auto"/>
              <w:right w:val="single" w:sz="4" w:space="0" w:color="auto"/>
            </w:tcBorders>
          </w:tcPr>
          <w:p w14:paraId="7FCA29CE"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 xml:space="preserve">3.2 Does the use of CBT increase trees growth and biomass? </w:t>
            </w:r>
          </w:p>
        </w:tc>
      </w:tr>
      <w:tr w:rsidR="00C42BAA" w:rsidRPr="00CC6185" w14:paraId="249666D8" w14:textId="77777777" w:rsidTr="00193356">
        <w:tc>
          <w:tcPr>
            <w:tcW w:w="9895" w:type="dxa"/>
            <w:gridSpan w:val="13"/>
            <w:tcBorders>
              <w:top w:val="single" w:sz="4" w:space="0" w:color="auto"/>
              <w:left w:val="single" w:sz="4" w:space="0" w:color="auto"/>
              <w:bottom w:val="single" w:sz="4" w:space="0" w:color="auto"/>
              <w:right w:val="single" w:sz="4" w:space="0" w:color="auto"/>
            </w:tcBorders>
          </w:tcPr>
          <w:p w14:paraId="28D593DE"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 xml:space="preserve">3.3.Does the use of CBT improve soil physical and chemical properties </w:t>
            </w:r>
          </w:p>
        </w:tc>
      </w:tr>
      <w:tr w:rsidR="00C42BAA" w:rsidRPr="00CC6185" w14:paraId="0B5477BE" w14:textId="77777777" w:rsidTr="00193356">
        <w:tc>
          <w:tcPr>
            <w:tcW w:w="9895" w:type="dxa"/>
            <w:gridSpan w:val="13"/>
            <w:tcBorders>
              <w:top w:val="single" w:sz="4" w:space="0" w:color="auto"/>
              <w:left w:val="single" w:sz="4" w:space="0" w:color="auto"/>
              <w:bottom w:val="single" w:sz="4" w:space="0" w:color="auto"/>
              <w:right w:val="single" w:sz="4" w:space="0" w:color="auto"/>
            </w:tcBorders>
          </w:tcPr>
          <w:p w14:paraId="38F432FA"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 xml:space="preserve">4. Procedures (survey methods, gender disaggregation, treatments, experimental design, sample size, etc). </w:t>
            </w:r>
          </w:p>
        </w:tc>
      </w:tr>
      <w:tr w:rsidR="00C42BAA" w:rsidRPr="00CC6185" w14:paraId="10600CBB" w14:textId="77777777" w:rsidTr="00193356">
        <w:tc>
          <w:tcPr>
            <w:tcW w:w="9895" w:type="dxa"/>
            <w:gridSpan w:val="13"/>
            <w:tcBorders>
              <w:top w:val="single" w:sz="4" w:space="0" w:color="auto"/>
              <w:left w:val="single" w:sz="4" w:space="0" w:color="auto"/>
              <w:bottom w:val="single" w:sz="4" w:space="0" w:color="auto"/>
              <w:right w:val="single" w:sz="4" w:space="0" w:color="auto"/>
            </w:tcBorders>
          </w:tcPr>
          <w:p w14:paraId="42825C1C"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 xml:space="preserve">4.1 Twenty collaborative farmers will be chosen in two villages. Prior to implementation, soil sampling will be performed using an auger at 0-20 cm and 20-40 cm depth and samples send for physico- chemical analysis in the soil- water - Plant laboratory of IER. The field of each farmer will be divided in two parts. The first part is under contour bunding (CB) i.e. ridges follow contour lines and the second one with farmer’s practices labeled as non-contour bunding (NCB) implemented as a control. The contour lines will be planted with fast growing trees species chosen by farmers. In each part, trials based on cotton or maize intercropped with soybean will be implemented. In each trials only the inputs (fertilizer, pesticides) will be brought by researchers, all the others factors (crop species, varieties, tillage technique, maintenance etc.) will be those of farmers. In two fields, soil moisture will be monitored using TDR probes in CB and NCB plots. </w:t>
            </w:r>
          </w:p>
          <w:p w14:paraId="1E147ED5"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For cotton, 4 treatments corresponding to 4 levels of fertilization will be concerned: Recommended fertilization F1 (100 kg ha-1 of NPKSB (14-18-18-6-1)+50 kg of Urea applied 10-15 days after sowing and 100 kg ha-1 of Urea 45 days after sowing); F2 (F1 + 1000 kg ha-1 of Organic manure); F3 (F1 + 200 kg of Rock Phosphate of Tilemsi); F4 (F3 + 1000 kg ha-1 of Organic manure). Rock phosphate and organic manure will be broadcast before plowing or ridging. Plot size will be 10 m X 4 m with six rows plot-1 and a 1 m alley between plots. Cotton will be sown at 0.8 m X 0.4 m and thinned to obtain 2 plants hole-1</w:t>
            </w:r>
          </w:p>
          <w:p w14:paraId="135270FF"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For maize, 3 treatments will be considered: Maize sole crop (T1), soybean sole crop (T2) and Maize intercropped with soybean (T3). 100 kg ha-1 of NPK (17-17-17) + 50 kg ha-1 of Urea will be applied on maize and 100 kg ha-1 of NPK (17-17-17) on soybean. Plot size will be 10 m X 4.8 m i.e. 48 m2 with seven rows plot-1 and a 1 m alley between plots. Maize sole crop will be sown at 0.8 m X 0.4 m and thinned to obtain 2 plants hole-1 and 3.2 m x 0.4 m when intercropped. Soybean will be sown at 0.8 m X 0.15 m in sole crop and 0.8 m x 0.30 m when intercropped. Crop yields will be measured in central rows of each plot by discarding two rows along the border of each side of the plot.</w:t>
            </w:r>
          </w:p>
          <w:p w14:paraId="5CC5A247"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 xml:space="preserve">The experiment will lay out in split plot in a randomized complete block design with 20 replications scattered in farmer’s field, each being a replication. The main plot will be the two ridging techniques and the subplots the treatments type. </w:t>
            </w:r>
          </w:p>
          <w:p w14:paraId="24EF6E1D" w14:textId="77777777" w:rsidR="00C42BAA" w:rsidRPr="00CC6185" w:rsidRDefault="00C42BAA" w:rsidP="00193356">
            <w:pPr>
              <w:tabs>
                <w:tab w:val="left" w:pos="0"/>
              </w:tabs>
              <w:suppressAutoHyphens/>
              <w:spacing w:after="0" w:line="240" w:lineRule="auto"/>
              <w:jc w:val="both"/>
              <w:rPr>
                <w:rFonts w:cstheme="minorHAnsi"/>
                <w:color w:val="000000"/>
                <w:sz w:val="18"/>
                <w:szCs w:val="18"/>
              </w:rPr>
            </w:pPr>
            <w:r w:rsidRPr="00CC6185">
              <w:rPr>
                <w:rFonts w:cstheme="minorHAnsi"/>
                <w:color w:val="000000"/>
                <w:sz w:val="18"/>
                <w:szCs w:val="18"/>
              </w:rPr>
              <w:lastRenderedPageBreak/>
              <w:t>Biophysical measurement (height, basal diameter, crown radius and diameter at 1.3 m height when possible) will be performed on fast growing trees species starting at their plantation date.</w:t>
            </w:r>
          </w:p>
        </w:tc>
      </w:tr>
      <w:tr w:rsidR="00C42BAA" w:rsidRPr="00CC6185" w14:paraId="3B447E98" w14:textId="77777777" w:rsidTr="00193356">
        <w:tc>
          <w:tcPr>
            <w:tcW w:w="9895" w:type="dxa"/>
            <w:gridSpan w:val="13"/>
            <w:tcBorders>
              <w:top w:val="single" w:sz="4" w:space="0" w:color="auto"/>
              <w:left w:val="single" w:sz="4" w:space="0" w:color="auto"/>
              <w:bottom w:val="single" w:sz="4" w:space="0" w:color="auto"/>
              <w:right w:val="single" w:sz="4" w:space="0" w:color="auto"/>
            </w:tcBorders>
          </w:tcPr>
          <w:p w14:paraId="4FD50C44" w14:textId="77777777" w:rsidR="00C42BAA" w:rsidRPr="00CC6185" w:rsidRDefault="00C42BAA" w:rsidP="00193356">
            <w:pPr>
              <w:pStyle w:val="BodyText"/>
              <w:tabs>
                <w:tab w:val="left" w:pos="851"/>
              </w:tabs>
              <w:rPr>
                <w:rFonts w:asciiTheme="minorHAnsi" w:eastAsiaTheme="minorHAnsi" w:hAnsiTheme="minorHAnsi" w:cstheme="minorHAnsi"/>
                <w:color w:val="000000"/>
                <w:sz w:val="18"/>
                <w:szCs w:val="18"/>
                <w:lang w:val="en-US"/>
              </w:rPr>
            </w:pPr>
            <w:r w:rsidRPr="00CC6185">
              <w:rPr>
                <w:rFonts w:asciiTheme="minorHAnsi" w:eastAsiaTheme="minorHAnsi" w:hAnsiTheme="minorHAnsi" w:cstheme="minorHAnsi"/>
                <w:color w:val="000000"/>
                <w:sz w:val="18"/>
                <w:szCs w:val="18"/>
                <w:lang w:val="en-US"/>
              </w:rPr>
              <w:lastRenderedPageBreak/>
              <w:t xml:space="preserve">4.2 Data will be analyzed using STATBOX 7. Analyze of variance was used to assess performance of treatments and means comparison by LSD procedure. </w:t>
            </w:r>
          </w:p>
        </w:tc>
      </w:tr>
      <w:tr w:rsidR="00C42BAA" w:rsidRPr="00CC6185" w14:paraId="19E16568" w14:textId="77777777" w:rsidTr="00193356">
        <w:tc>
          <w:tcPr>
            <w:tcW w:w="6678" w:type="dxa"/>
            <w:gridSpan w:val="10"/>
            <w:tcBorders>
              <w:top w:val="single" w:sz="4" w:space="0" w:color="auto"/>
              <w:left w:val="single" w:sz="4" w:space="0" w:color="auto"/>
              <w:bottom w:val="single" w:sz="4" w:space="0" w:color="auto"/>
              <w:right w:val="single" w:sz="4" w:space="0" w:color="auto"/>
            </w:tcBorders>
          </w:tcPr>
          <w:p w14:paraId="4DB96AA7"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5. Data to be collected and uploaded</w:t>
            </w:r>
          </w:p>
        </w:tc>
        <w:tc>
          <w:tcPr>
            <w:tcW w:w="3217" w:type="dxa"/>
            <w:gridSpan w:val="3"/>
            <w:tcBorders>
              <w:top w:val="single" w:sz="4" w:space="0" w:color="auto"/>
              <w:left w:val="single" w:sz="4" w:space="0" w:color="auto"/>
              <w:bottom w:val="single" w:sz="4" w:space="0" w:color="auto"/>
              <w:right w:val="single" w:sz="4" w:space="0" w:color="auto"/>
            </w:tcBorders>
          </w:tcPr>
          <w:p w14:paraId="5D3D75E9" w14:textId="77777777" w:rsidR="00C42BAA" w:rsidRPr="00CC6185" w:rsidRDefault="00C42BAA" w:rsidP="00193356">
            <w:pPr>
              <w:spacing w:after="0" w:line="240" w:lineRule="auto"/>
              <w:rPr>
                <w:rFonts w:cstheme="minorHAnsi"/>
                <w:color w:val="000000"/>
                <w:sz w:val="18"/>
                <w:szCs w:val="18"/>
              </w:rPr>
            </w:pPr>
            <w:commentRangeStart w:id="6"/>
            <w:r w:rsidRPr="00CC6185">
              <w:rPr>
                <w:rFonts w:cstheme="minorHAnsi"/>
                <w:color w:val="000000"/>
                <w:sz w:val="18"/>
                <w:szCs w:val="18"/>
              </w:rPr>
              <w:t>Responsibility/Institute</w:t>
            </w:r>
            <w:commentRangeEnd w:id="6"/>
            <w:r w:rsidRPr="00CC6185">
              <w:rPr>
                <w:rStyle w:val="CommentReference"/>
                <w:rFonts w:cstheme="minorHAnsi"/>
                <w:sz w:val="18"/>
                <w:szCs w:val="18"/>
              </w:rPr>
              <w:commentReference w:id="6"/>
            </w:r>
          </w:p>
        </w:tc>
      </w:tr>
      <w:tr w:rsidR="00C42BAA" w:rsidRPr="00CC6185" w14:paraId="680DED79" w14:textId="77777777" w:rsidTr="00193356">
        <w:tc>
          <w:tcPr>
            <w:tcW w:w="6678" w:type="dxa"/>
            <w:gridSpan w:val="10"/>
            <w:tcBorders>
              <w:top w:val="single" w:sz="4" w:space="0" w:color="auto"/>
              <w:left w:val="single" w:sz="4" w:space="0" w:color="auto"/>
              <w:bottom w:val="single" w:sz="4" w:space="0" w:color="auto"/>
              <w:right w:val="single" w:sz="4" w:space="0" w:color="auto"/>
            </w:tcBorders>
          </w:tcPr>
          <w:p w14:paraId="76FC009F"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5.1 Soil physical and chemical properties</w:t>
            </w:r>
          </w:p>
        </w:tc>
        <w:tc>
          <w:tcPr>
            <w:tcW w:w="3217" w:type="dxa"/>
            <w:gridSpan w:val="3"/>
            <w:tcBorders>
              <w:top w:val="single" w:sz="4" w:space="0" w:color="auto"/>
              <w:left w:val="single" w:sz="4" w:space="0" w:color="auto"/>
              <w:bottom w:val="single" w:sz="4" w:space="0" w:color="auto"/>
              <w:right w:val="single" w:sz="4" w:space="0" w:color="auto"/>
            </w:tcBorders>
          </w:tcPr>
          <w:p w14:paraId="3CB0DCA8" w14:textId="77777777" w:rsidR="00C42BAA" w:rsidRPr="00CC6185" w:rsidRDefault="00C42BAA" w:rsidP="00193356">
            <w:pPr>
              <w:spacing w:after="0" w:line="240" w:lineRule="auto"/>
              <w:rPr>
                <w:rFonts w:cstheme="minorHAnsi"/>
                <w:color w:val="000000"/>
                <w:sz w:val="18"/>
                <w:szCs w:val="18"/>
              </w:rPr>
            </w:pPr>
          </w:p>
        </w:tc>
      </w:tr>
      <w:tr w:rsidR="00C42BAA" w:rsidRPr="00CC6185" w14:paraId="7887A36E" w14:textId="77777777" w:rsidTr="00193356">
        <w:tc>
          <w:tcPr>
            <w:tcW w:w="6678" w:type="dxa"/>
            <w:gridSpan w:val="10"/>
            <w:tcBorders>
              <w:top w:val="single" w:sz="4" w:space="0" w:color="auto"/>
              <w:left w:val="single" w:sz="4" w:space="0" w:color="auto"/>
              <w:bottom w:val="single" w:sz="4" w:space="0" w:color="auto"/>
              <w:right w:val="single" w:sz="4" w:space="0" w:color="auto"/>
            </w:tcBorders>
          </w:tcPr>
          <w:p w14:paraId="795C2FFE"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5.2. Soil moisture content</w:t>
            </w:r>
          </w:p>
        </w:tc>
        <w:tc>
          <w:tcPr>
            <w:tcW w:w="3217" w:type="dxa"/>
            <w:gridSpan w:val="3"/>
            <w:tcBorders>
              <w:top w:val="single" w:sz="4" w:space="0" w:color="auto"/>
              <w:left w:val="single" w:sz="4" w:space="0" w:color="auto"/>
              <w:bottom w:val="single" w:sz="4" w:space="0" w:color="auto"/>
              <w:right w:val="single" w:sz="4" w:space="0" w:color="auto"/>
            </w:tcBorders>
          </w:tcPr>
          <w:p w14:paraId="60AA18D6" w14:textId="77777777" w:rsidR="00C42BAA" w:rsidRPr="00CC6185" w:rsidRDefault="00C42BAA" w:rsidP="00193356">
            <w:pPr>
              <w:spacing w:after="0" w:line="240" w:lineRule="auto"/>
              <w:rPr>
                <w:rFonts w:cstheme="minorHAnsi"/>
                <w:color w:val="000000"/>
                <w:sz w:val="18"/>
                <w:szCs w:val="18"/>
              </w:rPr>
            </w:pPr>
          </w:p>
        </w:tc>
      </w:tr>
      <w:tr w:rsidR="00C42BAA" w:rsidRPr="00CC6185" w14:paraId="71D6351A" w14:textId="77777777" w:rsidTr="00193356">
        <w:tc>
          <w:tcPr>
            <w:tcW w:w="6678" w:type="dxa"/>
            <w:gridSpan w:val="10"/>
            <w:tcBorders>
              <w:top w:val="single" w:sz="4" w:space="0" w:color="auto"/>
              <w:left w:val="single" w:sz="4" w:space="0" w:color="auto"/>
              <w:bottom w:val="single" w:sz="4" w:space="0" w:color="auto"/>
              <w:right w:val="single" w:sz="4" w:space="0" w:color="auto"/>
            </w:tcBorders>
          </w:tcPr>
          <w:p w14:paraId="06959D10"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 xml:space="preserve">5.2 Trees biophysical parameters </w:t>
            </w:r>
          </w:p>
        </w:tc>
        <w:tc>
          <w:tcPr>
            <w:tcW w:w="3217" w:type="dxa"/>
            <w:gridSpan w:val="3"/>
            <w:tcBorders>
              <w:top w:val="single" w:sz="4" w:space="0" w:color="auto"/>
              <w:left w:val="single" w:sz="4" w:space="0" w:color="auto"/>
              <w:bottom w:val="single" w:sz="4" w:space="0" w:color="auto"/>
              <w:right w:val="single" w:sz="4" w:space="0" w:color="auto"/>
            </w:tcBorders>
          </w:tcPr>
          <w:p w14:paraId="34B72A15" w14:textId="77777777" w:rsidR="00C42BAA" w:rsidRPr="00CC6185" w:rsidRDefault="00C42BAA" w:rsidP="00193356">
            <w:pPr>
              <w:spacing w:after="0" w:line="240" w:lineRule="auto"/>
              <w:rPr>
                <w:rFonts w:cstheme="minorHAnsi"/>
                <w:color w:val="000000"/>
                <w:sz w:val="18"/>
                <w:szCs w:val="18"/>
              </w:rPr>
            </w:pPr>
          </w:p>
        </w:tc>
      </w:tr>
      <w:tr w:rsidR="00C42BAA" w:rsidRPr="00CC6185" w14:paraId="02894C36" w14:textId="77777777" w:rsidTr="00193356">
        <w:tc>
          <w:tcPr>
            <w:tcW w:w="9895" w:type="dxa"/>
            <w:gridSpan w:val="13"/>
            <w:tcBorders>
              <w:top w:val="single" w:sz="4" w:space="0" w:color="auto"/>
              <w:left w:val="single" w:sz="4" w:space="0" w:color="auto"/>
              <w:bottom w:val="single" w:sz="4" w:space="0" w:color="auto"/>
              <w:right w:val="single" w:sz="4" w:space="0" w:color="auto"/>
            </w:tcBorders>
          </w:tcPr>
          <w:p w14:paraId="41C01F9B"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5.3 Crop yield (biomass and grain)</w:t>
            </w:r>
          </w:p>
        </w:tc>
      </w:tr>
      <w:tr w:rsidR="00C42BAA" w:rsidRPr="00CC6185" w14:paraId="1832A3AE" w14:textId="77777777" w:rsidTr="00193356">
        <w:tc>
          <w:tcPr>
            <w:tcW w:w="9895" w:type="dxa"/>
            <w:gridSpan w:val="13"/>
            <w:tcBorders>
              <w:top w:val="single" w:sz="4" w:space="0" w:color="auto"/>
              <w:left w:val="single" w:sz="4" w:space="0" w:color="auto"/>
              <w:bottom w:val="single" w:sz="4" w:space="0" w:color="auto"/>
              <w:right w:val="single" w:sz="4" w:space="0" w:color="auto"/>
            </w:tcBorders>
          </w:tcPr>
          <w:p w14:paraId="683D715B" w14:textId="77777777" w:rsidR="00C42BAA" w:rsidRPr="00CC6185" w:rsidRDefault="00C42BAA" w:rsidP="00193356">
            <w:pPr>
              <w:spacing w:after="0" w:line="240" w:lineRule="auto"/>
              <w:rPr>
                <w:rFonts w:cstheme="minorHAnsi"/>
                <w:color w:val="000000"/>
                <w:sz w:val="18"/>
                <w:szCs w:val="18"/>
              </w:rPr>
            </w:pPr>
          </w:p>
        </w:tc>
      </w:tr>
      <w:tr w:rsidR="00C42BAA" w:rsidRPr="00CC6185" w14:paraId="537802A7" w14:textId="77777777" w:rsidTr="00193356">
        <w:tc>
          <w:tcPr>
            <w:tcW w:w="2875" w:type="dxa"/>
            <w:gridSpan w:val="6"/>
            <w:tcBorders>
              <w:top w:val="single" w:sz="4" w:space="0" w:color="auto"/>
              <w:left w:val="single" w:sz="4" w:space="0" w:color="auto"/>
              <w:bottom w:val="single" w:sz="4" w:space="0" w:color="auto"/>
              <w:right w:val="single" w:sz="4" w:space="0" w:color="auto"/>
            </w:tcBorders>
          </w:tcPr>
          <w:p w14:paraId="69BDF8BD" w14:textId="77777777" w:rsidR="00C42BAA" w:rsidRPr="00CC6185" w:rsidRDefault="00C42BAA" w:rsidP="00193356">
            <w:pPr>
              <w:spacing w:after="0" w:line="240" w:lineRule="auto"/>
              <w:jc w:val="both"/>
              <w:rPr>
                <w:rFonts w:cstheme="minorHAnsi"/>
                <w:color w:val="000000"/>
                <w:sz w:val="18"/>
                <w:szCs w:val="18"/>
              </w:rPr>
            </w:pPr>
            <w:r w:rsidRPr="00CC6185">
              <w:rPr>
                <w:rFonts w:cstheme="minorHAnsi"/>
                <w:color w:val="000000"/>
                <w:sz w:val="18"/>
                <w:szCs w:val="18"/>
              </w:rPr>
              <w:t>Deliverables</w:t>
            </w:r>
          </w:p>
        </w:tc>
        <w:tc>
          <w:tcPr>
            <w:tcW w:w="3690" w:type="dxa"/>
            <w:gridSpan w:val="3"/>
            <w:tcBorders>
              <w:top w:val="single" w:sz="4" w:space="0" w:color="auto"/>
              <w:left w:val="single" w:sz="4" w:space="0" w:color="auto"/>
              <w:bottom w:val="single" w:sz="4" w:space="0" w:color="auto"/>
              <w:right w:val="single" w:sz="4" w:space="0" w:color="auto"/>
            </w:tcBorders>
          </w:tcPr>
          <w:p w14:paraId="37FC6325"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Means of verification</w:t>
            </w:r>
          </w:p>
        </w:tc>
        <w:tc>
          <w:tcPr>
            <w:tcW w:w="3330" w:type="dxa"/>
            <w:gridSpan w:val="4"/>
            <w:tcBorders>
              <w:top w:val="single" w:sz="4" w:space="0" w:color="auto"/>
              <w:left w:val="single" w:sz="4" w:space="0" w:color="auto"/>
              <w:bottom w:val="single" w:sz="4" w:space="0" w:color="auto"/>
              <w:right w:val="single" w:sz="4" w:space="0" w:color="auto"/>
            </w:tcBorders>
          </w:tcPr>
          <w:p w14:paraId="68745F47"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Date</w:t>
            </w:r>
          </w:p>
        </w:tc>
      </w:tr>
      <w:tr w:rsidR="00C42BAA" w:rsidRPr="00CC6185" w14:paraId="55C4B7EB" w14:textId="77777777" w:rsidTr="00193356">
        <w:tc>
          <w:tcPr>
            <w:tcW w:w="2875" w:type="dxa"/>
            <w:gridSpan w:val="6"/>
            <w:tcBorders>
              <w:top w:val="single" w:sz="4" w:space="0" w:color="auto"/>
              <w:left w:val="single" w:sz="4" w:space="0" w:color="auto"/>
              <w:bottom w:val="single" w:sz="4" w:space="0" w:color="auto"/>
              <w:right w:val="single" w:sz="4" w:space="0" w:color="auto"/>
            </w:tcBorders>
          </w:tcPr>
          <w:p w14:paraId="3E0AB508" w14:textId="77777777" w:rsidR="00C42BAA" w:rsidRPr="00CC6185" w:rsidRDefault="00C42BAA" w:rsidP="00193356">
            <w:pPr>
              <w:spacing w:after="0" w:line="240" w:lineRule="auto"/>
              <w:jc w:val="both"/>
              <w:rPr>
                <w:rFonts w:cstheme="minorHAnsi"/>
                <w:color w:val="000000"/>
                <w:sz w:val="18"/>
                <w:szCs w:val="18"/>
              </w:rPr>
            </w:pPr>
            <w:r w:rsidRPr="00CC6185">
              <w:rPr>
                <w:rFonts w:cstheme="minorHAnsi"/>
                <w:color w:val="000000"/>
                <w:sz w:val="18"/>
                <w:szCs w:val="18"/>
              </w:rPr>
              <w:t>6.1 Trials have been implemented</w:t>
            </w:r>
          </w:p>
        </w:tc>
        <w:tc>
          <w:tcPr>
            <w:tcW w:w="3690" w:type="dxa"/>
            <w:gridSpan w:val="3"/>
            <w:tcBorders>
              <w:top w:val="single" w:sz="4" w:space="0" w:color="auto"/>
              <w:left w:val="single" w:sz="4" w:space="0" w:color="auto"/>
              <w:bottom w:val="single" w:sz="4" w:space="0" w:color="auto"/>
              <w:right w:val="single" w:sz="4" w:space="0" w:color="auto"/>
            </w:tcBorders>
          </w:tcPr>
          <w:p w14:paraId="3BCFD11E"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 xml:space="preserve">Field visit , technical report and IER’s yearly committee of Program report </w:t>
            </w:r>
          </w:p>
        </w:tc>
        <w:tc>
          <w:tcPr>
            <w:tcW w:w="3330" w:type="dxa"/>
            <w:gridSpan w:val="4"/>
            <w:tcBorders>
              <w:top w:val="single" w:sz="4" w:space="0" w:color="auto"/>
              <w:left w:val="single" w:sz="4" w:space="0" w:color="auto"/>
              <w:bottom w:val="single" w:sz="4" w:space="0" w:color="auto"/>
              <w:right w:val="single" w:sz="4" w:space="0" w:color="auto"/>
            </w:tcBorders>
          </w:tcPr>
          <w:p w14:paraId="2E96443E"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December 2017 (Africa Rising technical report) and June 2018 (IER’s yearly committee of Program report)</w:t>
            </w:r>
          </w:p>
        </w:tc>
      </w:tr>
      <w:tr w:rsidR="00C42BAA" w:rsidRPr="00CC6185" w14:paraId="152A16DA" w14:textId="77777777" w:rsidTr="00193356">
        <w:tc>
          <w:tcPr>
            <w:tcW w:w="2875" w:type="dxa"/>
            <w:gridSpan w:val="6"/>
            <w:tcBorders>
              <w:top w:val="single" w:sz="4" w:space="0" w:color="auto"/>
              <w:left w:val="single" w:sz="4" w:space="0" w:color="auto"/>
              <w:bottom w:val="single" w:sz="4" w:space="0" w:color="auto"/>
              <w:right w:val="single" w:sz="4" w:space="0" w:color="auto"/>
            </w:tcBorders>
          </w:tcPr>
          <w:p w14:paraId="76D09174" w14:textId="77777777" w:rsidR="00C42BAA" w:rsidRPr="00CC6185" w:rsidRDefault="00C42BAA" w:rsidP="00193356">
            <w:pPr>
              <w:spacing w:after="0" w:line="240" w:lineRule="auto"/>
              <w:jc w:val="both"/>
              <w:rPr>
                <w:rFonts w:cstheme="minorHAnsi"/>
                <w:color w:val="000000"/>
                <w:sz w:val="18"/>
                <w:szCs w:val="18"/>
              </w:rPr>
            </w:pPr>
            <w:r w:rsidRPr="00CC6185">
              <w:rPr>
                <w:rFonts w:cstheme="minorHAnsi"/>
                <w:color w:val="000000"/>
                <w:sz w:val="18"/>
                <w:szCs w:val="18"/>
              </w:rPr>
              <w:t>6.2 Farmer exchange visit</w:t>
            </w:r>
          </w:p>
        </w:tc>
        <w:tc>
          <w:tcPr>
            <w:tcW w:w="3690" w:type="dxa"/>
            <w:gridSpan w:val="3"/>
            <w:tcBorders>
              <w:top w:val="single" w:sz="4" w:space="0" w:color="auto"/>
              <w:left w:val="single" w:sz="4" w:space="0" w:color="auto"/>
              <w:bottom w:val="single" w:sz="4" w:space="0" w:color="auto"/>
              <w:right w:val="single" w:sz="4" w:space="0" w:color="auto"/>
            </w:tcBorders>
          </w:tcPr>
          <w:p w14:paraId="3A68FC3D"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Field visit , technical report and IER’s yearly committee of Program report, pictures (photo and film)</w:t>
            </w:r>
          </w:p>
        </w:tc>
        <w:tc>
          <w:tcPr>
            <w:tcW w:w="3330" w:type="dxa"/>
            <w:gridSpan w:val="4"/>
            <w:tcBorders>
              <w:top w:val="single" w:sz="4" w:space="0" w:color="auto"/>
              <w:left w:val="single" w:sz="4" w:space="0" w:color="auto"/>
              <w:bottom w:val="single" w:sz="4" w:space="0" w:color="auto"/>
              <w:right w:val="single" w:sz="4" w:space="0" w:color="auto"/>
            </w:tcBorders>
          </w:tcPr>
          <w:p w14:paraId="68A1759E"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December 2017 (Africa Rising technical report) and June 2018 (IER’s yearly committee of Program report)</w:t>
            </w:r>
          </w:p>
        </w:tc>
      </w:tr>
      <w:tr w:rsidR="00C42BAA" w:rsidRPr="00CC6185" w14:paraId="520FB672" w14:textId="77777777" w:rsidTr="00193356">
        <w:tc>
          <w:tcPr>
            <w:tcW w:w="9895" w:type="dxa"/>
            <w:gridSpan w:val="13"/>
            <w:tcBorders>
              <w:top w:val="single" w:sz="4" w:space="0" w:color="auto"/>
              <w:left w:val="single" w:sz="4" w:space="0" w:color="auto"/>
              <w:bottom w:val="single" w:sz="4" w:space="0" w:color="auto"/>
              <w:right w:val="single" w:sz="4" w:space="0" w:color="auto"/>
            </w:tcBorders>
          </w:tcPr>
          <w:p w14:paraId="0ABB649E" w14:textId="77777777" w:rsidR="00C42BAA" w:rsidRPr="00CC6185" w:rsidRDefault="00C42BAA" w:rsidP="00193356">
            <w:pPr>
              <w:spacing w:after="0" w:line="240" w:lineRule="auto"/>
              <w:rPr>
                <w:rFonts w:cstheme="minorHAnsi"/>
                <w:color w:val="000000"/>
                <w:sz w:val="18"/>
                <w:szCs w:val="18"/>
              </w:rPr>
            </w:pPr>
          </w:p>
        </w:tc>
      </w:tr>
      <w:tr w:rsidR="00C42BAA" w:rsidRPr="00CC6185" w14:paraId="3B99A074" w14:textId="77777777" w:rsidTr="00193356">
        <w:tc>
          <w:tcPr>
            <w:tcW w:w="9895" w:type="dxa"/>
            <w:gridSpan w:val="13"/>
            <w:tcBorders>
              <w:top w:val="single" w:sz="4" w:space="0" w:color="auto"/>
              <w:left w:val="single" w:sz="4" w:space="0" w:color="auto"/>
              <w:bottom w:val="single" w:sz="4" w:space="0" w:color="auto"/>
              <w:right w:val="single" w:sz="4" w:space="0" w:color="auto"/>
            </w:tcBorders>
          </w:tcPr>
          <w:p w14:paraId="3FD72455"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7. Sustainable intensification indicators</w:t>
            </w:r>
          </w:p>
        </w:tc>
      </w:tr>
      <w:tr w:rsidR="00C42BAA" w:rsidRPr="00CC6185" w14:paraId="1F5E656B" w14:textId="77777777" w:rsidTr="00193356">
        <w:tc>
          <w:tcPr>
            <w:tcW w:w="1998" w:type="dxa"/>
            <w:gridSpan w:val="3"/>
            <w:tcBorders>
              <w:top w:val="single" w:sz="4" w:space="0" w:color="auto"/>
              <w:left w:val="single" w:sz="4" w:space="0" w:color="auto"/>
              <w:bottom w:val="single" w:sz="4" w:space="0" w:color="auto"/>
              <w:right w:val="single" w:sz="4" w:space="0" w:color="auto"/>
            </w:tcBorders>
          </w:tcPr>
          <w:p w14:paraId="0FAD583D"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7.1 Productivity</w:t>
            </w:r>
          </w:p>
        </w:tc>
        <w:tc>
          <w:tcPr>
            <w:tcW w:w="7897" w:type="dxa"/>
            <w:gridSpan w:val="10"/>
            <w:tcBorders>
              <w:top w:val="single" w:sz="4" w:space="0" w:color="auto"/>
              <w:left w:val="single" w:sz="4" w:space="0" w:color="auto"/>
              <w:bottom w:val="single" w:sz="4" w:space="0" w:color="auto"/>
              <w:right w:val="single" w:sz="4" w:space="0" w:color="auto"/>
            </w:tcBorders>
          </w:tcPr>
          <w:p w14:paraId="081EC453"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Crop production, .input use efficiency, .cropping intensity</w:t>
            </w:r>
          </w:p>
        </w:tc>
      </w:tr>
      <w:tr w:rsidR="00C42BAA" w:rsidRPr="00CC6185" w14:paraId="4C075F0E" w14:textId="77777777" w:rsidTr="00193356">
        <w:tc>
          <w:tcPr>
            <w:tcW w:w="1998" w:type="dxa"/>
            <w:gridSpan w:val="3"/>
            <w:tcBorders>
              <w:top w:val="single" w:sz="4" w:space="0" w:color="auto"/>
              <w:left w:val="single" w:sz="4" w:space="0" w:color="auto"/>
              <w:bottom w:val="single" w:sz="4" w:space="0" w:color="auto"/>
              <w:right w:val="single" w:sz="4" w:space="0" w:color="auto"/>
            </w:tcBorders>
          </w:tcPr>
          <w:p w14:paraId="0365755E"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7.2 Environmental</w:t>
            </w:r>
          </w:p>
        </w:tc>
        <w:tc>
          <w:tcPr>
            <w:tcW w:w="7897" w:type="dxa"/>
            <w:gridSpan w:val="10"/>
            <w:tcBorders>
              <w:top w:val="single" w:sz="4" w:space="0" w:color="auto"/>
              <w:left w:val="single" w:sz="4" w:space="0" w:color="auto"/>
              <w:bottom w:val="single" w:sz="4" w:space="0" w:color="auto"/>
              <w:right w:val="single" w:sz="4" w:space="0" w:color="auto"/>
            </w:tcBorders>
          </w:tcPr>
          <w:p w14:paraId="6654532A"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Soil quality (nutrients level)</w:t>
            </w:r>
          </w:p>
        </w:tc>
      </w:tr>
      <w:tr w:rsidR="00C42BAA" w:rsidRPr="00CC6185" w14:paraId="2CCB8364" w14:textId="77777777" w:rsidTr="00193356">
        <w:tc>
          <w:tcPr>
            <w:tcW w:w="1998" w:type="dxa"/>
            <w:gridSpan w:val="3"/>
            <w:tcBorders>
              <w:top w:val="single" w:sz="4" w:space="0" w:color="auto"/>
              <w:left w:val="single" w:sz="4" w:space="0" w:color="auto"/>
              <w:bottom w:val="single" w:sz="4" w:space="0" w:color="auto"/>
              <w:right w:val="single" w:sz="4" w:space="0" w:color="auto"/>
            </w:tcBorders>
          </w:tcPr>
          <w:p w14:paraId="51D66C09"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7.3 Economic</w:t>
            </w:r>
          </w:p>
        </w:tc>
        <w:tc>
          <w:tcPr>
            <w:tcW w:w="7897" w:type="dxa"/>
            <w:gridSpan w:val="10"/>
            <w:tcBorders>
              <w:top w:val="single" w:sz="4" w:space="0" w:color="auto"/>
              <w:left w:val="single" w:sz="4" w:space="0" w:color="auto"/>
              <w:bottom w:val="single" w:sz="4" w:space="0" w:color="auto"/>
              <w:right w:val="single" w:sz="4" w:space="0" w:color="auto"/>
            </w:tcBorders>
          </w:tcPr>
          <w:p w14:paraId="29FB67D8"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Profitability, Returns to land labour and inputs, diversification of income sources</w:t>
            </w:r>
          </w:p>
        </w:tc>
      </w:tr>
      <w:tr w:rsidR="00C42BAA" w:rsidRPr="00CC6185" w14:paraId="1EDCADC4" w14:textId="77777777" w:rsidTr="00193356">
        <w:tc>
          <w:tcPr>
            <w:tcW w:w="1998" w:type="dxa"/>
            <w:gridSpan w:val="3"/>
            <w:tcBorders>
              <w:top w:val="single" w:sz="4" w:space="0" w:color="auto"/>
              <w:left w:val="single" w:sz="4" w:space="0" w:color="auto"/>
              <w:bottom w:val="single" w:sz="4" w:space="0" w:color="auto"/>
              <w:right w:val="single" w:sz="4" w:space="0" w:color="auto"/>
            </w:tcBorders>
          </w:tcPr>
          <w:p w14:paraId="167C5677"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7.4 Social</w:t>
            </w:r>
          </w:p>
        </w:tc>
        <w:tc>
          <w:tcPr>
            <w:tcW w:w="7897" w:type="dxa"/>
            <w:gridSpan w:val="10"/>
            <w:tcBorders>
              <w:top w:val="single" w:sz="4" w:space="0" w:color="auto"/>
              <w:left w:val="single" w:sz="4" w:space="0" w:color="auto"/>
              <w:bottom w:val="single" w:sz="4" w:space="0" w:color="auto"/>
              <w:right w:val="single" w:sz="4" w:space="0" w:color="auto"/>
            </w:tcBorders>
          </w:tcPr>
          <w:p w14:paraId="3B0DE37B"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 xml:space="preserve">Gender equity; social cohesion; </w:t>
            </w:r>
          </w:p>
        </w:tc>
      </w:tr>
      <w:tr w:rsidR="00C42BAA" w:rsidRPr="00CC6185" w14:paraId="7BE96929" w14:textId="77777777" w:rsidTr="00193356">
        <w:tc>
          <w:tcPr>
            <w:tcW w:w="1998" w:type="dxa"/>
            <w:gridSpan w:val="3"/>
            <w:tcBorders>
              <w:top w:val="single" w:sz="4" w:space="0" w:color="auto"/>
              <w:left w:val="single" w:sz="4" w:space="0" w:color="auto"/>
              <w:bottom w:val="single" w:sz="4" w:space="0" w:color="auto"/>
              <w:right w:val="single" w:sz="4" w:space="0" w:color="auto"/>
            </w:tcBorders>
          </w:tcPr>
          <w:p w14:paraId="13030801"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7.5 Human</w:t>
            </w:r>
          </w:p>
        </w:tc>
        <w:tc>
          <w:tcPr>
            <w:tcW w:w="7897" w:type="dxa"/>
            <w:gridSpan w:val="10"/>
            <w:tcBorders>
              <w:top w:val="single" w:sz="4" w:space="0" w:color="auto"/>
              <w:left w:val="single" w:sz="4" w:space="0" w:color="auto"/>
              <w:bottom w:val="single" w:sz="4" w:space="0" w:color="auto"/>
              <w:right w:val="single" w:sz="4" w:space="0" w:color="auto"/>
            </w:tcBorders>
          </w:tcPr>
          <w:p w14:paraId="7656D2FF"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livelihoods</w:t>
            </w:r>
          </w:p>
        </w:tc>
      </w:tr>
      <w:tr w:rsidR="00C42BAA" w:rsidRPr="00CC6185" w14:paraId="38CA9B2E" w14:textId="77777777" w:rsidTr="00193356">
        <w:tc>
          <w:tcPr>
            <w:tcW w:w="9895" w:type="dxa"/>
            <w:gridSpan w:val="13"/>
            <w:tcBorders>
              <w:top w:val="single" w:sz="4" w:space="0" w:color="auto"/>
              <w:left w:val="single" w:sz="4" w:space="0" w:color="auto"/>
              <w:bottom w:val="single" w:sz="4" w:space="0" w:color="auto"/>
              <w:right w:val="single" w:sz="4" w:space="0" w:color="auto"/>
            </w:tcBorders>
          </w:tcPr>
          <w:p w14:paraId="447432B8" w14:textId="77777777" w:rsidR="00C42BAA" w:rsidRPr="00CC6185" w:rsidRDefault="00C42BAA" w:rsidP="00193356">
            <w:pPr>
              <w:spacing w:after="0" w:line="240" w:lineRule="auto"/>
              <w:rPr>
                <w:rFonts w:cstheme="minorHAnsi"/>
                <w:color w:val="000000"/>
                <w:sz w:val="18"/>
                <w:szCs w:val="18"/>
              </w:rPr>
            </w:pPr>
          </w:p>
        </w:tc>
      </w:tr>
    </w:tbl>
    <w:p w14:paraId="4FB0017C" w14:textId="77777777" w:rsidR="00C42BAA" w:rsidRPr="00CC6185" w:rsidRDefault="00C42BAA" w:rsidP="00C42BAA">
      <w:pPr>
        <w:spacing w:line="240" w:lineRule="auto"/>
        <w:rPr>
          <w:rFonts w:cstheme="minorHAnsi"/>
          <w:color w:val="000000"/>
          <w:sz w:val="18"/>
          <w:szCs w:val="18"/>
        </w:rPr>
      </w:pP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171"/>
        <w:gridCol w:w="189"/>
        <w:gridCol w:w="360"/>
        <w:gridCol w:w="450"/>
        <w:gridCol w:w="1080"/>
        <w:gridCol w:w="1800"/>
        <w:gridCol w:w="180"/>
        <w:gridCol w:w="810"/>
        <w:gridCol w:w="109"/>
        <w:gridCol w:w="1183"/>
        <w:gridCol w:w="1925"/>
      </w:tblGrid>
      <w:tr w:rsidR="00C42BAA" w:rsidRPr="00CC6185" w14:paraId="236C36B6" w14:textId="77777777" w:rsidTr="00193356">
        <w:tc>
          <w:tcPr>
            <w:tcW w:w="1809" w:type="dxa"/>
            <w:gridSpan w:val="2"/>
          </w:tcPr>
          <w:p w14:paraId="2E35E0B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Sub-activity 1.4</w:t>
            </w:r>
          </w:p>
        </w:tc>
        <w:tc>
          <w:tcPr>
            <w:tcW w:w="8086" w:type="dxa"/>
            <w:gridSpan w:val="10"/>
          </w:tcPr>
          <w:p w14:paraId="63FAB12F" w14:textId="77777777" w:rsidR="00C42BAA" w:rsidRPr="00CC6185" w:rsidRDefault="00C42BAA" w:rsidP="00193356">
            <w:pPr>
              <w:spacing w:after="0" w:line="240" w:lineRule="auto"/>
              <w:rPr>
                <w:rFonts w:cstheme="minorHAnsi"/>
                <w:sz w:val="18"/>
                <w:szCs w:val="18"/>
              </w:rPr>
            </w:pPr>
            <w:r>
              <w:rPr>
                <w:rFonts w:eastAsia="Times New Roman" w:cstheme="minorHAnsi"/>
                <w:color w:val="000000"/>
                <w:sz w:val="18"/>
                <w:szCs w:val="18"/>
              </w:rPr>
              <w:t>Field m</w:t>
            </w:r>
            <w:r w:rsidRPr="00CC6185">
              <w:rPr>
                <w:rFonts w:eastAsia="Times New Roman" w:cstheme="minorHAnsi"/>
                <w:color w:val="000000"/>
                <w:sz w:val="18"/>
                <w:szCs w:val="18"/>
              </w:rPr>
              <w:t xml:space="preserve">easurement </w:t>
            </w:r>
            <w:r>
              <w:rPr>
                <w:rFonts w:eastAsia="Times New Roman" w:cstheme="minorHAnsi"/>
                <w:color w:val="000000"/>
                <w:sz w:val="18"/>
                <w:szCs w:val="18"/>
              </w:rPr>
              <w:t xml:space="preserve">and nutrient quality assessment </w:t>
            </w:r>
            <w:r w:rsidRPr="00CC6185">
              <w:rPr>
                <w:rFonts w:eastAsia="Times New Roman" w:cstheme="minorHAnsi"/>
                <w:color w:val="000000"/>
                <w:sz w:val="18"/>
                <w:szCs w:val="18"/>
              </w:rPr>
              <w:t>of runoff, erosion, soil water content, water table and vegetation from field to watershed scale under different land use and land management practices.</w:t>
            </w:r>
          </w:p>
        </w:tc>
      </w:tr>
      <w:tr w:rsidR="00C42BAA" w:rsidRPr="00CC6185" w14:paraId="67D1F89A" w14:textId="77777777" w:rsidTr="00193356">
        <w:tc>
          <w:tcPr>
            <w:tcW w:w="9895" w:type="dxa"/>
            <w:gridSpan w:val="12"/>
          </w:tcPr>
          <w:p w14:paraId="097BA768"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 xml:space="preserve">Research team </w:t>
            </w:r>
          </w:p>
        </w:tc>
      </w:tr>
      <w:tr w:rsidR="00C42BAA" w:rsidRPr="00CC6185" w14:paraId="35B6F1DB" w14:textId="77777777" w:rsidTr="00193356">
        <w:tc>
          <w:tcPr>
            <w:tcW w:w="2808" w:type="dxa"/>
            <w:gridSpan w:val="5"/>
          </w:tcPr>
          <w:p w14:paraId="7D3B1225"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Name</w:t>
            </w:r>
          </w:p>
        </w:tc>
        <w:tc>
          <w:tcPr>
            <w:tcW w:w="3060" w:type="dxa"/>
            <w:gridSpan w:val="3"/>
          </w:tcPr>
          <w:p w14:paraId="5E340C5A"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Institution</w:t>
            </w:r>
          </w:p>
        </w:tc>
        <w:tc>
          <w:tcPr>
            <w:tcW w:w="4027" w:type="dxa"/>
            <w:gridSpan w:val="4"/>
          </w:tcPr>
          <w:p w14:paraId="0DCABCBA"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Role</w:t>
            </w:r>
          </w:p>
        </w:tc>
      </w:tr>
      <w:tr w:rsidR="00C42BAA" w:rsidRPr="00CC6185" w14:paraId="1591651E" w14:textId="77777777" w:rsidTr="00193356">
        <w:tc>
          <w:tcPr>
            <w:tcW w:w="2808" w:type="dxa"/>
            <w:gridSpan w:val="5"/>
          </w:tcPr>
          <w:p w14:paraId="46692092"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Kalifa TRAORE</w:t>
            </w:r>
          </w:p>
        </w:tc>
        <w:tc>
          <w:tcPr>
            <w:tcW w:w="3060" w:type="dxa"/>
            <w:gridSpan w:val="3"/>
          </w:tcPr>
          <w:p w14:paraId="4A135BDA"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IER</w:t>
            </w:r>
          </w:p>
        </w:tc>
        <w:tc>
          <w:tcPr>
            <w:tcW w:w="4027" w:type="dxa"/>
            <w:gridSpan w:val="4"/>
          </w:tcPr>
          <w:p w14:paraId="63B799BA"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Protocol, data processing, reporting</w:t>
            </w:r>
          </w:p>
        </w:tc>
      </w:tr>
      <w:tr w:rsidR="00C42BAA" w:rsidRPr="00CC6185" w14:paraId="64807A39" w14:textId="77777777" w:rsidTr="00193356">
        <w:tc>
          <w:tcPr>
            <w:tcW w:w="2808" w:type="dxa"/>
            <w:gridSpan w:val="5"/>
          </w:tcPr>
          <w:p w14:paraId="05E0DCA2"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Birhanu Zemadim</w:t>
            </w:r>
          </w:p>
        </w:tc>
        <w:tc>
          <w:tcPr>
            <w:tcW w:w="3060" w:type="dxa"/>
            <w:gridSpan w:val="3"/>
          </w:tcPr>
          <w:p w14:paraId="1E7CF730"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ICRISAT</w:t>
            </w:r>
          </w:p>
        </w:tc>
        <w:tc>
          <w:tcPr>
            <w:tcW w:w="4027" w:type="dxa"/>
            <w:gridSpan w:val="4"/>
          </w:tcPr>
          <w:p w14:paraId="3B23B917"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Protocol, data processing, reporting</w:t>
            </w:r>
          </w:p>
        </w:tc>
      </w:tr>
      <w:tr w:rsidR="00C42BAA" w:rsidRPr="00CC6185" w14:paraId="680AA946" w14:textId="77777777" w:rsidTr="00193356">
        <w:tc>
          <w:tcPr>
            <w:tcW w:w="2808" w:type="dxa"/>
            <w:gridSpan w:val="5"/>
          </w:tcPr>
          <w:p w14:paraId="2FDDD8DD"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Cheick oumar Dembele</w:t>
            </w:r>
          </w:p>
        </w:tc>
        <w:tc>
          <w:tcPr>
            <w:tcW w:w="3060" w:type="dxa"/>
            <w:gridSpan w:val="3"/>
          </w:tcPr>
          <w:p w14:paraId="6CD56F4C"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IER</w:t>
            </w:r>
          </w:p>
        </w:tc>
        <w:tc>
          <w:tcPr>
            <w:tcW w:w="4027" w:type="dxa"/>
            <w:gridSpan w:val="4"/>
          </w:tcPr>
          <w:p w14:paraId="531BAEB8"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Implementation, data collection and record</w:t>
            </w:r>
          </w:p>
        </w:tc>
      </w:tr>
      <w:tr w:rsidR="00C42BAA" w:rsidRPr="00CC6185" w14:paraId="352470EA" w14:textId="77777777" w:rsidTr="00193356">
        <w:tc>
          <w:tcPr>
            <w:tcW w:w="2808" w:type="dxa"/>
            <w:gridSpan w:val="5"/>
          </w:tcPr>
          <w:p w14:paraId="7C0CD9DD"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Fotigui Tamboura Cisse</w:t>
            </w:r>
          </w:p>
        </w:tc>
        <w:tc>
          <w:tcPr>
            <w:tcW w:w="3060" w:type="dxa"/>
            <w:gridSpan w:val="3"/>
          </w:tcPr>
          <w:p w14:paraId="140EE1A8"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IER</w:t>
            </w:r>
          </w:p>
        </w:tc>
        <w:tc>
          <w:tcPr>
            <w:tcW w:w="4027" w:type="dxa"/>
            <w:gridSpan w:val="4"/>
          </w:tcPr>
          <w:p w14:paraId="19F3B2F0"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 xml:space="preserve">Implementation, data collection </w:t>
            </w:r>
          </w:p>
        </w:tc>
      </w:tr>
      <w:tr w:rsidR="00C42BAA" w:rsidRPr="00CC6185" w14:paraId="3E2AFD99" w14:textId="77777777" w:rsidTr="00193356">
        <w:tc>
          <w:tcPr>
            <w:tcW w:w="2808" w:type="dxa"/>
            <w:gridSpan w:val="5"/>
          </w:tcPr>
          <w:p w14:paraId="520C7EAC"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Oumar Samake</w:t>
            </w:r>
          </w:p>
        </w:tc>
        <w:tc>
          <w:tcPr>
            <w:tcW w:w="3060" w:type="dxa"/>
            <w:gridSpan w:val="3"/>
          </w:tcPr>
          <w:p w14:paraId="44647921"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IER</w:t>
            </w:r>
          </w:p>
        </w:tc>
        <w:tc>
          <w:tcPr>
            <w:tcW w:w="4027" w:type="dxa"/>
            <w:gridSpan w:val="4"/>
          </w:tcPr>
          <w:p w14:paraId="5D87CF5D"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Implementation, data collection and record</w:t>
            </w:r>
          </w:p>
        </w:tc>
      </w:tr>
      <w:tr w:rsidR="00C42BAA" w:rsidRPr="00CC6185" w14:paraId="170A6715" w14:textId="77777777" w:rsidTr="00193356">
        <w:tc>
          <w:tcPr>
            <w:tcW w:w="9895" w:type="dxa"/>
            <w:gridSpan w:val="12"/>
          </w:tcPr>
          <w:p w14:paraId="124FB61E" w14:textId="77777777" w:rsidR="00C42BAA" w:rsidRPr="00CC6185" w:rsidRDefault="00C42BAA" w:rsidP="00193356">
            <w:pPr>
              <w:spacing w:after="0" w:line="240" w:lineRule="auto"/>
              <w:rPr>
                <w:rFonts w:cstheme="minorHAnsi"/>
                <w:color w:val="000000"/>
                <w:sz w:val="18"/>
                <w:szCs w:val="18"/>
              </w:rPr>
            </w:pPr>
          </w:p>
        </w:tc>
      </w:tr>
      <w:tr w:rsidR="00C42BAA" w:rsidRPr="00CC6185" w14:paraId="673BDD1E" w14:textId="77777777" w:rsidTr="00193356">
        <w:tc>
          <w:tcPr>
            <w:tcW w:w="9895" w:type="dxa"/>
            <w:gridSpan w:val="12"/>
          </w:tcPr>
          <w:p w14:paraId="05213D5D"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e. Student(s)</w:t>
            </w:r>
          </w:p>
        </w:tc>
      </w:tr>
      <w:tr w:rsidR="00C42BAA" w:rsidRPr="00CC6185" w14:paraId="0D4AADB1" w14:textId="77777777" w:rsidTr="00193356">
        <w:tc>
          <w:tcPr>
            <w:tcW w:w="2358" w:type="dxa"/>
            <w:gridSpan w:val="4"/>
          </w:tcPr>
          <w:p w14:paraId="7E9EBAE9"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Name</w:t>
            </w:r>
          </w:p>
        </w:tc>
        <w:tc>
          <w:tcPr>
            <w:tcW w:w="3330" w:type="dxa"/>
            <w:gridSpan w:val="3"/>
          </w:tcPr>
          <w:p w14:paraId="2A7575E1"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Institute</w:t>
            </w:r>
          </w:p>
        </w:tc>
        <w:tc>
          <w:tcPr>
            <w:tcW w:w="1099" w:type="dxa"/>
            <w:gridSpan w:val="3"/>
          </w:tcPr>
          <w:p w14:paraId="77380EAE"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Degree</w:t>
            </w:r>
          </w:p>
        </w:tc>
        <w:tc>
          <w:tcPr>
            <w:tcW w:w="1183" w:type="dxa"/>
          </w:tcPr>
          <w:p w14:paraId="3C98102A"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Start</w:t>
            </w:r>
          </w:p>
        </w:tc>
        <w:tc>
          <w:tcPr>
            <w:tcW w:w="1925" w:type="dxa"/>
          </w:tcPr>
          <w:p w14:paraId="30B0E4EA"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End</w:t>
            </w:r>
          </w:p>
        </w:tc>
      </w:tr>
      <w:tr w:rsidR="00C42BAA" w:rsidRPr="00CC6185" w14:paraId="1AA398F6" w14:textId="77777777" w:rsidTr="00193356">
        <w:tc>
          <w:tcPr>
            <w:tcW w:w="2358" w:type="dxa"/>
            <w:gridSpan w:val="4"/>
          </w:tcPr>
          <w:p w14:paraId="04F61A20"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1. Cheick oumar Dembele</w:t>
            </w:r>
          </w:p>
        </w:tc>
        <w:tc>
          <w:tcPr>
            <w:tcW w:w="3330" w:type="dxa"/>
            <w:gridSpan w:val="3"/>
          </w:tcPr>
          <w:p w14:paraId="7054E14A"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IER</w:t>
            </w:r>
          </w:p>
        </w:tc>
        <w:tc>
          <w:tcPr>
            <w:tcW w:w="1099" w:type="dxa"/>
            <w:gridSpan w:val="3"/>
          </w:tcPr>
          <w:p w14:paraId="0353BF69"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pHD</w:t>
            </w:r>
          </w:p>
        </w:tc>
        <w:tc>
          <w:tcPr>
            <w:tcW w:w="1183" w:type="dxa"/>
          </w:tcPr>
          <w:p w14:paraId="3EE2C56F"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2017</w:t>
            </w:r>
          </w:p>
        </w:tc>
        <w:tc>
          <w:tcPr>
            <w:tcW w:w="1925" w:type="dxa"/>
          </w:tcPr>
          <w:p w14:paraId="1CBD0633"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2020</w:t>
            </w:r>
          </w:p>
        </w:tc>
      </w:tr>
      <w:tr w:rsidR="00C42BAA" w:rsidRPr="00CC6185" w14:paraId="1EF93F50" w14:textId="77777777" w:rsidTr="00193356">
        <w:tc>
          <w:tcPr>
            <w:tcW w:w="2358" w:type="dxa"/>
            <w:gridSpan w:val="4"/>
          </w:tcPr>
          <w:p w14:paraId="112FE552"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2. Fotigui Tamboura Cisse</w:t>
            </w:r>
          </w:p>
        </w:tc>
        <w:tc>
          <w:tcPr>
            <w:tcW w:w="3330" w:type="dxa"/>
            <w:gridSpan w:val="3"/>
          </w:tcPr>
          <w:p w14:paraId="757D26FE"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IER</w:t>
            </w:r>
          </w:p>
        </w:tc>
        <w:tc>
          <w:tcPr>
            <w:tcW w:w="1099" w:type="dxa"/>
            <w:gridSpan w:val="3"/>
          </w:tcPr>
          <w:p w14:paraId="5D4DE4EB"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Msc</w:t>
            </w:r>
          </w:p>
        </w:tc>
        <w:tc>
          <w:tcPr>
            <w:tcW w:w="1183" w:type="dxa"/>
          </w:tcPr>
          <w:p w14:paraId="1053F4F3"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2017</w:t>
            </w:r>
          </w:p>
        </w:tc>
        <w:tc>
          <w:tcPr>
            <w:tcW w:w="1925" w:type="dxa"/>
          </w:tcPr>
          <w:p w14:paraId="7FE8BF21"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2018</w:t>
            </w:r>
          </w:p>
        </w:tc>
      </w:tr>
      <w:tr w:rsidR="00C42BAA" w:rsidRPr="00CC6185" w14:paraId="68DAA9B9" w14:textId="77777777" w:rsidTr="00193356">
        <w:tc>
          <w:tcPr>
            <w:tcW w:w="2358" w:type="dxa"/>
            <w:gridSpan w:val="4"/>
          </w:tcPr>
          <w:p w14:paraId="5AFEB04F"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3.</w:t>
            </w:r>
          </w:p>
        </w:tc>
        <w:tc>
          <w:tcPr>
            <w:tcW w:w="3330" w:type="dxa"/>
            <w:gridSpan w:val="3"/>
          </w:tcPr>
          <w:p w14:paraId="77BEB524" w14:textId="77777777" w:rsidR="00C42BAA" w:rsidRPr="00CC6185" w:rsidRDefault="00C42BAA" w:rsidP="00193356">
            <w:pPr>
              <w:spacing w:after="0" w:line="240" w:lineRule="auto"/>
              <w:rPr>
                <w:rFonts w:cstheme="minorHAnsi"/>
                <w:color w:val="000000"/>
                <w:sz w:val="18"/>
                <w:szCs w:val="18"/>
              </w:rPr>
            </w:pPr>
          </w:p>
        </w:tc>
        <w:tc>
          <w:tcPr>
            <w:tcW w:w="1099" w:type="dxa"/>
            <w:gridSpan w:val="3"/>
          </w:tcPr>
          <w:p w14:paraId="6A381C3D" w14:textId="77777777" w:rsidR="00C42BAA" w:rsidRPr="00CC6185" w:rsidRDefault="00C42BAA" w:rsidP="00193356">
            <w:pPr>
              <w:spacing w:after="0" w:line="240" w:lineRule="auto"/>
              <w:rPr>
                <w:rFonts w:cstheme="minorHAnsi"/>
                <w:color w:val="000000"/>
                <w:sz w:val="18"/>
                <w:szCs w:val="18"/>
              </w:rPr>
            </w:pPr>
          </w:p>
        </w:tc>
        <w:tc>
          <w:tcPr>
            <w:tcW w:w="1183" w:type="dxa"/>
          </w:tcPr>
          <w:p w14:paraId="05A03B3D" w14:textId="77777777" w:rsidR="00C42BAA" w:rsidRPr="00CC6185" w:rsidRDefault="00C42BAA" w:rsidP="00193356">
            <w:pPr>
              <w:spacing w:after="0" w:line="240" w:lineRule="auto"/>
              <w:rPr>
                <w:rFonts w:cstheme="minorHAnsi"/>
                <w:color w:val="000000"/>
                <w:sz w:val="18"/>
                <w:szCs w:val="18"/>
              </w:rPr>
            </w:pPr>
          </w:p>
        </w:tc>
        <w:tc>
          <w:tcPr>
            <w:tcW w:w="1925" w:type="dxa"/>
          </w:tcPr>
          <w:p w14:paraId="6F0D35ED" w14:textId="77777777" w:rsidR="00C42BAA" w:rsidRPr="00CC6185" w:rsidRDefault="00C42BAA" w:rsidP="00193356">
            <w:pPr>
              <w:spacing w:after="0" w:line="240" w:lineRule="auto"/>
              <w:rPr>
                <w:rFonts w:cstheme="minorHAnsi"/>
                <w:color w:val="000000"/>
                <w:sz w:val="18"/>
                <w:szCs w:val="18"/>
              </w:rPr>
            </w:pPr>
          </w:p>
        </w:tc>
      </w:tr>
      <w:tr w:rsidR="00C42BAA" w:rsidRPr="00CC6185" w14:paraId="37A15D61" w14:textId="77777777" w:rsidTr="00193356">
        <w:tc>
          <w:tcPr>
            <w:tcW w:w="1638" w:type="dxa"/>
          </w:tcPr>
          <w:p w14:paraId="27AE1C50" w14:textId="77777777" w:rsidR="00C42BAA" w:rsidRPr="00CC6185" w:rsidRDefault="00C42BAA" w:rsidP="00193356">
            <w:pPr>
              <w:spacing w:after="0" w:line="240" w:lineRule="auto"/>
              <w:rPr>
                <w:rFonts w:cstheme="minorHAnsi"/>
                <w:color w:val="000000"/>
                <w:sz w:val="18"/>
                <w:szCs w:val="18"/>
              </w:rPr>
            </w:pPr>
          </w:p>
        </w:tc>
        <w:tc>
          <w:tcPr>
            <w:tcW w:w="8257" w:type="dxa"/>
            <w:gridSpan w:val="11"/>
          </w:tcPr>
          <w:p w14:paraId="5D80F770" w14:textId="77777777" w:rsidR="00C42BAA" w:rsidRPr="00CC6185" w:rsidRDefault="00C42BAA" w:rsidP="00193356">
            <w:pPr>
              <w:spacing w:after="0" w:line="240" w:lineRule="auto"/>
              <w:rPr>
                <w:rFonts w:cstheme="minorHAnsi"/>
                <w:color w:val="000000"/>
                <w:sz w:val="18"/>
                <w:szCs w:val="18"/>
              </w:rPr>
            </w:pPr>
          </w:p>
        </w:tc>
      </w:tr>
      <w:tr w:rsidR="00C42BAA" w:rsidRPr="00CC6185" w14:paraId="6111E6D4" w14:textId="77777777" w:rsidTr="00193356">
        <w:tc>
          <w:tcPr>
            <w:tcW w:w="1638" w:type="dxa"/>
          </w:tcPr>
          <w:p w14:paraId="448815F9"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f. Location(s)</w:t>
            </w:r>
          </w:p>
        </w:tc>
        <w:tc>
          <w:tcPr>
            <w:tcW w:w="8257" w:type="dxa"/>
            <w:gridSpan w:val="11"/>
          </w:tcPr>
          <w:p w14:paraId="33BFD317"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Koutiala</w:t>
            </w:r>
          </w:p>
        </w:tc>
      </w:tr>
      <w:tr w:rsidR="00C42BAA" w:rsidRPr="00CC6185" w14:paraId="6B8C5A1E" w14:textId="77777777" w:rsidTr="00193356">
        <w:tc>
          <w:tcPr>
            <w:tcW w:w="1638" w:type="dxa"/>
          </w:tcPr>
          <w:p w14:paraId="06D14C2E"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g. Start</w:t>
            </w:r>
          </w:p>
        </w:tc>
        <w:tc>
          <w:tcPr>
            <w:tcW w:w="8257" w:type="dxa"/>
            <w:gridSpan w:val="11"/>
          </w:tcPr>
          <w:p w14:paraId="2664292D"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March 2017</w:t>
            </w:r>
          </w:p>
        </w:tc>
      </w:tr>
      <w:tr w:rsidR="00C42BAA" w:rsidRPr="00CC6185" w14:paraId="18CC4E64" w14:textId="77777777" w:rsidTr="00193356">
        <w:tc>
          <w:tcPr>
            <w:tcW w:w="1638" w:type="dxa"/>
          </w:tcPr>
          <w:p w14:paraId="026A28A3"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h. End</w:t>
            </w:r>
          </w:p>
        </w:tc>
        <w:tc>
          <w:tcPr>
            <w:tcW w:w="8257" w:type="dxa"/>
            <w:gridSpan w:val="11"/>
          </w:tcPr>
          <w:p w14:paraId="3DA5B2E2"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December 2017</w:t>
            </w:r>
          </w:p>
        </w:tc>
      </w:tr>
      <w:tr w:rsidR="00C42BAA" w:rsidRPr="00CC6185" w14:paraId="65F5A4E4" w14:textId="77777777" w:rsidTr="00193356">
        <w:tc>
          <w:tcPr>
            <w:tcW w:w="1638" w:type="dxa"/>
          </w:tcPr>
          <w:p w14:paraId="70E804FA" w14:textId="77777777" w:rsidR="00C42BAA" w:rsidRPr="00CC6185" w:rsidRDefault="00C42BAA" w:rsidP="00193356">
            <w:pPr>
              <w:spacing w:after="0" w:line="240" w:lineRule="auto"/>
              <w:rPr>
                <w:rFonts w:cstheme="minorHAnsi"/>
                <w:color w:val="000000"/>
                <w:sz w:val="18"/>
                <w:szCs w:val="18"/>
              </w:rPr>
            </w:pPr>
          </w:p>
        </w:tc>
        <w:tc>
          <w:tcPr>
            <w:tcW w:w="8257" w:type="dxa"/>
            <w:gridSpan w:val="11"/>
          </w:tcPr>
          <w:p w14:paraId="1013E2EF" w14:textId="77777777" w:rsidR="00C42BAA" w:rsidRPr="00CC6185" w:rsidRDefault="00C42BAA" w:rsidP="00193356">
            <w:pPr>
              <w:spacing w:after="0" w:line="240" w:lineRule="auto"/>
              <w:rPr>
                <w:rFonts w:cstheme="minorHAnsi"/>
                <w:color w:val="000000"/>
                <w:sz w:val="18"/>
                <w:szCs w:val="18"/>
              </w:rPr>
            </w:pPr>
          </w:p>
        </w:tc>
      </w:tr>
      <w:tr w:rsidR="00C42BAA" w:rsidRPr="00CC6185" w14:paraId="3E3416B6" w14:textId="77777777" w:rsidTr="00193356">
        <w:tc>
          <w:tcPr>
            <w:tcW w:w="9895" w:type="dxa"/>
            <w:gridSpan w:val="12"/>
          </w:tcPr>
          <w:p w14:paraId="1BC3B644"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1. Justification: Water is one of the main constraints to crop production (Breman and Kessler, 1995b) as it influences directly plants, this is why it’s very important to minimize rain water lost by runoff in rainfed agriculture (Gigou et al., 2006). In low inputs agriculture systems in the semi-arid zones like those of Mali, the development of water conservation techniques is essential to ensure the sustainability of farming systems (Traore, 2003). Improving livelihoods trough increasing production in this low inputs agriculture need to take in to account watershed management approach which included crops, livestock, trees, soils, water, land use systems, production systems, agroforestry systems, etc. According to Germain et al. (2007), watershed approach is a strategy to manage natural resources with regards to interactions between biophysical resources, social institutions and human activities within the landscape.</w:t>
            </w:r>
          </w:p>
        </w:tc>
      </w:tr>
      <w:tr w:rsidR="00C42BAA" w:rsidRPr="00CC6185" w14:paraId="1FF58F09"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6F580CF2"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2. Objectives</w:t>
            </w:r>
          </w:p>
        </w:tc>
      </w:tr>
      <w:tr w:rsidR="00C42BAA" w:rsidRPr="00CC6185" w14:paraId="1A93FB3B"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2A7D0E22"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 xml:space="preserve">2.1 Follow up changes in watershed components (biophysical and socio-economic monitoring). </w:t>
            </w:r>
          </w:p>
        </w:tc>
      </w:tr>
      <w:tr w:rsidR="00C42BAA" w:rsidRPr="00CC6185" w14:paraId="0A149944"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3A19C7D9"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lastRenderedPageBreak/>
              <w:t>2.2 Perform measurements both at the field level (soil moisture and runoff/erosion) and water table at the watershed level.</w:t>
            </w:r>
          </w:p>
        </w:tc>
      </w:tr>
      <w:tr w:rsidR="00C42BAA" w:rsidRPr="00CC6185" w14:paraId="1E692ADE"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5348797A"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 xml:space="preserve">2.3 Extend land and water management practices in the watershed and fertility management in farmer’s field as demonstration </w:t>
            </w:r>
          </w:p>
        </w:tc>
      </w:tr>
      <w:tr w:rsidR="00C42BAA" w:rsidRPr="00CC6185" w14:paraId="2B5ECA50"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439E4F8E"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3. Research questions</w:t>
            </w:r>
          </w:p>
        </w:tc>
      </w:tr>
      <w:tr w:rsidR="00C42BAA" w:rsidRPr="00CC6185" w14:paraId="5D4EF837"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6E841CBA"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 xml:space="preserve">3.1: Does water conservation can lead to changes in cropping systems, livestock systems, vegetation cover and diversity, soil quality, water dynamics, land use systems (vegetable gardening for instance)? </w:t>
            </w:r>
          </w:p>
        </w:tc>
      </w:tr>
      <w:tr w:rsidR="00C42BAA" w:rsidRPr="00CC6185" w14:paraId="2D8BC39D"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39953E82"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 xml:space="preserve">3.2 : How can a wide implementation of water conservation technique impact water table dynamic at the watershed level? </w:t>
            </w:r>
          </w:p>
        </w:tc>
      </w:tr>
      <w:tr w:rsidR="00C42BAA" w:rsidRPr="00CC6185" w14:paraId="4BF6A272"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65DC3553"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 xml:space="preserve">3.3.How the extension of land and water management practices can increase farmer’s demands of the tested technology kit? </w:t>
            </w:r>
          </w:p>
        </w:tc>
      </w:tr>
      <w:tr w:rsidR="00C42BAA" w:rsidRPr="00CC6185" w14:paraId="7C9EAC14"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4FC2BB77"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 xml:space="preserve">4. Procedures (survey methods, gender disaggregation, treatments, experimental design, sample size, etc). </w:t>
            </w:r>
          </w:p>
        </w:tc>
      </w:tr>
      <w:tr w:rsidR="00C42BAA" w:rsidRPr="00CC6185" w14:paraId="212E9C89"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6E3C7206" w14:textId="77777777" w:rsidR="00C42BAA" w:rsidRPr="00CC6185" w:rsidRDefault="00C42BAA" w:rsidP="00193356">
            <w:pPr>
              <w:spacing w:after="0" w:line="240" w:lineRule="auto"/>
              <w:jc w:val="both"/>
              <w:rPr>
                <w:rFonts w:cstheme="minorHAnsi"/>
                <w:color w:val="000000"/>
                <w:sz w:val="18"/>
                <w:szCs w:val="18"/>
              </w:rPr>
            </w:pPr>
            <w:r w:rsidRPr="00CC6185">
              <w:rPr>
                <w:rFonts w:cstheme="minorHAnsi"/>
                <w:color w:val="000000"/>
                <w:sz w:val="18"/>
                <w:szCs w:val="18"/>
              </w:rPr>
              <w:t>4.1 Equipment to measure runoff and erosion was installed in two fields. In each field, the experiment plot was divided in two parts and four set of measurement equipment were installed. In the first part ridges follow the contour lines referred to contour bonding (CB) when in the second neighboring plot traditional farmer practices (NCB) implemented as a control. Two replications were implemented in the contour lines plot and two other in the control. The two parts were homogeneously managed concerning all field operations and crop species.</w:t>
            </w:r>
          </w:p>
          <w:p w14:paraId="1FEF4CA3" w14:textId="77777777" w:rsidR="00C42BAA" w:rsidRPr="00CC6185" w:rsidRDefault="00C42BAA" w:rsidP="00193356">
            <w:pPr>
              <w:spacing w:after="0" w:line="240" w:lineRule="auto"/>
              <w:jc w:val="both"/>
              <w:rPr>
                <w:rFonts w:cstheme="minorHAnsi"/>
                <w:color w:val="000000"/>
                <w:sz w:val="18"/>
                <w:szCs w:val="18"/>
              </w:rPr>
            </w:pPr>
            <w:r w:rsidRPr="00CC6185">
              <w:rPr>
                <w:rFonts w:cstheme="minorHAnsi"/>
                <w:color w:val="000000"/>
                <w:sz w:val="18"/>
                <w:szCs w:val="18"/>
              </w:rPr>
              <w:t>Runoff device comprises a diverter holed at 1 / 10 having the following characteristics: An oblique iron sheet of 40 cm length to avoid the entry of diverted water in the tank, another of 33 cm constituting the width, a water supply pipe of 60 cm length. Then, two tanks graduated from 0 to 200 liters , a cover sheet size 1.8 x 1m , all placed in a 1.5m X 0.7 m and  1.3 m deep pit.  Measurements will be performed in an area of 24 m2. During each rain events which produce runoff, 1 liter sample will be collected after homogenization of the water in the tank by intense agitation using a wooden tool. These samples will be sent for laboratory analysis. TDR probe was used to measure soil moisture and piezometer for water table level.</w:t>
            </w:r>
          </w:p>
          <w:p w14:paraId="3A5BD7D1"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All changes related to trees regeneration, new grass species, soil physical changes (small ponds etc.), land use systems (vegetable gardening linked to water table dynamic etc.) will be mapped using a GPS.</w:t>
            </w:r>
          </w:p>
          <w:p w14:paraId="70733527" w14:textId="77777777" w:rsidR="00C42BAA" w:rsidRPr="00CC6185" w:rsidRDefault="00C42BAA" w:rsidP="00193356">
            <w:pPr>
              <w:tabs>
                <w:tab w:val="left" w:pos="0"/>
              </w:tabs>
              <w:suppressAutoHyphens/>
              <w:spacing w:after="0" w:line="240" w:lineRule="auto"/>
              <w:jc w:val="both"/>
              <w:rPr>
                <w:rFonts w:cstheme="minorHAnsi"/>
                <w:color w:val="000000"/>
                <w:sz w:val="18"/>
                <w:szCs w:val="18"/>
              </w:rPr>
            </w:pPr>
            <w:r w:rsidRPr="00CC6185">
              <w:rPr>
                <w:rFonts w:cstheme="minorHAnsi"/>
                <w:color w:val="000000"/>
                <w:sz w:val="18"/>
                <w:szCs w:val="18"/>
              </w:rPr>
              <w:t>Biophysical measurement (height, basal diameter, crown radius and diameter at 1.3 m height when possible) will be performed on regenerated trees species in the watershed.</w:t>
            </w:r>
          </w:p>
          <w:p w14:paraId="0ECB1D45" w14:textId="77777777" w:rsidR="00C42BAA" w:rsidRPr="00CC6185" w:rsidRDefault="00C42BAA" w:rsidP="00193356">
            <w:pPr>
              <w:tabs>
                <w:tab w:val="left" w:pos="0"/>
                <w:tab w:val="left" w:pos="426"/>
                <w:tab w:val="center" w:pos="1560"/>
                <w:tab w:val="left" w:pos="2552"/>
              </w:tabs>
              <w:spacing w:after="0" w:line="240" w:lineRule="auto"/>
              <w:rPr>
                <w:rFonts w:cstheme="minorHAnsi"/>
                <w:color w:val="000000"/>
                <w:sz w:val="18"/>
                <w:szCs w:val="18"/>
              </w:rPr>
            </w:pPr>
            <w:r w:rsidRPr="00CC6185">
              <w:rPr>
                <w:rFonts w:cstheme="minorHAnsi"/>
                <w:color w:val="000000"/>
                <w:sz w:val="18"/>
                <w:szCs w:val="18"/>
              </w:rPr>
              <w:t>At the end of each cropping season and farmer exchange visit, all the new demands for the technology will be recorded and actions planned for the next rainy season.</w:t>
            </w:r>
          </w:p>
        </w:tc>
      </w:tr>
      <w:tr w:rsidR="00C42BAA" w:rsidRPr="00CC6185" w14:paraId="430AA6E4"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1437FDA7" w14:textId="77777777" w:rsidR="00C42BAA" w:rsidRPr="00CC6185" w:rsidRDefault="00C42BAA" w:rsidP="00193356">
            <w:pPr>
              <w:pStyle w:val="BodyText"/>
              <w:tabs>
                <w:tab w:val="left" w:pos="851"/>
              </w:tabs>
              <w:rPr>
                <w:rFonts w:asciiTheme="minorHAnsi" w:eastAsiaTheme="minorHAnsi" w:hAnsiTheme="minorHAnsi" w:cstheme="minorHAnsi"/>
                <w:color w:val="000000"/>
                <w:sz w:val="18"/>
                <w:szCs w:val="18"/>
                <w:lang w:val="en-US"/>
              </w:rPr>
            </w:pPr>
            <w:r w:rsidRPr="00CC6185">
              <w:rPr>
                <w:rFonts w:asciiTheme="minorHAnsi" w:eastAsiaTheme="minorHAnsi" w:hAnsiTheme="minorHAnsi" w:cstheme="minorHAnsi"/>
                <w:color w:val="000000"/>
                <w:sz w:val="18"/>
                <w:szCs w:val="18"/>
                <w:lang w:val="en-US"/>
              </w:rPr>
              <w:t xml:space="preserve">4.2 Data will be analyzed using EXCEL7. Analyze of variance will be used to assess performance of treatments and means comparison by LSD procedure. </w:t>
            </w:r>
          </w:p>
        </w:tc>
      </w:tr>
      <w:tr w:rsidR="00C42BAA" w:rsidRPr="00CC6185" w14:paraId="4D3DFD76" w14:textId="77777777" w:rsidTr="00193356">
        <w:tc>
          <w:tcPr>
            <w:tcW w:w="6678" w:type="dxa"/>
            <w:gridSpan w:val="9"/>
            <w:tcBorders>
              <w:top w:val="single" w:sz="4" w:space="0" w:color="auto"/>
              <w:left w:val="single" w:sz="4" w:space="0" w:color="auto"/>
              <w:bottom w:val="single" w:sz="4" w:space="0" w:color="auto"/>
              <w:right w:val="single" w:sz="4" w:space="0" w:color="auto"/>
            </w:tcBorders>
          </w:tcPr>
          <w:p w14:paraId="0AB14DA7"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5. Data to be collected and uploaded</w:t>
            </w:r>
          </w:p>
        </w:tc>
        <w:tc>
          <w:tcPr>
            <w:tcW w:w="3217" w:type="dxa"/>
            <w:gridSpan w:val="3"/>
            <w:tcBorders>
              <w:top w:val="single" w:sz="4" w:space="0" w:color="auto"/>
              <w:left w:val="single" w:sz="4" w:space="0" w:color="auto"/>
              <w:bottom w:val="single" w:sz="4" w:space="0" w:color="auto"/>
              <w:right w:val="single" w:sz="4" w:space="0" w:color="auto"/>
            </w:tcBorders>
          </w:tcPr>
          <w:p w14:paraId="4EFCA475"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Responsibility/Institute</w:t>
            </w:r>
          </w:p>
        </w:tc>
      </w:tr>
      <w:tr w:rsidR="00C42BAA" w:rsidRPr="00CC6185" w14:paraId="24B18E95" w14:textId="77777777" w:rsidTr="00193356">
        <w:tc>
          <w:tcPr>
            <w:tcW w:w="6678" w:type="dxa"/>
            <w:gridSpan w:val="9"/>
            <w:tcBorders>
              <w:top w:val="single" w:sz="4" w:space="0" w:color="auto"/>
              <w:left w:val="single" w:sz="4" w:space="0" w:color="auto"/>
              <w:bottom w:val="single" w:sz="4" w:space="0" w:color="auto"/>
              <w:right w:val="single" w:sz="4" w:space="0" w:color="auto"/>
            </w:tcBorders>
          </w:tcPr>
          <w:p w14:paraId="5E31735A"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5.1 variation of water table level</w:t>
            </w:r>
          </w:p>
        </w:tc>
        <w:tc>
          <w:tcPr>
            <w:tcW w:w="3217" w:type="dxa"/>
            <w:gridSpan w:val="3"/>
            <w:tcBorders>
              <w:top w:val="single" w:sz="4" w:space="0" w:color="auto"/>
              <w:left w:val="single" w:sz="4" w:space="0" w:color="auto"/>
              <w:bottom w:val="single" w:sz="4" w:space="0" w:color="auto"/>
              <w:right w:val="single" w:sz="4" w:space="0" w:color="auto"/>
            </w:tcBorders>
          </w:tcPr>
          <w:p w14:paraId="2A233B95" w14:textId="77777777" w:rsidR="00C42BAA" w:rsidRPr="00CC6185" w:rsidRDefault="00C42BAA" w:rsidP="00193356">
            <w:pPr>
              <w:spacing w:after="0" w:line="240" w:lineRule="auto"/>
              <w:rPr>
                <w:rFonts w:cstheme="minorHAnsi"/>
                <w:color w:val="000000"/>
                <w:sz w:val="18"/>
                <w:szCs w:val="18"/>
              </w:rPr>
            </w:pPr>
          </w:p>
        </w:tc>
      </w:tr>
      <w:tr w:rsidR="00C42BAA" w:rsidRPr="00CC6185" w14:paraId="5772E583" w14:textId="77777777" w:rsidTr="00193356">
        <w:tc>
          <w:tcPr>
            <w:tcW w:w="6678" w:type="dxa"/>
            <w:gridSpan w:val="9"/>
            <w:tcBorders>
              <w:top w:val="single" w:sz="4" w:space="0" w:color="auto"/>
              <w:left w:val="single" w:sz="4" w:space="0" w:color="auto"/>
              <w:bottom w:val="single" w:sz="4" w:space="0" w:color="auto"/>
              <w:right w:val="single" w:sz="4" w:space="0" w:color="auto"/>
            </w:tcBorders>
          </w:tcPr>
          <w:p w14:paraId="4AB7C099"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5.2. Soil moisture content</w:t>
            </w:r>
          </w:p>
        </w:tc>
        <w:tc>
          <w:tcPr>
            <w:tcW w:w="3217" w:type="dxa"/>
            <w:gridSpan w:val="3"/>
            <w:tcBorders>
              <w:top w:val="single" w:sz="4" w:space="0" w:color="auto"/>
              <w:left w:val="single" w:sz="4" w:space="0" w:color="auto"/>
              <w:bottom w:val="single" w:sz="4" w:space="0" w:color="auto"/>
              <w:right w:val="single" w:sz="4" w:space="0" w:color="auto"/>
            </w:tcBorders>
          </w:tcPr>
          <w:p w14:paraId="06647897" w14:textId="77777777" w:rsidR="00C42BAA" w:rsidRPr="00CC6185" w:rsidRDefault="00C42BAA" w:rsidP="00193356">
            <w:pPr>
              <w:spacing w:after="0" w:line="240" w:lineRule="auto"/>
              <w:rPr>
                <w:rFonts w:cstheme="minorHAnsi"/>
                <w:color w:val="000000"/>
                <w:sz w:val="18"/>
                <w:szCs w:val="18"/>
              </w:rPr>
            </w:pPr>
          </w:p>
        </w:tc>
      </w:tr>
      <w:tr w:rsidR="00C42BAA" w:rsidRPr="00CC6185" w14:paraId="6DFCBEF5" w14:textId="77777777" w:rsidTr="00193356">
        <w:tc>
          <w:tcPr>
            <w:tcW w:w="6678" w:type="dxa"/>
            <w:gridSpan w:val="9"/>
            <w:tcBorders>
              <w:top w:val="single" w:sz="4" w:space="0" w:color="auto"/>
              <w:left w:val="single" w:sz="4" w:space="0" w:color="auto"/>
              <w:bottom w:val="single" w:sz="4" w:space="0" w:color="auto"/>
              <w:right w:val="single" w:sz="4" w:space="0" w:color="auto"/>
            </w:tcBorders>
          </w:tcPr>
          <w:p w14:paraId="6DDBB651"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5.3. Runoff and erosion values</w:t>
            </w:r>
          </w:p>
        </w:tc>
        <w:tc>
          <w:tcPr>
            <w:tcW w:w="3217" w:type="dxa"/>
            <w:gridSpan w:val="3"/>
            <w:tcBorders>
              <w:top w:val="single" w:sz="4" w:space="0" w:color="auto"/>
              <w:left w:val="single" w:sz="4" w:space="0" w:color="auto"/>
              <w:bottom w:val="single" w:sz="4" w:space="0" w:color="auto"/>
              <w:right w:val="single" w:sz="4" w:space="0" w:color="auto"/>
            </w:tcBorders>
          </w:tcPr>
          <w:p w14:paraId="20EE3890" w14:textId="77777777" w:rsidR="00C42BAA" w:rsidRPr="00CC6185" w:rsidRDefault="00C42BAA" w:rsidP="00193356">
            <w:pPr>
              <w:spacing w:after="0" w:line="240" w:lineRule="auto"/>
              <w:rPr>
                <w:rFonts w:cstheme="minorHAnsi"/>
                <w:color w:val="000000"/>
                <w:sz w:val="18"/>
                <w:szCs w:val="18"/>
              </w:rPr>
            </w:pPr>
          </w:p>
        </w:tc>
      </w:tr>
      <w:tr w:rsidR="00C42BAA" w:rsidRPr="00CC6185" w14:paraId="60783EA3" w14:textId="77777777" w:rsidTr="00193356">
        <w:tc>
          <w:tcPr>
            <w:tcW w:w="6678" w:type="dxa"/>
            <w:gridSpan w:val="9"/>
            <w:tcBorders>
              <w:top w:val="single" w:sz="4" w:space="0" w:color="auto"/>
              <w:left w:val="single" w:sz="4" w:space="0" w:color="auto"/>
              <w:bottom w:val="single" w:sz="4" w:space="0" w:color="auto"/>
              <w:right w:val="single" w:sz="4" w:space="0" w:color="auto"/>
            </w:tcBorders>
          </w:tcPr>
          <w:p w14:paraId="1436A442"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5.4 Biophysical parameters of regenerated Trees</w:t>
            </w:r>
          </w:p>
        </w:tc>
        <w:tc>
          <w:tcPr>
            <w:tcW w:w="3217" w:type="dxa"/>
            <w:gridSpan w:val="3"/>
            <w:tcBorders>
              <w:top w:val="single" w:sz="4" w:space="0" w:color="auto"/>
              <w:left w:val="single" w:sz="4" w:space="0" w:color="auto"/>
              <w:bottom w:val="single" w:sz="4" w:space="0" w:color="auto"/>
              <w:right w:val="single" w:sz="4" w:space="0" w:color="auto"/>
            </w:tcBorders>
          </w:tcPr>
          <w:p w14:paraId="0F483725" w14:textId="77777777" w:rsidR="00C42BAA" w:rsidRPr="00CC6185" w:rsidRDefault="00C42BAA" w:rsidP="00193356">
            <w:pPr>
              <w:spacing w:after="0" w:line="240" w:lineRule="auto"/>
              <w:rPr>
                <w:rFonts w:cstheme="minorHAnsi"/>
                <w:color w:val="000000"/>
                <w:sz w:val="18"/>
                <w:szCs w:val="18"/>
              </w:rPr>
            </w:pPr>
          </w:p>
        </w:tc>
      </w:tr>
      <w:tr w:rsidR="00C42BAA" w:rsidRPr="00CC6185" w14:paraId="1E3E3270" w14:textId="77777777" w:rsidTr="00193356">
        <w:tc>
          <w:tcPr>
            <w:tcW w:w="3888" w:type="dxa"/>
            <w:gridSpan w:val="6"/>
            <w:tcBorders>
              <w:top w:val="single" w:sz="4" w:space="0" w:color="auto"/>
              <w:left w:val="single" w:sz="4" w:space="0" w:color="auto"/>
              <w:bottom w:val="single" w:sz="4" w:space="0" w:color="auto"/>
              <w:right w:val="single" w:sz="4" w:space="0" w:color="auto"/>
            </w:tcBorders>
          </w:tcPr>
          <w:p w14:paraId="0007D5E6" w14:textId="77777777" w:rsidR="00C42BAA" w:rsidRPr="00CC6185" w:rsidRDefault="00C42BAA" w:rsidP="00193356">
            <w:pPr>
              <w:spacing w:after="0" w:line="240" w:lineRule="auto"/>
              <w:jc w:val="both"/>
              <w:rPr>
                <w:rFonts w:cstheme="minorHAnsi"/>
                <w:color w:val="000000"/>
                <w:sz w:val="18"/>
                <w:szCs w:val="18"/>
              </w:rPr>
            </w:pPr>
            <w:r w:rsidRPr="00CC6185">
              <w:rPr>
                <w:rFonts w:cstheme="minorHAnsi"/>
                <w:color w:val="000000"/>
                <w:sz w:val="18"/>
                <w:szCs w:val="18"/>
              </w:rPr>
              <w:t>Deliverables</w:t>
            </w:r>
          </w:p>
        </w:tc>
        <w:tc>
          <w:tcPr>
            <w:tcW w:w="2790" w:type="dxa"/>
            <w:gridSpan w:val="3"/>
            <w:tcBorders>
              <w:top w:val="single" w:sz="4" w:space="0" w:color="auto"/>
              <w:left w:val="single" w:sz="4" w:space="0" w:color="auto"/>
              <w:bottom w:val="single" w:sz="4" w:space="0" w:color="auto"/>
              <w:right w:val="single" w:sz="4" w:space="0" w:color="auto"/>
            </w:tcBorders>
          </w:tcPr>
          <w:p w14:paraId="47A5947F"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Means of verification</w:t>
            </w:r>
          </w:p>
        </w:tc>
        <w:tc>
          <w:tcPr>
            <w:tcW w:w="3217" w:type="dxa"/>
            <w:gridSpan w:val="3"/>
            <w:tcBorders>
              <w:top w:val="single" w:sz="4" w:space="0" w:color="auto"/>
              <w:left w:val="single" w:sz="4" w:space="0" w:color="auto"/>
              <w:bottom w:val="single" w:sz="4" w:space="0" w:color="auto"/>
              <w:right w:val="single" w:sz="4" w:space="0" w:color="auto"/>
            </w:tcBorders>
          </w:tcPr>
          <w:p w14:paraId="363EB1F7"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Date</w:t>
            </w:r>
          </w:p>
        </w:tc>
      </w:tr>
      <w:tr w:rsidR="00C42BAA" w:rsidRPr="00CC6185" w14:paraId="576E23A3" w14:textId="77777777" w:rsidTr="00193356">
        <w:tc>
          <w:tcPr>
            <w:tcW w:w="3888" w:type="dxa"/>
            <w:gridSpan w:val="6"/>
            <w:tcBorders>
              <w:top w:val="single" w:sz="4" w:space="0" w:color="auto"/>
              <w:left w:val="single" w:sz="4" w:space="0" w:color="auto"/>
              <w:bottom w:val="single" w:sz="4" w:space="0" w:color="auto"/>
              <w:right w:val="single" w:sz="4" w:space="0" w:color="auto"/>
            </w:tcBorders>
          </w:tcPr>
          <w:p w14:paraId="5321C721" w14:textId="77777777" w:rsidR="00C42BAA" w:rsidRPr="00CC6185" w:rsidRDefault="00C42BAA" w:rsidP="00193356">
            <w:pPr>
              <w:spacing w:after="0" w:line="240" w:lineRule="auto"/>
              <w:jc w:val="both"/>
              <w:rPr>
                <w:rFonts w:cstheme="minorHAnsi"/>
                <w:color w:val="000000"/>
                <w:sz w:val="18"/>
                <w:szCs w:val="18"/>
              </w:rPr>
            </w:pPr>
            <w:r w:rsidRPr="00CC6185">
              <w:rPr>
                <w:rFonts w:cstheme="minorHAnsi"/>
                <w:color w:val="000000"/>
                <w:sz w:val="18"/>
                <w:szCs w:val="18"/>
              </w:rPr>
              <w:t>6.1 Water table levels is monitored</w:t>
            </w:r>
          </w:p>
        </w:tc>
        <w:tc>
          <w:tcPr>
            <w:tcW w:w="2790" w:type="dxa"/>
            <w:gridSpan w:val="3"/>
            <w:tcBorders>
              <w:top w:val="single" w:sz="4" w:space="0" w:color="auto"/>
              <w:left w:val="single" w:sz="4" w:space="0" w:color="auto"/>
              <w:bottom w:val="single" w:sz="4" w:space="0" w:color="auto"/>
              <w:right w:val="single" w:sz="4" w:space="0" w:color="auto"/>
            </w:tcBorders>
          </w:tcPr>
          <w:p w14:paraId="51E13207"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 xml:space="preserve">Field visit of equipmenet, technical report and IER’s yearly committee of Program report </w:t>
            </w:r>
          </w:p>
        </w:tc>
        <w:tc>
          <w:tcPr>
            <w:tcW w:w="3217" w:type="dxa"/>
            <w:gridSpan w:val="3"/>
            <w:tcBorders>
              <w:top w:val="single" w:sz="4" w:space="0" w:color="auto"/>
              <w:left w:val="single" w:sz="4" w:space="0" w:color="auto"/>
              <w:bottom w:val="single" w:sz="4" w:space="0" w:color="auto"/>
              <w:right w:val="single" w:sz="4" w:space="0" w:color="auto"/>
            </w:tcBorders>
          </w:tcPr>
          <w:p w14:paraId="474905BE"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December 2017 (Africa Rising technical report) and June 2018 (IER’s yearly committee of Program report)</w:t>
            </w:r>
          </w:p>
        </w:tc>
      </w:tr>
      <w:tr w:rsidR="00C42BAA" w:rsidRPr="00CC6185" w14:paraId="5FEAFB04" w14:textId="77777777" w:rsidTr="00193356">
        <w:tc>
          <w:tcPr>
            <w:tcW w:w="3888" w:type="dxa"/>
            <w:gridSpan w:val="6"/>
            <w:tcBorders>
              <w:top w:val="single" w:sz="4" w:space="0" w:color="auto"/>
              <w:left w:val="single" w:sz="4" w:space="0" w:color="auto"/>
              <w:bottom w:val="single" w:sz="4" w:space="0" w:color="auto"/>
              <w:right w:val="single" w:sz="4" w:space="0" w:color="auto"/>
            </w:tcBorders>
          </w:tcPr>
          <w:p w14:paraId="375A0759" w14:textId="77777777" w:rsidR="00C42BAA" w:rsidRPr="00CC6185" w:rsidRDefault="00C42BAA" w:rsidP="00193356">
            <w:pPr>
              <w:spacing w:after="0" w:line="240" w:lineRule="auto"/>
              <w:jc w:val="both"/>
              <w:rPr>
                <w:rFonts w:cstheme="minorHAnsi"/>
                <w:color w:val="000000"/>
                <w:sz w:val="18"/>
                <w:szCs w:val="18"/>
              </w:rPr>
            </w:pPr>
            <w:r w:rsidRPr="00CC6185">
              <w:rPr>
                <w:rFonts w:cstheme="minorHAnsi"/>
                <w:color w:val="000000"/>
                <w:sz w:val="18"/>
                <w:szCs w:val="18"/>
              </w:rPr>
              <w:t>6.2 Soil moisture content, runoff and erosion values are available</w:t>
            </w:r>
          </w:p>
        </w:tc>
        <w:tc>
          <w:tcPr>
            <w:tcW w:w="2790" w:type="dxa"/>
            <w:gridSpan w:val="3"/>
            <w:tcBorders>
              <w:top w:val="single" w:sz="4" w:space="0" w:color="auto"/>
              <w:left w:val="single" w:sz="4" w:space="0" w:color="auto"/>
              <w:bottom w:val="single" w:sz="4" w:space="0" w:color="auto"/>
              <w:right w:val="single" w:sz="4" w:space="0" w:color="auto"/>
            </w:tcBorders>
          </w:tcPr>
          <w:p w14:paraId="13D8A0B9"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Field visit of the measurement equipment, technical report and IER’s yearly committee of Program report, pictures (photo and film)</w:t>
            </w:r>
          </w:p>
        </w:tc>
        <w:tc>
          <w:tcPr>
            <w:tcW w:w="3217" w:type="dxa"/>
            <w:gridSpan w:val="3"/>
            <w:tcBorders>
              <w:top w:val="single" w:sz="4" w:space="0" w:color="auto"/>
              <w:left w:val="single" w:sz="4" w:space="0" w:color="auto"/>
              <w:bottom w:val="single" w:sz="4" w:space="0" w:color="auto"/>
              <w:right w:val="single" w:sz="4" w:space="0" w:color="auto"/>
            </w:tcBorders>
          </w:tcPr>
          <w:p w14:paraId="789AA64E"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December 2017 (Africa Rising technical report) and June 2018 (IER’s yearly committee of Program report)</w:t>
            </w:r>
          </w:p>
        </w:tc>
      </w:tr>
      <w:tr w:rsidR="00C42BAA" w:rsidRPr="00CC6185" w14:paraId="4A501918" w14:textId="77777777" w:rsidTr="00193356">
        <w:tc>
          <w:tcPr>
            <w:tcW w:w="3888" w:type="dxa"/>
            <w:gridSpan w:val="6"/>
            <w:tcBorders>
              <w:top w:val="single" w:sz="4" w:space="0" w:color="auto"/>
              <w:left w:val="single" w:sz="4" w:space="0" w:color="auto"/>
              <w:bottom w:val="single" w:sz="4" w:space="0" w:color="auto"/>
              <w:right w:val="single" w:sz="4" w:space="0" w:color="auto"/>
            </w:tcBorders>
          </w:tcPr>
          <w:p w14:paraId="54ACABE2" w14:textId="77777777" w:rsidR="00C42BAA" w:rsidRPr="00CC6185" w:rsidRDefault="00C42BAA" w:rsidP="00193356">
            <w:pPr>
              <w:spacing w:after="0" w:line="240" w:lineRule="auto"/>
              <w:jc w:val="both"/>
              <w:rPr>
                <w:rFonts w:cstheme="minorHAnsi"/>
                <w:color w:val="000000"/>
                <w:sz w:val="18"/>
                <w:szCs w:val="18"/>
              </w:rPr>
            </w:pPr>
            <w:r w:rsidRPr="00CC6185">
              <w:rPr>
                <w:rFonts w:cstheme="minorHAnsi"/>
                <w:color w:val="000000"/>
                <w:sz w:val="18"/>
                <w:szCs w:val="18"/>
              </w:rPr>
              <w:t>6.3 Biophysical parameters of trees</w:t>
            </w:r>
          </w:p>
        </w:tc>
        <w:tc>
          <w:tcPr>
            <w:tcW w:w="2790" w:type="dxa"/>
            <w:gridSpan w:val="3"/>
            <w:tcBorders>
              <w:top w:val="single" w:sz="4" w:space="0" w:color="auto"/>
              <w:left w:val="single" w:sz="4" w:space="0" w:color="auto"/>
              <w:bottom w:val="single" w:sz="4" w:space="0" w:color="auto"/>
              <w:right w:val="single" w:sz="4" w:space="0" w:color="auto"/>
            </w:tcBorders>
          </w:tcPr>
          <w:p w14:paraId="7F4AD85C"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Field visit of the measurement equipment, technical report and IER’s yearly committee of Program report, pictures (photo and film)</w:t>
            </w:r>
          </w:p>
        </w:tc>
        <w:tc>
          <w:tcPr>
            <w:tcW w:w="3217" w:type="dxa"/>
            <w:gridSpan w:val="3"/>
            <w:tcBorders>
              <w:top w:val="single" w:sz="4" w:space="0" w:color="auto"/>
              <w:left w:val="single" w:sz="4" w:space="0" w:color="auto"/>
              <w:bottom w:val="single" w:sz="4" w:space="0" w:color="auto"/>
              <w:right w:val="single" w:sz="4" w:space="0" w:color="auto"/>
            </w:tcBorders>
          </w:tcPr>
          <w:p w14:paraId="755B4AC3"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December 2017 (Africa Rising technical report) and June 2018 (IER’s yearly committee of Program report)</w:t>
            </w:r>
          </w:p>
        </w:tc>
      </w:tr>
      <w:tr w:rsidR="00C42BAA" w:rsidRPr="00CC6185" w14:paraId="03C2063A"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7DDF8A1A" w14:textId="77777777" w:rsidR="00C42BAA" w:rsidRPr="00CC6185" w:rsidRDefault="00C42BAA" w:rsidP="00193356">
            <w:pPr>
              <w:spacing w:after="0" w:line="240" w:lineRule="auto"/>
              <w:rPr>
                <w:rFonts w:cstheme="minorHAnsi"/>
                <w:color w:val="000000"/>
                <w:sz w:val="18"/>
                <w:szCs w:val="18"/>
              </w:rPr>
            </w:pPr>
          </w:p>
        </w:tc>
      </w:tr>
      <w:tr w:rsidR="00C42BAA" w:rsidRPr="00CC6185" w14:paraId="4C724049"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45759F6F"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7. Sustainable intensification indicators</w:t>
            </w:r>
          </w:p>
        </w:tc>
      </w:tr>
      <w:tr w:rsidR="00C42BAA" w:rsidRPr="00CC6185" w14:paraId="4ED7FA76" w14:textId="77777777" w:rsidTr="00193356">
        <w:tc>
          <w:tcPr>
            <w:tcW w:w="1998" w:type="dxa"/>
            <w:gridSpan w:val="3"/>
            <w:tcBorders>
              <w:top w:val="single" w:sz="4" w:space="0" w:color="auto"/>
              <w:left w:val="single" w:sz="4" w:space="0" w:color="auto"/>
              <w:bottom w:val="single" w:sz="4" w:space="0" w:color="auto"/>
              <w:right w:val="single" w:sz="4" w:space="0" w:color="auto"/>
            </w:tcBorders>
          </w:tcPr>
          <w:p w14:paraId="56191DFD"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7.1 Productivity</w:t>
            </w:r>
          </w:p>
        </w:tc>
        <w:tc>
          <w:tcPr>
            <w:tcW w:w="7897" w:type="dxa"/>
            <w:gridSpan w:val="9"/>
            <w:tcBorders>
              <w:top w:val="single" w:sz="4" w:space="0" w:color="auto"/>
              <w:left w:val="single" w:sz="4" w:space="0" w:color="auto"/>
              <w:bottom w:val="single" w:sz="4" w:space="0" w:color="auto"/>
              <w:right w:val="single" w:sz="4" w:space="0" w:color="auto"/>
            </w:tcBorders>
          </w:tcPr>
          <w:p w14:paraId="1CA05B36"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Crop production, .input use efficiency, .cropping intensity</w:t>
            </w:r>
          </w:p>
        </w:tc>
      </w:tr>
      <w:tr w:rsidR="00C42BAA" w:rsidRPr="00CC6185" w14:paraId="755695A9" w14:textId="77777777" w:rsidTr="00193356">
        <w:tc>
          <w:tcPr>
            <w:tcW w:w="1998" w:type="dxa"/>
            <w:gridSpan w:val="3"/>
            <w:tcBorders>
              <w:top w:val="single" w:sz="4" w:space="0" w:color="auto"/>
              <w:left w:val="single" w:sz="4" w:space="0" w:color="auto"/>
              <w:bottom w:val="single" w:sz="4" w:space="0" w:color="auto"/>
              <w:right w:val="single" w:sz="4" w:space="0" w:color="auto"/>
            </w:tcBorders>
          </w:tcPr>
          <w:p w14:paraId="4EB06485"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7.2 Environmental</w:t>
            </w:r>
          </w:p>
        </w:tc>
        <w:tc>
          <w:tcPr>
            <w:tcW w:w="7897" w:type="dxa"/>
            <w:gridSpan w:val="9"/>
            <w:tcBorders>
              <w:top w:val="single" w:sz="4" w:space="0" w:color="auto"/>
              <w:left w:val="single" w:sz="4" w:space="0" w:color="auto"/>
              <w:bottom w:val="single" w:sz="4" w:space="0" w:color="auto"/>
              <w:right w:val="single" w:sz="4" w:space="0" w:color="auto"/>
            </w:tcBorders>
          </w:tcPr>
          <w:p w14:paraId="600D327C"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Soil quality (nutrients level), reforestation</w:t>
            </w:r>
          </w:p>
        </w:tc>
      </w:tr>
      <w:tr w:rsidR="00C42BAA" w:rsidRPr="00CC6185" w14:paraId="6199F72F" w14:textId="77777777" w:rsidTr="00193356">
        <w:tc>
          <w:tcPr>
            <w:tcW w:w="1998" w:type="dxa"/>
            <w:gridSpan w:val="3"/>
            <w:tcBorders>
              <w:top w:val="single" w:sz="4" w:space="0" w:color="auto"/>
              <w:left w:val="single" w:sz="4" w:space="0" w:color="auto"/>
              <w:bottom w:val="single" w:sz="4" w:space="0" w:color="auto"/>
              <w:right w:val="single" w:sz="4" w:space="0" w:color="auto"/>
            </w:tcBorders>
          </w:tcPr>
          <w:p w14:paraId="15B873B3"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7.3 Economic</w:t>
            </w:r>
          </w:p>
        </w:tc>
        <w:tc>
          <w:tcPr>
            <w:tcW w:w="7897" w:type="dxa"/>
            <w:gridSpan w:val="9"/>
            <w:tcBorders>
              <w:top w:val="single" w:sz="4" w:space="0" w:color="auto"/>
              <w:left w:val="single" w:sz="4" w:space="0" w:color="auto"/>
              <w:bottom w:val="single" w:sz="4" w:space="0" w:color="auto"/>
              <w:right w:val="single" w:sz="4" w:space="0" w:color="auto"/>
            </w:tcBorders>
          </w:tcPr>
          <w:p w14:paraId="603B64E1"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Profitability, diversification of income sources</w:t>
            </w:r>
          </w:p>
        </w:tc>
      </w:tr>
      <w:tr w:rsidR="00C42BAA" w:rsidRPr="00CC6185" w14:paraId="2993F724" w14:textId="77777777" w:rsidTr="00193356">
        <w:tc>
          <w:tcPr>
            <w:tcW w:w="1998" w:type="dxa"/>
            <w:gridSpan w:val="3"/>
            <w:tcBorders>
              <w:top w:val="single" w:sz="4" w:space="0" w:color="auto"/>
              <w:left w:val="single" w:sz="4" w:space="0" w:color="auto"/>
              <w:bottom w:val="single" w:sz="4" w:space="0" w:color="auto"/>
              <w:right w:val="single" w:sz="4" w:space="0" w:color="auto"/>
            </w:tcBorders>
          </w:tcPr>
          <w:p w14:paraId="6AACB20B"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7.4 Social</w:t>
            </w:r>
          </w:p>
        </w:tc>
        <w:tc>
          <w:tcPr>
            <w:tcW w:w="7897" w:type="dxa"/>
            <w:gridSpan w:val="9"/>
            <w:tcBorders>
              <w:top w:val="single" w:sz="4" w:space="0" w:color="auto"/>
              <w:left w:val="single" w:sz="4" w:space="0" w:color="auto"/>
              <w:bottom w:val="single" w:sz="4" w:space="0" w:color="auto"/>
              <w:right w:val="single" w:sz="4" w:space="0" w:color="auto"/>
            </w:tcBorders>
          </w:tcPr>
          <w:p w14:paraId="7E374661"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 xml:space="preserve">Gender equity; social cohesion; </w:t>
            </w:r>
          </w:p>
        </w:tc>
      </w:tr>
      <w:tr w:rsidR="00C42BAA" w:rsidRPr="00CC6185" w14:paraId="5E9981E3" w14:textId="77777777" w:rsidTr="00193356">
        <w:tc>
          <w:tcPr>
            <w:tcW w:w="1998" w:type="dxa"/>
            <w:gridSpan w:val="3"/>
            <w:tcBorders>
              <w:top w:val="single" w:sz="4" w:space="0" w:color="auto"/>
              <w:left w:val="single" w:sz="4" w:space="0" w:color="auto"/>
              <w:bottom w:val="single" w:sz="4" w:space="0" w:color="auto"/>
              <w:right w:val="single" w:sz="4" w:space="0" w:color="auto"/>
            </w:tcBorders>
          </w:tcPr>
          <w:p w14:paraId="2C7CFC51"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7.5 Human</w:t>
            </w:r>
          </w:p>
        </w:tc>
        <w:tc>
          <w:tcPr>
            <w:tcW w:w="7897" w:type="dxa"/>
            <w:gridSpan w:val="9"/>
            <w:tcBorders>
              <w:top w:val="single" w:sz="4" w:space="0" w:color="auto"/>
              <w:left w:val="single" w:sz="4" w:space="0" w:color="auto"/>
              <w:bottom w:val="single" w:sz="4" w:space="0" w:color="auto"/>
              <w:right w:val="single" w:sz="4" w:space="0" w:color="auto"/>
            </w:tcBorders>
          </w:tcPr>
          <w:p w14:paraId="51E879E7"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livelihoods</w:t>
            </w:r>
          </w:p>
        </w:tc>
      </w:tr>
      <w:tr w:rsidR="00C42BAA" w:rsidRPr="00CC6185" w14:paraId="49E4D05C"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4218BBAE" w14:textId="77777777" w:rsidR="00C42BAA" w:rsidRPr="00CC6185" w:rsidRDefault="00C42BAA" w:rsidP="00193356">
            <w:pPr>
              <w:spacing w:after="0" w:line="240" w:lineRule="auto"/>
              <w:rPr>
                <w:rFonts w:cstheme="minorHAnsi"/>
                <w:color w:val="000000"/>
                <w:sz w:val="18"/>
                <w:szCs w:val="18"/>
              </w:rPr>
            </w:pPr>
          </w:p>
        </w:tc>
      </w:tr>
    </w:tbl>
    <w:p w14:paraId="6A1A4491" w14:textId="77777777" w:rsidR="00C42BAA" w:rsidRDefault="00C42BAA" w:rsidP="00C42BAA">
      <w:pPr>
        <w:spacing w:line="240" w:lineRule="auto"/>
        <w:rPr>
          <w:rFonts w:cstheme="minorHAnsi"/>
          <w:color w:val="000000"/>
          <w:sz w:val="18"/>
          <w:szCs w:val="18"/>
        </w:rPr>
      </w:pPr>
    </w:p>
    <w:p w14:paraId="15568D5F" w14:textId="77777777" w:rsidR="00A52D26" w:rsidRDefault="00A52D26" w:rsidP="00C42BAA">
      <w:pPr>
        <w:spacing w:line="240" w:lineRule="auto"/>
        <w:rPr>
          <w:rFonts w:cstheme="minorHAnsi"/>
          <w:color w:val="000000"/>
          <w:sz w:val="18"/>
          <w:szCs w:val="18"/>
        </w:rPr>
      </w:pPr>
    </w:p>
    <w:p w14:paraId="347A3401" w14:textId="77777777" w:rsidR="00A52D26" w:rsidRDefault="00A52D26" w:rsidP="00C42BAA">
      <w:pPr>
        <w:spacing w:line="240" w:lineRule="auto"/>
        <w:rPr>
          <w:rFonts w:cstheme="minorHAnsi"/>
          <w:color w:val="000000"/>
          <w:sz w:val="18"/>
          <w:szCs w:val="18"/>
        </w:rPr>
      </w:pPr>
    </w:p>
    <w:tbl>
      <w:tblPr>
        <w:tblW w:w="589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5"/>
        <w:gridCol w:w="758"/>
        <w:gridCol w:w="1236"/>
        <w:gridCol w:w="713"/>
        <w:gridCol w:w="865"/>
      </w:tblGrid>
      <w:tr w:rsidR="00C42BAA" w:rsidRPr="00F87A01" w14:paraId="6790DD77" w14:textId="77777777" w:rsidTr="00193356">
        <w:trPr>
          <w:trHeight w:val="20"/>
        </w:trPr>
        <w:tc>
          <w:tcPr>
            <w:tcW w:w="2325" w:type="dxa"/>
          </w:tcPr>
          <w:p w14:paraId="0CC56524" w14:textId="77777777" w:rsidR="00C42BAA" w:rsidRDefault="00C42BAA" w:rsidP="00193356">
            <w:pPr>
              <w:spacing w:after="0" w:line="240" w:lineRule="auto"/>
              <w:rPr>
                <w:rFonts w:cstheme="minorHAnsi"/>
                <w:b/>
                <w:sz w:val="16"/>
                <w:szCs w:val="16"/>
              </w:rPr>
            </w:pPr>
            <w:r>
              <w:rPr>
                <w:rFonts w:cstheme="minorHAnsi"/>
                <w:b/>
                <w:sz w:val="16"/>
                <w:szCs w:val="16"/>
              </w:rPr>
              <w:lastRenderedPageBreak/>
              <w:t xml:space="preserve">8. </w:t>
            </w:r>
            <w:r w:rsidRPr="00F87A01">
              <w:rPr>
                <w:rFonts w:cstheme="minorHAnsi"/>
                <w:b/>
                <w:sz w:val="16"/>
                <w:szCs w:val="16"/>
              </w:rPr>
              <w:t>Budget (US$)</w:t>
            </w:r>
          </w:p>
        </w:tc>
        <w:tc>
          <w:tcPr>
            <w:tcW w:w="758" w:type="dxa"/>
            <w:vAlign w:val="bottom"/>
          </w:tcPr>
          <w:p w14:paraId="0BC5D03A"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3ED1F2C0" w14:textId="77777777" w:rsidR="00C42BAA" w:rsidRPr="00F87A01" w:rsidRDefault="00C42BAA" w:rsidP="00193356">
            <w:pPr>
              <w:spacing w:after="0" w:line="240" w:lineRule="auto"/>
              <w:rPr>
                <w:rFonts w:cstheme="minorHAnsi"/>
                <w:color w:val="000000"/>
                <w:sz w:val="16"/>
                <w:szCs w:val="16"/>
              </w:rPr>
            </w:pPr>
          </w:p>
        </w:tc>
        <w:tc>
          <w:tcPr>
            <w:tcW w:w="713" w:type="dxa"/>
            <w:shd w:val="clear" w:color="auto" w:fill="auto"/>
            <w:noWrap/>
            <w:vAlign w:val="center"/>
          </w:tcPr>
          <w:p w14:paraId="175A73A3" w14:textId="77777777" w:rsidR="00C42BAA" w:rsidRPr="00F87A01" w:rsidRDefault="00C42BAA" w:rsidP="00193356">
            <w:pPr>
              <w:spacing w:after="0" w:line="240" w:lineRule="auto"/>
              <w:rPr>
                <w:rFonts w:cstheme="minorHAnsi"/>
                <w:color w:val="000000"/>
                <w:sz w:val="16"/>
                <w:szCs w:val="16"/>
              </w:rPr>
            </w:pPr>
          </w:p>
        </w:tc>
        <w:tc>
          <w:tcPr>
            <w:tcW w:w="865" w:type="dxa"/>
            <w:vAlign w:val="center"/>
          </w:tcPr>
          <w:p w14:paraId="0412FD6C" w14:textId="77777777" w:rsidR="00C42BAA" w:rsidRPr="00F87A01" w:rsidRDefault="00C42BAA" w:rsidP="00193356">
            <w:pPr>
              <w:spacing w:after="0" w:line="240" w:lineRule="auto"/>
              <w:rPr>
                <w:rFonts w:cstheme="minorHAnsi"/>
                <w:color w:val="000000"/>
                <w:sz w:val="16"/>
                <w:szCs w:val="16"/>
              </w:rPr>
            </w:pPr>
          </w:p>
        </w:tc>
      </w:tr>
      <w:tr w:rsidR="00C42BAA" w:rsidRPr="00F87A01" w14:paraId="3E3EB1B3" w14:textId="77777777" w:rsidTr="00193356">
        <w:trPr>
          <w:trHeight w:val="20"/>
        </w:trPr>
        <w:tc>
          <w:tcPr>
            <w:tcW w:w="2325" w:type="dxa"/>
          </w:tcPr>
          <w:p w14:paraId="3B8D1824" w14:textId="77777777" w:rsidR="00C42BAA" w:rsidRDefault="00C42BAA" w:rsidP="00193356">
            <w:pPr>
              <w:spacing w:after="0" w:line="240" w:lineRule="auto"/>
              <w:rPr>
                <w:rFonts w:cstheme="minorHAnsi"/>
                <w:color w:val="000000"/>
                <w:sz w:val="16"/>
                <w:szCs w:val="16"/>
              </w:rPr>
            </w:pPr>
            <w:r>
              <w:rPr>
                <w:rFonts w:cstheme="minorHAnsi"/>
                <w:color w:val="000000"/>
                <w:sz w:val="16"/>
                <w:szCs w:val="16"/>
              </w:rPr>
              <w:t>Outcome/Output/Activity</w:t>
            </w:r>
          </w:p>
        </w:tc>
        <w:tc>
          <w:tcPr>
            <w:tcW w:w="758" w:type="dxa"/>
            <w:vAlign w:val="bottom"/>
          </w:tcPr>
          <w:p w14:paraId="2EE3E4DC" w14:textId="77777777" w:rsidR="00C42BAA" w:rsidRDefault="00C42BAA" w:rsidP="00193356">
            <w:pPr>
              <w:spacing w:after="0" w:line="240" w:lineRule="auto"/>
              <w:rPr>
                <w:rFonts w:cstheme="minorHAnsi"/>
                <w:color w:val="000000"/>
                <w:sz w:val="16"/>
                <w:szCs w:val="16"/>
              </w:rPr>
            </w:pPr>
            <w:r>
              <w:rPr>
                <w:rFonts w:cstheme="minorHAnsi"/>
                <w:color w:val="000000"/>
                <w:sz w:val="16"/>
                <w:szCs w:val="16"/>
              </w:rPr>
              <w:t>Sub-activity</w:t>
            </w:r>
          </w:p>
        </w:tc>
        <w:tc>
          <w:tcPr>
            <w:tcW w:w="1236" w:type="dxa"/>
            <w:shd w:val="clear" w:color="auto" w:fill="auto"/>
            <w:noWrap/>
            <w:vAlign w:val="bottom"/>
          </w:tcPr>
          <w:p w14:paraId="77CFA635"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Budget Line</w:t>
            </w:r>
          </w:p>
        </w:tc>
        <w:tc>
          <w:tcPr>
            <w:tcW w:w="713" w:type="dxa"/>
            <w:shd w:val="clear" w:color="auto" w:fill="auto"/>
            <w:noWrap/>
            <w:vAlign w:val="center"/>
          </w:tcPr>
          <w:p w14:paraId="74283ABC"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ICRISAT</w:t>
            </w:r>
          </w:p>
        </w:tc>
        <w:tc>
          <w:tcPr>
            <w:tcW w:w="865" w:type="dxa"/>
            <w:vAlign w:val="center"/>
          </w:tcPr>
          <w:p w14:paraId="46622553"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IER</w:t>
            </w:r>
          </w:p>
        </w:tc>
      </w:tr>
      <w:tr w:rsidR="00C42BAA" w:rsidRPr="00F87A01" w14:paraId="27CD77C5" w14:textId="77777777" w:rsidTr="00193356">
        <w:trPr>
          <w:trHeight w:val="20"/>
        </w:trPr>
        <w:tc>
          <w:tcPr>
            <w:tcW w:w="2325" w:type="dxa"/>
          </w:tcPr>
          <w:p w14:paraId="063403FC" w14:textId="77777777" w:rsidR="00C42BAA" w:rsidRDefault="00C42BAA" w:rsidP="00193356">
            <w:pPr>
              <w:spacing w:after="0" w:line="240" w:lineRule="auto"/>
              <w:rPr>
                <w:rFonts w:cstheme="minorHAnsi"/>
                <w:color w:val="000000"/>
                <w:sz w:val="16"/>
                <w:szCs w:val="16"/>
              </w:rPr>
            </w:pPr>
            <w:r>
              <w:rPr>
                <w:rFonts w:cstheme="minorHAnsi"/>
                <w:color w:val="000000"/>
                <w:sz w:val="16"/>
                <w:szCs w:val="16"/>
              </w:rPr>
              <w:t>Outcome 1/Output 2/Activity 1</w:t>
            </w:r>
          </w:p>
        </w:tc>
        <w:tc>
          <w:tcPr>
            <w:tcW w:w="758" w:type="dxa"/>
            <w:vAlign w:val="bottom"/>
          </w:tcPr>
          <w:p w14:paraId="148999DD"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2.1</w:t>
            </w:r>
          </w:p>
        </w:tc>
        <w:tc>
          <w:tcPr>
            <w:tcW w:w="1236" w:type="dxa"/>
            <w:shd w:val="clear" w:color="auto" w:fill="auto"/>
            <w:noWrap/>
            <w:vAlign w:val="bottom"/>
          </w:tcPr>
          <w:p w14:paraId="7DE0796A"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Personnel</w:t>
            </w:r>
          </w:p>
        </w:tc>
        <w:tc>
          <w:tcPr>
            <w:tcW w:w="713" w:type="dxa"/>
            <w:shd w:val="clear" w:color="auto" w:fill="auto"/>
            <w:noWrap/>
            <w:vAlign w:val="bottom"/>
          </w:tcPr>
          <w:p w14:paraId="279ED850" w14:textId="77777777" w:rsidR="00C42BAA" w:rsidRPr="00F87A01" w:rsidRDefault="00C42BAA" w:rsidP="00193356">
            <w:pPr>
              <w:spacing w:after="0" w:line="240" w:lineRule="auto"/>
              <w:jc w:val="right"/>
              <w:rPr>
                <w:rFonts w:cstheme="minorHAnsi"/>
                <w:color w:val="000000"/>
                <w:sz w:val="16"/>
                <w:szCs w:val="16"/>
              </w:rPr>
            </w:pPr>
          </w:p>
        </w:tc>
        <w:tc>
          <w:tcPr>
            <w:tcW w:w="865" w:type="dxa"/>
          </w:tcPr>
          <w:p w14:paraId="13DD31D5" w14:textId="77777777" w:rsidR="00C42BAA" w:rsidRPr="00F87A01" w:rsidRDefault="00C42BAA" w:rsidP="00193356">
            <w:pPr>
              <w:spacing w:after="0" w:line="240" w:lineRule="auto"/>
              <w:rPr>
                <w:rFonts w:cstheme="minorHAnsi"/>
                <w:color w:val="000000"/>
                <w:sz w:val="16"/>
                <w:szCs w:val="16"/>
              </w:rPr>
            </w:pPr>
          </w:p>
        </w:tc>
      </w:tr>
      <w:tr w:rsidR="00C42BAA" w:rsidRPr="00F87A01" w14:paraId="63754314" w14:textId="77777777" w:rsidTr="00193356">
        <w:trPr>
          <w:trHeight w:val="20"/>
        </w:trPr>
        <w:tc>
          <w:tcPr>
            <w:tcW w:w="2325" w:type="dxa"/>
          </w:tcPr>
          <w:p w14:paraId="10788DAC"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7BDFAF6F"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4F5A3F1E"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Services</w:t>
            </w:r>
          </w:p>
        </w:tc>
        <w:tc>
          <w:tcPr>
            <w:tcW w:w="713" w:type="dxa"/>
            <w:shd w:val="clear" w:color="auto" w:fill="auto"/>
            <w:noWrap/>
            <w:vAlign w:val="bottom"/>
          </w:tcPr>
          <w:p w14:paraId="54343D3C" w14:textId="77777777" w:rsidR="00C42BAA" w:rsidRPr="00F87A01" w:rsidRDefault="00C42BAA" w:rsidP="00193356">
            <w:pPr>
              <w:spacing w:after="0" w:line="240" w:lineRule="auto"/>
              <w:jc w:val="right"/>
              <w:rPr>
                <w:rFonts w:cstheme="minorHAnsi"/>
                <w:color w:val="000000"/>
                <w:sz w:val="16"/>
                <w:szCs w:val="16"/>
              </w:rPr>
            </w:pPr>
          </w:p>
        </w:tc>
        <w:tc>
          <w:tcPr>
            <w:tcW w:w="865" w:type="dxa"/>
          </w:tcPr>
          <w:p w14:paraId="731E10BE" w14:textId="77777777" w:rsidR="00C42BAA" w:rsidRPr="00F87A01" w:rsidRDefault="00C42BAA" w:rsidP="00193356">
            <w:pPr>
              <w:spacing w:after="0" w:line="240" w:lineRule="auto"/>
              <w:rPr>
                <w:rFonts w:cstheme="minorHAnsi"/>
                <w:color w:val="000000"/>
                <w:sz w:val="16"/>
                <w:szCs w:val="16"/>
              </w:rPr>
            </w:pPr>
          </w:p>
        </w:tc>
      </w:tr>
      <w:tr w:rsidR="00C42BAA" w:rsidRPr="00F87A01" w14:paraId="3AEF6F0B" w14:textId="77777777" w:rsidTr="00193356">
        <w:trPr>
          <w:trHeight w:val="20"/>
        </w:trPr>
        <w:tc>
          <w:tcPr>
            <w:tcW w:w="2325" w:type="dxa"/>
          </w:tcPr>
          <w:p w14:paraId="249B526C"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75B5D23F"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5B4FB2FF"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Supplies</w:t>
            </w:r>
          </w:p>
        </w:tc>
        <w:tc>
          <w:tcPr>
            <w:tcW w:w="713" w:type="dxa"/>
            <w:shd w:val="clear" w:color="auto" w:fill="auto"/>
            <w:noWrap/>
            <w:vAlign w:val="bottom"/>
          </w:tcPr>
          <w:p w14:paraId="1B92C112" w14:textId="77777777" w:rsidR="00C42BAA" w:rsidRPr="00F87A01" w:rsidRDefault="00C42BAA" w:rsidP="00193356">
            <w:pPr>
              <w:spacing w:after="0" w:line="240" w:lineRule="auto"/>
              <w:jc w:val="right"/>
              <w:rPr>
                <w:rFonts w:cstheme="minorHAnsi"/>
                <w:color w:val="000000"/>
                <w:sz w:val="16"/>
                <w:szCs w:val="16"/>
              </w:rPr>
            </w:pPr>
          </w:p>
        </w:tc>
        <w:tc>
          <w:tcPr>
            <w:tcW w:w="865" w:type="dxa"/>
          </w:tcPr>
          <w:p w14:paraId="6805A09C" w14:textId="77777777" w:rsidR="00C42BAA" w:rsidRPr="00F87A01" w:rsidRDefault="00C42BAA" w:rsidP="00193356">
            <w:pPr>
              <w:spacing w:after="0" w:line="240" w:lineRule="auto"/>
              <w:rPr>
                <w:rFonts w:cstheme="minorHAnsi"/>
                <w:color w:val="000000"/>
                <w:sz w:val="16"/>
                <w:szCs w:val="16"/>
              </w:rPr>
            </w:pPr>
          </w:p>
        </w:tc>
      </w:tr>
      <w:tr w:rsidR="00C42BAA" w:rsidRPr="00F87A01" w14:paraId="698ECD4A" w14:textId="77777777" w:rsidTr="00193356">
        <w:trPr>
          <w:trHeight w:val="20"/>
        </w:trPr>
        <w:tc>
          <w:tcPr>
            <w:tcW w:w="2325" w:type="dxa"/>
          </w:tcPr>
          <w:p w14:paraId="0E83C1D4"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6FAFAAC5"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41372FB8"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Capital</w:t>
            </w:r>
          </w:p>
        </w:tc>
        <w:tc>
          <w:tcPr>
            <w:tcW w:w="713" w:type="dxa"/>
            <w:shd w:val="clear" w:color="auto" w:fill="auto"/>
            <w:noWrap/>
            <w:vAlign w:val="bottom"/>
          </w:tcPr>
          <w:p w14:paraId="7D2E6BE6" w14:textId="77777777" w:rsidR="00C42BAA" w:rsidRPr="00F87A01" w:rsidRDefault="00C42BAA" w:rsidP="00193356">
            <w:pPr>
              <w:spacing w:after="0" w:line="240" w:lineRule="auto"/>
              <w:jc w:val="right"/>
              <w:rPr>
                <w:rFonts w:cstheme="minorHAnsi"/>
                <w:color w:val="000000"/>
                <w:sz w:val="16"/>
                <w:szCs w:val="16"/>
              </w:rPr>
            </w:pPr>
          </w:p>
        </w:tc>
        <w:tc>
          <w:tcPr>
            <w:tcW w:w="865" w:type="dxa"/>
          </w:tcPr>
          <w:p w14:paraId="78EE5063" w14:textId="77777777" w:rsidR="00C42BAA" w:rsidRPr="00F87A01" w:rsidRDefault="00C42BAA" w:rsidP="00193356">
            <w:pPr>
              <w:spacing w:after="0" w:line="240" w:lineRule="auto"/>
              <w:rPr>
                <w:rFonts w:cstheme="minorHAnsi"/>
                <w:color w:val="000000"/>
                <w:sz w:val="16"/>
                <w:szCs w:val="16"/>
              </w:rPr>
            </w:pPr>
          </w:p>
        </w:tc>
      </w:tr>
      <w:tr w:rsidR="00C42BAA" w:rsidRPr="00F87A01" w14:paraId="179E8213" w14:textId="77777777" w:rsidTr="00193356">
        <w:trPr>
          <w:trHeight w:val="20"/>
        </w:trPr>
        <w:tc>
          <w:tcPr>
            <w:tcW w:w="2325" w:type="dxa"/>
          </w:tcPr>
          <w:p w14:paraId="26667C4E"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44BB8FCE"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6A88B903"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Travel</w:t>
            </w:r>
          </w:p>
        </w:tc>
        <w:tc>
          <w:tcPr>
            <w:tcW w:w="713" w:type="dxa"/>
            <w:shd w:val="clear" w:color="auto" w:fill="auto"/>
            <w:noWrap/>
            <w:vAlign w:val="bottom"/>
          </w:tcPr>
          <w:p w14:paraId="1A2E8681" w14:textId="77777777" w:rsidR="00C42BAA" w:rsidRPr="00F87A01" w:rsidRDefault="00C42BAA" w:rsidP="00193356">
            <w:pPr>
              <w:spacing w:after="0" w:line="240" w:lineRule="auto"/>
              <w:jc w:val="right"/>
              <w:rPr>
                <w:rFonts w:cstheme="minorHAnsi"/>
                <w:color w:val="000000"/>
                <w:sz w:val="16"/>
                <w:szCs w:val="16"/>
              </w:rPr>
            </w:pPr>
          </w:p>
        </w:tc>
        <w:tc>
          <w:tcPr>
            <w:tcW w:w="865" w:type="dxa"/>
          </w:tcPr>
          <w:p w14:paraId="05EAB13F" w14:textId="77777777" w:rsidR="00C42BAA" w:rsidRPr="00F87A01" w:rsidRDefault="00C42BAA" w:rsidP="00193356">
            <w:pPr>
              <w:spacing w:after="0" w:line="240" w:lineRule="auto"/>
              <w:rPr>
                <w:rFonts w:cstheme="minorHAnsi"/>
                <w:color w:val="000000"/>
                <w:sz w:val="16"/>
                <w:szCs w:val="16"/>
              </w:rPr>
            </w:pPr>
          </w:p>
        </w:tc>
      </w:tr>
      <w:tr w:rsidR="00C42BAA" w:rsidRPr="00F87A01" w14:paraId="6ECC0CC5" w14:textId="77777777" w:rsidTr="00193356">
        <w:trPr>
          <w:trHeight w:val="20"/>
        </w:trPr>
        <w:tc>
          <w:tcPr>
            <w:tcW w:w="2325" w:type="dxa"/>
          </w:tcPr>
          <w:p w14:paraId="36F0D19E"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4FA67583"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3FF6F7A2"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Overhead</w:t>
            </w:r>
          </w:p>
        </w:tc>
        <w:tc>
          <w:tcPr>
            <w:tcW w:w="713" w:type="dxa"/>
            <w:shd w:val="clear" w:color="auto" w:fill="auto"/>
            <w:noWrap/>
            <w:vAlign w:val="bottom"/>
          </w:tcPr>
          <w:p w14:paraId="0086E1EA" w14:textId="77777777" w:rsidR="00C42BAA" w:rsidRPr="00F87A01" w:rsidRDefault="00C42BAA" w:rsidP="00193356">
            <w:pPr>
              <w:spacing w:after="0" w:line="240" w:lineRule="auto"/>
              <w:jc w:val="right"/>
              <w:rPr>
                <w:rFonts w:cstheme="minorHAnsi"/>
                <w:color w:val="000000"/>
                <w:sz w:val="16"/>
                <w:szCs w:val="16"/>
              </w:rPr>
            </w:pPr>
            <w:r>
              <w:rPr>
                <w:rFonts w:cstheme="minorHAnsi"/>
                <w:color w:val="000000"/>
                <w:sz w:val="16"/>
                <w:szCs w:val="16"/>
              </w:rPr>
              <w:t>3740</w:t>
            </w:r>
          </w:p>
        </w:tc>
        <w:tc>
          <w:tcPr>
            <w:tcW w:w="865" w:type="dxa"/>
          </w:tcPr>
          <w:p w14:paraId="51957C3D" w14:textId="77777777" w:rsidR="00C42BAA" w:rsidRPr="00F87A01" w:rsidRDefault="00C42BAA" w:rsidP="00193356">
            <w:pPr>
              <w:spacing w:after="0" w:line="240" w:lineRule="auto"/>
              <w:rPr>
                <w:rFonts w:cstheme="minorHAnsi"/>
                <w:color w:val="000000"/>
                <w:sz w:val="16"/>
                <w:szCs w:val="16"/>
              </w:rPr>
            </w:pPr>
          </w:p>
        </w:tc>
      </w:tr>
      <w:tr w:rsidR="00C42BAA" w:rsidRPr="00F87A01" w14:paraId="06FDC4A6" w14:textId="77777777" w:rsidTr="00193356">
        <w:trPr>
          <w:trHeight w:val="20"/>
        </w:trPr>
        <w:tc>
          <w:tcPr>
            <w:tcW w:w="2325" w:type="dxa"/>
          </w:tcPr>
          <w:p w14:paraId="2512DA5A"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5F4F810A"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08164E61"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Total</w:t>
            </w:r>
          </w:p>
        </w:tc>
        <w:tc>
          <w:tcPr>
            <w:tcW w:w="713" w:type="dxa"/>
            <w:shd w:val="clear" w:color="auto" w:fill="auto"/>
            <w:noWrap/>
            <w:vAlign w:val="bottom"/>
          </w:tcPr>
          <w:p w14:paraId="5AC9885F" w14:textId="77777777" w:rsidR="00C42BAA" w:rsidRPr="00F87A01" w:rsidRDefault="00C42BAA" w:rsidP="00193356">
            <w:pPr>
              <w:spacing w:after="0" w:line="240" w:lineRule="auto"/>
              <w:jc w:val="right"/>
              <w:rPr>
                <w:rFonts w:cstheme="minorHAnsi"/>
                <w:color w:val="000000"/>
                <w:sz w:val="16"/>
                <w:szCs w:val="16"/>
              </w:rPr>
            </w:pPr>
            <w:r>
              <w:rPr>
                <w:rFonts w:cstheme="minorHAnsi"/>
                <w:color w:val="000000"/>
                <w:sz w:val="16"/>
                <w:szCs w:val="16"/>
              </w:rPr>
              <w:t>23740</w:t>
            </w:r>
          </w:p>
        </w:tc>
        <w:tc>
          <w:tcPr>
            <w:tcW w:w="865" w:type="dxa"/>
          </w:tcPr>
          <w:p w14:paraId="00819A01" w14:textId="77777777" w:rsidR="00C42BAA" w:rsidRPr="00F87A01" w:rsidRDefault="00C42BAA" w:rsidP="00193356">
            <w:pPr>
              <w:spacing w:after="0" w:line="240" w:lineRule="auto"/>
              <w:rPr>
                <w:rFonts w:cstheme="minorHAnsi"/>
                <w:color w:val="000000"/>
                <w:sz w:val="16"/>
                <w:szCs w:val="16"/>
              </w:rPr>
            </w:pPr>
          </w:p>
        </w:tc>
      </w:tr>
      <w:tr w:rsidR="00C42BAA" w:rsidRPr="00F87A01" w14:paraId="5E3CDCA8" w14:textId="77777777" w:rsidTr="00193356">
        <w:trPr>
          <w:trHeight w:val="20"/>
        </w:trPr>
        <w:tc>
          <w:tcPr>
            <w:tcW w:w="2325" w:type="dxa"/>
          </w:tcPr>
          <w:p w14:paraId="506DD531" w14:textId="77777777" w:rsidR="00C42BAA" w:rsidRDefault="00C42BAA" w:rsidP="00193356">
            <w:pPr>
              <w:spacing w:after="0" w:line="240" w:lineRule="auto"/>
              <w:rPr>
                <w:rFonts w:cstheme="minorHAnsi"/>
                <w:color w:val="000000"/>
                <w:sz w:val="16"/>
                <w:szCs w:val="16"/>
              </w:rPr>
            </w:pPr>
            <w:r>
              <w:rPr>
                <w:rFonts w:cstheme="minorHAnsi"/>
                <w:color w:val="000000"/>
                <w:sz w:val="16"/>
                <w:szCs w:val="16"/>
              </w:rPr>
              <w:t>Outcome 1/Output 2/Activity 1</w:t>
            </w:r>
          </w:p>
        </w:tc>
        <w:tc>
          <w:tcPr>
            <w:tcW w:w="758" w:type="dxa"/>
            <w:vAlign w:val="bottom"/>
          </w:tcPr>
          <w:p w14:paraId="2098A9AF"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2.2</w:t>
            </w:r>
          </w:p>
        </w:tc>
        <w:tc>
          <w:tcPr>
            <w:tcW w:w="1236" w:type="dxa"/>
            <w:shd w:val="clear" w:color="auto" w:fill="auto"/>
            <w:noWrap/>
            <w:vAlign w:val="bottom"/>
          </w:tcPr>
          <w:p w14:paraId="1BB25786"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Personnel</w:t>
            </w:r>
          </w:p>
        </w:tc>
        <w:tc>
          <w:tcPr>
            <w:tcW w:w="713" w:type="dxa"/>
            <w:shd w:val="clear" w:color="auto" w:fill="auto"/>
            <w:noWrap/>
            <w:vAlign w:val="bottom"/>
          </w:tcPr>
          <w:p w14:paraId="23D464F5" w14:textId="77777777" w:rsidR="00C42BAA" w:rsidRPr="00F87A01" w:rsidRDefault="00C42BAA" w:rsidP="00193356">
            <w:pPr>
              <w:spacing w:after="0" w:line="240" w:lineRule="auto"/>
              <w:jc w:val="right"/>
              <w:rPr>
                <w:rFonts w:cstheme="minorHAnsi"/>
                <w:color w:val="000000"/>
                <w:sz w:val="16"/>
                <w:szCs w:val="16"/>
              </w:rPr>
            </w:pPr>
          </w:p>
        </w:tc>
        <w:tc>
          <w:tcPr>
            <w:tcW w:w="865" w:type="dxa"/>
            <w:vAlign w:val="bottom"/>
          </w:tcPr>
          <w:p w14:paraId="2631C41A" w14:textId="77777777" w:rsidR="00C42BAA" w:rsidRPr="00F87A01" w:rsidRDefault="00C42BAA" w:rsidP="00193356">
            <w:pPr>
              <w:spacing w:after="0" w:line="240" w:lineRule="auto"/>
              <w:rPr>
                <w:rFonts w:cstheme="minorHAnsi"/>
                <w:color w:val="000000"/>
                <w:sz w:val="16"/>
                <w:szCs w:val="16"/>
              </w:rPr>
            </w:pPr>
          </w:p>
        </w:tc>
      </w:tr>
      <w:tr w:rsidR="00C42BAA" w:rsidRPr="00F87A01" w14:paraId="43E46BBA" w14:textId="77777777" w:rsidTr="00193356">
        <w:trPr>
          <w:trHeight w:val="20"/>
        </w:trPr>
        <w:tc>
          <w:tcPr>
            <w:tcW w:w="2325" w:type="dxa"/>
          </w:tcPr>
          <w:p w14:paraId="5FE9F03F"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2CB28B36"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589366CA"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Services</w:t>
            </w:r>
          </w:p>
        </w:tc>
        <w:tc>
          <w:tcPr>
            <w:tcW w:w="713" w:type="dxa"/>
            <w:shd w:val="clear" w:color="auto" w:fill="auto"/>
            <w:noWrap/>
            <w:vAlign w:val="bottom"/>
          </w:tcPr>
          <w:p w14:paraId="29DB3ADC" w14:textId="77777777" w:rsidR="00C42BAA" w:rsidRPr="00F87A01" w:rsidRDefault="00C42BAA" w:rsidP="00193356">
            <w:pPr>
              <w:spacing w:after="0" w:line="240" w:lineRule="auto"/>
              <w:jc w:val="right"/>
              <w:rPr>
                <w:rFonts w:cstheme="minorHAnsi"/>
                <w:color w:val="000000"/>
                <w:sz w:val="16"/>
                <w:szCs w:val="16"/>
              </w:rPr>
            </w:pPr>
          </w:p>
        </w:tc>
        <w:tc>
          <w:tcPr>
            <w:tcW w:w="865" w:type="dxa"/>
            <w:vAlign w:val="bottom"/>
          </w:tcPr>
          <w:p w14:paraId="5A6DDDD7" w14:textId="77777777" w:rsidR="00C42BAA" w:rsidRPr="00F87A01" w:rsidRDefault="00C42BAA" w:rsidP="00193356">
            <w:pPr>
              <w:spacing w:after="0" w:line="240" w:lineRule="auto"/>
              <w:rPr>
                <w:rFonts w:cstheme="minorHAnsi"/>
                <w:color w:val="000000"/>
                <w:sz w:val="16"/>
                <w:szCs w:val="16"/>
              </w:rPr>
            </w:pPr>
          </w:p>
        </w:tc>
      </w:tr>
      <w:tr w:rsidR="00C42BAA" w:rsidRPr="00F87A01" w14:paraId="20E6AC7B" w14:textId="77777777" w:rsidTr="00193356">
        <w:trPr>
          <w:trHeight w:val="20"/>
        </w:trPr>
        <w:tc>
          <w:tcPr>
            <w:tcW w:w="2325" w:type="dxa"/>
          </w:tcPr>
          <w:p w14:paraId="2D05AA9E"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4D6F4664"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40EC3FBF"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Supplies</w:t>
            </w:r>
          </w:p>
        </w:tc>
        <w:tc>
          <w:tcPr>
            <w:tcW w:w="713" w:type="dxa"/>
            <w:shd w:val="clear" w:color="auto" w:fill="auto"/>
            <w:noWrap/>
            <w:vAlign w:val="bottom"/>
          </w:tcPr>
          <w:p w14:paraId="42565EEC" w14:textId="77777777" w:rsidR="00C42BAA" w:rsidRPr="00F87A01" w:rsidRDefault="00C42BAA" w:rsidP="00193356">
            <w:pPr>
              <w:spacing w:after="0" w:line="240" w:lineRule="auto"/>
              <w:jc w:val="right"/>
              <w:rPr>
                <w:rFonts w:cstheme="minorHAnsi"/>
                <w:color w:val="000000"/>
                <w:sz w:val="16"/>
                <w:szCs w:val="16"/>
              </w:rPr>
            </w:pPr>
          </w:p>
        </w:tc>
        <w:tc>
          <w:tcPr>
            <w:tcW w:w="865" w:type="dxa"/>
            <w:vAlign w:val="bottom"/>
          </w:tcPr>
          <w:p w14:paraId="06846A17" w14:textId="77777777" w:rsidR="00C42BAA" w:rsidRPr="00F87A01" w:rsidRDefault="00C42BAA" w:rsidP="00193356">
            <w:pPr>
              <w:spacing w:after="0" w:line="240" w:lineRule="auto"/>
              <w:rPr>
                <w:rFonts w:cstheme="minorHAnsi"/>
                <w:color w:val="000000"/>
                <w:sz w:val="16"/>
                <w:szCs w:val="16"/>
              </w:rPr>
            </w:pPr>
          </w:p>
        </w:tc>
      </w:tr>
      <w:tr w:rsidR="00C42BAA" w:rsidRPr="00F87A01" w14:paraId="076605A0" w14:textId="77777777" w:rsidTr="00193356">
        <w:trPr>
          <w:trHeight w:val="20"/>
        </w:trPr>
        <w:tc>
          <w:tcPr>
            <w:tcW w:w="2325" w:type="dxa"/>
          </w:tcPr>
          <w:p w14:paraId="4C73A008"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0ACF3956"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4AD75755"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Capital</w:t>
            </w:r>
          </w:p>
        </w:tc>
        <w:tc>
          <w:tcPr>
            <w:tcW w:w="713" w:type="dxa"/>
            <w:shd w:val="clear" w:color="auto" w:fill="auto"/>
            <w:noWrap/>
            <w:vAlign w:val="bottom"/>
          </w:tcPr>
          <w:p w14:paraId="423E2F78" w14:textId="77777777" w:rsidR="00C42BAA" w:rsidRPr="00F87A01" w:rsidRDefault="00C42BAA" w:rsidP="00193356">
            <w:pPr>
              <w:spacing w:after="0" w:line="240" w:lineRule="auto"/>
              <w:jc w:val="right"/>
              <w:rPr>
                <w:rFonts w:cstheme="minorHAnsi"/>
                <w:color w:val="000000"/>
                <w:sz w:val="16"/>
                <w:szCs w:val="16"/>
              </w:rPr>
            </w:pPr>
          </w:p>
        </w:tc>
        <w:tc>
          <w:tcPr>
            <w:tcW w:w="865" w:type="dxa"/>
            <w:vAlign w:val="bottom"/>
          </w:tcPr>
          <w:p w14:paraId="66AFF565" w14:textId="77777777" w:rsidR="00C42BAA" w:rsidRPr="00F87A01" w:rsidRDefault="00C42BAA" w:rsidP="00193356">
            <w:pPr>
              <w:spacing w:after="0" w:line="240" w:lineRule="auto"/>
              <w:rPr>
                <w:rFonts w:cstheme="minorHAnsi"/>
                <w:color w:val="000000"/>
                <w:sz w:val="16"/>
                <w:szCs w:val="16"/>
              </w:rPr>
            </w:pPr>
          </w:p>
        </w:tc>
      </w:tr>
      <w:tr w:rsidR="00C42BAA" w:rsidRPr="00F87A01" w14:paraId="4A7CAB69" w14:textId="77777777" w:rsidTr="00193356">
        <w:trPr>
          <w:trHeight w:val="20"/>
        </w:trPr>
        <w:tc>
          <w:tcPr>
            <w:tcW w:w="2325" w:type="dxa"/>
          </w:tcPr>
          <w:p w14:paraId="6FF28E1C"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4742B0D9"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6487453A"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Travel</w:t>
            </w:r>
          </w:p>
        </w:tc>
        <w:tc>
          <w:tcPr>
            <w:tcW w:w="713" w:type="dxa"/>
            <w:shd w:val="clear" w:color="auto" w:fill="auto"/>
            <w:noWrap/>
            <w:vAlign w:val="bottom"/>
          </w:tcPr>
          <w:p w14:paraId="3477BE74" w14:textId="77777777" w:rsidR="00C42BAA" w:rsidRPr="00F87A01" w:rsidRDefault="00C42BAA" w:rsidP="00193356">
            <w:pPr>
              <w:spacing w:after="0" w:line="240" w:lineRule="auto"/>
              <w:jc w:val="right"/>
              <w:rPr>
                <w:rFonts w:cstheme="minorHAnsi"/>
                <w:color w:val="000000"/>
                <w:sz w:val="16"/>
                <w:szCs w:val="16"/>
              </w:rPr>
            </w:pPr>
          </w:p>
        </w:tc>
        <w:tc>
          <w:tcPr>
            <w:tcW w:w="865" w:type="dxa"/>
            <w:vAlign w:val="bottom"/>
          </w:tcPr>
          <w:p w14:paraId="70D22FB2" w14:textId="77777777" w:rsidR="00C42BAA" w:rsidRPr="00F87A01" w:rsidRDefault="00C42BAA" w:rsidP="00193356">
            <w:pPr>
              <w:spacing w:after="0" w:line="240" w:lineRule="auto"/>
              <w:rPr>
                <w:rFonts w:cstheme="minorHAnsi"/>
                <w:color w:val="000000"/>
                <w:sz w:val="16"/>
                <w:szCs w:val="16"/>
              </w:rPr>
            </w:pPr>
          </w:p>
        </w:tc>
      </w:tr>
      <w:tr w:rsidR="00C42BAA" w:rsidRPr="00F87A01" w14:paraId="33E7C093" w14:textId="77777777" w:rsidTr="00193356">
        <w:trPr>
          <w:trHeight w:val="20"/>
        </w:trPr>
        <w:tc>
          <w:tcPr>
            <w:tcW w:w="2325" w:type="dxa"/>
          </w:tcPr>
          <w:p w14:paraId="2BC8BCC7"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4EFEEBC5"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24A7B75D"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Overhead</w:t>
            </w:r>
          </w:p>
        </w:tc>
        <w:tc>
          <w:tcPr>
            <w:tcW w:w="713" w:type="dxa"/>
            <w:shd w:val="clear" w:color="auto" w:fill="auto"/>
            <w:noWrap/>
            <w:vAlign w:val="bottom"/>
          </w:tcPr>
          <w:p w14:paraId="5132399C" w14:textId="77777777" w:rsidR="00C42BAA" w:rsidRPr="00F87A01" w:rsidRDefault="00C42BAA" w:rsidP="00193356">
            <w:pPr>
              <w:spacing w:after="0" w:line="240" w:lineRule="auto"/>
              <w:jc w:val="right"/>
              <w:rPr>
                <w:rFonts w:cstheme="minorHAnsi"/>
                <w:color w:val="000000"/>
                <w:sz w:val="16"/>
                <w:szCs w:val="16"/>
              </w:rPr>
            </w:pPr>
          </w:p>
        </w:tc>
        <w:tc>
          <w:tcPr>
            <w:tcW w:w="865" w:type="dxa"/>
            <w:vAlign w:val="bottom"/>
          </w:tcPr>
          <w:p w14:paraId="0ED8F2D0" w14:textId="77777777" w:rsidR="00C42BAA" w:rsidRPr="00F87A01" w:rsidRDefault="00C42BAA" w:rsidP="00193356">
            <w:pPr>
              <w:spacing w:after="0" w:line="240" w:lineRule="auto"/>
              <w:rPr>
                <w:rFonts w:cstheme="minorHAnsi"/>
                <w:color w:val="000000"/>
                <w:sz w:val="16"/>
                <w:szCs w:val="16"/>
              </w:rPr>
            </w:pPr>
          </w:p>
        </w:tc>
      </w:tr>
      <w:tr w:rsidR="00C42BAA" w:rsidRPr="00F87A01" w14:paraId="26D6F8D8" w14:textId="77777777" w:rsidTr="00193356">
        <w:trPr>
          <w:trHeight w:val="20"/>
        </w:trPr>
        <w:tc>
          <w:tcPr>
            <w:tcW w:w="2325" w:type="dxa"/>
          </w:tcPr>
          <w:p w14:paraId="5CD384EB"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399F0A15"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255291E3"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Total</w:t>
            </w:r>
          </w:p>
        </w:tc>
        <w:tc>
          <w:tcPr>
            <w:tcW w:w="713" w:type="dxa"/>
            <w:shd w:val="clear" w:color="auto" w:fill="auto"/>
            <w:noWrap/>
            <w:vAlign w:val="bottom"/>
          </w:tcPr>
          <w:p w14:paraId="6BB3652A" w14:textId="77777777" w:rsidR="00C42BAA" w:rsidRPr="00F87A01" w:rsidRDefault="00C42BAA" w:rsidP="00193356">
            <w:pPr>
              <w:spacing w:after="0" w:line="240" w:lineRule="auto"/>
              <w:jc w:val="right"/>
              <w:rPr>
                <w:rFonts w:cstheme="minorHAnsi"/>
                <w:color w:val="000000"/>
                <w:sz w:val="16"/>
                <w:szCs w:val="16"/>
              </w:rPr>
            </w:pPr>
            <w:r>
              <w:rPr>
                <w:rFonts w:cstheme="minorHAnsi"/>
                <w:color w:val="000000"/>
                <w:sz w:val="16"/>
                <w:szCs w:val="16"/>
              </w:rPr>
              <w:t>0</w:t>
            </w:r>
          </w:p>
        </w:tc>
        <w:tc>
          <w:tcPr>
            <w:tcW w:w="865" w:type="dxa"/>
            <w:vAlign w:val="bottom"/>
          </w:tcPr>
          <w:p w14:paraId="5C3CE2D5" w14:textId="77777777" w:rsidR="00C42BAA" w:rsidRPr="00F87A01" w:rsidRDefault="00C42BAA" w:rsidP="00193356">
            <w:pPr>
              <w:spacing w:after="0" w:line="240" w:lineRule="auto"/>
              <w:rPr>
                <w:rFonts w:cstheme="minorHAnsi"/>
                <w:color w:val="000000"/>
                <w:sz w:val="16"/>
                <w:szCs w:val="16"/>
              </w:rPr>
            </w:pPr>
          </w:p>
        </w:tc>
      </w:tr>
      <w:tr w:rsidR="00C42BAA" w:rsidRPr="00F87A01" w14:paraId="6E8CBD30"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20154CCA" w14:textId="77777777" w:rsidR="00C42BAA" w:rsidRDefault="00C42BAA" w:rsidP="00193356">
            <w:pPr>
              <w:spacing w:after="0" w:line="240" w:lineRule="auto"/>
              <w:rPr>
                <w:rFonts w:cstheme="minorHAnsi"/>
                <w:color w:val="000000"/>
                <w:sz w:val="16"/>
                <w:szCs w:val="16"/>
              </w:rPr>
            </w:pPr>
            <w:r>
              <w:rPr>
                <w:rFonts w:cstheme="minorHAnsi"/>
                <w:color w:val="000000"/>
                <w:sz w:val="16"/>
                <w:szCs w:val="16"/>
              </w:rPr>
              <w:t>Outcome 1/Output 2/Activity 1</w:t>
            </w:r>
          </w:p>
        </w:tc>
        <w:tc>
          <w:tcPr>
            <w:tcW w:w="758" w:type="dxa"/>
            <w:tcBorders>
              <w:top w:val="single" w:sz="4" w:space="0" w:color="auto"/>
              <w:left w:val="single" w:sz="4" w:space="0" w:color="auto"/>
              <w:bottom w:val="single" w:sz="4" w:space="0" w:color="auto"/>
              <w:right w:val="single" w:sz="4" w:space="0" w:color="auto"/>
            </w:tcBorders>
            <w:vAlign w:val="bottom"/>
          </w:tcPr>
          <w:p w14:paraId="6C2F9E72"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2.3</w:t>
            </w: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DE7D09"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Personnel</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6FCBC3"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bottom"/>
          </w:tcPr>
          <w:p w14:paraId="46E8DDAB" w14:textId="77777777" w:rsidR="00C42BAA" w:rsidRPr="00F87A01" w:rsidRDefault="00C42BAA" w:rsidP="00193356">
            <w:pPr>
              <w:spacing w:after="0" w:line="240" w:lineRule="auto"/>
              <w:rPr>
                <w:rFonts w:cstheme="minorHAnsi"/>
                <w:color w:val="000000"/>
                <w:sz w:val="16"/>
                <w:szCs w:val="16"/>
              </w:rPr>
            </w:pPr>
          </w:p>
        </w:tc>
      </w:tr>
      <w:tr w:rsidR="00C42BAA" w:rsidRPr="00F87A01" w14:paraId="292AFDBF"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2842D300"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vAlign w:val="bottom"/>
          </w:tcPr>
          <w:p w14:paraId="26A56485"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0DFAAA"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Services</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561603"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bottom"/>
          </w:tcPr>
          <w:p w14:paraId="4A974B27" w14:textId="77777777" w:rsidR="00C42BAA" w:rsidRPr="00F87A01" w:rsidRDefault="00C42BAA" w:rsidP="00193356">
            <w:pPr>
              <w:spacing w:after="0" w:line="240" w:lineRule="auto"/>
              <w:rPr>
                <w:rFonts w:cstheme="minorHAnsi"/>
                <w:color w:val="000000"/>
                <w:sz w:val="16"/>
                <w:szCs w:val="16"/>
              </w:rPr>
            </w:pPr>
          </w:p>
        </w:tc>
      </w:tr>
      <w:tr w:rsidR="00C42BAA" w:rsidRPr="00F87A01" w14:paraId="103A85CC"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71555569"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vAlign w:val="bottom"/>
          </w:tcPr>
          <w:p w14:paraId="71BA92DB"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A0C330"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Supplies</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6CC402"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bottom"/>
          </w:tcPr>
          <w:p w14:paraId="56A843B6" w14:textId="77777777" w:rsidR="00C42BAA" w:rsidRPr="00F87A01" w:rsidRDefault="00C42BAA" w:rsidP="00193356">
            <w:pPr>
              <w:spacing w:after="0" w:line="240" w:lineRule="auto"/>
              <w:rPr>
                <w:rFonts w:cstheme="minorHAnsi"/>
                <w:color w:val="000000"/>
                <w:sz w:val="16"/>
                <w:szCs w:val="16"/>
              </w:rPr>
            </w:pPr>
          </w:p>
        </w:tc>
      </w:tr>
      <w:tr w:rsidR="00C42BAA" w:rsidRPr="00F87A01" w14:paraId="7D8554C0"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302B8D12"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vAlign w:val="bottom"/>
          </w:tcPr>
          <w:p w14:paraId="11CFBA97"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35FE88"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Capital</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7292C7"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bottom"/>
          </w:tcPr>
          <w:p w14:paraId="6175C14B" w14:textId="77777777" w:rsidR="00C42BAA" w:rsidRPr="00F87A01" w:rsidRDefault="00C42BAA" w:rsidP="00193356">
            <w:pPr>
              <w:spacing w:after="0" w:line="240" w:lineRule="auto"/>
              <w:rPr>
                <w:rFonts w:cstheme="minorHAnsi"/>
                <w:color w:val="000000"/>
                <w:sz w:val="16"/>
                <w:szCs w:val="16"/>
              </w:rPr>
            </w:pPr>
          </w:p>
        </w:tc>
      </w:tr>
      <w:tr w:rsidR="00C42BAA" w:rsidRPr="00F87A01" w14:paraId="6F80007E"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7F114946"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vAlign w:val="bottom"/>
          </w:tcPr>
          <w:p w14:paraId="553508A0"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98C840"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Travel</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472F31"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bottom"/>
          </w:tcPr>
          <w:p w14:paraId="23EA5307" w14:textId="77777777" w:rsidR="00C42BAA" w:rsidRPr="00F87A01" w:rsidRDefault="00C42BAA" w:rsidP="00193356">
            <w:pPr>
              <w:spacing w:after="0" w:line="240" w:lineRule="auto"/>
              <w:rPr>
                <w:rFonts w:cstheme="minorHAnsi"/>
                <w:color w:val="000000"/>
                <w:sz w:val="16"/>
                <w:szCs w:val="16"/>
              </w:rPr>
            </w:pPr>
          </w:p>
        </w:tc>
      </w:tr>
      <w:tr w:rsidR="00C42BAA" w:rsidRPr="00F87A01" w14:paraId="01716ADD"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1C9FD085"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vAlign w:val="bottom"/>
          </w:tcPr>
          <w:p w14:paraId="3A0F43C7"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A7EB60"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Overhead</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FDCA06"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bottom"/>
          </w:tcPr>
          <w:p w14:paraId="7D3BFD4D"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1870</w:t>
            </w:r>
          </w:p>
        </w:tc>
      </w:tr>
      <w:tr w:rsidR="00C42BAA" w:rsidRPr="00F87A01" w14:paraId="4DC5C5B9"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771D455F"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vAlign w:val="bottom"/>
          </w:tcPr>
          <w:p w14:paraId="38FB4A58"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5FE883"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Total</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67BB90"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bottom"/>
          </w:tcPr>
          <w:p w14:paraId="2B935237"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11870</w:t>
            </w:r>
          </w:p>
        </w:tc>
      </w:tr>
      <w:tr w:rsidR="00C42BAA" w:rsidRPr="00F87A01" w14:paraId="6A553BD4"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373F1775" w14:textId="77777777" w:rsidR="00C42BAA" w:rsidRDefault="00C42BAA" w:rsidP="00193356">
            <w:pPr>
              <w:spacing w:after="0" w:line="240" w:lineRule="auto"/>
              <w:rPr>
                <w:rFonts w:cstheme="minorHAnsi"/>
                <w:color w:val="000000"/>
                <w:sz w:val="16"/>
                <w:szCs w:val="16"/>
              </w:rPr>
            </w:pPr>
            <w:r>
              <w:rPr>
                <w:rFonts w:cstheme="minorHAnsi"/>
                <w:color w:val="000000"/>
                <w:sz w:val="16"/>
                <w:szCs w:val="16"/>
              </w:rPr>
              <w:t>Outcome 1/Output 2/Activity 1</w:t>
            </w:r>
          </w:p>
        </w:tc>
        <w:tc>
          <w:tcPr>
            <w:tcW w:w="758" w:type="dxa"/>
            <w:tcBorders>
              <w:top w:val="single" w:sz="4" w:space="0" w:color="auto"/>
              <w:left w:val="single" w:sz="4" w:space="0" w:color="auto"/>
              <w:bottom w:val="single" w:sz="4" w:space="0" w:color="auto"/>
              <w:right w:val="single" w:sz="4" w:space="0" w:color="auto"/>
            </w:tcBorders>
            <w:vAlign w:val="bottom"/>
          </w:tcPr>
          <w:p w14:paraId="0A73C7C3"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2.3</w:t>
            </w: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C338AB"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Personnel</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61ADC5"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bottom"/>
          </w:tcPr>
          <w:p w14:paraId="70543A80" w14:textId="77777777" w:rsidR="00C42BAA" w:rsidRPr="00F87A01" w:rsidRDefault="00C42BAA" w:rsidP="00193356">
            <w:pPr>
              <w:spacing w:after="0" w:line="240" w:lineRule="auto"/>
              <w:rPr>
                <w:rFonts w:cstheme="minorHAnsi"/>
                <w:color w:val="000000"/>
                <w:sz w:val="16"/>
                <w:szCs w:val="16"/>
              </w:rPr>
            </w:pPr>
          </w:p>
        </w:tc>
      </w:tr>
      <w:tr w:rsidR="00C42BAA" w:rsidRPr="00F87A01" w14:paraId="30C45599"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62E5339E"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vAlign w:val="bottom"/>
          </w:tcPr>
          <w:p w14:paraId="0DFA1B0E"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EC95B7"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Services</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387F12"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bottom"/>
          </w:tcPr>
          <w:p w14:paraId="436FBD77" w14:textId="77777777" w:rsidR="00C42BAA" w:rsidRPr="00F87A01" w:rsidRDefault="00C42BAA" w:rsidP="00193356">
            <w:pPr>
              <w:spacing w:after="0" w:line="240" w:lineRule="auto"/>
              <w:rPr>
                <w:rFonts w:cstheme="minorHAnsi"/>
                <w:color w:val="000000"/>
                <w:sz w:val="16"/>
                <w:szCs w:val="16"/>
              </w:rPr>
            </w:pPr>
          </w:p>
        </w:tc>
      </w:tr>
      <w:tr w:rsidR="00C42BAA" w:rsidRPr="00F87A01" w14:paraId="2081E6CD"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7714A07A"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vAlign w:val="bottom"/>
          </w:tcPr>
          <w:p w14:paraId="6D5D569D"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D0AD43"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Supplies</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93B04A"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bottom"/>
          </w:tcPr>
          <w:p w14:paraId="4CDEF5A0" w14:textId="77777777" w:rsidR="00C42BAA" w:rsidRPr="00F87A01" w:rsidRDefault="00C42BAA" w:rsidP="00193356">
            <w:pPr>
              <w:spacing w:after="0" w:line="240" w:lineRule="auto"/>
              <w:rPr>
                <w:rFonts w:cstheme="minorHAnsi"/>
                <w:color w:val="000000"/>
                <w:sz w:val="16"/>
                <w:szCs w:val="16"/>
              </w:rPr>
            </w:pPr>
          </w:p>
        </w:tc>
      </w:tr>
      <w:tr w:rsidR="00C42BAA" w:rsidRPr="00F87A01" w14:paraId="17B3FCE9"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327FFAA0"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vAlign w:val="bottom"/>
          </w:tcPr>
          <w:p w14:paraId="72BE8FC8"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9EECB0"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Capital</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EAC752"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bottom"/>
          </w:tcPr>
          <w:p w14:paraId="13ED7526" w14:textId="77777777" w:rsidR="00C42BAA" w:rsidRPr="00F87A01" w:rsidRDefault="00C42BAA" w:rsidP="00193356">
            <w:pPr>
              <w:spacing w:after="0" w:line="240" w:lineRule="auto"/>
              <w:rPr>
                <w:rFonts w:cstheme="minorHAnsi"/>
                <w:color w:val="000000"/>
                <w:sz w:val="16"/>
                <w:szCs w:val="16"/>
              </w:rPr>
            </w:pPr>
          </w:p>
        </w:tc>
      </w:tr>
      <w:tr w:rsidR="00C42BAA" w:rsidRPr="00F87A01" w14:paraId="60AE0420"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6EFA42C5"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vAlign w:val="bottom"/>
          </w:tcPr>
          <w:p w14:paraId="11E06E63"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F79851"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Travel</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9B38C9"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bottom"/>
          </w:tcPr>
          <w:p w14:paraId="0FDE5D4D" w14:textId="77777777" w:rsidR="00C42BAA" w:rsidRPr="00F87A01" w:rsidRDefault="00C42BAA" w:rsidP="00193356">
            <w:pPr>
              <w:spacing w:after="0" w:line="240" w:lineRule="auto"/>
              <w:rPr>
                <w:rFonts w:cstheme="minorHAnsi"/>
                <w:color w:val="000000"/>
                <w:sz w:val="16"/>
                <w:szCs w:val="16"/>
              </w:rPr>
            </w:pPr>
          </w:p>
        </w:tc>
      </w:tr>
      <w:tr w:rsidR="00C42BAA" w:rsidRPr="00F87A01" w14:paraId="06941E74"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0EE11F76"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vAlign w:val="bottom"/>
          </w:tcPr>
          <w:p w14:paraId="6D80B18E"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287D8F"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Overhead</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65C339"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bottom"/>
          </w:tcPr>
          <w:p w14:paraId="7BFF2750"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2805</w:t>
            </w:r>
          </w:p>
        </w:tc>
      </w:tr>
      <w:tr w:rsidR="00C42BAA" w:rsidRPr="00F87A01" w14:paraId="5750830F"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7B60FB50"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vAlign w:val="bottom"/>
          </w:tcPr>
          <w:p w14:paraId="52962E96"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861A84"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Total</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B4149E"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bottom"/>
          </w:tcPr>
          <w:p w14:paraId="3487C2FF"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17805</w:t>
            </w:r>
          </w:p>
        </w:tc>
      </w:tr>
    </w:tbl>
    <w:p w14:paraId="46C0A8CC" w14:textId="77777777" w:rsidR="00C42BAA" w:rsidRDefault="00C42BAA" w:rsidP="00C42BAA">
      <w:pPr>
        <w:spacing w:line="240" w:lineRule="auto"/>
        <w:rPr>
          <w:rFonts w:cstheme="minorHAnsi"/>
          <w:color w:val="000000"/>
          <w:sz w:val="18"/>
          <w:szCs w:val="18"/>
        </w:rPr>
      </w:pPr>
    </w:p>
    <w:tbl>
      <w:tblPr>
        <w:tblW w:w="9792" w:type="dxa"/>
        <w:tblInd w:w="103" w:type="dxa"/>
        <w:tblLayout w:type="fixed"/>
        <w:tblLook w:val="04A0" w:firstRow="1" w:lastRow="0" w:firstColumn="1" w:lastColumn="0" w:noHBand="0" w:noVBand="1"/>
      </w:tblPr>
      <w:tblGrid>
        <w:gridCol w:w="9792"/>
      </w:tblGrid>
      <w:tr w:rsidR="00C42BAA" w:rsidRPr="00CC6185" w14:paraId="0AFA3BEA" w14:textId="77777777" w:rsidTr="00193356">
        <w:trPr>
          <w:trHeight w:val="413"/>
        </w:trPr>
        <w:tc>
          <w:tcPr>
            <w:tcW w:w="9792" w:type="dxa"/>
            <w:tcBorders>
              <w:top w:val="single" w:sz="4" w:space="0" w:color="auto"/>
              <w:left w:val="single" w:sz="4" w:space="0" w:color="auto"/>
              <w:bottom w:val="single" w:sz="4" w:space="0" w:color="auto"/>
              <w:right w:val="single" w:sz="4" w:space="0" w:color="auto"/>
            </w:tcBorders>
            <w:shd w:val="clear" w:color="auto" w:fill="auto"/>
            <w:hideMark/>
          </w:tcPr>
          <w:p w14:paraId="6818657C"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b/>
                <w:color w:val="000000"/>
                <w:sz w:val="18"/>
                <w:szCs w:val="18"/>
              </w:rPr>
              <w:t>Outcome 2: More farmers and farm families in the intervention communities are adopting technologies and practices to improve nutrition, food and feed safety, post-harvest handling and value addition.</w:t>
            </w:r>
          </w:p>
        </w:tc>
      </w:tr>
      <w:tr w:rsidR="00C42BAA" w:rsidRPr="00CC6185" w14:paraId="71FDE036" w14:textId="77777777" w:rsidTr="00193356">
        <w:trPr>
          <w:trHeight w:val="413"/>
        </w:trPr>
        <w:tc>
          <w:tcPr>
            <w:tcW w:w="9792" w:type="dxa"/>
            <w:tcBorders>
              <w:top w:val="single" w:sz="4" w:space="0" w:color="auto"/>
              <w:left w:val="single" w:sz="4" w:space="0" w:color="auto"/>
              <w:bottom w:val="single" w:sz="4" w:space="0" w:color="auto"/>
              <w:right w:val="single" w:sz="4" w:space="0" w:color="auto"/>
            </w:tcBorders>
            <w:shd w:val="clear" w:color="auto" w:fill="auto"/>
            <w:hideMark/>
          </w:tcPr>
          <w:p w14:paraId="3CD928C5"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b/>
                <w:color w:val="000000"/>
                <w:sz w:val="18"/>
                <w:szCs w:val="18"/>
              </w:rPr>
              <w:t>Output 1: Improved technologies, practices and habits to increase production and consumption of diverse and more nutritious food by farm families, especially by women and children are developed.</w:t>
            </w:r>
            <w:r w:rsidRPr="00CC6185">
              <w:rPr>
                <w:rFonts w:eastAsia="Times New Roman" w:cstheme="minorHAnsi"/>
                <w:color w:val="000000"/>
                <w:sz w:val="18"/>
                <w:szCs w:val="18"/>
              </w:rPr>
              <w:t> </w:t>
            </w:r>
          </w:p>
        </w:tc>
      </w:tr>
    </w:tbl>
    <w:p w14:paraId="338F5EDF" w14:textId="77777777" w:rsidR="00C42BAA" w:rsidRDefault="00C42BAA" w:rsidP="00C42BAA">
      <w:pPr>
        <w:spacing w:line="240" w:lineRule="auto"/>
        <w:rPr>
          <w:rFonts w:eastAsia="Times New Roman" w:cstheme="minorHAnsi"/>
          <w:b/>
          <w:color w:val="000000"/>
          <w:sz w:val="18"/>
          <w:szCs w:val="18"/>
        </w:rPr>
      </w:pPr>
    </w:p>
    <w:p w14:paraId="1E37502E" w14:textId="77777777" w:rsidR="00C42BAA" w:rsidRPr="00CC6185" w:rsidRDefault="00C42BAA" w:rsidP="00C42BAA">
      <w:pPr>
        <w:spacing w:line="240" w:lineRule="auto"/>
        <w:rPr>
          <w:rFonts w:cstheme="minorHAnsi"/>
          <w:sz w:val="18"/>
          <w:szCs w:val="18"/>
        </w:rPr>
      </w:pPr>
      <w:r w:rsidRPr="00CC6185">
        <w:rPr>
          <w:rFonts w:eastAsia="Times New Roman" w:cstheme="minorHAnsi"/>
          <w:b/>
          <w:color w:val="000000"/>
          <w:sz w:val="18"/>
          <w:szCs w:val="18"/>
        </w:rPr>
        <w:t>Activity 1: Develop a nutrition strategy to harmonize the nutrition activities national nutrition approaches and link them to the crop and livestock activities</w:t>
      </w: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360"/>
        <w:gridCol w:w="360"/>
        <w:gridCol w:w="450"/>
        <w:gridCol w:w="1080"/>
        <w:gridCol w:w="1800"/>
        <w:gridCol w:w="180"/>
        <w:gridCol w:w="810"/>
        <w:gridCol w:w="109"/>
        <w:gridCol w:w="801"/>
        <w:gridCol w:w="382"/>
        <w:gridCol w:w="1925"/>
      </w:tblGrid>
      <w:tr w:rsidR="00C42BAA" w:rsidRPr="00CC6185" w14:paraId="6C4B19AC" w14:textId="77777777" w:rsidTr="00193356">
        <w:tc>
          <w:tcPr>
            <w:tcW w:w="1638" w:type="dxa"/>
          </w:tcPr>
          <w:p w14:paraId="4B0BACE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Sub-activity 1.1</w:t>
            </w:r>
          </w:p>
        </w:tc>
        <w:tc>
          <w:tcPr>
            <w:tcW w:w="8257" w:type="dxa"/>
            <w:gridSpan w:val="11"/>
          </w:tcPr>
          <w:p w14:paraId="19F522F7"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Evaluation of nutrition-sensitive-agriculture options in West Africa</w:t>
            </w:r>
          </w:p>
        </w:tc>
      </w:tr>
      <w:tr w:rsidR="00C42BAA" w:rsidRPr="00CC6185" w14:paraId="5518EE35" w14:textId="77777777" w:rsidTr="00193356">
        <w:tc>
          <w:tcPr>
            <w:tcW w:w="9895" w:type="dxa"/>
            <w:gridSpan w:val="12"/>
          </w:tcPr>
          <w:p w14:paraId="1824C15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Research team</w:t>
            </w:r>
          </w:p>
        </w:tc>
      </w:tr>
      <w:tr w:rsidR="00C42BAA" w:rsidRPr="00CC6185" w14:paraId="44756F3E" w14:textId="77777777" w:rsidTr="00193356">
        <w:tc>
          <w:tcPr>
            <w:tcW w:w="2808" w:type="dxa"/>
            <w:gridSpan w:val="4"/>
          </w:tcPr>
          <w:p w14:paraId="3877406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Name</w:t>
            </w:r>
          </w:p>
        </w:tc>
        <w:tc>
          <w:tcPr>
            <w:tcW w:w="3060" w:type="dxa"/>
            <w:gridSpan w:val="3"/>
          </w:tcPr>
          <w:p w14:paraId="51EF288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Institution</w:t>
            </w:r>
          </w:p>
        </w:tc>
        <w:tc>
          <w:tcPr>
            <w:tcW w:w="4027" w:type="dxa"/>
            <w:gridSpan w:val="5"/>
          </w:tcPr>
          <w:p w14:paraId="5EF3A7B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Role</w:t>
            </w:r>
          </w:p>
        </w:tc>
      </w:tr>
      <w:tr w:rsidR="00C42BAA" w:rsidRPr="00CC6185" w14:paraId="0941D813" w14:textId="77777777" w:rsidTr="00193356">
        <w:tc>
          <w:tcPr>
            <w:tcW w:w="2808" w:type="dxa"/>
            <w:gridSpan w:val="4"/>
          </w:tcPr>
          <w:p w14:paraId="683988F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Augustine Ayantunde</w:t>
            </w:r>
          </w:p>
        </w:tc>
        <w:tc>
          <w:tcPr>
            <w:tcW w:w="3060" w:type="dxa"/>
            <w:gridSpan w:val="3"/>
          </w:tcPr>
          <w:p w14:paraId="02487E1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ILRI</w:t>
            </w:r>
          </w:p>
        </w:tc>
        <w:tc>
          <w:tcPr>
            <w:tcW w:w="4027" w:type="dxa"/>
            <w:gridSpan w:val="5"/>
          </w:tcPr>
          <w:p w14:paraId="3219223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Lead Livestock component</w:t>
            </w:r>
          </w:p>
        </w:tc>
      </w:tr>
      <w:tr w:rsidR="00C42BAA" w:rsidRPr="00CC6185" w14:paraId="11E49637" w14:textId="77777777" w:rsidTr="00193356">
        <w:tc>
          <w:tcPr>
            <w:tcW w:w="2808" w:type="dxa"/>
            <w:gridSpan w:val="4"/>
          </w:tcPr>
          <w:p w14:paraId="3E0AF75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Caroline Makamto Sobgui</w:t>
            </w:r>
          </w:p>
        </w:tc>
        <w:tc>
          <w:tcPr>
            <w:tcW w:w="3060" w:type="dxa"/>
            <w:gridSpan w:val="3"/>
          </w:tcPr>
          <w:p w14:paraId="45BFA56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WorldVeg</w:t>
            </w:r>
          </w:p>
        </w:tc>
        <w:tc>
          <w:tcPr>
            <w:tcW w:w="4027" w:type="dxa"/>
            <w:gridSpan w:val="5"/>
          </w:tcPr>
          <w:p w14:paraId="6439A10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Lead Nutrition component Mali</w:t>
            </w:r>
          </w:p>
        </w:tc>
      </w:tr>
      <w:tr w:rsidR="00C42BAA" w:rsidRPr="00CC6185" w14:paraId="0C09EFBF" w14:textId="77777777" w:rsidTr="00193356">
        <w:tc>
          <w:tcPr>
            <w:tcW w:w="2808" w:type="dxa"/>
            <w:gridSpan w:val="4"/>
          </w:tcPr>
          <w:p w14:paraId="096386B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Mahama Saaka</w:t>
            </w:r>
          </w:p>
        </w:tc>
        <w:tc>
          <w:tcPr>
            <w:tcW w:w="3060" w:type="dxa"/>
            <w:gridSpan w:val="3"/>
          </w:tcPr>
          <w:p w14:paraId="4A32C51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UDS</w:t>
            </w:r>
          </w:p>
        </w:tc>
        <w:tc>
          <w:tcPr>
            <w:tcW w:w="4027" w:type="dxa"/>
            <w:gridSpan w:val="5"/>
          </w:tcPr>
          <w:p w14:paraId="18BFAAD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Lead Nutrition component Ghana</w:t>
            </w:r>
          </w:p>
        </w:tc>
      </w:tr>
      <w:tr w:rsidR="00C42BAA" w:rsidRPr="00CC6185" w14:paraId="2AF8D32B" w14:textId="77777777" w:rsidTr="00193356">
        <w:tc>
          <w:tcPr>
            <w:tcW w:w="2808" w:type="dxa"/>
            <w:gridSpan w:val="4"/>
          </w:tcPr>
          <w:p w14:paraId="743F2C9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Jean Baptiste Tignegre</w:t>
            </w:r>
          </w:p>
        </w:tc>
        <w:tc>
          <w:tcPr>
            <w:tcW w:w="3060" w:type="dxa"/>
            <w:gridSpan w:val="3"/>
          </w:tcPr>
          <w:p w14:paraId="369F155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WorldVeg</w:t>
            </w:r>
          </w:p>
        </w:tc>
        <w:tc>
          <w:tcPr>
            <w:tcW w:w="4027" w:type="dxa"/>
            <w:gridSpan w:val="5"/>
          </w:tcPr>
          <w:p w14:paraId="1001AA8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Breeder</w:t>
            </w:r>
          </w:p>
        </w:tc>
      </w:tr>
      <w:tr w:rsidR="00C42BAA" w:rsidRPr="00CC6185" w14:paraId="16D0469E" w14:textId="77777777" w:rsidTr="00193356">
        <w:tc>
          <w:tcPr>
            <w:tcW w:w="2808" w:type="dxa"/>
            <w:gridSpan w:val="4"/>
          </w:tcPr>
          <w:p w14:paraId="26C9DA5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Nantoume Hamidou</w:t>
            </w:r>
          </w:p>
        </w:tc>
        <w:tc>
          <w:tcPr>
            <w:tcW w:w="3060" w:type="dxa"/>
            <w:gridSpan w:val="3"/>
          </w:tcPr>
          <w:p w14:paraId="28C9D42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IER</w:t>
            </w:r>
          </w:p>
        </w:tc>
        <w:tc>
          <w:tcPr>
            <w:tcW w:w="4027" w:type="dxa"/>
            <w:gridSpan w:val="5"/>
          </w:tcPr>
          <w:p w14:paraId="61DDD8B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Animal nutritionist</w:t>
            </w:r>
          </w:p>
        </w:tc>
      </w:tr>
      <w:tr w:rsidR="00C42BAA" w:rsidRPr="00CC6185" w14:paraId="119BF9D9" w14:textId="77777777" w:rsidTr="00193356">
        <w:tc>
          <w:tcPr>
            <w:tcW w:w="2808" w:type="dxa"/>
            <w:gridSpan w:val="4"/>
          </w:tcPr>
          <w:p w14:paraId="4F31D63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ARI - Scientist</w:t>
            </w:r>
          </w:p>
        </w:tc>
        <w:tc>
          <w:tcPr>
            <w:tcW w:w="3060" w:type="dxa"/>
            <w:gridSpan w:val="3"/>
          </w:tcPr>
          <w:p w14:paraId="45F3EC5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ARI</w:t>
            </w:r>
          </w:p>
        </w:tc>
        <w:tc>
          <w:tcPr>
            <w:tcW w:w="4027" w:type="dxa"/>
            <w:gridSpan w:val="5"/>
          </w:tcPr>
          <w:p w14:paraId="39BFE409"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Animal scientist</w:t>
            </w:r>
          </w:p>
        </w:tc>
      </w:tr>
      <w:tr w:rsidR="00C42BAA" w:rsidRPr="00CC6185" w14:paraId="43DD7852" w14:textId="77777777" w:rsidTr="00193356">
        <w:tc>
          <w:tcPr>
            <w:tcW w:w="2808" w:type="dxa"/>
            <w:gridSpan w:val="4"/>
          </w:tcPr>
          <w:p w14:paraId="27CCC5B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Pierre Coulibaly</w:t>
            </w:r>
          </w:p>
        </w:tc>
        <w:tc>
          <w:tcPr>
            <w:tcW w:w="3060" w:type="dxa"/>
            <w:gridSpan w:val="3"/>
          </w:tcPr>
          <w:p w14:paraId="75CA973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AMEDD</w:t>
            </w:r>
          </w:p>
        </w:tc>
        <w:tc>
          <w:tcPr>
            <w:tcW w:w="4027" w:type="dxa"/>
            <w:gridSpan w:val="5"/>
          </w:tcPr>
          <w:p w14:paraId="7817CB4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Field Technician</w:t>
            </w:r>
          </w:p>
        </w:tc>
      </w:tr>
      <w:tr w:rsidR="00C42BAA" w:rsidRPr="00CC6185" w14:paraId="0052E868" w14:textId="77777777" w:rsidTr="00193356">
        <w:tc>
          <w:tcPr>
            <w:tcW w:w="9895" w:type="dxa"/>
            <w:gridSpan w:val="12"/>
          </w:tcPr>
          <w:p w14:paraId="225DB76F" w14:textId="77777777" w:rsidR="00C42BAA" w:rsidRPr="00CC6185" w:rsidRDefault="00C42BAA" w:rsidP="00193356">
            <w:pPr>
              <w:spacing w:after="0" w:line="240" w:lineRule="auto"/>
              <w:rPr>
                <w:rFonts w:cstheme="minorHAnsi"/>
                <w:sz w:val="18"/>
                <w:szCs w:val="18"/>
              </w:rPr>
            </w:pPr>
            <w:r w:rsidRPr="00CC6185">
              <w:rPr>
                <w:rFonts w:eastAsia="Calibri" w:cstheme="minorHAnsi"/>
                <w:sz w:val="18"/>
                <w:szCs w:val="18"/>
              </w:rPr>
              <w:t>Student(s)</w:t>
            </w:r>
          </w:p>
        </w:tc>
      </w:tr>
      <w:tr w:rsidR="00C42BAA" w:rsidRPr="00CC6185" w14:paraId="4611A21E" w14:textId="77777777" w:rsidTr="00193356">
        <w:tc>
          <w:tcPr>
            <w:tcW w:w="2358" w:type="dxa"/>
            <w:gridSpan w:val="3"/>
          </w:tcPr>
          <w:p w14:paraId="07AA9169"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Name</w:t>
            </w:r>
          </w:p>
        </w:tc>
        <w:tc>
          <w:tcPr>
            <w:tcW w:w="3330" w:type="dxa"/>
            <w:gridSpan w:val="3"/>
          </w:tcPr>
          <w:p w14:paraId="3599226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Institute</w:t>
            </w:r>
          </w:p>
        </w:tc>
        <w:tc>
          <w:tcPr>
            <w:tcW w:w="1099" w:type="dxa"/>
            <w:gridSpan w:val="3"/>
          </w:tcPr>
          <w:p w14:paraId="4EC935D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Degree</w:t>
            </w:r>
          </w:p>
        </w:tc>
        <w:tc>
          <w:tcPr>
            <w:tcW w:w="1183" w:type="dxa"/>
            <w:gridSpan w:val="2"/>
          </w:tcPr>
          <w:p w14:paraId="1823CD7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Start</w:t>
            </w:r>
          </w:p>
        </w:tc>
        <w:tc>
          <w:tcPr>
            <w:tcW w:w="1925" w:type="dxa"/>
          </w:tcPr>
          <w:p w14:paraId="308DAC2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End</w:t>
            </w:r>
          </w:p>
        </w:tc>
      </w:tr>
      <w:tr w:rsidR="00C42BAA" w:rsidRPr="00CC6185" w14:paraId="27AFC612" w14:textId="77777777" w:rsidTr="00193356">
        <w:tc>
          <w:tcPr>
            <w:tcW w:w="2358" w:type="dxa"/>
            <w:gridSpan w:val="3"/>
          </w:tcPr>
          <w:p w14:paraId="2D8525D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1. To be identified Ghana</w:t>
            </w:r>
          </w:p>
        </w:tc>
        <w:tc>
          <w:tcPr>
            <w:tcW w:w="3330" w:type="dxa"/>
            <w:gridSpan w:val="3"/>
          </w:tcPr>
          <w:p w14:paraId="6809E493" w14:textId="77777777" w:rsidR="00C42BAA" w:rsidRPr="00CC6185" w:rsidRDefault="00C42BAA" w:rsidP="00193356">
            <w:pPr>
              <w:spacing w:after="0" w:line="240" w:lineRule="auto"/>
              <w:rPr>
                <w:rFonts w:eastAsia="Calibri" w:cstheme="minorHAnsi"/>
                <w:sz w:val="18"/>
                <w:szCs w:val="18"/>
              </w:rPr>
            </w:pPr>
          </w:p>
        </w:tc>
        <w:tc>
          <w:tcPr>
            <w:tcW w:w="1099" w:type="dxa"/>
            <w:gridSpan w:val="3"/>
          </w:tcPr>
          <w:p w14:paraId="5E92C71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PhD</w:t>
            </w:r>
          </w:p>
        </w:tc>
        <w:tc>
          <w:tcPr>
            <w:tcW w:w="1183" w:type="dxa"/>
            <w:gridSpan w:val="2"/>
          </w:tcPr>
          <w:p w14:paraId="3FEBFE6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2017</w:t>
            </w:r>
          </w:p>
        </w:tc>
        <w:tc>
          <w:tcPr>
            <w:tcW w:w="1925" w:type="dxa"/>
          </w:tcPr>
          <w:p w14:paraId="5B8C128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2020</w:t>
            </w:r>
          </w:p>
        </w:tc>
      </w:tr>
      <w:tr w:rsidR="00C42BAA" w:rsidRPr="00CC6185" w14:paraId="53DFBD19" w14:textId="77777777" w:rsidTr="00193356">
        <w:tc>
          <w:tcPr>
            <w:tcW w:w="2358" w:type="dxa"/>
            <w:gridSpan w:val="3"/>
          </w:tcPr>
          <w:p w14:paraId="1D4E722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 To be identified Mali</w:t>
            </w:r>
          </w:p>
        </w:tc>
        <w:tc>
          <w:tcPr>
            <w:tcW w:w="3330" w:type="dxa"/>
            <w:gridSpan w:val="3"/>
          </w:tcPr>
          <w:p w14:paraId="657D7B22" w14:textId="77777777" w:rsidR="00C42BAA" w:rsidRPr="00CC6185" w:rsidRDefault="00C42BAA" w:rsidP="00193356">
            <w:pPr>
              <w:spacing w:after="0" w:line="240" w:lineRule="auto"/>
              <w:rPr>
                <w:rFonts w:eastAsia="Calibri" w:cstheme="minorHAnsi"/>
                <w:sz w:val="18"/>
                <w:szCs w:val="18"/>
              </w:rPr>
            </w:pPr>
          </w:p>
        </w:tc>
        <w:tc>
          <w:tcPr>
            <w:tcW w:w="1099" w:type="dxa"/>
            <w:gridSpan w:val="3"/>
          </w:tcPr>
          <w:p w14:paraId="19E9C01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PhD</w:t>
            </w:r>
          </w:p>
        </w:tc>
        <w:tc>
          <w:tcPr>
            <w:tcW w:w="1183" w:type="dxa"/>
            <w:gridSpan w:val="2"/>
          </w:tcPr>
          <w:p w14:paraId="3779F13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2017</w:t>
            </w:r>
          </w:p>
        </w:tc>
        <w:tc>
          <w:tcPr>
            <w:tcW w:w="1925" w:type="dxa"/>
          </w:tcPr>
          <w:p w14:paraId="5C26B44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2020</w:t>
            </w:r>
          </w:p>
        </w:tc>
      </w:tr>
      <w:tr w:rsidR="00C42BAA" w:rsidRPr="00CC6185" w14:paraId="6675D5AA" w14:textId="77777777" w:rsidTr="00193356">
        <w:tc>
          <w:tcPr>
            <w:tcW w:w="1638" w:type="dxa"/>
          </w:tcPr>
          <w:p w14:paraId="49663ABA" w14:textId="77777777" w:rsidR="00C42BAA" w:rsidRPr="00CC6185" w:rsidRDefault="00C42BAA" w:rsidP="00193356">
            <w:pPr>
              <w:spacing w:after="0" w:line="240" w:lineRule="auto"/>
              <w:rPr>
                <w:rFonts w:eastAsia="Calibri" w:cstheme="minorHAnsi"/>
                <w:sz w:val="18"/>
                <w:szCs w:val="18"/>
              </w:rPr>
            </w:pPr>
          </w:p>
        </w:tc>
        <w:tc>
          <w:tcPr>
            <w:tcW w:w="8257" w:type="dxa"/>
            <w:gridSpan w:val="11"/>
          </w:tcPr>
          <w:p w14:paraId="71E7D8D2" w14:textId="77777777" w:rsidR="00C42BAA" w:rsidRPr="00CC6185" w:rsidRDefault="00C42BAA" w:rsidP="00193356">
            <w:pPr>
              <w:spacing w:after="0" w:line="240" w:lineRule="auto"/>
              <w:rPr>
                <w:rFonts w:eastAsia="Calibri" w:cstheme="minorHAnsi"/>
                <w:sz w:val="18"/>
                <w:szCs w:val="18"/>
              </w:rPr>
            </w:pPr>
          </w:p>
        </w:tc>
      </w:tr>
      <w:tr w:rsidR="00C42BAA" w:rsidRPr="00CC6185" w14:paraId="6BC59F5C" w14:textId="77777777" w:rsidTr="00193356">
        <w:tc>
          <w:tcPr>
            <w:tcW w:w="1638" w:type="dxa"/>
          </w:tcPr>
          <w:p w14:paraId="5192D1D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Location(s)</w:t>
            </w:r>
          </w:p>
        </w:tc>
        <w:tc>
          <w:tcPr>
            <w:tcW w:w="8257" w:type="dxa"/>
            <w:gridSpan w:val="11"/>
          </w:tcPr>
          <w:p w14:paraId="088830D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Project communities in Ghana and Mali (to be implemented by PhD and MSc students funded by Africa RISING in Ghana and Mali)</w:t>
            </w:r>
          </w:p>
        </w:tc>
      </w:tr>
      <w:tr w:rsidR="00C42BAA" w:rsidRPr="00CC6185" w14:paraId="039B2FE8" w14:textId="77777777" w:rsidTr="00193356">
        <w:tc>
          <w:tcPr>
            <w:tcW w:w="1638" w:type="dxa"/>
          </w:tcPr>
          <w:p w14:paraId="177F79A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Start</w:t>
            </w:r>
          </w:p>
        </w:tc>
        <w:tc>
          <w:tcPr>
            <w:tcW w:w="8257" w:type="dxa"/>
            <w:gridSpan w:val="11"/>
          </w:tcPr>
          <w:p w14:paraId="106B68A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2017</w:t>
            </w:r>
          </w:p>
        </w:tc>
      </w:tr>
      <w:tr w:rsidR="00C42BAA" w:rsidRPr="00CC6185" w14:paraId="7EA83489" w14:textId="77777777" w:rsidTr="00193356">
        <w:tc>
          <w:tcPr>
            <w:tcW w:w="1638" w:type="dxa"/>
          </w:tcPr>
          <w:p w14:paraId="73898B3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lastRenderedPageBreak/>
              <w:t>End</w:t>
            </w:r>
          </w:p>
        </w:tc>
        <w:tc>
          <w:tcPr>
            <w:tcW w:w="8257" w:type="dxa"/>
            <w:gridSpan w:val="11"/>
          </w:tcPr>
          <w:p w14:paraId="7EAE455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2021</w:t>
            </w:r>
          </w:p>
        </w:tc>
      </w:tr>
      <w:tr w:rsidR="00C42BAA" w:rsidRPr="00CC6185" w14:paraId="0822BDCF" w14:textId="77777777" w:rsidTr="00193356">
        <w:tc>
          <w:tcPr>
            <w:tcW w:w="1638" w:type="dxa"/>
          </w:tcPr>
          <w:p w14:paraId="15F462AF" w14:textId="77777777" w:rsidR="00C42BAA" w:rsidRPr="00CC6185" w:rsidRDefault="00C42BAA" w:rsidP="00193356">
            <w:pPr>
              <w:spacing w:after="0" w:line="240" w:lineRule="auto"/>
              <w:rPr>
                <w:rFonts w:eastAsia="Calibri" w:cstheme="minorHAnsi"/>
                <w:sz w:val="18"/>
                <w:szCs w:val="18"/>
              </w:rPr>
            </w:pPr>
          </w:p>
        </w:tc>
        <w:tc>
          <w:tcPr>
            <w:tcW w:w="8257" w:type="dxa"/>
            <w:gridSpan w:val="11"/>
          </w:tcPr>
          <w:p w14:paraId="5B7A913D" w14:textId="77777777" w:rsidR="00C42BAA" w:rsidRPr="00CC6185" w:rsidRDefault="00C42BAA" w:rsidP="00193356">
            <w:pPr>
              <w:spacing w:after="0" w:line="240" w:lineRule="auto"/>
              <w:rPr>
                <w:rFonts w:eastAsia="Calibri" w:cstheme="minorHAnsi"/>
                <w:sz w:val="18"/>
                <w:szCs w:val="18"/>
              </w:rPr>
            </w:pPr>
          </w:p>
        </w:tc>
      </w:tr>
      <w:tr w:rsidR="00C42BAA" w:rsidRPr="00CC6185" w14:paraId="0555A26F" w14:textId="77777777" w:rsidTr="00193356">
        <w:tc>
          <w:tcPr>
            <w:tcW w:w="9895" w:type="dxa"/>
            <w:gridSpan w:val="12"/>
          </w:tcPr>
          <w:p w14:paraId="37D8703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1. Justification</w:t>
            </w:r>
          </w:p>
        </w:tc>
      </w:tr>
      <w:tr w:rsidR="00C42BAA" w:rsidRPr="00CC6185" w14:paraId="17221352"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4145357F" w14:textId="77777777" w:rsidR="00C42BAA" w:rsidRPr="00CC6185" w:rsidRDefault="00C42BAA" w:rsidP="00193356">
            <w:pPr>
              <w:spacing w:after="0" w:line="240" w:lineRule="auto"/>
              <w:jc w:val="both"/>
              <w:rPr>
                <w:rFonts w:eastAsia="Calibri" w:cstheme="minorHAnsi"/>
                <w:sz w:val="18"/>
                <w:szCs w:val="18"/>
              </w:rPr>
            </w:pPr>
            <w:r w:rsidRPr="00CC6185">
              <w:rPr>
                <w:rFonts w:cstheme="minorHAnsi"/>
                <w:color w:val="000000" w:themeColor="text1"/>
                <w:sz w:val="18"/>
                <w:szCs w:val="18"/>
              </w:rPr>
              <w:t>Agricultural practices and interventions can be better adapted and redesigned to maximize health and nutrition benefits and to reduce malnutrition and diseases. The importance of consumption of animal source food (ASF) for cognitive development of children is well documented. For example nutritional study in Gourma in Northern part of Mali showed that the children of mobile pastoralists were better nourished based on weight-height, weight-age and height-age measures than children of sedentary farmers and that the children of the sedentarized pastoralists seem to be worst off (Pederson &amp; Benjaminsen, 2008; ; Human Ecology 36:43–57). The children under these studies were 6 to 60 months. The explanation for this trend was largely attributed to consumption of milk. This underscores the important role that livestock systems play in human nutrition as the households that keep livestock are more likely than their non-holding counterparts to consume ASF because of their proximity to the nutrient-rich foods. Increased consumption of ASF by the rural households may prevent or reduce stunting in children and will improve the health of the households particularly children and vulnerable women. Thus, there is need for increased consumption of animal source food by the households in crop-livestock systems in Africa RISING intervention communities where staple food is largely based on cereals. One pathway to improve the consumption of ASF is through improvement in livestock production, for example improved milk and meat by ruminants (cattle, sheep and goats) and non-ruminants (poultry and pigs), and egg production by poultry. As the women are known to play key in household nutrition, livestock-related nutrition interventions should be gender-sensitive. In addition to ASF, consumption of other nutritious food and vegetables is necessary and will be addressed in this study. Bringing together agriculture, nutrition and health will help to address immediate and underlying cause of malnutrition and nutrition insecurity in the Africa RISING intervention communities. In addition to interventions to improve household nutrition, there will be focus on building capacity in best nutrition practices and nutrition behavior change communication targeted at women to foster the creation of an environment where women feel comfortable to change and adopt best nutrition practices.</w:t>
            </w:r>
          </w:p>
        </w:tc>
      </w:tr>
      <w:tr w:rsidR="00C42BAA" w:rsidRPr="00CC6185" w14:paraId="267E2204"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114BDD86" w14:textId="77777777" w:rsidR="00C42BAA" w:rsidRPr="00CC6185" w:rsidRDefault="00C42BAA" w:rsidP="00193356">
            <w:pPr>
              <w:spacing w:after="0" w:line="240" w:lineRule="auto"/>
              <w:rPr>
                <w:rFonts w:eastAsia="Calibri" w:cstheme="minorHAnsi"/>
                <w:sz w:val="18"/>
                <w:szCs w:val="18"/>
              </w:rPr>
            </w:pPr>
          </w:p>
        </w:tc>
      </w:tr>
      <w:tr w:rsidR="00C42BAA" w:rsidRPr="00CC6185" w14:paraId="22359EAE"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4FEBC01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 Objectives</w:t>
            </w:r>
          </w:p>
        </w:tc>
      </w:tr>
      <w:tr w:rsidR="00C42BAA" w:rsidRPr="00CC6185" w14:paraId="1284B262"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7E154F0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2.1 The overall objective of this integrated livestock-vegetable-nutrition activity is to evaluate the effects of the improved intensification options, such as livestock-related and vegetable-related nutrition interventions on household nutrition particularly children and women of reproductive age. The specific objectives are: ii) To characterize nutrition practices of the households in the study areas and quantify gender-differentiated roles in household nutrition practices; (iii) To assess the effect of livestock productivity enhancing interventions and vegetable production in home-gardens on household nutrition particularly children under 2 years. The underlying hypothesis is that productivity enhancing intensification options will lead to improvement of household food security and nutrition thereby enhancing gender equity.</w:t>
            </w:r>
          </w:p>
        </w:tc>
      </w:tr>
      <w:tr w:rsidR="00C42BAA" w:rsidRPr="00CC6185" w14:paraId="531817E7"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07BC04F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3. Research questions</w:t>
            </w:r>
          </w:p>
        </w:tc>
      </w:tr>
      <w:tr w:rsidR="00C42BAA" w:rsidRPr="00CC6185" w14:paraId="3A5B4718"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5E59E96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3.1. Does a community-based integrated agriculture, nutrition and health program foster adoption of improved nutrition practices and reduce malnutrition among children under five years?</w:t>
            </w:r>
          </w:p>
        </w:tc>
      </w:tr>
      <w:tr w:rsidR="00C42BAA" w:rsidRPr="00CC6185" w14:paraId="0C8286A1"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5AC32C2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3.2. What are the roles of women in improving household food security and nutrition? </w:t>
            </w:r>
          </w:p>
        </w:tc>
      </w:tr>
      <w:tr w:rsidR="00C42BAA" w:rsidRPr="00CC6185" w14:paraId="17C9785B"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06737E8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3.3 What are the effects of livestock-related intervention and vegetable production (home-garden) on nutrition of children and women of reproductive age, and household diet diversity?</w:t>
            </w:r>
          </w:p>
        </w:tc>
      </w:tr>
      <w:tr w:rsidR="00C42BAA" w:rsidRPr="00CC6185" w14:paraId="4ED65419"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271AEBD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3.4 Does social mobilization for nutrition and health create avenue where young women are empowered to adopt and practices best nutrition practices?</w:t>
            </w:r>
          </w:p>
        </w:tc>
      </w:tr>
      <w:tr w:rsidR="00C42BAA" w:rsidRPr="00CC6185" w14:paraId="343EA4FA"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0F651761" w14:textId="77777777" w:rsidR="00C42BAA" w:rsidRPr="00CC6185" w:rsidRDefault="00C42BAA" w:rsidP="00193356">
            <w:pPr>
              <w:spacing w:after="0" w:line="240" w:lineRule="auto"/>
              <w:rPr>
                <w:rFonts w:eastAsia="Calibri" w:cstheme="minorHAnsi"/>
                <w:sz w:val="18"/>
                <w:szCs w:val="18"/>
              </w:rPr>
            </w:pPr>
          </w:p>
        </w:tc>
      </w:tr>
      <w:tr w:rsidR="00C42BAA" w:rsidRPr="00CC6185" w14:paraId="1433FD35"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624BE24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4. Procedures (survey methods, gender disaggregation, treatments, experimental design, sample size, etc). </w:t>
            </w:r>
          </w:p>
        </w:tc>
      </w:tr>
      <w:tr w:rsidR="00C42BAA" w:rsidRPr="00CC6185" w14:paraId="32D8712E"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29859E1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4.1. Community based intervention using a quasi-experimental design with a baseline survey and an end of project survey. </w:t>
            </w:r>
          </w:p>
          <w:p w14:paraId="060DB46B" w14:textId="77777777" w:rsidR="00C42BAA" w:rsidRPr="00CC6185" w:rsidRDefault="00C42BAA" w:rsidP="00193356">
            <w:pPr>
              <w:spacing w:after="0" w:line="240" w:lineRule="auto"/>
              <w:rPr>
                <w:rFonts w:cstheme="minorHAnsi"/>
                <w:color w:val="000000" w:themeColor="text1"/>
                <w:sz w:val="18"/>
                <w:szCs w:val="18"/>
              </w:rPr>
            </w:pPr>
            <w:r w:rsidRPr="00CC6185">
              <w:rPr>
                <w:rFonts w:cstheme="minorHAnsi"/>
                <w:color w:val="000000" w:themeColor="text1"/>
                <w:sz w:val="18"/>
                <w:szCs w:val="18"/>
              </w:rPr>
              <w:t xml:space="preserve">The study will be conducted in 4 Africa RISING intervention communities and will involve focus group discussions and individual surveys to collect gender-disaggregated data on roles of gender in household nutrition and to characterize household nutrition practices of the selected households. Survey of marketed foods in the study areas will be conducted as available food types in the markets and price may influence household nutrition and diet diversity. To establish dietary diversity of selected households, surveys will be executed that quantify the Minimum Diet Diversity for Women (MDD-W) score, and infant and young children feeding practices (children dietary diversity score, minimum acceptable diet). In addition, anthropometric measurements (weight for age/height, height for age) of children in selected households in the study areas will be carried out. </w:t>
            </w:r>
          </w:p>
          <w:p w14:paraId="56CF0FDD" w14:textId="77777777" w:rsidR="00C42BAA" w:rsidRPr="00CC6185" w:rsidRDefault="00C42BAA" w:rsidP="00193356">
            <w:pPr>
              <w:spacing w:after="0" w:line="240" w:lineRule="auto"/>
              <w:rPr>
                <w:rFonts w:cstheme="minorHAnsi"/>
                <w:color w:val="000000" w:themeColor="text1"/>
                <w:sz w:val="18"/>
                <w:szCs w:val="18"/>
              </w:rPr>
            </w:pPr>
          </w:p>
          <w:p w14:paraId="60A06474" w14:textId="77777777" w:rsidR="00C42BAA" w:rsidRPr="00CC6185" w:rsidRDefault="00C42BAA" w:rsidP="00193356">
            <w:pPr>
              <w:spacing w:after="0" w:line="240" w:lineRule="auto"/>
              <w:rPr>
                <w:rFonts w:cstheme="minorHAnsi"/>
                <w:color w:val="000000" w:themeColor="text1"/>
                <w:sz w:val="18"/>
                <w:szCs w:val="18"/>
              </w:rPr>
            </w:pPr>
            <w:r w:rsidRPr="00CC6185">
              <w:rPr>
                <w:rFonts w:cstheme="minorHAnsi"/>
                <w:color w:val="000000" w:themeColor="text1"/>
                <w:sz w:val="18"/>
                <w:szCs w:val="18"/>
              </w:rPr>
              <w:t xml:space="preserve">Project interventions will include introduction of livestock (e.g., dairy goat, domestic chicken or guinea fowl) breeds to the intervention communities after assessment of performance on-station. The dairy goats and domestic chicken or guinea fowl will be given to selected women in </w:t>
            </w:r>
            <w:commentRangeStart w:id="7"/>
            <w:r w:rsidRPr="00CC6185">
              <w:rPr>
                <w:rFonts w:cstheme="minorHAnsi"/>
                <w:color w:val="000000" w:themeColor="text1"/>
                <w:sz w:val="18"/>
                <w:szCs w:val="18"/>
              </w:rPr>
              <w:t xml:space="preserve">2 </w:t>
            </w:r>
            <w:commentRangeEnd w:id="7"/>
            <w:r w:rsidRPr="00CC6185">
              <w:rPr>
                <w:rStyle w:val="CommentReference"/>
                <w:rFonts w:cstheme="minorHAnsi"/>
                <w:sz w:val="18"/>
                <w:szCs w:val="18"/>
              </w:rPr>
              <w:commentReference w:id="7"/>
            </w:r>
            <w:r w:rsidRPr="00CC6185">
              <w:rPr>
                <w:rFonts w:cstheme="minorHAnsi"/>
                <w:color w:val="000000" w:themeColor="text1"/>
                <w:sz w:val="18"/>
                <w:szCs w:val="18"/>
              </w:rPr>
              <w:t xml:space="preserve"> project communities to manage after training in improved husbandry practices while </w:t>
            </w:r>
            <w:commentRangeStart w:id="8"/>
            <w:r w:rsidRPr="00CC6185">
              <w:rPr>
                <w:rFonts w:cstheme="minorHAnsi"/>
                <w:color w:val="000000" w:themeColor="text1"/>
                <w:sz w:val="18"/>
                <w:szCs w:val="18"/>
              </w:rPr>
              <w:t>2</w:t>
            </w:r>
            <w:commentRangeEnd w:id="8"/>
            <w:r w:rsidRPr="00CC6185">
              <w:rPr>
                <w:rStyle w:val="CommentReference"/>
                <w:rFonts w:cstheme="minorHAnsi"/>
                <w:sz w:val="18"/>
                <w:szCs w:val="18"/>
              </w:rPr>
              <w:commentReference w:id="8"/>
            </w:r>
            <w:r w:rsidRPr="00CC6185">
              <w:rPr>
                <w:rFonts w:cstheme="minorHAnsi"/>
                <w:color w:val="000000" w:themeColor="text1"/>
                <w:sz w:val="18"/>
                <w:szCs w:val="18"/>
              </w:rPr>
              <w:t xml:space="preserve"> other communities where there is no intervention will serve as control. The women are targeted to ensure that the milk and egg produced goes into household nutrition, particularly for consumption of children under 2 years. In addition to livestock intervention, vegetable garden will be established by the women involved in the treatment communities and they will be trained in improved cooking practices for preparing the vegetable grown for household consumption. The manure from goats will be collected and applied to vegetable garden.</w:t>
            </w:r>
          </w:p>
          <w:p w14:paraId="043AA7D0" w14:textId="77777777" w:rsidR="00C42BAA" w:rsidRPr="00CC6185" w:rsidRDefault="00C42BAA" w:rsidP="00193356">
            <w:pPr>
              <w:spacing w:after="0" w:line="240" w:lineRule="auto"/>
              <w:rPr>
                <w:rFonts w:cstheme="minorHAnsi"/>
                <w:color w:val="000000" w:themeColor="text1"/>
                <w:sz w:val="18"/>
                <w:szCs w:val="18"/>
              </w:rPr>
            </w:pPr>
          </w:p>
          <w:p w14:paraId="594478BB" w14:textId="77777777" w:rsidR="00C42BAA" w:rsidRPr="00CC6185" w:rsidRDefault="00C42BAA" w:rsidP="00193356">
            <w:pPr>
              <w:spacing w:after="0" w:line="240" w:lineRule="auto"/>
              <w:rPr>
                <w:rFonts w:eastAsia="Calibri" w:cstheme="minorHAnsi"/>
                <w:sz w:val="18"/>
                <w:szCs w:val="18"/>
              </w:rPr>
            </w:pPr>
            <w:r w:rsidRPr="00CC6185">
              <w:rPr>
                <w:rFonts w:cstheme="minorHAnsi"/>
                <w:color w:val="000000" w:themeColor="text1"/>
                <w:sz w:val="18"/>
                <w:szCs w:val="18"/>
              </w:rPr>
              <w:t xml:space="preserve">The trained women are expected to have gained knowledge about gardening, and animal husbandry thereby leading to a better understanding of how agricultural interventions can improve family nutrition and health. This perceived benefits of the interventions is expected to motivate the women to actively participate in the study. Behavior change communication (BCC) group sessions on improved nutrition and cooking demonstrations (aimed at optimizing the nutritional quality) will be held and targeted at beneficiaries, particularly women of reproductive age. Community mobilization activities will be organized in targeted villages with selected groups including local stakeholders, and groups of men and grandmothers. </w:t>
            </w:r>
            <w:r w:rsidRPr="00CC6185">
              <w:rPr>
                <w:rFonts w:eastAsia="Calibri" w:cstheme="minorHAnsi"/>
                <w:color w:val="000000" w:themeColor="text1"/>
                <w:sz w:val="18"/>
                <w:szCs w:val="18"/>
              </w:rPr>
              <w:t xml:space="preserve">A quasi experimental design will be used to evaluate the impact of this intervention on target communities by using the data collected during the baseline and the end of project survey. Gender disaggregated data will be collected during monitoring activities and surveys. </w:t>
            </w:r>
          </w:p>
        </w:tc>
      </w:tr>
      <w:tr w:rsidR="00C42BAA" w:rsidRPr="00CC6185" w14:paraId="4FF0B0A0"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347AC3F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lastRenderedPageBreak/>
              <w:t>5. Data to be collected and uploaded</w:t>
            </w:r>
          </w:p>
        </w:tc>
        <w:tc>
          <w:tcPr>
            <w:tcW w:w="3217" w:type="dxa"/>
            <w:gridSpan w:val="4"/>
            <w:tcBorders>
              <w:top w:val="single" w:sz="4" w:space="0" w:color="auto"/>
              <w:left w:val="single" w:sz="4" w:space="0" w:color="auto"/>
              <w:bottom w:val="single" w:sz="4" w:space="0" w:color="auto"/>
              <w:right w:val="single" w:sz="4" w:space="0" w:color="auto"/>
            </w:tcBorders>
          </w:tcPr>
          <w:p w14:paraId="64BD5EF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Responsibility/Institute</w:t>
            </w:r>
          </w:p>
        </w:tc>
      </w:tr>
      <w:tr w:rsidR="00C42BAA" w:rsidRPr="00CC6185" w14:paraId="37038CFD"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5FB4B8D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5.1. survey data upload in CKAN</w:t>
            </w:r>
          </w:p>
        </w:tc>
        <w:tc>
          <w:tcPr>
            <w:tcW w:w="3217" w:type="dxa"/>
            <w:gridSpan w:val="4"/>
            <w:tcBorders>
              <w:top w:val="single" w:sz="4" w:space="0" w:color="auto"/>
              <w:left w:val="single" w:sz="4" w:space="0" w:color="auto"/>
              <w:bottom w:val="single" w:sz="4" w:space="0" w:color="auto"/>
              <w:right w:val="single" w:sz="4" w:space="0" w:color="auto"/>
            </w:tcBorders>
          </w:tcPr>
          <w:p w14:paraId="33253F8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WorldVeg</w:t>
            </w:r>
          </w:p>
        </w:tc>
      </w:tr>
      <w:tr w:rsidR="00C42BAA" w:rsidRPr="00CC6185" w14:paraId="45621685"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1E44A96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5.2. Monitoring data upload in CKAN</w:t>
            </w:r>
          </w:p>
        </w:tc>
        <w:tc>
          <w:tcPr>
            <w:tcW w:w="3217" w:type="dxa"/>
            <w:gridSpan w:val="4"/>
            <w:tcBorders>
              <w:top w:val="single" w:sz="4" w:space="0" w:color="auto"/>
              <w:left w:val="single" w:sz="4" w:space="0" w:color="auto"/>
              <w:bottom w:val="single" w:sz="4" w:space="0" w:color="auto"/>
              <w:right w:val="single" w:sz="4" w:space="0" w:color="auto"/>
            </w:tcBorders>
          </w:tcPr>
          <w:p w14:paraId="4B2429B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WorldVeg</w:t>
            </w:r>
          </w:p>
        </w:tc>
      </w:tr>
      <w:tr w:rsidR="00C42BAA" w:rsidRPr="00CC6185" w14:paraId="183C90B0"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5F06C48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5.3 Animal performance data  </w:t>
            </w:r>
          </w:p>
        </w:tc>
        <w:tc>
          <w:tcPr>
            <w:tcW w:w="3217" w:type="dxa"/>
            <w:gridSpan w:val="4"/>
            <w:tcBorders>
              <w:top w:val="single" w:sz="4" w:space="0" w:color="auto"/>
              <w:left w:val="single" w:sz="4" w:space="0" w:color="auto"/>
              <w:bottom w:val="single" w:sz="4" w:space="0" w:color="auto"/>
              <w:right w:val="single" w:sz="4" w:space="0" w:color="auto"/>
            </w:tcBorders>
          </w:tcPr>
          <w:p w14:paraId="21AD810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ILRI/ARI/IER</w:t>
            </w:r>
          </w:p>
        </w:tc>
      </w:tr>
      <w:tr w:rsidR="00C42BAA" w:rsidRPr="00CC6185" w14:paraId="75C3AB3C"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668775EB" w14:textId="77777777" w:rsidR="00C42BAA" w:rsidRPr="00CC6185" w:rsidRDefault="00C42BAA" w:rsidP="00193356">
            <w:pPr>
              <w:spacing w:after="0" w:line="240" w:lineRule="auto"/>
              <w:rPr>
                <w:rFonts w:eastAsia="Calibri" w:cstheme="minorHAnsi"/>
                <w:sz w:val="18"/>
                <w:szCs w:val="18"/>
              </w:rPr>
            </w:pPr>
          </w:p>
        </w:tc>
      </w:tr>
      <w:tr w:rsidR="00C42BAA" w:rsidRPr="00CC6185" w14:paraId="337C5EC1"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6E8D081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6. Milestones</w:t>
            </w:r>
          </w:p>
        </w:tc>
      </w:tr>
      <w:tr w:rsidR="00C42BAA" w:rsidRPr="00CC6185" w14:paraId="29253350"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454BEA74"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Deliverables</w:t>
            </w:r>
          </w:p>
        </w:tc>
        <w:tc>
          <w:tcPr>
            <w:tcW w:w="3700" w:type="dxa"/>
            <w:gridSpan w:val="5"/>
            <w:tcBorders>
              <w:top w:val="single" w:sz="4" w:space="0" w:color="auto"/>
              <w:left w:val="single" w:sz="4" w:space="0" w:color="auto"/>
              <w:bottom w:val="single" w:sz="4" w:space="0" w:color="auto"/>
              <w:right w:val="single" w:sz="4" w:space="0" w:color="auto"/>
            </w:tcBorders>
          </w:tcPr>
          <w:p w14:paraId="0C6E43E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Means of verification</w:t>
            </w:r>
          </w:p>
        </w:tc>
        <w:tc>
          <w:tcPr>
            <w:tcW w:w="2307" w:type="dxa"/>
            <w:gridSpan w:val="2"/>
            <w:tcBorders>
              <w:top w:val="single" w:sz="4" w:space="0" w:color="auto"/>
              <w:left w:val="single" w:sz="4" w:space="0" w:color="auto"/>
              <w:bottom w:val="single" w:sz="4" w:space="0" w:color="auto"/>
              <w:right w:val="single" w:sz="4" w:space="0" w:color="auto"/>
            </w:tcBorders>
          </w:tcPr>
          <w:p w14:paraId="7D2FADA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Date</w:t>
            </w:r>
          </w:p>
        </w:tc>
      </w:tr>
      <w:tr w:rsidR="00C42BAA" w:rsidRPr="00CC6185" w14:paraId="27C15209"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132E4986"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6.1. Baseline survey data (quantitative and qualitative)</w:t>
            </w:r>
          </w:p>
        </w:tc>
        <w:tc>
          <w:tcPr>
            <w:tcW w:w="3700" w:type="dxa"/>
            <w:gridSpan w:val="5"/>
            <w:tcBorders>
              <w:top w:val="single" w:sz="4" w:space="0" w:color="auto"/>
              <w:left w:val="single" w:sz="4" w:space="0" w:color="auto"/>
              <w:bottom w:val="single" w:sz="4" w:space="0" w:color="auto"/>
              <w:right w:val="single" w:sz="4" w:space="0" w:color="auto"/>
            </w:tcBorders>
          </w:tcPr>
          <w:p w14:paraId="71C75BC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Report submitted  and data upload in CKAN</w:t>
            </w:r>
          </w:p>
        </w:tc>
        <w:tc>
          <w:tcPr>
            <w:tcW w:w="2307" w:type="dxa"/>
            <w:gridSpan w:val="2"/>
            <w:tcBorders>
              <w:top w:val="single" w:sz="4" w:space="0" w:color="auto"/>
              <w:left w:val="single" w:sz="4" w:space="0" w:color="auto"/>
              <w:bottom w:val="single" w:sz="4" w:space="0" w:color="auto"/>
              <w:right w:val="single" w:sz="4" w:space="0" w:color="auto"/>
            </w:tcBorders>
          </w:tcPr>
          <w:p w14:paraId="08184FF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May 2018</w:t>
            </w:r>
          </w:p>
        </w:tc>
      </w:tr>
      <w:tr w:rsidR="00C42BAA" w:rsidRPr="00CC6185" w14:paraId="743146A3"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3E74F4CB"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6.2. On-station assessment of the productive performance of improved dairy goat  and domestic chicken/guinea fowl, and development of feed package for the dairy goat</w:t>
            </w:r>
          </w:p>
        </w:tc>
        <w:tc>
          <w:tcPr>
            <w:tcW w:w="3700" w:type="dxa"/>
            <w:gridSpan w:val="5"/>
            <w:tcBorders>
              <w:top w:val="single" w:sz="4" w:space="0" w:color="auto"/>
              <w:left w:val="single" w:sz="4" w:space="0" w:color="auto"/>
              <w:bottom w:val="single" w:sz="4" w:space="0" w:color="auto"/>
              <w:right w:val="single" w:sz="4" w:space="0" w:color="auto"/>
            </w:tcBorders>
          </w:tcPr>
          <w:p w14:paraId="27DFDB3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Report</w:t>
            </w:r>
          </w:p>
        </w:tc>
        <w:tc>
          <w:tcPr>
            <w:tcW w:w="2307" w:type="dxa"/>
            <w:gridSpan w:val="2"/>
            <w:tcBorders>
              <w:top w:val="single" w:sz="4" w:space="0" w:color="auto"/>
              <w:left w:val="single" w:sz="4" w:space="0" w:color="auto"/>
              <w:bottom w:val="single" w:sz="4" w:space="0" w:color="auto"/>
              <w:right w:val="single" w:sz="4" w:space="0" w:color="auto"/>
            </w:tcBorders>
          </w:tcPr>
          <w:p w14:paraId="51E909F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May 2018</w:t>
            </w:r>
          </w:p>
        </w:tc>
      </w:tr>
      <w:tr w:rsidR="00C42BAA" w:rsidRPr="00CC6185" w14:paraId="11D89A3E"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216FD49A"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6.3 Establishment of home garden (nutrition garden) and monitoring</w:t>
            </w:r>
          </w:p>
        </w:tc>
        <w:tc>
          <w:tcPr>
            <w:tcW w:w="3700" w:type="dxa"/>
            <w:gridSpan w:val="5"/>
            <w:tcBorders>
              <w:top w:val="single" w:sz="4" w:space="0" w:color="auto"/>
              <w:left w:val="single" w:sz="4" w:space="0" w:color="auto"/>
              <w:bottom w:val="single" w:sz="4" w:space="0" w:color="auto"/>
              <w:right w:val="single" w:sz="4" w:space="0" w:color="auto"/>
            </w:tcBorders>
          </w:tcPr>
          <w:p w14:paraId="5A3BD54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Reports</w:t>
            </w:r>
          </w:p>
        </w:tc>
        <w:tc>
          <w:tcPr>
            <w:tcW w:w="2307" w:type="dxa"/>
            <w:gridSpan w:val="2"/>
            <w:tcBorders>
              <w:top w:val="single" w:sz="4" w:space="0" w:color="auto"/>
              <w:left w:val="single" w:sz="4" w:space="0" w:color="auto"/>
              <w:bottom w:val="single" w:sz="4" w:space="0" w:color="auto"/>
              <w:right w:val="single" w:sz="4" w:space="0" w:color="auto"/>
            </w:tcBorders>
          </w:tcPr>
          <w:p w14:paraId="44732ED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April 2018</w:t>
            </w:r>
          </w:p>
        </w:tc>
      </w:tr>
      <w:tr w:rsidR="00C42BAA" w:rsidRPr="00CC6185" w14:paraId="46C0BA2E"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3DA1EF7A"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6.4 Training in best nutrition practices and improved animal husbandry</w:t>
            </w:r>
          </w:p>
        </w:tc>
        <w:tc>
          <w:tcPr>
            <w:tcW w:w="3700" w:type="dxa"/>
            <w:gridSpan w:val="5"/>
            <w:tcBorders>
              <w:top w:val="single" w:sz="4" w:space="0" w:color="auto"/>
              <w:left w:val="single" w:sz="4" w:space="0" w:color="auto"/>
              <w:bottom w:val="single" w:sz="4" w:space="0" w:color="auto"/>
              <w:right w:val="single" w:sz="4" w:space="0" w:color="auto"/>
            </w:tcBorders>
          </w:tcPr>
          <w:p w14:paraId="086CE29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Reports</w:t>
            </w:r>
          </w:p>
        </w:tc>
        <w:tc>
          <w:tcPr>
            <w:tcW w:w="2307" w:type="dxa"/>
            <w:gridSpan w:val="2"/>
            <w:tcBorders>
              <w:top w:val="single" w:sz="4" w:space="0" w:color="auto"/>
              <w:left w:val="single" w:sz="4" w:space="0" w:color="auto"/>
              <w:bottom w:val="single" w:sz="4" w:space="0" w:color="auto"/>
              <w:right w:val="single" w:sz="4" w:space="0" w:color="auto"/>
            </w:tcBorders>
          </w:tcPr>
          <w:p w14:paraId="543D17A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Various dates</w:t>
            </w:r>
          </w:p>
        </w:tc>
      </w:tr>
      <w:tr w:rsidR="00C42BAA" w:rsidRPr="00CC6185" w14:paraId="53DB2318"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6AB35B1D"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6.5. End of project survey data (quantitative and qualitative)</w:t>
            </w:r>
          </w:p>
        </w:tc>
        <w:tc>
          <w:tcPr>
            <w:tcW w:w="3700" w:type="dxa"/>
            <w:gridSpan w:val="5"/>
            <w:tcBorders>
              <w:top w:val="single" w:sz="4" w:space="0" w:color="auto"/>
              <w:left w:val="single" w:sz="4" w:space="0" w:color="auto"/>
              <w:bottom w:val="single" w:sz="4" w:space="0" w:color="auto"/>
              <w:right w:val="single" w:sz="4" w:space="0" w:color="auto"/>
            </w:tcBorders>
          </w:tcPr>
          <w:p w14:paraId="7DBB50A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Report submitted  and data upload in CKAN</w:t>
            </w:r>
          </w:p>
        </w:tc>
        <w:tc>
          <w:tcPr>
            <w:tcW w:w="2307" w:type="dxa"/>
            <w:gridSpan w:val="2"/>
            <w:tcBorders>
              <w:top w:val="single" w:sz="4" w:space="0" w:color="auto"/>
              <w:left w:val="single" w:sz="4" w:space="0" w:color="auto"/>
              <w:bottom w:val="single" w:sz="4" w:space="0" w:color="auto"/>
              <w:right w:val="single" w:sz="4" w:space="0" w:color="auto"/>
            </w:tcBorders>
          </w:tcPr>
          <w:p w14:paraId="1612372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May 2020</w:t>
            </w:r>
          </w:p>
        </w:tc>
      </w:tr>
      <w:tr w:rsidR="00C42BAA" w:rsidRPr="00CC6185" w14:paraId="30E538DE"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18DE2B95"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 xml:space="preserve">6.6. Articles published </w:t>
            </w:r>
          </w:p>
        </w:tc>
        <w:tc>
          <w:tcPr>
            <w:tcW w:w="3700" w:type="dxa"/>
            <w:gridSpan w:val="5"/>
            <w:tcBorders>
              <w:top w:val="single" w:sz="4" w:space="0" w:color="auto"/>
              <w:left w:val="single" w:sz="4" w:space="0" w:color="auto"/>
              <w:bottom w:val="single" w:sz="4" w:space="0" w:color="auto"/>
              <w:right w:val="single" w:sz="4" w:space="0" w:color="auto"/>
            </w:tcBorders>
          </w:tcPr>
          <w:p w14:paraId="1E3AC12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Article available online</w:t>
            </w:r>
          </w:p>
        </w:tc>
        <w:tc>
          <w:tcPr>
            <w:tcW w:w="2307" w:type="dxa"/>
            <w:gridSpan w:val="2"/>
            <w:tcBorders>
              <w:top w:val="single" w:sz="4" w:space="0" w:color="auto"/>
              <w:left w:val="single" w:sz="4" w:space="0" w:color="auto"/>
              <w:bottom w:val="single" w:sz="4" w:space="0" w:color="auto"/>
              <w:right w:val="single" w:sz="4" w:space="0" w:color="auto"/>
            </w:tcBorders>
          </w:tcPr>
          <w:p w14:paraId="4F0FEC3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December 2020</w:t>
            </w:r>
          </w:p>
        </w:tc>
      </w:tr>
      <w:tr w:rsidR="00C42BAA" w:rsidRPr="00CC6185" w14:paraId="3A8880DE"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64C37C68" w14:textId="77777777" w:rsidR="00C42BAA" w:rsidRPr="00CC6185" w:rsidRDefault="00C42BAA" w:rsidP="00193356">
            <w:pPr>
              <w:spacing w:after="0" w:line="240" w:lineRule="auto"/>
              <w:rPr>
                <w:rFonts w:eastAsia="Calibri" w:cstheme="minorHAnsi"/>
                <w:sz w:val="18"/>
                <w:szCs w:val="18"/>
              </w:rPr>
            </w:pPr>
          </w:p>
        </w:tc>
      </w:tr>
      <w:tr w:rsidR="00C42BAA" w:rsidRPr="00CC6185" w14:paraId="0C23F410" w14:textId="77777777" w:rsidTr="00193356">
        <w:tc>
          <w:tcPr>
            <w:tcW w:w="9895" w:type="dxa"/>
            <w:gridSpan w:val="12"/>
            <w:tcBorders>
              <w:top w:val="single" w:sz="4" w:space="0" w:color="auto"/>
              <w:left w:val="single" w:sz="4" w:space="0" w:color="auto"/>
              <w:bottom w:val="single" w:sz="4" w:space="0" w:color="auto"/>
              <w:right w:val="single" w:sz="4" w:space="0" w:color="auto"/>
            </w:tcBorders>
          </w:tcPr>
          <w:p w14:paraId="21C48B6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 Sustainable intensification indicators</w:t>
            </w:r>
          </w:p>
        </w:tc>
      </w:tr>
      <w:tr w:rsidR="00C42BAA" w:rsidRPr="00CC6185" w14:paraId="5CDFD595"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5A56CBE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7.1 Productivity</w:t>
            </w:r>
          </w:p>
        </w:tc>
        <w:tc>
          <w:tcPr>
            <w:tcW w:w="7897" w:type="dxa"/>
            <w:gridSpan w:val="10"/>
            <w:tcBorders>
              <w:top w:val="single" w:sz="4" w:space="0" w:color="auto"/>
              <w:left w:val="single" w:sz="4" w:space="0" w:color="auto"/>
              <w:bottom w:val="single" w:sz="4" w:space="0" w:color="auto"/>
              <w:right w:val="single" w:sz="4" w:space="0" w:color="auto"/>
            </w:tcBorders>
          </w:tcPr>
          <w:p w14:paraId="4ED9185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Milk yield, number of egg produced per chicken, egg weight</w:t>
            </w:r>
          </w:p>
          <w:p w14:paraId="798776A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-Biomass of vegetable produced</w:t>
            </w:r>
          </w:p>
        </w:tc>
      </w:tr>
      <w:tr w:rsidR="00C42BAA" w:rsidRPr="00CC6185" w14:paraId="769E6C7B"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1211AB2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7.2 Environmental</w:t>
            </w:r>
          </w:p>
        </w:tc>
        <w:tc>
          <w:tcPr>
            <w:tcW w:w="7897" w:type="dxa"/>
            <w:gridSpan w:val="10"/>
            <w:tcBorders>
              <w:top w:val="single" w:sz="4" w:space="0" w:color="auto"/>
              <w:left w:val="single" w:sz="4" w:space="0" w:color="auto"/>
              <w:bottom w:val="single" w:sz="4" w:space="0" w:color="auto"/>
              <w:right w:val="single" w:sz="4" w:space="0" w:color="auto"/>
            </w:tcBorders>
          </w:tcPr>
          <w:p w14:paraId="4ADF612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-Quantity and quality of animal manure produced</w:t>
            </w:r>
          </w:p>
        </w:tc>
      </w:tr>
      <w:tr w:rsidR="00C42BAA" w:rsidRPr="00CC6185" w14:paraId="775DB56B"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36B492A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7.3 Economic</w:t>
            </w:r>
          </w:p>
        </w:tc>
        <w:tc>
          <w:tcPr>
            <w:tcW w:w="7897" w:type="dxa"/>
            <w:gridSpan w:val="10"/>
            <w:tcBorders>
              <w:top w:val="single" w:sz="4" w:space="0" w:color="auto"/>
              <w:left w:val="single" w:sz="4" w:space="0" w:color="auto"/>
              <w:bottom w:val="single" w:sz="4" w:space="0" w:color="auto"/>
              <w:right w:val="single" w:sz="4" w:space="0" w:color="auto"/>
            </w:tcBorders>
          </w:tcPr>
          <w:p w14:paraId="486C21E9"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Cost and benefit of nutrition garden and livestock interventions</w:t>
            </w:r>
          </w:p>
        </w:tc>
      </w:tr>
      <w:tr w:rsidR="00C42BAA" w:rsidRPr="00CC6185" w14:paraId="20635240"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6105B88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7.4 Social</w:t>
            </w:r>
          </w:p>
        </w:tc>
        <w:tc>
          <w:tcPr>
            <w:tcW w:w="7897" w:type="dxa"/>
            <w:gridSpan w:val="10"/>
            <w:tcBorders>
              <w:top w:val="single" w:sz="4" w:space="0" w:color="auto"/>
              <w:left w:val="single" w:sz="4" w:space="0" w:color="auto"/>
              <w:bottom w:val="single" w:sz="4" w:space="0" w:color="auto"/>
              <w:right w:val="single" w:sz="4" w:space="0" w:color="auto"/>
            </w:tcBorders>
          </w:tcPr>
          <w:p w14:paraId="33856AE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-Percentage of trained beneficiaries who has established a nutrition garden</w:t>
            </w:r>
          </w:p>
        </w:tc>
      </w:tr>
      <w:tr w:rsidR="00C42BAA" w:rsidRPr="00CC6185" w14:paraId="6E91C5DC"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1D57206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7.5 Human</w:t>
            </w:r>
          </w:p>
        </w:tc>
        <w:tc>
          <w:tcPr>
            <w:tcW w:w="7897" w:type="dxa"/>
            <w:gridSpan w:val="10"/>
            <w:tcBorders>
              <w:top w:val="single" w:sz="4" w:space="0" w:color="auto"/>
              <w:left w:val="single" w:sz="4" w:space="0" w:color="auto"/>
              <w:bottom w:val="single" w:sz="4" w:space="0" w:color="auto"/>
              <w:right w:val="single" w:sz="4" w:space="0" w:color="auto"/>
            </w:tcBorders>
          </w:tcPr>
          <w:p w14:paraId="32836112" w14:textId="77777777" w:rsidR="00C42BAA" w:rsidRPr="00CC6185" w:rsidRDefault="00C42BAA" w:rsidP="00193356">
            <w:pPr>
              <w:spacing w:after="0" w:line="240" w:lineRule="auto"/>
              <w:rPr>
                <w:rFonts w:cstheme="minorHAnsi"/>
                <w:color w:val="000000" w:themeColor="text1"/>
                <w:sz w:val="18"/>
                <w:szCs w:val="18"/>
              </w:rPr>
            </w:pPr>
            <w:r w:rsidRPr="00CC6185">
              <w:rPr>
                <w:rFonts w:eastAsia="Calibri" w:cstheme="minorHAnsi"/>
                <w:sz w:val="18"/>
                <w:szCs w:val="18"/>
              </w:rPr>
              <w:t xml:space="preserve">- </w:t>
            </w:r>
            <w:r w:rsidRPr="00CC6185">
              <w:rPr>
                <w:rFonts w:cstheme="minorHAnsi"/>
                <w:color w:val="000000" w:themeColor="text1"/>
                <w:sz w:val="18"/>
                <w:szCs w:val="18"/>
              </w:rPr>
              <w:t>Number of women of child bearing age trained in behavioral change communication</w:t>
            </w:r>
          </w:p>
          <w:p w14:paraId="752FABDA" w14:textId="77777777" w:rsidR="00C42BAA" w:rsidRPr="00CC6185" w:rsidRDefault="00C42BAA" w:rsidP="00193356">
            <w:pPr>
              <w:spacing w:after="0" w:line="240" w:lineRule="auto"/>
              <w:rPr>
                <w:rFonts w:cstheme="minorHAnsi"/>
                <w:color w:val="000000" w:themeColor="text1"/>
                <w:sz w:val="18"/>
                <w:szCs w:val="18"/>
              </w:rPr>
            </w:pPr>
            <w:r w:rsidRPr="00CC6185">
              <w:rPr>
                <w:rFonts w:cstheme="minorHAnsi"/>
                <w:color w:val="000000" w:themeColor="text1"/>
                <w:sz w:val="18"/>
                <w:szCs w:val="18"/>
              </w:rPr>
              <w:t>- Number of children aged 0-59 months reached by nutrition intervention as the result of USAID</w:t>
            </w:r>
          </w:p>
          <w:p w14:paraId="40E0D2DD" w14:textId="77777777" w:rsidR="00C42BAA" w:rsidRPr="00CC6185" w:rsidRDefault="00C42BAA" w:rsidP="00193356">
            <w:pPr>
              <w:spacing w:after="0" w:line="240" w:lineRule="auto"/>
              <w:rPr>
                <w:rFonts w:cstheme="minorHAnsi"/>
                <w:color w:val="000000" w:themeColor="text1"/>
                <w:sz w:val="18"/>
                <w:szCs w:val="18"/>
              </w:rPr>
            </w:pPr>
            <w:r w:rsidRPr="00CC6185">
              <w:rPr>
                <w:rFonts w:cstheme="minorHAnsi"/>
                <w:color w:val="000000" w:themeColor="text1"/>
                <w:sz w:val="18"/>
                <w:szCs w:val="18"/>
              </w:rPr>
              <w:t>- Percent of women of child bearing age meeting minimal diet diversity score</w:t>
            </w:r>
          </w:p>
          <w:p w14:paraId="0C064E1E" w14:textId="77777777" w:rsidR="00C42BAA" w:rsidRPr="00CC6185" w:rsidRDefault="00C42BAA" w:rsidP="00193356">
            <w:pPr>
              <w:spacing w:after="0" w:line="240" w:lineRule="auto"/>
              <w:rPr>
                <w:rFonts w:cstheme="minorHAnsi"/>
                <w:color w:val="000000" w:themeColor="text1"/>
                <w:sz w:val="18"/>
                <w:szCs w:val="18"/>
              </w:rPr>
            </w:pPr>
            <w:r w:rsidRPr="00CC6185">
              <w:rPr>
                <w:rFonts w:cstheme="minorHAnsi"/>
                <w:color w:val="000000" w:themeColor="text1"/>
                <w:sz w:val="18"/>
                <w:szCs w:val="18"/>
              </w:rPr>
              <w:t>- Prevalence of children aged 6-23 month receiving a minimum acceptable diet</w:t>
            </w:r>
          </w:p>
          <w:p w14:paraId="68EF829A" w14:textId="77777777" w:rsidR="00C42BAA" w:rsidRPr="00CC6185" w:rsidRDefault="00C42BAA" w:rsidP="00193356">
            <w:pPr>
              <w:spacing w:after="0" w:line="240" w:lineRule="auto"/>
              <w:rPr>
                <w:rFonts w:cstheme="minorHAnsi"/>
                <w:color w:val="000000" w:themeColor="text1"/>
                <w:sz w:val="18"/>
                <w:szCs w:val="18"/>
              </w:rPr>
            </w:pPr>
            <w:r w:rsidRPr="00CC6185">
              <w:rPr>
                <w:rFonts w:cstheme="minorHAnsi"/>
                <w:color w:val="000000" w:themeColor="text1"/>
                <w:sz w:val="18"/>
                <w:szCs w:val="18"/>
              </w:rPr>
              <w:t>- Number of households benefiting from nutrition intervention per country</w:t>
            </w:r>
          </w:p>
          <w:p w14:paraId="47724681" w14:textId="77777777" w:rsidR="00C42BAA" w:rsidRPr="00CC6185" w:rsidRDefault="00C42BAA" w:rsidP="00193356">
            <w:pPr>
              <w:spacing w:after="0" w:line="240" w:lineRule="auto"/>
              <w:rPr>
                <w:rFonts w:cstheme="minorHAnsi"/>
                <w:color w:val="000000" w:themeColor="text1"/>
                <w:sz w:val="18"/>
                <w:szCs w:val="18"/>
              </w:rPr>
            </w:pPr>
            <w:r w:rsidRPr="00CC6185">
              <w:rPr>
                <w:rFonts w:cstheme="minorHAnsi"/>
                <w:color w:val="000000" w:themeColor="text1"/>
                <w:sz w:val="18"/>
                <w:szCs w:val="18"/>
              </w:rPr>
              <w:t>-Prevalence of stunting, wasting and underweight among children under 5 years</w:t>
            </w:r>
          </w:p>
          <w:p w14:paraId="0607A6AC" w14:textId="77777777" w:rsidR="00C42BAA" w:rsidRPr="00CC6185" w:rsidRDefault="00C42BAA" w:rsidP="00193356">
            <w:pPr>
              <w:widowControl w:val="0"/>
              <w:spacing w:after="0" w:line="240" w:lineRule="auto"/>
              <w:rPr>
                <w:rFonts w:eastAsia="Calibri" w:cstheme="minorHAnsi"/>
                <w:sz w:val="18"/>
                <w:szCs w:val="18"/>
              </w:rPr>
            </w:pPr>
            <w:r w:rsidRPr="00CC6185">
              <w:rPr>
                <w:rFonts w:cstheme="minorHAnsi"/>
                <w:color w:val="000000" w:themeColor="text1"/>
                <w:sz w:val="18"/>
                <w:szCs w:val="18"/>
              </w:rPr>
              <w:t>- Number of functional community-based partnerships established to exchange knowledge and information on nutrition, agriculture and facilitate community dialogue</w:t>
            </w:r>
          </w:p>
        </w:tc>
      </w:tr>
    </w:tbl>
    <w:p w14:paraId="69607DA8" w14:textId="77777777" w:rsidR="00C42BAA" w:rsidRDefault="00C42BAA" w:rsidP="00C42BAA">
      <w:pPr>
        <w:spacing w:line="240" w:lineRule="auto"/>
        <w:rPr>
          <w:rFonts w:cstheme="minorHAnsi"/>
          <w:sz w:val="18"/>
          <w:szCs w:val="18"/>
        </w:rPr>
      </w:pPr>
    </w:p>
    <w:tbl>
      <w:tblPr>
        <w:tblW w:w="10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6"/>
        <w:gridCol w:w="235"/>
        <w:gridCol w:w="230"/>
        <w:gridCol w:w="284"/>
        <w:gridCol w:w="948"/>
        <w:gridCol w:w="1335"/>
        <w:gridCol w:w="180"/>
        <w:gridCol w:w="814"/>
        <w:gridCol w:w="1282"/>
        <w:gridCol w:w="763"/>
        <w:gridCol w:w="1916"/>
        <w:gridCol w:w="812"/>
      </w:tblGrid>
      <w:tr w:rsidR="00C42BAA" w:rsidRPr="00CC6185" w14:paraId="3981CDFC" w14:textId="77777777" w:rsidTr="00193356">
        <w:tc>
          <w:tcPr>
            <w:tcW w:w="1546" w:type="dxa"/>
          </w:tcPr>
          <w:p w14:paraId="35C1963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Sub-activity</w:t>
            </w:r>
            <w:r>
              <w:rPr>
                <w:rFonts w:eastAsia="Calibri" w:cstheme="minorHAnsi"/>
                <w:sz w:val="18"/>
                <w:szCs w:val="18"/>
              </w:rPr>
              <w:t xml:space="preserve"> 1.2</w:t>
            </w:r>
          </w:p>
        </w:tc>
        <w:tc>
          <w:tcPr>
            <w:tcW w:w="8799" w:type="dxa"/>
            <w:gridSpan w:val="11"/>
          </w:tcPr>
          <w:p w14:paraId="5EAD4D78"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Evaluate and promote dry season vegetable varieties (tomato, pepper, Eggplant and onion), with optimized integrated and profitable crop management practices from field to storage and consumption (use of optimized fertilizer, irrigation options under zero energy and ecological storage facilities (use of Zero Cooling Energy chambers for fresh fruit and leafy vegetables  and zero energy and ecological onion cribs that preserve product quality)</w:t>
            </w:r>
          </w:p>
        </w:tc>
      </w:tr>
      <w:tr w:rsidR="00C42BAA" w:rsidRPr="00CC6185" w14:paraId="6C5219AE" w14:textId="77777777" w:rsidTr="00193356">
        <w:tc>
          <w:tcPr>
            <w:tcW w:w="10345" w:type="dxa"/>
            <w:gridSpan w:val="12"/>
          </w:tcPr>
          <w:p w14:paraId="43C80AC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Research team</w:t>
            </w:r>
          </w:p>
        </w:tc>
      </w:tr>
      <w:tr w:rsidR="00C42BAA" w:rsidRPr="00CC6185" w14:paraId="6EF5B3F0" w14:textId="77777777" w:rsidTr="00193356">
        <w:tc>
          <w:tcPr>
            <w:tcW w:w="2295" w:type="dxa"/>
            <w:gridSpan w:val="4"/>
          </w:tcPr>
          <w:p w14:paraId="24B01A8E"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Name</w:t>
            </w:r>
          </w:p>
        </w:tc>
        <w:tc>
          <w:tcPr>
            <w:tcW w:w="2463" w:type="dxa"/>
            <w:gridSpan w:val="3"/>
          </w:tcPr>
          <w:p w14:paraId="12F77442"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Institution</w:t>
            </w:r>
          </w:p>
        </w:tc>
        <w:tc>
          <w:tcPr>
            <w:tcW w:w="5587" w:type="dxa"/>
            <w:gridSpan w:val="5"/>
          </w:tcPr>
          <w:p w14:paraId="3A33C412"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Role</w:t>
            </w:r>
          </w:p>
        </w:tc>
      </w:tr>
      <w:tr w:rsidR="00C42BAA" w:rsidRPr="00CC6185" w14:paraId="1FB1BDA3" w14:textId="77777777" w:rsidTr="00193356">
        <w:tc>
          <w:tcPr>
            <w:tcW w:w="2295" w:type="dxa"/>
            <w:gridSpan w:val="4"/>
          </w:tcPr>
          <w:p w14:paraId="6304F060"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Jean-Baptiste Tignegre</w:t>
            </w:r>
          </w:p>
        </w:tc>
        <w:tc>
          <w:tcPr>
            <w:tcW w:w="2463" w:type="dxa"/>
            <w:gridSpan w:val="3"/>
          </w:tcPr>
          <w:p w14:paraId="4F868C2F"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World Vegetable Center, Mali</w:t>
            </w:r>
          </w:p>
        </w:tc>
        <w:tc>
          <w:tcPr>
            <w:tcW w:w="5587" w:type="dxa"/>
            <w:gridSpan w:val="5"/>
          </w:tcPr>
          <w:p w14:paraId="77BCC3D5"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Project manager, plant breeder</w:t>
            </w:r>
          </w:p>
        </w:tc>
      </w:tr>
      <w:tr w:rsidR="00C42BAA" w:rsidRPr="00CC6185" w14:paraId="68B2F2B1" w14:textId="77777777" w:rsidTr="00193356">
        <w:tc>
          <w:tcPr>
            <w:tcW w:w="2295" w:type="dxa"/>
            <w:gridSpan w:val="4"/>
          </w:tcPr>
          <w:p w14:paraId="00C4E86A"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Caroline M. Sobgui</w:t>
            </w:r>
          </w:p>
        </w:tc>
        <w:tc>
          <w:tcPr>
            <w:tcW w:w="2463" w:type="dxa"/>
            <w:gridSpan w:val="3"/>
          </w:tcPr>
          <w:p w14:paraId="1D14E7F4"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World Vegetable Center, Mali</w:t>
            </w:r>
          </w:p>
        </w:tc>
        <w:tc>
          <w:tcPr>
            <w:tcW w:w="5587" w:type="dxa"/>
            <w:gridSpan w:val="5"/>
          </w:tcPr>
          <w:p w14:paraId="46132D05"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Nutritionist</w:t>
            </w:r>
          </w:p>
        </w:tc>
      </w:tr>
      <w:tr w:rsidR="00C42BAA" w:rsidRPr="00CC6185" w14:paraId="44B84570" w14:textId="77777777" w:rsidTr="00193356">
        <w:tc>
          <w:tcPr>
            <w:tcW w:w="2295" w:type="dxa"/>
            <w:gridSpan w:val="4"/>
          </w:tcPr>
          <w:p w14:paraId="3415589A"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Bekele (IITA),  Badolo Felix (ICRISAT)</w:t>
            </w:r>
          </w:p>
        </w:tc>
        <w:tc>
          <w:tcPr>
            <w:tcW w:w="2463" w:type="dxa"/>
            <w:gridSpan w:val="3"/>
          </w:tcPr>
          <w:p w14:paraId="31F4DFCB"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ICRISAT</w:t>
            </w:r>
          </w:p>
        </w:tc>
        <w:tc>
          <w:tcPr>
            <w:tcW w:w="5587" w:type="dxa"/>
            <w:gridSpan w:val="5"/>
          </w:tcPr>
          <w:p w14:paraId="1A3A2C0A"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Cost-benefit analysis-Profitability</w:t>
            </w:r>
          </w:p>
        </w:tc>
      </w:tr>
      <w:tr w:rsidR="00C42BAA" w:rsidRPr="00CC6185" w14:paraId="1E649C64" w14:textId="77777777" w:rsidTr="00193356">
        <w:tc>
          <w:tcPr>
            <w:tcW w:w="2295" w:type="dxa"/>
            <w:gridSpan w:val="4"/>
          </w:tcPr>
          <w:p w14:paraId="6C4CB04D"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Takemore Tchagomoka</w:t>
            </w:r>
          </w:p>
        </w:tc>
        <w:tc>
          <w:tcPr>
            <w:tcW w:w="2463" w:type="dxa"/>
            <w:gridSpan w:val="3"/>
          </w:tcPr>
          <w:p w14:paraId="55147946"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World Vegetable Center, Mali</w:t>
            </w:r>
          </w:p>
        </w:tc>
        <w:tc>
          <w:tcPr>
            <w:tcW w:w="5587" w:type="dxa"/>
            <w:gridSpan w:val="5"/>
          </w:tcPr>
          <w:p w14:paraId="0D7D63A6"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Crop production expert</w:t>
            </w:r>
          </w:p>
        </w:tc>
      </w:tr>
      <w:tr w:rsidR="00C42BAA" w:rsidRPr="00CC6185" w14:paraId="76E5C7B1" w14:textId="77777777" w:rsidTr="00193356">
        <w:trPr>
          <w:trHeight w:val="50"/>
        </w:trPr>
        <w:tc>
          <w:tcPr>
            <w:tcW w:w="2295" w:type="dxa"/>
            <w:gridSpan w:val="4"/>
          </w:tcPr>
          <w:p w14:paraId="14D06DF1"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lastRenderedPageBreak/>
              <w:t>Wubetu Legesse</w:t>
            </w:r>
          </w:p>
        </w:tc>
        <w:tc>
          <w:tcPr>
            <w:tcW w:w="2463" w:type="dxa"/>
            <w:gridSpan w:val="3"/>
          </w:tcPr>
          <w:p w14:paraId="1B166037"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World Vegetable Center, Mali</w:t>
            </w:r>
          </w:p>
        </w:tc>
        <w:tc>
          <w:tcPr>
            <w:tcW w:w="5587" w:type="dxa"/>
            <w:gridSpan w:val="5"/>
          </w:tcPr>
          <w:p w14:paraId="4475D128"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Plant Pathology</w:t>
            </w:r>
          </w:p>
        </w:tc>
      </w:tr>
      <w:tr w:rsidR="00C42BAA" w:rsidRPr="00CC6185" w14:paraId="23742897" w14:textId="77777777" w:rsidTr="00193356">
        <w:trPr>
          <w:trHeight w:val="50"/>
        </w:trPr>
        <w:tc>
          <w:tcPr>
            <w:tcW w:w="2295" w:type="dxa"/>
            <w:gridSpan w:val="4"/>
          </w:tcPr>
          <w:p w14:paraId="682ABB2C"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Linda Dari</w:t>
            </w:r>
          </w:p>
        </w:tc>
        <w:tc>
          <w:tcPr>
            <w:tcW w:w="2463" w:type="dxa"/>
            <w:gridSpan w:val="3"/>
          </w:tcPr>
          <w:p w14:paraId="4A5B7A26"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Department of Food Science and Technology, UDS, Tamale, Ghana</w:t>
            </w:r>
          </w:p>
        </w:tc>
        <w:tc>
          <w:tcPr>
            <w:tcW w:w="5587" w:type="dxa"/>
            <w:gridSpan w:val="5"/>
          </w:tcPr>
          <w:p w14:paraId="3269E49D"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Food technology scientist (quality and safety)</w:t>
            </w:r>
          </w:p>
        </w:tc>
      </w:tr>
      <w:tr w:rsidR="00C42BAA" w:rsidRPr="00CC6185" w14:paraId="206FA10F" w14:textId="77777777" w:rsidTr="00193356">
        <w:trPr>
          <w:trHeight w:val="50"/>
        </w:trPr>
        <w:tc>
          <w:tcPr>
            <w:tcW w:w="2295" w:type="dxa"/>
            <w:gridSpan w:val="4"/>
          </w:tcPr>
          <w:p w14:paraId="3A45DC42"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Augustine Ayatunde</w:t>
            </w:r>
          </w:p>
        </w:tc>
        <w:tc>
          <w:tcPr>
            <w:tcW w:w="2463" w:type="dxa"/>
            <w:gridSpan w:val="3"/>
          </w:tcPr>
          <w:p w14:paraId="251F9AAF"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ILRI, Burkina Faso</w:t>
            </w:r>
          </w:p>
        </w:tc>
        <w:tc>
          <w:tcPr>
            <w:tcW w:w="5587" w:type="dxa"/>
            <w:gridSpan w:val="5"/>
          </w:tcPr>
          <w:p w14:paraId="487DE2B9"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Livestock Scientist</w:t>
            </w:r>
          </w:p>
        </w:tc>
      </w:tr>
      <w:tr w:rsidR="00C42BAA" w:rsidRPr="00CC6185" w14:paraId="2C3718CB" w14:textId="77777777" w:rsidTr="00193356">
        <w:tc>
          <w:tcPr>
            <w:tcW w:w="10345" w:type="dxa"/>
            <w:gridSpan w:val="12"/>
          </w:tcPr>
          <w:p w14:paraId="75828BB8" w14:textId="77777777" w:rsidR="00C42BAA" w:rsidRPr="00CC6185" w:rsidRDefault="00C42BAA" w:rsidP="00193356">
            <w:pPr>
              <w:spacing w:after="0" w:line="240" w:lineRule="auto"/>
              <w:rPr>
                <w:rFonts w:cstheme="minorHAnsi"/>
                <w:sz w:val="18"/>
                <w:szCs w:val="18"/>
              </w:rPr>
            </w:pPr>
          </w:p>
        </w:tc>
      </w:tr>
      <w:tr w:rsidR="00C42BAA" w:rsidRPr="00CC6185" w14:paraId="2D1CAE54" w14:textId="77777777" w:rsidTr="00193356">
        <w:tc>
          <w:tcPr>
            <w:tcW w:w="10345" w:type="dxa"/>
            <w:gridSpan w:val="12"/>
          </w:tcPr>
          <w:p w14:paraId="58BEDC77"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e. Student(s)</w:t>
            </w:r>
          </w:p>
        </w:tc>
      </w:tr>
      <w:tr w:rsidR="00C42BAA" w:rsidRPr="00CC6185" w14:paraId="49CBB4B3" w14:textId="77777777" w:rsidTr="00193356">
        <w:tc>
          <w:tcPr>
            <w:tcW w:w="2011" w:type="dxa"/>
            <w:gridSpan w:val="3"/>
          </w:tcPr>
          <w:p w14:paraId="405891F9"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Name</w:t>
            </w:r>
          </w:p>
        </w:tc>
        <w:tc>
          <w:tcPr>
            <w:tcW w:w="2567" w:type="dxa"/>
            <w:gridSpan w:val="3"/>
          </w:tcPr>
          <w:p w14:paraId="20E4E5E9"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Institute</w:t>
            </w:r>
          </w:p>
        </w:tc>
        <w:tc>
          <w:tcPr>
            <w:tcW w:w="994" w:type="dxa"/>
            <w:gridSpan w:val="2"/>
          </w:tcPr>
          <w:p w14:paraId="0854D711"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Degree</w:t>
            </w:r>
          </w:p>
        </w:tc>
        <w:tc>
          <w:tcPr>
            <w:tcW w:w="1282" w:type="dxa"/>
          </w:tcPr>
          <w:p w14:paraId="39CB5C3A"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Start</w:t>
            </w:r>
          </w:p>
        </w:tc>
        <w:tc>
          <w:tcPr>
            <w:tcW w:w="3491" w:type="dxa"/>
            <w:gridSpan w:val="3"/>
          </w:tcPr>
          <w:p w14:paraId="499DE7A0"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End</w:t>
            </w:r>
          </w:p>
        </w:tc>
      </w:tr>
      <w:tr w:rsidR="00C42BAA" w:rsidRPr="00CC6185" w14:paraId="065FF31A" w14:textId="77777777" w:rsidTr="00193356">
        <w:tc>
          <w:tcPr>
            <w:tcW w:w="2011" w:type="dxa"/>
            <w:gridSpan w:val="3"/>
          </w:tcPr>
          <w:p w14:paraId="26E00D1F" w14:textId="77777777" w:rsidR="00C42BAA" w:rsidRPr="00CC6185" w:rsidRDefault="00C42BAA" w:rsidP="00193356">
            <w:pPr>
              <w:spacing w:after="0" w:line="240" w:lineRule="auto"/>
              <w:jc w:val="both"/>
              <w:rPr>
                <w:rFonts w:cstheme="minorHAnsi"/>
                <w:sz w:val="18"/>
                <w:szCs w:val="18"/>
              </w:rPr>
            </w:pPr>
            <w:r w:rsidRPr="00CC6185">
              <w:rPr>
                <w:rFonts w:cstheme="minorHAnsi"/>
                <w:sz w:val="18"/>
                <w:szCs w:val="18"/>
              </w:rPr>
              <w:t>Alpha Sidy Traore</w:t>
            </w:r>
          </w:p>
        </w:tc>
        <w:tc>
          <w:tcPr>
            <w:tcW w:w="2567" w:type="dxa"/>
            <w:gridSpan w:val="3"/>
          </w:tcPr>
          <w:p w14:paraId="7C642CC9"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University of Ouagadougou, Burkina Faso</w:t>
            </w:r>
          </w:p>
        </w:tc>
        <w:tc>
          <w:tcPr>
            <w:tcW w:w="994" w:type="dxa"/>
            <w:gridSpan w:val="2"/>
          </w:tcPr>
          <w:p w14:paraId="2A1702A6"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Ph.D.</w:t>
            </w:r>
          </w:p>
        </w:tc>
        <w:tc>
          <w:tcPr>
            <w:tcW w:w="1282" w:type="dxa"/>
          </w:tcPr>
          <w:p w14:paraId="4FCD55DF"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March 2017</w:t>
            </w:r>
          </w:p>
        </w:tc>
        <w:tc>
          <w:tcPr>
            <w:tcW w:w="3491" w:type="dxa"/>
            <w:gridSpan w:val="3"/>
          </w:tcPr>
          <w:p w14:paraId="1364355D"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February 2020</w:t>
            </w:r>
          </w:p>
        </w:tc>
      </w:tr>
      <w:tr w:rsidR="00C42BAA" w:rsidRPr="00CC6185" w14:paraId="6182615F" w14:textId="77777777" w:rsidTr="00193356">
        <w:tc>
          <w:tcPr>
            <w:tcW w:w="2011" w:type="dxa"/>
            <w:gridSpan w:val="3"/>
          </w:tcPr>
          <w:p w14:paraId="29FDD668"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Lamine Samake</w:t>
            </w:r>
          </w:p>
        </w:tc>
        <w:tc>
          <w:tcPr>
            <w:tcW w:w="2567" w:type="dxa"/>
            <w:gridSpan w:val="3"/>
          </w:tcPr>
          <w:p w14:paraId="0A1722D6"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IPR/IFRA Katibougou, Mali</w:t>
            </w:r>
          </w:p>
        </w:tc>
        <w:tc>
          <w:tcPr>
            <w:tcW w:w="994" w:type="dxa"/>
            <w:gridSpan w:val="2"/>
          </w:tcPr>
          <w:p w14:paraId="34A0110F"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M.Sc.</w:t>
            </w:r>
          </w:p>
        </w:tc>
        <w:tc>
          <w:tcPr>
            <w:tcW w:w="1282" w:type="dxa"/>
          </w:tcPr>
          <w:p w14:paraId="7BBB3174"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March 2017</w:t>
            </w:r>
          </w:p>
        </w:tc>
        <w:tc>
          <w:tcPr>
            <w:tcW w:w="3491" w:type="dxa"/>
            <w:gridSpan w:val="3"/>
          </w:tcPr>
          <w:p w14:paraId="57653A82"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February 2019</w:t>
            </w:r>
          </w:p>
        </w:tc>
      </w:tr>
      <w:tr w:rsidR="00C42BAA" w:rsidRPr="00CC6185" w14:paraId="32F8DD2B" w14:textId="77777777" w:rsidTr="00193356">
        <w:tc>
          <w:tcPr>
            <w:tcW w:w="2011" w:type="dxa"/>
            <w:gridSpan w:val="3"/>
          </w:tcPr>
          <w:p w14:paraId="61DE52AD"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A student on food Technology (Linda to provide student)</w:t>
            </w:r>
          </w:p>
        </w:tc>
        <w:tc>
          <w:tcPr>
            <w:tcW w:w="2567" w:type="dxa"/>
            <w:gridSpan w:val="3"/>
          </w:tcPr>
          <w:p w14:paraId="29169688"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 xml:space="preserve">University of development studies, Tamale </w:t>
            </w:r>
          </w:p>
        </w:tc>
        <w:tc>
          <w:tcPr>
            <w:tcW w:w="994" w:type="dxa"/>
            <w:gridSpan w:val="2"/>
          </w:tcPr>
          <w:p w14:paraId="6299B785"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M.Sc.</w:t>
            </w:r>
          </w:p>
        </w:tc>
        <w:tc>
          <w:tcPr>
            <w:tcW w:w="1282" w:type="dxa"/>
          </w:tcPr>
          <w:p w14:paraId="3E225A89"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June 2017</w:t>
            </w:r>
          </w:p>
        </w:tc>
        <w:tc>
          <w:tcPr>
            <w:tcW w:w="3491" w:type="dxa"/>
            <w:gridSpan w:val="3"/>
          </w:tcPr>
          <w:p w14:paraId="46F7FEDA"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April 2020</w:t>
            </w:r>
          </w:p>
        </w:tc>
      </w:tr>
      <w:tr w:rsidR="00C42BAA" w:rsidRPr="00CC6185" w14:paraId="16370BD9" w14:textId="77777777" w:rsidTr="00193356">
        <w:tc>
          <w:tcPr>
            <w:tcW w:w="1546" w:type="dxa"/>
          </w:tcPr>
          <w:p w14:paraId="10498AA6" w14:textId="77777777" w:rsidR="00C42BAA" w:rsidRPr="00CC6185" w:rsidRDefault="00C42BAA" w:rsidP="00193356">
            <w:pPr>
              <w:spacing w:after="0" w:line="240" w:lineRule="auto"/>
              <w:rPr>
                <w:rFonts w:cstheme="minorHAnsi"/>
                <w:sz w:val="18"/>
                <w:szCs w:val="18"/>
              </w:rPr>
            </w:pPr>
          </w:p>
        </w:tc>
        <w:tc>
          <w:tcPr>
            <w:tcW w:w="8799" w:type="dxa"/>
            <w:gridSpan w:val="11"/>
          </w:tcPr>
          <w:p w14:paraId="7058B57A" w14:textId="77777777" w:rsidR="00C42BAA" w:rsidRPr="00CC6185" w:rsidRDefault="00C42BAA" w:rsidP="00193356">
            <w:pPr>
              <w:spacing w:after="0" w:line="240" w:lineRule="auto"/>
              <w:rPr>
                <w:rFonts w:cstheme="minorHAnsi"/>
                <w:sz w:val="18"/>
                <w:szCs w:val="18"/>
              </w:rPr>
            </w:pPr>
          </w:p>
        </w:tc>
      </w:tr>
      <w:tr w:rsidR="00C42BAA" w:rsidRPr="00CC6185" w14:paraId="28EDA549" w14:textId="77777777" w:rsidTr="00193356">
        <w:tc>
          <w:tcPr>
            <w:tcW w:w="1546" w:type="dxa"/>
          </w:tcPr>
          <w:p w14:paraId="58CE477E"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f. Location(s)</w:t>
            </w:r>
          </w:p>
        </w:tc>
        <w:tc>
          <w:tcPr>
            <w:tcW w:w="8799" w:type="dxa"/>
            <w:gridSpan w:val="11"/>
          </w:tcPr>
          <w:p w14:paraId="7C99876F"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Koutiala, Bougouni in Mali</w:t>
            </w:r>
          </w:p>
        </w:tc>
      </w:tr>
      <w:tr w:rsidR="00C42BAA" w:rsidRPr="00CC6185" w14:paraId="30240AD3" w14:textId="77777777" w:rsidTr="00193356">
        <w:tc>
          <w:tcPr>
            <w:tcW w:w="1546" w:type="dxa"/>
          </w:tcPr>
          <w:p w14:paraId="3FEAB404"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g. Start</w:t>
            </w:r>
          </w:p>
        </w:tc>
        <w:tc>
          <w:tcPr>
            <w:tcW w:w="8799" w:type="dxa"/>
            <w:gridSpan w:val="11"/>
          </w:tcPr>
          <w:p w14:paraId="2A08D6C5"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August 2017</w:t>
            </w:r>
          </w:p>
        </w:tc>
      </w:tr>
      <w:tr w:rsidR="00C42BAA" w:rsidRPr="00CC6185" w14:paraId="68A55C6B" w14:textId="77777777" w:rsidTr="00193356">
        <w:tc>
          <w:tcPr>
            <w:tcW w:w="1546" w:type="dxa"/>
          </w:tcPr>
          <w:p w14:paraId="71C01086"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h. End</w:t>
            </w:r>
          </w:p>
        </w:tc>
        <w:tc>
          <w:tcPr>
            <w:tcW w:w="8799" w:type="dxa"/>
            <w:gridSpan w:val="11"/>
          </w:tcPr>
          <w:p w14:paraId="7046D6A5"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April 2018</w:t>
            </w:r>
          </w:p>
        </w:tc>
      </w:tr>
      <w:tr w:rsidR="00C42BAA" w:rsidRPr="00CC6185" w14:paraId="13BEFB31" w14:textId="77777777" w:rsidTr="00193356">
        <w:tc>
          <w:tcPr>
            <w:tcW w:w="1546" w:type="dxa"/>
          </w:tcPr>
          <w:p w14:paraId="2AD7650A" w14:textId="77777777" w:rsidR="00C42BAA" w:rsidRPr="00CC6185" w:rsidRDefault="00C42BAA" w:rsidP="00193356">
            <w:pPr>
              <w:spacing w:after="0" w:line="240" w:lineRule="auto"/>
              <w:rPr>
                <w:rFonts w:cstheme="minorHAnsi"/>
                <w:sz w:val="18"/>
                <w:szCs w:val="18"/>
              </w:rPr>
            </w:pPr>
          </w:p>
        </w:tc>
        <w:tc>
          <w:tcPr>
            <w:tcW w:w="8799" w:type="dxa"/>
            <w:gridSpan w:val="11"/>
          </w:tcPr>
          <w:p w14:paraId="244C0740" w14:textId="77777777" w:rsidR="00C42BAA" w:rsidRPr="00CC6185" w:rsidRDefault="00C42BAA" w:rsidP="00193356">
            <w:pPr>
              <w:spacing w:after="0" w:line="240" w:lineRule="auto"/>
              <w:rPr>
                <w:rFonts w:cstheme="minorHAnsi"/>
                <w:sz w:val="18"/>
                <w:szCs w:val="18"/>
              </w:rPr>
            </w:pPr>
          </w:p>
        </w:tc>
      </w:tr>
      <w:tr w:rsidR="00C42BAA" w:rsidRPr="00CC6185" w14:paraId="7D83460B" w14:textId="77777777" w:rsidTr="00193356">
        <w:tc>
          <w:tcPr>
            <w:tcW w:w="10345" w:type="dxa"/>
            <w:gridSpan w:val="12"/>
          </w:tcPr>
          <w:p w14:paraId="20B75195"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Justification</w:t>
            </w:r>
          </w:p>
          <w:p w14:paraId="33C17F3F"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Tomato (Lycopersicum esculentum), pepper (Alum cepa) and okra (Abelmoschus sp.) are very popular vegetable crops throughout tropical Africa. These crops are mainly cultivated in West Africa for leaves and/or fruits. Dry season vegetable growing activities are source of income, food diversification and contributes to crop production intensification through year round production.</w:t>
            </w:r>
          </w:p>
          <w:p w14:paraId="213B5D9E" w14:textId="77777777" w:rsidR="00C42BAA" w:rsidRPr="00CC6185" w:rsidRDefault="00C42BAA" w:rsidP="00193356">
            <w:pPr>
              <w:spacing w:after="0" w:line="240" w:lineRule="auto"/>
              <w:jc w:val="both"/>
              <w:rPr>
                <w:rFonts w:cstheme="minorHAnsi"/>
                <w:sz w:val="18"/>
                <w:szCs w:val="18"/>
              </w:rPr>
            </w:pPr>
            <w:r w:rsidRPr="00CC6185">
              <w:rPr>
                <w:rFonts w:cstheme="minorHAnsi"/>
                <w:sz w:val="18"/>
                <w:szCs w:val="18"/>
              </w:rPr>
              <w:t>In Sudan savanna of Mali, vegetable value chain faces diverse challenges hindering the production. The major constraints are low productivity of the genetic materials used, which genetic potential is often low, unsuitable for intensification coupled with low application of good crop management practices (fertilization, planting densities) by small holder farmers. Such treats aggravated by important crop losses during storage due lack of appropriate or affordable storage facilities which often result in low quality of products with low commercial values. Integrated production technologies and adapted post-harvest managements of vegetables can intensify crop production and improve household farmer livelihood in rural areas of West and Central Africa.</w:t>
            </w:r>
          </w:p>
        </w:tc>
      </w:tr>
      <w:tr w:rsidR="00C42BAA" w:rsidRPr="00CC6185" w14:paraId="4D4654CA" w14:textId="77777777" w:rsidTr="00193356">
        <w:tc>
          <w:tcPr>
            <w:tcW w:w="10345" w:type="dxa"/>
            <w:gridSpan w:val="12"/>
            <w:tcBorders>
              <w:top w:val="single" w:sz="4" w:space="0" w:color="auto"/>
              <w:left w:val="single" w:sz="4" w:space="0" w:color="auto"/>
              <w:bottom w:val="single" w:sz="4" w:space="0" w:color="auto"/>
              <w:right w:val="single" w:sz="4" w:space="0" w:color="auto"/>
            </w:tcBorders>
          </w:tcPr>
          <w:p w14:paraId="3023176C" w14:textId="77777777" w:rsidR="00C42BAA" w:rsidRPr="00CC6185" w:rsidRDefault="00C42BAA" w:rsidP="00193356">
            <w:pPr>
              <w:spacing w:after="0" w:line="240" w:lineRule="auto"/>
              <w:rPr>
                <w:rFonts w:eastAsia="Calibri" w:cstheme="minorHAnsi"/>
                <w:sz w:val="18"/>
                <w:szCs w:val="18"/>
              </w:rPr>
            </w:pPr>
          </w:p>
        </w:tc>
      </w:tr>
      <w:tr w:rsidR="00C42BAA" w:rsidRPr="00CC6185" w14:paraId="230BC519" w14:textId="77777777" w:rsidTr="00193356">
        <w:tc>
          <w:tcPr>
            <w:tcW w:w="10345" w:type="dxa"/>
            <w:gridSpan w:val="12"/>
            <w:tcBorders>
              <w:top w:val="single" w:sz="4" w:space="0" w:color="auto"/>
              <w:left w:val="single" w:sz="4" w:space="0" w:color="auto"/>
              <w:bottom w:val="single" w:sz="4" w:space="0" w:color="auto"/>
              <w:right w:val="single" w:sz="4" w:space="0" w:color="auto"/>
            </w:tcBorders>
          </w:tcPr>
          <w:p w14:paraId="1E2F98F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 Objectives</w:t>
            </w:r>
          </w:p>
        </w:tc>
      </w:tr>
      <w:tr w:rsidR="00C42BAA" w:rsidRPr="00CC6185" w14:paraId="14C407F0" w14:textId="77777777" w:rsidTr="00193356">
        <w:tc>
          <w:tcPr>
            <w:tcW w:w="10345" w:type="dxa"/>
            <w:gridSpan w:val="12"/>
            <w:tcBorders>
              <w:top w:val="single" w:sz="4" w:space="0" w:color="auto"/>
              <w:left w:val="single" w:sz="4" w:space="0" w:color="auto"/>
              <w:bottom w:val="single" w:sz="4" w:space="0" w:color="auto"/>
              <w:right w:val="single" w:sz="4" w:space="0" w:color="auto"/>
            </w:tcBorders>
          </w:tcPr>
          <w:p w14:paraId="15951E9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2.1 Test and disseminate water and fertilizer use efficiencies and water management technologies for vegetable production in the dry season</w:t>
            </w:r>
          </w:p>
        </w:tc>
      </w:tr>
      <w:tr w:rsidR="00C42BAA" w:rsidRPr="00CC6185" w14:paraId="76581E97" w14:textId="77777777" w:rsidTr="00193356">
        <w:tc>
          <w:tcPr>
            <w:tcW w:w="10345" w:type="dxa"/>
            <w:gridSpan w:val="12"/>
            <w:tcBorders>
              <w:top w:val="single" w:sz="4" w:space="0" w:color="auto"/>
              <w:left w:val="single" w:sz="4" w:space="0" w:color="auto"/>
              <w:bottom w:val="single" w:sz="4" w:space="0" w:color="auto"/>
              <w:right w:val="single" w:sz="4" w:space="0" w:color="auto"/>
            </w:tcBorders>
          </w:tcPr>
          <w:p w14:paraId="3F713DA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2.2 Test the performance of new promising and high beta-caroten tomato and onion varieties using participatory variety selection</w:t>
            </w:r>
          </w:p>
        </w:tc>
      </w:tr>
      <w:tr w:rsidR="00C42BAA" w:rsidRPr="00CC6185" w14:paraId="19539D9F" w14:textId="77777777" w:rsidTr="00193356">
        <w:tc>
          <w:tcPr>
            <w:tcW w:w="10345" w:type="dxa"/>
            <w:gridSpan w:val="12"/>
            <w:tcBorders>
              <w:top w:val="single" w:sz="4" w:space="0" w:color="auto"/>
              <w:left w:val="single" w:sz="4" w:space="0" w:color="auto"/>
              <w:bottom w:val="single" w:sz="4" w:space="0" w:color="auto"/>
              <w:right w:val="single" w:sz="4" w:space="0" w:color="auto"/>
            </w:tcBorders>
          </w:tcPr>
          <w:p w14:paraId="2D9A73A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2.3 Test and disseminate ecological storing prototypes using zero energy cooling system for storage of tomato, leafy vegetables and onion </w:t>
            </w:r>
          </w:p>
        </w:tc>
      </w:tr>
      <w:tr w:rsidR="00C42BAA" w:rsidRPr="00CC6185" w14:paraId="22DD7261" w14:textId="77777777" w:rsidTr="00193356">
        <w:tc>
          <w:tcPr>
            <w:tcW w:w="10345" w:type="dxa"/>
            <w:gridSpan w:val="12"/>
            <w:tcBorders>
              <w:top w:val="single" w:sz="4" w:space="0" w:color="auto"/>
              <w:left w:val="single" w:sz="4" w:space="0" w:color="auto"/>
              <w:bottom w:val="single" w:sz="4" w:space="0" w:color="auto"/>
              <w:right w:val="single" w:sz="4" w:space="0" w:color="auto"/>
            </w:tcBorders>
          </w:tcPr>
          <w:p w14:paraId="37D288F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2.4 Determine the food quality and safety (pathogens) under storage involving the above storing prototypes</w:t>
            </w:r>
          </w:p>
        </w:tc>
      </w:tr>
      <w:tr w:rsidR="00C42BAA" w:rsidRPr="00CC6185" w14:paraId="6C56511F" w14:textId="77777777" w:rsidTr="00193356">
        <w:tc>
          <w:tcPr>
            <w:tcW w:w="10345" w:type="dxa"/>
            <w:gridSpan w:val="12"/>
            <w:tcBorders>
              <w:top w:val="single" w:sz="4" w:space="0" w:color="auto"/>
              <w:left w:val="single" w:sz="4" w:space="0" w:color="auto"/>
              <w:bottom w:val="single" w:sz="4" w:space="0" w:color="auto"/>
              <w:right w:val="single" w:sz="4" w:space="0" w:color="auto"/>
            </w:tcBorders>
          </w:tcPr>
          <w:p w14:paraId="2479B66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2.5 Determine the profitability of vegetables in the dry season</w:t>
            </w:r>
          </w:p>
        </w:tc>
      </w:tr>
      <w:tr w:rsidR="00C42BAA" w:rsidRPr="00CC6185" w14:paraId="44EEEFB4" w14:textId="77777777" w:rsidTr="00193356">
        <w:tc>
          <w:tcPr>
            <w:tcW w:w="10345" w:type="dxa"/>
            <w:gridSpan w:val="12"/>
            <w:tcBorders>
              <w:top w:val="single" w:sz="4" w:space="0" w:color="auto"/>
              <w:left w:val="single" w:sz="4" w:space="0" w:color="auto"/>
              <w:bottom w:val="single" w:sz="4" w:space="0" w:color="auto"/>
              <w:right w:val="single" w:sz="4" w:space="0" w:color="auto"/>
            </w:tcBorders>
          </w:tcPr>
          <w:p w14:paraId="467300B5" w14:textId="77777777" w:rsidR="00C42BAA" w:rsidRPr="00CC6185" w:rsidRDefault="00C42BAA" w:rsidP="00193356">
            <w:pPr>
              <w:spacing w:after="0" w:line="240" w:lineRule="auto"/>
              <w:rPr>
                <w:rFonts w:eastAsia="Calibri" w:cstheme="minorHAnsi"/>
                <w:sz w:val="18"/>
                <w:szCs w:val="18"/>
              </w:rPr>
            </w:pPr>
          </w:p>
        </w:tc>
      </w:tr>
      <w:tr w:rsidR="00C42BAA" w:rsidRPr="00CC6185" w14:paraId="37D523A7" w14:textId="77777777" w:rsidTr="00193356">
        <w:tc>
          <w:tcPr>
            <w:tcW w:w="10345" w:type="dxa"/>
            <w:gridSpan w:val="12"/>
            <w:tcBorders>
              <w:top w:val="single" w:sz="4" w:space="0" w:color="auto"/>
              <w:left w:val="single" w:sz="4" w:space="0" w:color="auto"/>
              <w:bottom w:val="single" w:sz="4" w:space="0" w:color="auto"/>
              <w:right w:val="single" w:sz="4" w:space="0" w:color="auto"/>
            </w:tcBorders>
          </w:tcPr>
          <w:p w14:paraId="1D6E9EF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3. Research questions</w:t>
            </w:r>
          </w:p>
        </w:tc>
      </w:tr>
      <w:tr w:rsidR="00C42BAA" w:rsidRPr="00CC6185" w14:paraId="61EB2F15" w14:textId="77777777" w:rsidTr="00193356">
        <w:tc>
          <w:tcPr>
            <w:tcW w:w="10345" w:type="dxa"/>
            <w:gridSpan w:val="12"/>
            <w:tcBorders>
              <w:top w:val="single" w:sz="4" w:space="0" w:color="auto"/>
              <w:left w:val="single" w:sz="4" w:space="0" w:color="auto"/>
              <w:bottom w:val="single" w:sz="4" w:space="0" w:color="auto"/>
              <w:right w:val="single" w:sz="4" w:space="0" w:color="auto"/>
            </w:tcBorders>
          </w:tcPr>
          <w:p w14:paraId="06C580C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3.1 Which improved vegetable varieties and irrigation and fertilizer options can increase productivity under smallholder production systems?               </w:t>
            </w:r>
          </w:p>
        </w:tc>
      </w:tr>
      <w:tr w:rsidR="00C42BAA" w:rsidRPr="00CC6185" w14:paraId="6739D3B3" w14:textId="77777777" w:rsidTr="00193356">
        <w:tc>
          <w:tcPr>
            <w:tcW w:w="10345" w:type="dxa"/>
            <w:gridSpan w:val="12"/>
            <w:tcBorders>
              <w:top w:val="single" w:sz="4" w:space="0" w:color="auto"/>
              <w:left w:val="single" w:sz="4" w:space="0" w:color="auto"/>
              <w:bottom w:val="single" w:sz="4" w:space="0" w:color="auto"/>
              <w:right w:val="single" w:sz="4" w:space="0" w:color="auto"/>
            </w:tcBorders>
          </w:tcPr>
          <w:p w14:paraId="167A271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3.3 What are the effectiveness of the ecological storage prototypes to store and preserve product quality and safety? What are farmers’perceptions on these prototypes (acceptance, affordability)? </w:t>
            </w:r>
          </w:p>
        </w:tc>
      </w:tr>
      <w:tr w:rsidR="00C42BAA" w:rsidRPr="00CC6185" w14:paraId="08DF7FB5" w14:textId="77777777" w:rsidTr="00193356">
        <w:tc>
          <w:tcPr>
            <w:tcW w:w="10345" w:type="dxa"/>
            <w:gridSpan w:val="12"/>
            <w:tcBorders>
              <w:top w:val="single" w:sz="4" w:space="0" w:color="auto"/>
              <w:left w:val="single" w:sz="4" w:space="0" w:color="auto"/>
              <w:bottom w:val="single" w:sz="4" w:space="0" w:color="auto"/>
              <w:right w:val="single" w:sz="4" w:space="0" w:color="auto"/>
            </w:tcBorders>
          </w:tcPr>
          <w:p w14:paraId="307B6507" w14:textId="77777777" w:rsidR="00C42BAA" w:rsidRPr="00CC6185" w:rsidRDefault="00C42BAA" w:rsidP="00193356">
            <w:pPr>
              <w:spacing w:after="0" w:line="240" w:lineRule="auto"/>
              <w:rPr>
                <w:rFonts w:eastAsia="Calibri" w:cstheme="minorHAnsi"/>
                <w:sz w:val="18"/>
                <w:szCs w:val="18"/>
              </w:rPr>
            </w:pPr>
          </w:p>
        </w:tc>
      </w:tr>
      <w:tr w:rsidR="00C42BAA" w:rsidRPr="00CC6185" w14:paraId="7C62C070" w14:textId="77777777" w:rsidTr="00193356">
        <w:tc>
          <w:tcPr>
            <w:tcW w:w="10345" w:type="dxa"/>
            <w:gridSpan w:val="12"/>
            <w:tcBorders>
              <w:top w:val="single" w:sz="4" w:space="0" w:color="auto"/>
              <w:left w:val="single" w:sz="4" w:space="0" w:color="auto"/>
              <w:bottom w:val="single" w:sz="4" w:space="0" w:color="auto"/>
              <w:right w:val="single" w:sz="4" w:space="0" w:color="auto"/>
            </w:tcBorders>
          </w:tcPr>
          <w:p w14:paraId="0133052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4. Procedures (survey methods, gender disaggregation, treatments, experimental design, sample size, etc). </w:t>
            </w:r>
          </w:p>
          <w:p w14:paraId="1D590D5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The intervention sites will be in the technology parks (Mali) and the Lead farms (Ghana) and farmers’ fields. The same protocols will apply for both Ghana and Mali on dry season vegetable trials. The methodology for the research will be mother and baby trials. Mother trials refer to trials conducted in the Lead farms (Ghana) and technology parks (Mali) where irrigation facilities are available and managed by research technicians. Baby trials are conducted on farmer’s field under the management farmers and technicians. </w:t>
            </w:r>
          </w:p>
        </w:tc>
      </w:tr>
      <w:tr w:rsidR="00C42BAA" w:rsidRPr="00CC6185" w14:paraId="31A1B88F" w14:textId="77777777" w:rsidTr="00193356">
        <w:tc>
          <w:tcPr>
            <w:tcW w:w="10345" w:type="dxa"/>
            <w:gridSpan w:val="12"/>
            <w:tcBorders>
              <w:top w:val="single" w:sz="4" w:space="0" w:color="auto"/>
              <w:left w:val="single" w:sz="4" w:space="0" w:color="auto"/>
              <w:bottom w:val="single" w:sz="4" w:space="0" w:color="auto"/>
              <w:right w:val="single" w:sz="4" w:space="0" w:color="auto"/>
            </w:tcBorders>
          </w:tcPr>
          <w:p w14:paraId="737D869A" w14:textId="77777777" w:rsidR="00C42BAA" w:rsidRPr="00CC6185" w:rsidRDefault="00C42BAA" w:rsidP="00193356">
            <w:pPr>
              <w:spacing w:after="0" w:line="240" w:lineRule="auto"/>
              <w:rPr>
                <w:rFonts w:eastAsia="Calibri" w:cstheme="minorHAnsi"/>
                <w:sz w:val="18"/>
                <w:szCs w:val="18"/>
              </w:rPr>
            </w:pPr>
          </w:p>
        </w:tc>
      </w:tr>
      <w:tr w:rsidR="00C42BAA" w:rsidRPr="00CC6185" w14:paraId="43740647" w14:textId="77777777" w:rsidTr="00193356">
        <w:trPr>
          <w:gridAfter w:val="1"/>
          <w:wAfter w:w="812" w:type="dxa"/>
        </w:trPr>
        <w:tc>
          <w:tcPr>
            <w:tcW w:w="7617" w:type="dxa"/>
            <w:gridSpan w:val="10"/>
            <w:tcBorders>
              <w:top w:val="single" w:sz="4" w:space="0" w:color="auto"/>
              <w:left w:val="single" w:sz="4" w:space="0" w:color="auto"/>
              <w:bottom w:val="single" w:sz="4" w:space="0" w:color="auto"/>
              <w:right w:val="single" w:sz="4" w:space="0" w:color="auto"/>
            </w:tcBorders>
          </w:tcPr>
          <w:p w14:paraId="24320E1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5. Data to be collected and uploaded</w:t>
            </w:r>
          </w:p>
        </w:tc>
        <w:tc>
          <w:tcPr>
            <w:tcW w:w="1916" w:type="dxa"/>
            <w:tcBorders>
              <w:top w:val="single" w:sz="4" w:space="0" w:color="auto"/>
              <w:left w:val="single" w:sz="4" w:space="0" w:color="auto"/>
              <w:bottom w:val="single" w:sz="4" w:space="0" w:color="auto"/>
              <w:right w:val="single" w:sz="4" w:space="0" w:color="auto"/>
            </w:tcBorders>
          </w:tcPr>
          <w:p w14:paraId="2F53F89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Responsibility/Institute</w:t>
            </w:r>
          </w:p>
        </w:tc>
      </w:tr>
      <w:tr w:rsidR="00C42BAA" w:rsidRPr="00CC6185" w14:paraId="56220D17" w14:textId="77777777" w:rsidTr="00193356">
        <w:trPr>
          <w:trHeight w:val="278"/>
        </w:trPr>
        <w:tc>
          <w:tcPr>
            <w:tcW w:w="7617" w:type="dxa"/>
            <w:gridSpan w:val="10"/>
            <w:tcBorders>
              <w:top w:val="single" w:sz="4" w:space="0" w:color="auto"/>
              <w:left w:val="single" w:sz="4" w:space="0" w:color="auto"/>
              <w:bottom w:val="single" w:sz="4" w:space="0" w:color="auto"/>
              <w:right w:val="single" w:sz="4" w:space="0" w:color="auto"/>
            </w:tcBorders>
          </w:tcPr>
          <w:p w14:paraId="5521BAB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Farm position in the landscape; rainfall amount &amp; repartition in time</w:t>
            </w:r>
          </w:p>
        </w:tc>
        <w:tc>
          <w:tcPr>
            <w:tcW w:w="2728" w:type="dxa"/>
            <w:gridSpan w:val="2"/>
            <w:tcBorders>
              <w:top w:val="single" w:sz="4" w:space="0" w:color="auto"/>
              <w:left w:val="single" w:sz="4" w:space="0" w:color="auto"/>
              <w:bottom w:val="single" w:sz="4" w:space="0" w:color="auto"/>
              <w:right w:val="single" w:sz="4" w:space="0" w:color="auto"/>
            </w:tcBorders>
          </w:tcPr>
          <w:p w14:paraId="0A03FD8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WorldVeg</w:t>
            </w:r>
          </w:p>
        </w:tc>
      </w:tr>
      <w:tr w:rsidR="00C42BAA" w:rsidRPr="00CC6185" w14:paraId="09F95A2E" w14:textId="77777777" w:rsidTr="00193356">
        <w:tc>
          <w:tcPr>
            <w:tcW w:w="7617" w:type="dxa"/>
            <w:gridSpan w:val="10"/>
            <w:tcBorders>
              <w:top w:val="single" w:sz="4" w:space="0" w:color="auto"/>
              <w:left w:val="single" w:sz="4" w:space="0" w:color="auto"/>
              <w:bottom w:val="single" w:sz="4" w:space="0" w:color="auto"/>
              <w:right w:val="single" w:sz="4" w:space="0" w:color="auto"/>
            </w:tcBorders>
          </w:tcPr>
          <w:p w14:paraId="735D1E8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Farmers’ wealthiest, market orientation, labor cost, input amount and cost, quantity of produce auto-consumed and sold and income generated, profitability;</w:t>
            </w:r>
          </w:p>
        </w:tc>
        <w:tc>
          <w:tcPr>
            <w:tcW w:w="2728" w:type="dxa"/>
            <w:gridSpan w:val="2"/>
            <w:tcBorders>
              <w:top w:val="single" w:sz="4" w:space="0" w:color="auto"/>
              <w:left w:val="single" w:sz="4" w:space="0" w:color="auto"/>
              <w:bottom w:val="single" w:sz="4" w:space="0" w:color="auto"/>
              <w:right w:val="single" w:sz="4" w:space="0" w:color="auto"/>
            </w:tcBorders>
          </w:tcPr>
          <w:p w14:paraId="5668B51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ICRISAT</w:t>
            </w:r>
          </w:p>
        </w:tc>
      </w:tr>
      <w:tr w:rsidR="00C42BAA" w:rsidRPr="00CC6185" w14:paraId="1080DE57" w14:textId="77777777" w:rsidTr="00193356">
        <w:tc>
          <w:tcPr>
            <w:tcW w:w="7617" w:type="dxa"/>
            <w:gridSpan w:val="10"/>
            <w:tcBorders>
              <w:top w:val="single" w:sz="4" w:space="0" w:color="auto"/>
              <w:left w:val="single" w:sz="4" w:space="0" w:color="auto"/>
              <w:bottom w:val="single" w:sz="4" w:space="0" w:color="auto"/>
              <w:right w:val="single" w:sz="4" w:space="0" w:color="auto"/>
            </w:tcBorders>
          </w:tcPr>
          <w:p w14:paraId="3E054A1D" w14:textId="77777777" w:rsidR="00C42BAA" w:rsidRPr="00CC6185" w:rsidRDefault="00C42BAA" w:rsidP="00193356">
            <w:pPr>
              <w:spacing w:after="0" w:line="240" w:lineRule="auto"/>
              <w:rPr>
                <w:rFonts w:cstheme="minorHAnsi"/>
                <w:sz w:val="18"/>
                <w:szCs w:val="18"/>
              </w:rPr>
            </w:pPr>
            <w:r w:rsidRPr="00CC6185">
              <w:rPr>
                <w:rFonts w:eastAsia="Calibri" w:cstheme="minorHAnsi"/>
                <w:sz w:val="18"/>
                <w:szCs w:val="18"/>
              </w:rPr>
              <w:t>Biological data:</w:t>
            </w:r>
            <w:r w:rsidRPr="00CC6185">
              <w:rPr>
                <w:rFonts w:cstheme="minorHAnsi"/>
                <w:sz w:val="18"/>
                <w:szCs w:val="18"/>
              </w:rPr>
              <w:t xml:space="preserve"> SD: Sowing date; TNP/P: Total number of plants per plot; 50%FL: Days to 50% flowering; NPF/p: Number of plants bearing fruits per plot; TNF/P: Total number of fruits per plot; WF/p (kg): Fruit weight per plot; Yield (ton/ha): Fruit yield; SM (%): Soil moisture recorded weekly; </w:t>
            </w:r>
            <w:r w:rsidRPr="00CC6185">
              <w:rPr>
                <w:rFonts w:cstheme="minorHAnsi"/>
                <w:sz w:val="18"/>
                <w:szCs w:val="18"/>
              </w:rPr>
              <w:lastRenderedPageBreak/>
              <w:t>WA (water applied as measured in volume (L or m</w:t>
            </w:r>
            <w:r w:rsidRPr="00CC6185">
              <w:rPr>
                <w:rFonts w:cstheme="minorHAnsi"/>
                <w:sz w:val="18"/>
                <w:szCs w:val="18"/>
                <w:vertAlign w:val="superscript"/>
              </w:rPr>
              <w:t>3</w:t>
            </w:r>
            <w:r w:rsidRPr="00CC6185">
              <w:rPr>
                <w:rFonts w:cstheme="minorHAnsi"/>
                <w:sz w:val="18"/>
                <w:szCs w:val="18"/>
              </w:rPr>
              <w:t xml:space="preserve">, or number of water cans applied to convert to volume of water applied); </w:t>
            </w:r>
          </w:p>
          <w:p w14:paraId="6BF9053C"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Other data: GPS position of farm land; Farmer sex; Farmers’ wealthiest; Market orientation of crop; soil fertility.</w:t>
            </w:r>
          </w:p>
        </w:tc>
        <w:tc>
          <w:tcPr>
            <w:tcW w:w="2728" w:type="dxa"/>
            <w:gridSpan w:val="2"/>
            <w:tcBorders>
              <w:top w:val="single" w:sz="4" w:space="0" w:color="auto"/>
              <w:left w:val="single" w:sz="4" w:space="0" w:color="auto"/>
              <w:bottom w:val="single" w:sz="4" w:space="0" w:color="auto"/>
              <w:right w:val="single" w:sz="4" w:space="0" w:color="auto"/>
            </w:tcBorders>
          </w:tcPr>
          <w:p w14:paraId="4B4AD2A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lastRenderedPageBreak/>
              <w:t>WorldVeg</w:t>
            </w:r>
          </w:p>
        </w:tc>
      </w:tr>
      <w:tr w:rsidR="00C42BAA" w:rsidRPr="00CC6185" w14:paraId="7EF6A088" w14:textId="77777777" w:rsidTr="00193356">
        <w:tc>
          <w:tcPr>
            <w:tcW w:w="10345" w:type="dxa"/>
            <w:gridSpan w:val="12"/>
            <w:tcBorders>
              <w:top w:val="single" w:sz="4" w:space="0" w:color="auto"/>
              <w:left w:val="single" w:sz="4" w:space="0" w:color="auto"/>
              <w:bottom w:val="single" w:sz="4" w:space="0" w:color="auto"/>
              <w:right w:val="single" w:sz="4" w:space="0" w:color="auto"/>
            </w:tcBorders>
          </w:tcPr>
          <w:p w14:paraId="3ADE588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6. Milestones: </w:t>
            </w:r>
          </w:p>
        </w:tc>
      </w:tr>
      <w:tr w:rsidR="00C42BAA" w:rsidRPr="00CC6185" w14:paraId="7AF441A2" w14:textId="77777777" w:rsidTr="00193356">
        <w:tc>
          <w:tcPr>
            <w:tcW w:w="3243" w:type="dxa"/>
            <w:gridSpan w:val="5"/>
            <w:tcBorders>
              <w:top w:val="single" w:sz="4" w:space="0" w:color="auto"/>
              <w:left w:val="single" w:sz="4" w:space="0" w:color="auto"/>
              <w:bottom w:val="single" w:sz="4" w:space="0" w:color="auto"/>
              <w:right w:val="single" w:sz="4" w:space="0" w:color="auto"/>
            </w:tcBorders>
          </w:tcPr>
          <w:p w14:paraId="567986C7"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Deliverables</w:t>
            </w:r>
          </w:p>
        </w:tc>
        <w:tc>
          <w:tcPr>
            <w:tcW w:w="4374" w:type="dxa"/>
            <w:gridSpan w:val="5"/>
            <w:tcBorders>
              <w:top w:val="single" w:sz="4" w:space="0" w:color="auto"/>
              <w:left w:val="single" w:sz="4" w:space="0" w:color="auto"/>
              <w:bottom w:val="single" w:sz="4" w:space="0" w:color="auto"/>
              <w:right w:val="single" w:sz="4" w:space="0" w:color="auto"/>
            </w:tcBorders>
          </w:tcPr>
          <w:p w14:paraId="0F34666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Means of verification</w:t>
            </w:r>
          </w:p>
        </w:tc>
        <w:tc>
          <w:tcPr>
            <w:tcW w:w="2728" w:type="dxa"/>
            <w:gridSpan w:val="2"/>
            <w:tcBorders>
              <w:top w:val="single" w:sz="4" w:space="0" w:color="auto"/>
              <w:left w:val="single" w:sz="4" w:space="0" w:color="auto"/>
              <w:bottom w:val="single" w:sz="4" w:space="0" w:color="auto"/>
              <w:right w:val="single" w:sz="4" w:space="0" w:color="auto"/>
            </w:tcBorders>
          </w:tcPr>
          <w:p w14:paraId="684A06D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Date</w:t>
            </w:r>
          </w:p>
        </w:tc>
      </w:tr>
      <w:tr w:rsidR="00C42BAA" w:rsidRPr="00CC6185" w14:paraId="76208EE5" w14:textId="77777777" w:rsidTr="00193356">
        <w:tc>
          <w:tcPr>
            <w:tcW w:w="3243" w:type="dxa"/>
            <w:gridSpan w:val="5"/>
            <w:tcBorders>
              <w:top w:val="single" w:sz="4" w:space="0" w:color="auto"/>
              <w:left w:val="single" w:sz="4" w:space="0" w:color="auto"/>
              <w:bottom w:val="single" w:sz="4" w:space="0" w:color="auto"/>
              <w:right w:val="single" w:sz="4" w:space="0" w:color="auto"/>
            </w:tcBorders>
          </w:tcPr>
          <w:p w14:paraId="0786EF8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6.1 At least one farmer preferred variety identified by March, 2018.                 </w:t>
            </w:r>
          </w:p>
        </w:tc>
        <w:tc>
          <w:tcPr>
            <w:tcW w:w="4374" w:type="dxa"/>
            <w:gridSpan w:val="5"/>
            <w:tcBorders>
              <w:top w:val="single" w:sz="4" w:space="0" w:color="auto"/>
              <w:left w:val="single" w:sz="4" w:space="0" w:color="auto"/>
              <w:bottom w:val="single" w:sz="4" w:space="0" w:color="auto"/>
              <w:right w:val="single" w:sz="4" w:space="0" w:color="auto"/>
            </w:tcBorders>
          </w:tcPr>
          <w:p w14:paraId="5E9F8AF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Reports, varieties selected</w:t>
            </w:r>
          </w:p>
        </w:tc>
        <w:tc>
          <w:tcPr>
            <w:tcW w:w="2728" w:type="dxa"/>
            <w:gridSpan w:val="2"/>
            <w:tcBorders>
              <w:top w:val="single" w:sz="4" w:space="0" w:color="auto"/>
              <w:left w:val="single" w:sz="4" w:space="0" w:color="auto"/>
              <w:bottom w:val="single" w:sz="4" w:space="0" w:color="auto"/>
              <w:right w:val="single" w:sz="4" w:space="0" w:color="auto"/>
            </w:tcBorders>
          </w:tcPr>
          <w:p w14:paraId="29A33B2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April 2018</w:t>
            </w:r>
          </w:p>
        </w:tc>
      </w:tr>
      <w:tr w:rsidR="00C42BAA" w:rsidRPr="00CC6185" w14:paraId="39BF8DCA" w14:textId="77777777" w:rsidTr="00193356">
        <w:tc>
          <w:tcPr>
            <w:tcW w:w="3243" w:type="dxa"/>
            <w:gridSpan w:val="5"/>
            <w:tcBorders>
              <w:top w:val="single" w:sz="4" w:space="0" w:color="auto"/>
              <w:left w:val="single" w:sz="4" w:space="0" w:color="auto"/>
              <w:bottom w:val="single" w:sz="4" w:space="0" w:color="auto"/>
              <w:right w:val="single" w:sz="4" w:space="0" w:color="auto"/>
            </w:tcBorders>
          </w:tcPr>
          <w:p w14:paraId="5A16D79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6.2 At one optimized irrigation option, one adapted planting density and one optimized fertilizer dose identified  in the technology parks and AR villages in Bougouni and Koutiala</w:t>
            </w:r>
          </w:p>
        </w:tc>
        <w:tc>
          <w:tcPr>
            <w:tcW w:w="4374" w:type="dxa"/>
            <w:gridSpan w:val="5"/>
            <w:tcBorders>
              <w:top w:val="single" w:sz="4" w:space="0" w:color="auto"/>
              <w:left w:val="single" w:sz="4" w:space="0" w:color="auto"/>
              <w:bottom w:val="single" w:sz="4" w:space="0" w:color="auto"/>
              <w:right w:val="single" w:sz="4" w:space="0" w:color="auto"/>
            </w:tcBorders>
          </w:tcPr>
          <w:p w14:paraId="39595AA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Reports, varieties selected, drip irrigation system, data in CKAN</w:t>
            </w:r>
          </w:p>
        </w:tc>
        <w:tc>
          <w:tcPr>
            <w:tcW w:w="2728" w:type="dxa"/>
            <w:gridSpan w:val="2"/>
            <w:tcBorders>
              <w:top w:val="single" w:sz="4" w:space="0" w:color="auto"/>
              <w:left w:val="single" w:sz="4" w:space="0" w:color="auto"/>
              <w:bottom w:val="single" w:sz="4" w:space="0" w:color="auto"/>
              <w:right w:val="single" w:sz="4" w:space="0" w:color="auto"/>
            </w:tcBorders>
          </w:tcPr>
          <w:p w14:paraId="33F7853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April 2018</w:t>
            </w:r>
          </w:p>
        </w:tc>
      </w:tr>
      <w:tr w:rsidR="00C42BAA" w:rsidRPr="00CC6185" w14:paraId="50CDCCEA" w14:textId="77777777" w:rsidTr="00193356">
        <w:tc>
          <w:tcPr>
            <w:tcW w:w="3243" w:type="dxa"/>
            <w:gridSpan w:val="5"/>
            <w:tcBorders>
              <w:top w:val="single" w:sz="4" w:space="0" w:color="auto"/>
              <w:left w:val="single" w:sz="4" w:space="0" w:color="auto"/>
              <w:bottom w:val="single" w:sz="4" w:space="0" w:color="auto"/>
              <w:right w:val="single" w:sz="4" w:space="0" w:color="auto"/>
            </w:tcBorders>
          </w:tcPr>
          <w:p w14:paraId="04AF584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6.3 At least one prototype of  Zero Energy Cooling Chambers (ZECC) in 3 technology parks and one onion storage crib in Koutiala </w:t>
            </w:r>
          </w:p>
        </w:tc>
        <w:tc>
          <w:tcPr>
            <w:tcW w:w="4374" w:type="dxa"/>
            <w:gridSpan w:val="5"/>
            <w:tcBorders>
              <w:top w:val="single" w:sz="4" w:space="0" w:color="auto"/>
              <w:left w:val="single" w:sz="4" w:space="0" w:color="auto"/>
              <w:bottom w:val="single" w:sz="4" w:space="0" w:color="auto"/>
              <w:right w:val="single" w:sz="4" w:space="0" w:color="auto"/>
            </w:tcBorders>
          </w:tcPr>
          <w:p w14:paraId="55DB344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Reports, varieties selected, prototypes of storing facilities, drip irrigation system, data in CKAN</w:t>
            </w:r>
          </w:p>
        </w:tc>
        <w:tc>
          <w:tcPr>
            <w:tcW w:w="2728" w:type="dxa"/>
            <w:gridSpan w:val="2"/>
            <w:tcBorders>
              <w:top w:val="single" w:sz="4" w:space="0" w:color="auto"/>
              <w:left w:val="single" w:sz="4" w:space="0" w:color="auto"/>
              <w:bottom w:val="single" w:sz="4" w:space="0" w:color="auto"/>
              <w:right w:val="single" w:sz="4" w:space="0" w:color="auto"/>
            </w:tcBorders>
          </w:tcPr>
          <w:p w14:paraId="5570508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October 2018</w:t>
            </w:r>
          </w:p>
        </w:tc>
      </w:tr>
      <w:tr w:rsidR="00C42BAA" w:rsidRPr="00CC6185" w14:paraId="309EC0AF" w14:textId="77777777" w:rsidTr="00193356">
        <w:tc>
          <w:tcPr>
            <w:tcW w:w="10345" w:type="dxa"/>
            <w:gridSpan w:val="12"/>
            <w:tcBorders>
              <w:top w:val="single" w:sz="4" w:space="0" w:color="auto"/>
              <w:left w:val="single" w:sz="4" w:space="0" w:color="auto"/>
              <w:bottom w:val="single" w:sz="4" w:space="0" w:color="auto"/>
              <w:right w:val="single" w:sz="4" w:space="0" w:color="auto"/>
            </w:tcBorders>
          </w:tcPr>
          <w:p w14:paraId="023B1B9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 Sustainable intensification indicators</w:t>
            </w:r>
          </w:p>
        </w:tc>
      </w:tr>
      <w:tr w:rsidR="00C42BAA" w:rsidRPr="00CC6185" w14:paraId="1C9E096B" w14:textId="77777777" w:rsidTr="00193356">
        <w:tc>
          <w:tcPr>
            <w:tcW w:w="1781" w:type="dxa"/>
            <w:gridSpan w:val="2"/>
            <w:tcBorders>
              <w:top w:val="single" w:sz="4" w:space="0" w:color="auto"/>
              <w:left w:val="single" w:sz="4" w:space="0" w:color="auto"/>
              <w:bottom w:val="single" w:sz="4" w:space="0" w:color="auto"/>
              <w:right w:val="single" w:sz="4" w:space="0" w:color="auto"/>
            </w:tcBorders>
          </w:tcPr>
          <w:p w14:paraId="5552B5F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7.1 Productivity</w:t>
            </w:r>
          </w:p>
        </w:tc>
        <w:tc>
          <w:tcPr>
            <w:tcW w:w="8564" w:type="dxa"/>
            <w:gridSpan w:val="10"/>
            <w:tcBorders>
              <w:top w:val="single" w:sz="4" w:space="0" w:color="auto"/>
              <w:left w:val="single" w:sz="4" w:space="0" w:color="auto"/>
              <w:bottom w:val="single" w:sz="4" w:space="0" w:color="auto"/>
              <w:right w:val="single" w:sz="4" w:space="0" w:color="auto"/>
            </w:tcBorders>
          </w:tcPr>
          <w:p w14:paraId="611BC50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Production Yield (kg/ha), fruit or grain quality (commercial yield)</w:t>
            </w:r>
          </w:p>
          <w:p w14:paraId="0161B65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Farmer perceptions and ratings of technology yield performance</w:t>
            </w:r>
          </w:p>
        </w:tc>
      </w:tr>
      <w:tr w:rsidR="00C42BAA" w:rsidRPr="00CC6185" w14:paraId="7C42495B" w14:textId="77777777" w:rsidTr="00193356">
        <w:tc>
          <w:tcPr>
            <w:tcW w:w="1781" w:type="dxa"/>
            <w:gridSpan w:val="2"/>
            <w:tcBorders>
              <w:top w:val="single" w:sz="4" w:space="0" w:color="auto"/>
              <w:left w:val="single" w:sz="4" w:space="0" w:color="auto"/>
              <w:bottom w:val="single" w:sz="4" w:space="0" w:color="auto"/>
              <w:right w:val="single" w:sz="4" w:space="0" w:color="auto"/>
            </w:tcBorders>
          </w:tcPr>
          <w:p w14:paraId="75DC1C7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7.2 Environmental</w:t>
            </w:r>
          </w:p>
        </w:tc>
        <w:tc>
          <w:tcPr>
            <w:tcW w:w="8564" w:type="dxa"/>
            <w:gridSpan w:val="10"/>
            <w:tcBorders>
              <w:top w:val="single" w:sz="4" w:space="0" w:color="auto"/>
              <w:left w:val="single" w:sz="4" w:space="0" w:color="auto"/>
              <w:bottom w:val="single" w:sz="4" w:space="0" w:color="auto"/>
              <w:right w:val="single" w:sz="4" w:space="0" w:color="auto"/>
            </w:tcBorders>
          </w:tcPr>
          <w:p w14:paraId="183D21B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Quantity applied per ha by type</w:t>
            </w:r>
            <w:r w:rsidRPr="00CC6185">
              <w:rPr>
                <w:rFonts w:eastAsia="Cambria" w:cstheme="minorHAnsi"/>
                <w:sz w:val="18"/>
                <w:szCs w:val="18"/>
              </w:rPr>
              <w:t xml:space="preserve">; </w:t>
            </w:r>
            <w:r w:rsidRPr="00CC6185">
              <w:rPr>
                <w:rFonts w:eastAsia="Calibri" w:cstheme="minorHAnsi"/>
                <w:sz w:val="18"/>
                <w:szCs w:val="18"/>
              </w:rPr>
              <w:t>Farmer perceptions of water availability</w:t>
            </w:r>
          </w:p>
        </w:tc>
      </w:tr>
      <w:tr w:rsidR="00C42BAA" w:rsidRPr="00CC6185" w14:paraId="2A3C3784" w14:textId="77777777" w:rsidTr="00193356">
        <w:tc>
          <w:tcPr>
            <w:tcW w:w="1781" w:type="dxa"/>
            <w:gridSpan w:val="2"/>
            <w:tcBorders>
              <w:top w:val="single" w:sz="4" w:space="0" w:color="auto"/>
              <w:left w:val="single" w:sz="4" w:space="0" w:color="auto"/>
              <w:bottom w:val="single" w:sz="4" w:space="0" w:color="auto"/>
              <w:right w:val="single" w:sz="4" w:space="0" w:color="auto"/>
            </w:tcBorders>
          </w:tcPr>
          <w:p w14:paraId="160521E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7.3 Economic</w:t>
            </w:r>
          </w:p>
        </w:tc>
        <w:tc>
          <w:tcPr>
            <w:tcW w:w="8564" w:type="dxa"/>
            <w:gridSpan w:val="10"/>
            <w:tcBorders>
              <w:top w:val="single" w:sz="4" w:space="0" w:color="auto"/>
              <w:left w:val="single" w:sz="4" w:space="0" w:color="auto"/>
              <w:bottom w:val="single" w:sz="4" w:space="0" w:color="auto"/>
              <w:right w:val="single" w:sz="4" w:space="0" w:color="auto"/>
            </w:tcBorders>
          </w:tcPr>
          <w:p w14:paraId="5DF20F2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Profitability; kg output / unit input</w:t>
            </w:r>
          </w:p>
        </w:tc>
      </w:tr>
      <w:tr w:rsidR="00C42BAA" w:rsidRPr="00CC6185" w14:paraId="6D8AE6B8" w14:textId="77777777" w:rsidTr="00193356">
        <w:tc>
          <w:tcPr>
            <w:tcW w:w="1781" w:type="dxa"/>
            <w:gridSpan w:val="2"/>
            <w:tcBorders>
              <w:top w:val="single" w:sz="4" w:space="0" w:color="auto"/>
              <w:left w:val="single" w:sz="4" w:space="0" w:color="auto"/>
              <w:bottom w:val="single" w:sz="4" w:space="0" w:color="auto"/>
              <w:right w:val="single" w:sz="4" w:space="0" w:color="auto"/>
            </w:tcBorders>
          </w:tcPr>
          <w:p w14:paraId="632A8F7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7.4 Social</w:t>
            </w:r>
          </w:p>
        </w:tc>
        <w:tc>
          <w:tcPr>
            <w:tcW w:w="8564" w:type="dxa"/>
            <w:gridSpan w:val="10"/>
            <w:tcBorders>
              <w:top w:val="single" w:sz="4" w:space="0" w:color="auto"/>
              <w:left w:val="single" w:sz="4" w:space="0" w:color="auto"/>
              <w:bottom w:val="single" w:sz="4" w:space="0" w:color="auto"/>
              <w:right w:val="single" w:sz="4" w:space="0" w:color="auto"/>
            </w:tcBorders>
          </w:tcPr>
          <w:p w14:paraId="72CE406F" w14:textId="77777777" w:rsidR="00C42BAA" w:rsidRPr="00CC6185" w:rsidRDefault="00C42BAA" w:rsidP="00193356">
            <w:pPr>
              <w:spacing w:after="0" w:line="240" w:lineRule="auto"/>
              <w:rPr>
                <w:rFonts w:eastAsia="Cambria" w:cstheme="minorHAnsi"/>
                <w:sz w:val="18"/>
                <w:szCs w:val="18"/>
                <w:vertAlign w:val="superscript"/>
              </w:rPr>
            </w:pPr>
            <w:r w:rsidRPr="00CC6185">
              <w:rPr>
                <w:rFonts w:eastAsia="Calibri" w:cstheme="minorHAnsi"/>
                <w:sz w:val="18"/>
                <w:szCs w:val="18"/>
              </w:rPr>
              <w:t xml:space="preserve">Rating of technologies across locally determined categories (1-3); </w:t>
            </w:r>
            <w:r w:rsidRPr="00CC6185">
              <w:rPr>
                <w:rFonts w:eastAsia="Cambria" w:cstheme="minorHAnsi"/>
                <w:sz w:val="18"/>
                <w:szCs w:val="18"/>
              </w:rPr>
              <w:t>Access to production factors (mechanization, land)1-4; Decision-making about production, marketing (by crop)1-4; Women Empowerment in Agriculture Index (1 and 4)</w:t>
            </w:r>
          </w:p>
        </w:tc>
      </w:tr>
      <w:tr w:rsidR="00C42BAA" w:rsidRPr="00CC6185" w14:paraId="2B1CF55B" w14:textId="77777777" w:rsidTr="00193356">
        <w:tc>
          <w:tcPr>
            <w:tcW w:w="1781" w:type="dxa"/>
            <w:gridSpan w:val="2"/>
            <w:tcBorders>
              <w:top w:val="single" w:sz="4" w:space="0" w:color="auto"/>
              <w:left w:val="single" w:sz="4" w:space="0" w:color="auto"/>
              <w:bottom w:val="single" w:sz="4" w:space="0" w:color="auto"/>
              <w:right w:val="single" w:sz="4" w:space="0" w:color="auto"/>
            </w:tcBorders>
          </w:tcPr>
          <w:p w14:paraId="04C21F8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7.5 Human</w:t>
            </w:r>
          </w:p>
        </w:tc>
        <w:tc>
          <w:tcPr>
            <w:tcW w:w="8564" w:type="dxa"/>
            <w:gridSpan w:val="10"/>
            <w:tcBorders>
              <w:top w:val="single" w:sz="4" w:space="0" w:color="auto"/>
              <w:left w:val="single" w:sz="4" w:space="0" w:color="auto"/>
              <w:bottom w:val="single" w:sz="4" w:space="0" w:color="auto"/>
              <w:right w:val="single" w:sz="4" w:space="0" w:color="auto"/>
            </w:tcBorders>
          </w:tcPr>
          <w:p w14:paraId="26411DB2" w14:textId="77777777" w:rsidR="00C42BAA" w:rsidRPr="00CC6185" w:rsidRDefault="00C42BAA" w:rsidP="00193356">
            <w:pPr>
              <w:spacing w:after="0" w:line="240" w:lineRule="auto"/>
              <w:rPr>
                <w:rFonts w:eastAsia="Calibri" w:cstheme="minorHAnsi"/>
                <w:sz w:val="18"/>
                <w:szCs w:val="18"/>
              </w:rPr>
            </w:pPr>
            <w:r w:rsidRPr="00CC6185">
              <w:rPr>
                <w:rFonts w:eastAsia="Cambria" w:cstheme="minorHAnsi"/>
                <w:sz w:val="18"/>
                <w:szCs w:val="18"/>
              </w:rPr>
              <w:t>Literacy and numeracy of adults (1,2)</w:t>
            </w:r>
          </w:p>
        </w:tc>
      </w:tr>
      <w:tr w:rsidR="00C42BAA" w:rsidRPr="00CC6185" w14:paraId="64589A51" w14:textId="77777777" w:rsidTr="00193356">
        <w:tc>
          <w:tcPr>
            <w:tcW w:w="10345" w:type="dxa"/>
            <w:gridSpan w:val="12"/>
            <w:tcBorders>
              <w:top w:val="single" w:sz="4" w:space="0" w:color="auto"/>
              <w:left w:val="single" w:sz="4" w:space="0" w:color="auto"/>
              <w:bottom w:val="single" w:sz="4" w:space="0" w:color="auto"/>
              <w:right w:val="single" w:sz="4" w:space="0" w:color="auto"/>
            </w:tcBorders>
          </w:tcPr>
          <w:p w14:paraId="10FD66AC" w14:textId="77777777" w:rsidR="00C42BAA" w:rsidRPr="00CC6185" w:rsidRDefault="00C42BAA" w:rsidP="00193356">
            <w:pPr>
              <w:spacing w:after="0" w:line="240" w:lineRule="auto"/>
              <w:rPr>
                <w:rFonts w:eastAsia="Calibri" w:cstheme="minorHAnsi"/>
                <w:sz w:val="18"/>
                <w:szCs w:val="18"/>
              </w:rPr>
            </w:pPr>
          </w:p>
        </w:tc>
      </w:tr>
    </w:tbl>
    <w:p w14:paraId="3624FA5B" w14:textId="77777777" w:rsidR="00C42BAA" w:rsidRDefault="00C42BAA" w:rsidP="00C42BAA">
      <w:pPr>
        <w:spacing w:line="240" w:lineRule="auto"/>
        <w:rPr>
          <w:rFonts w:eastAsia="Times New Roman" w:cstheme="minorHAnsi"/>
          <w:b/>
          <w:color w:val="00000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360"/>
        <w:gridCol w:w="360"/>
        <w:gridCol w:w="450"/>
        <w:gridCol w:w="1080"/>
        <w:gridCol w:w="1800"/>
        <w:gridCol w:w="180"/>
        <w:gridCol w:w="810"/>
        <w:gridCol w:w="109"/>
        <w:gridCol w:w="801"/>
        <w:gridCol w:w="382"/>
        <w:gridCol w:w="1144"/>
      </w:tblGrid>
      <w:tr w:rsidR="00C42BAA" w:rsidRPr="00A9662D" w14:paraId="0CFD65F1" w14:textId="77777777" w:rsidTr="00193356">
        <w:tc>
          <w:tcPr>
            <w:tcW w:w="1638" w:type="dxa"/>
            <w:tcBorders>
              <w:top w:val="single" w:sz="4" w:space="0" w:color="auto"/>
              <w:left w:val="single" w:sz="4" w:space="0" w:color="auto"/>
              <w:bottom w:val="single" w:sz="4" w:space="0" w:color="auto"/>
              <w:right w:val="single" w:sz="4" w:space="0" w:color="auto"/>
            </w:tcBorders>
          </w:tcPr>
          <w:p w14:paraId="43A5423C"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 xml:space="preserve">Sub-activity </w:t>
            </w:r>
            <w:r>
              <w:rPr>
                <w:rFonts w:eastAsia="Calibri" w:cstheme="minorHAnsi"/>
                <w:sz w:val="18"/>
                <w:szCs w:val="18"/>
              </w:rPr>
              <w:t>1.3</w:t>
            </w:r>
            <w:r w:rsidRPr="00A9662D">
              <w:rPr>
                <w:rFonts w:eastAsia="Calibri" w:cstheme="minorHAnsi"/>
                <w:sz w:val="18"/>
                <w:szCs w:val="18"/>
              </w:rPr>
              <w:t>:</w:t>
            </w:r>
          </w:p>
        </w:tc>
        <w:tc>
          <w:tcPr>
            <w:tcW w:w="7476" w:type="dxa"/>
            <w:gridSpan w:val="11"/>
            <w:tcBorders>
              <w:top w:val="single" w:sz="4" w:space="0" w:color="auto"/>
              <w:left w:val="single" w:sz="4" w:space="0" w:color="auto"/>
              <w:bottom w:val="single" w:sz="4" w:space="0" w:color="auto"/>
              <w:right w:val="single" w:sz="4" w:space="0" w:color="auto"/>
            </w:tcBorders>
          </w:tcPr>
          <w:p w14:paraId="35EAD515"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Strengthen capacity of local communities to prevent and address malnutrition though integrated agriculture, nutrition and health activity and communication for social and behavior change</w:t>
            </w:r>
          </w:p>
        </w:tc>
      </w:tr>
      <w:tr w:rsidR="00C42BAA" w:rsidRPr="00A9662D" w14:paraId="5C9A151C" w14:textId="77777777" w:rsidTr="00193356">
        <w:tc>
          <w:tcPr>
            <w:tcW w:w="9114" w:type="dxa"/>
            <w:gridSpan w:val="12"/>
          </w:tcPr>
          <w:p w14:paraId="703C83D2"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Research team</w:t>
            </w:r>
          </w:p>
        </w:tc>
      </w:tr>
      <w:tr w:rsidR="00C42BAA" w:rsidRPr="00A9662D" w14:paraId="2CCE5FA6" w14:textId="77777777" w:rsidTr="00193356">
        <w:tc>
          <w:tcPr>
            <w:tcW w:w="2808" w:type="dxa"/>
            <w:gridSpan w:val="4"/>
          </w:tcPr>
          <w:p w14:paraId="1E28BCE6"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Name</w:t>
            </w:r>
          </w:p>
        </w:tc>
        <w:tc>
          <w:tcPr>
            <w:tcW w:w="3060" w:type="dxa"/>
            <w:gridSpan w:val="3"/>
          </w:tcPr>
          <w:p w14:paraId="1BE38259"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Institution</w:t>
            </w:r>
          </w:p>
        </w:tc>
        <w:tc>
          <w:tcPr>
            <w:tcW w:w="3246" w:type="dxa"/>
            <w:gridSpan w:val="5"/>
          </w:tcPr>
          <w:p w14:paraId="020C4C0E"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Role</w:t>
            </w:r>
          </w:p>
        </w:tc>
      </w:tr>
      <w:tr w:rsidR="00C42BAA" w:rsidRPr="00A9662D" w14:paraId="44967BC9" w14:textId="77777777" w:rsidTr="00193356">
        <w:tc>
          <w:tcPr>
            <w:tcW w:w="2808" w:type="dxa"/>
            <w:gridSpan w:val="4"/>
          </w:tcPr>
          <w:p w14:paraId="04381D61"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Caroline Makamto Sobgui</w:t>
            </w:r>
          </w:p>
        </w:tc>
        <w:tc>
          <w:tcPr>
            <w:tcW w:w="3060" w:type="dxa"/>
            <w:gridSpan w:val="3"/>
          </w:tcPr>
          <w:p w14:paraId="77CBD3F3"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WorldVeg</w:t>
            </w:r>
          </w:p>
        </w:tc>
        <w:tc>
          <w:tcPr>
            <w:tcW w:w="3246" w:type="dxa"/>
            <w:gridSpan w:val="5"/>
          </w:tcPr>
          <w:p w14:paraId="618EF694"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Team Leader</w:t>
            </w:r>
          </w:p>
        </w:tc>
      </w:tr>
      <w:tr w:rsidR="00C42BAA" w:rsidRPr="00A9662D" w14:paraId="54D7A476" w14:textId="77777777" w:rsidTr="00193356">
        <w:tc>
          <w:tcPr>
            <w:tcW w:w="2808" w:type="dxa"/>
            <w:gridSpan w:val="4"/>
          </w:tcPr>
          <w:p w14:paraId="5C1796B3"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Jean Baptiste Tignegre</w:t>
            </w:r>
          </w:p>
        </w:tc>
        <w:tc>
          <w:tcPr>
            <w:tcW w:w="3060" w:type="dxa"/>
            <w:gridSpan w:val="3"/>
          </w:tcPr>
          <w:p w14:paraId="0FFD3236"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WorldVeg</w:t>
            </w:r>
          </w:p>
        </w:tc>
        <w:tc>
          <w:tcPr>
            <w:tcW w:w="3246" w:type="dxa"/>
            <w:gridSpan w:val="5"/>
          </w:tcPr>
          <w:p w14:paraId="7F7C0BA5"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Breeder</w:t>
            </w:r>
          </w:p>
        </w:tc>
      </w:tr>
      <w:tr w:rsidR="00C42BAA" w:rsidRPr="00A9662D" w14:paraId="3CFA3702" w14:textId="77777777" w:rsidTr="00193356">
        <w:tc>
          <w:tcPr>
            <w:tcW w:w="2808" w:type="dxa"/>
            <w:gridSpan w:val="4"/>
          </w:tcPr>
          <w:p w14:paraId="6FCD35E1"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Honafing Diarra</w:t>
            </w:r>
          </w:p>
        </w:tc>
        <w:tc>
          <w:tcPr>
            <w:tcW w:w="3060" w:type="dxa"/>
            <w:gridSpan w:val="3"/>
          </w:tcPr>
          <w:p w14:paraId="2E98F1F9"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WorldVeg</w:t>
            </w:r>
          </w:p>
        </w:tc>
        <w:tc>
          <w:tcPr>
            <w:tcW w:w="3246" w:type="dxa"/>
            <w:gridSpan w:val="5"/>
          </w:tcPr>
          <w:p w14:paraId="3C87B366"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Research Associate</w:t>
            </w:r>
          </w:p>
        </w:tc>
      </w:tr>
      <w:tr w:rsidR="00C42BAA" w:rsidRPr="00A9662D" w14:paraId="3E7EDF3B" w14:textId="77777777" w:rsidTr="00193356">
        <w:tc>
          <w:tcPr>
            <w:tcW w:w="2808" w:type="dxa"/>
            <w:gridSpan w:val="4"/>
          </w:tcPr>
          <w:p w14:paraId="661D113B"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Raky Diallo</w:t>
            </w:r>
          </w:p>
        </w:tc>
        <w:tc>
          <w:tcPr>
            <w:tcW w:w="3060" w:type="dxa"/>
            <w:gridSpan w:val="3"/>
          </w:tcPr>
          <w:p w14:paraId="042AE58B"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World Veg</w:t>
            </w:r>
          </w:p>
        </w:tc>
        <w:tc>
          <w:tcPr>
            <w:tcW w:w="3246" w:type="dxa"/>
            <w:gridSpan w:val="5"/>
          </w:tcPr>
          <w:p w14:paraId="7CB4C88E"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Research Associate</w:t>
            </w:r>
          </w:p>
        </w:tc>
      </w:tr>
      <w:tr w:rsidR="00C42BAA" w:rsidRPr="00A9662D" w14:paraId="546F0C78" w14:textId="77777777" w:rsidTr="00193356">
        <w:tc>
          <w:tcPr>
            <w:tcW w:w="2808" w:type="dxa"/>
            <w:gridSpan w:val="4"/>
          </w:tcPr>
          <w:p w14:paraId="2446A6CA"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Awa Konate</w:t>
            </w:r>
          </w:p>
        </w:tc>
        <w:tc>
          <w:tcPr>
            <w:tcW w:w="3060" w:type="dxa"/>
            <w:gridSpan w:val="3"/>
          </w:tcPr>
          <w:p w14:paraId="45794A61"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WorldVeg</w:t>
            </w:r>
          </w:p>
        </w:tc>
        <w:tc>
          <w:tcPr>
            <w:tcW w:w="3246" w:type="dxa"/>
            <w:gridSpan w:val="5"/>
          </w:tcPr>
          <w:p w14:paraId="59275184"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Field Technician</w:t>
            </w:r>
          </w:p>
        </w:tc>
      </w:tr>
      <w:tr w:rsidR="00C42BAA" w:rsidRPr="00A9662D" w14:paraId="3758FAFE" w14:textId="77777777" w:rsidTr="00193356">
        <w:tc>
          <w:tcPr>
            <w:tcW w:w="2808" w:type="dxa"/>
            <w:gridSpan w:val="4"/>
          </w:tcPr>
          <w:p w14:paraId="433E376D"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Pierre Coulibaly</w:t>
            </w:r>
          </w:p>
        </w:tc>
        <w:tc>
          <w:tcPr>
            <w:tcW w:w="3060" w:type="dxa"/>
            <w:gridSpan w:val="3"/>
          </w:tcPr>
          <w:p w14:paraId="44E136A6"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AMEDD</w:t>
            </w:r>
          </w:p>
        </w:tc>
        <w:tc>
          <w:tcPr>
            <w:tcW w:w="3246" w:type="dxa"/>
            <w:gridSpan w:val="5"/>
          </w:tcPr>
          <w:p w14:paraId="0EFA6748"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Field Technician</w:t>
            </w:r>
          </w:p>
        </w:tc>
      </w:tr>
      <w:tr w:rsidR="00C42BAA" w:rsidRPr="00A9662D" w14:paraId="32A42548" w14:textId="77777777" w:rsidTr="00193356">
        <w:tc>
          <w:tcPr>
            <w:tcW w:w="9114" w:type="dxa"/>
            <w:gridSpan w:val="12"/>
          </w:tcPr>
          <w:p w14:paraId="6BA1A0D6"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e. Student(s)</w:t>
            </w:r>
          </w:p>
        </w:tc>
      </w:tr>
      <w:tr w:rsidR="00C42BAA" w:rsidRPr="00A9662D" w14:paraId="24B6ACE3" w14:textId="77777777" w:rsidTr="00193356">
        <w:tc>
          <w:tcPr>
            <w:tcW w:w="2358" w:type="dxa"/>
            <w:gridSpan w:val="3"/>
          </w:tcPr>
          <w:p w14:paraId="5E371897"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Name</w:t>
            </w:r>
          </w:p>
        </w:tc>
        <w:tc>
          <w:tcPr>
            <w:tcW w:w="3330" w:type="dxa"/>
            <w:gridSpan w:val="3"/>
          </w:tcPr>
          <w:p w14:paraId="02B7461B"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Institute</w:t>
            </w:r>
          </w:p>
        </w:tc>
        <w:tc>
          <w:tcPr>
            <w:tcW w:w="1099" w:type="dxa"/>
            <w:gridSpan w:val="3"/>
          </w:tcPr>
          <w:p w14:paraId="4C0926D7"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Degree</w:t>
            </w:r>
          </w:p>
        </w:tc>
        <w:tc>
          <w:tcPr>
            <w:tcW w:w="1183" w:type="dxa"/>
            <w:gridSpan w:val="2"/>
          </w:tcPr>
          <w:p w14:paraId="1623E652"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Start</w:t>
            </w:r>
          </w:p>
        </w:tc>
        <w:tc>
          <w:tcPr>
            <w:tcW w:w="1144" w:type="dxa"/>
          </w:tcPr>
          <w:p w14:paraId="7A478498"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End</w:t>
            </w:r>
          </w:p>
        </w:tc>
      </w:tr>
      <w:tr w:rsidR="00C42BAA" w:rsidRPr="00A9662D" w14:paraId="1A0224A1" w14:textId="77777777" w:rsidTr="00193356">
        <w:tc>
          <w:tcPr>
            <w:tcW w:w="2358" w:type="dxa"/>
            <w:gridSpan w:val="3"/>
          </w:tcPr>
          <w:p w14:paraId="0F134913"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1.</w:t>
            </w:r>
          </w:p>
        </w:tc>
        <w:tc>
          <w:tcPr>
            <w:tcW w:w="3330" w:type="dxa"/>
            <w:gridSpan w:val="3"/>
          </w:tcPr>
          <w:p w14:paraId="71E711C0" w14:textId="77777777" w:rsidR="00C42BAA" w:rsidRPr="00A9662D" w:rsidRDefault="00C42BAA" w:rsidP="00193356">
            <w:pPr>
              <w:spacing w:after="0" w:line="240" w:lineRule="auto"/>
              <w:rPr>
                <w:rFonts w:eastAsia="Calibri" w:cstheme="minorHAnsi"/>
                <w:sz w:val="18"/>
                <w:szCs w:val="18"/>
              </w:rPr>
            </w:pPr>
          </w:p>
        </w:tc>
        <w:tc>
          <w:tcPr>
            <w:tcW w:w="1099" w:type="dxa"/>
            <w:gridSpan w:val="3"/>
          </w:tcPr>
          <w:p w14:paraId="48A0E743" w14:textId="77777777" w:rsidR="00C42BAA" w:rsidRPr="00A9662D" w:rsidRDefault="00C42BAA" w:rsidP="00193356">
            <w:pPr>
              <w:spacing w:after="0" w:line="240" w:lineRule="auto"/>
              <w:rPr>
                <w:rFonts w:eastAsia="Calibri" w:cstheme="minorHAnsi"/>
                <w:sz w:val="18"/>
                <w:szCs w:val="18"/>
              </w:rPr>
            </w:pPr>
          </w:p>
        </w:tc>
        <w:tc>
          <w:tcPr>
            <w:tcW w:w="1183" w:type="dxa"/>
            <w:gridSpan w:val="2"/>
          </w:tcPr>
          <w:p w14:paraId="5FD4E090" w14:textId="77777777" w:rsidR="00C42BAA" w:rsidRPr="00A9662D" w:rsidRDefault="00C42BAA" w:rsidP="00193356">
            <w:pPr>
              <w:spacing w:after="0" w:line="240" w:lineRule="auto"/>
              <w:rPr>
                <w:rFonts w:eastAsia="Calibri" w:cstheme="minorHAnsi"/>
                <w:sz w:val="18"/>
                <w:szCs w:val="18"/>
              </w:rPr>
            </w:pPr>
          </w:p>
        </w:tc>
        <w:tc>
          <w:tcPr>
            <w:tcW w:w="1144" w:type="dxa"/>
          </w:tcPr>
          <w:p w14:paraId="04B7CB62" w14:textId="77777777" w:rsidR="00C42BAA" w:rsidRPr="00A9662D" w:rsidRDefault="00C42BAA" w:rsidP="00193356">
            <w:pPr>
              <w:spacing w:after="0" w:line="240" w:lineRule="auto"/>
              <w:rPr>
                <w:rFonts w:eastAsia="Calibri" w:cstheme="minorHAnsi"/>
                <w:sz w:val="18"/>
                <w:szCs w:val="18"/>
              </w:rPr>
            </w:pPr>
          </w:p>
        </w:tc>
      </w:tr>
      <w:tr w:rsidR="00C42BAA" w:rsidRPr="00A9662D" w14:paraId="6EE10152" w14:textId="77777777" w:rsidTr="00193356">
        <w:tc>
          <w:tcPr>
            <w:tcW w:w="2358" w:type="dxa"/>
            <w:gridSpan w:val="3"/>
          </w:tcPr>
          <w:p w14:paraId="5F43E68A"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2.</w:t>
            </w:r>
          </w:p>
        </w:tc>
        <w:tc>
          <w:tcPr>
            <w:tcW w:w="3330" w:type="dxa"/>
            <w:gridSpan w:val="3"/>
          </w:tcPr>
          <w:p w14:paraId="4AF022DC" w14:textId="77777777" w:rsidR="00C42BAA" w:rsidRPr="00A9662D" w:rsidRDefault="00C42BAA" w:rsidP="00193356">
            <w:pPr>
              <w:spacing w:after="0" w:line="240" w:lineRule="auto"/>
              <w:rPr>
                <w:rFonts w:eastAsia="Calibri" w:cstheme="minorHAnsi"/>
                <w:sz w:val="18"/>
                <w:szCs w:val="18"/>
              </w:rPr>
            </w:pPr>
          </w:p>
        </w:tc>
        <w:tc>
          <w:tcPr>
            <w:tcW w:w="1099" w:type="dxa"/>
            <w:gridSpan w:val="3"/>
          </w:tcPr>
          <w:p w14:paraId="79762CE2" w14:textId="77777777" w:rsidR="00C42BAA" w:rsidRPr="00A9662D" w:rsidRDefault="00C42BAA" w:rsidP="00193356">
            <w:pPr>
              <w:spacing w:after="0" w:line="240" w:lineRule="auto"/>
              <w:rPr>
                <w:rFonts w:eastAsia="Calibri" w:cstheme="minorHAnsi"/>
                <w:sz w:val="18"/>
                <w:szCs w:val="18"/>
              </w:rPr>
            </w:pPr>
          </w:p>
        </w:tc>
        <w:tc>
          <w:tcPr>
            <w:tcW w:w="1183" w:type="dxa"/>
            <w:gridSpan w:val="2"/>
          </w:tcPr>
          <w:p w14:paraId="45A4C792" w14:textId="77777777" w:rsidR="00C42BAA" w:rsidRPr="00A9662D" w:rsidRDefault="00C42BAA" w:rsidP="00193356">
            <w:pPr>
              <w:spacing w:after="0" w:line="240" w:lineRule="auto"/>
              <w:rPr>
                <w:rFonts w:eastAsia="Calibri" w:cstheme="minorHAnsi"/>
                <w:sz w:val="18"/>
                <w:szCs w:val="18"/>
              </w:rPr>
            </w:pPr>
          </w:p>
        </w:tc>
        <w:tc>
          <w:tcPr>
            <w:tcW w:w="1144" w:type="dxa"/>
          </w:tcPr>
          <w:p w14:paraId="5D89146A" w14:textId="77777777" w:rsidR="00C42BAA" w:rsidRPr="00A9662D" w:rsidRDefault="00C42BAA" w:rsidP="00193356">
            <w:pPr>
              <w:spacing w:after="0" w:line="240" w:lineRule="auto"/>
              <w:rPr>
                <w:rFonts w:eastAsia="Calibri" w:cstheme="minorHAnsi"/>
                <w:sz w:val="18"/>
                <w:szCs w:val="18"/>
              </w:rPr>
            </w:pPr>
          </w:p>
        </w:tc>
      </w:tr>
      <w:tr w:rsidR="00C42BAA" w:rsidRPr="00A9662D" w14:paraId="30FFFA51" w14:textId="77777777" w:rsidTr="00193356">
        <w:tc>
          <w:tcPr>
            <w:tcW w:w="2358" w:type="dxa"/>
            <w:gridSpan w:val="3"/>
          </w:tcPr>
          <w:p w14:paraId="48FC8653"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3.</w:t>
            </w:r>
          </w:p>
        </w:tc>
        <w:tc>
          <w:tcPr>
            <w:tcW w:w="3330" w:type="dxa"/>
            <w:gridSpan w:val="3"/>
          </w:tcPr>
          <w:p w14:paraId="1AB9E869" w14:textId="77777777" w:rsidR="00C42BAA" w:rsidRPr="00A9662D" w:rsidRDefault="00C42BAA" w:rsidP="00193356">
            <w:pPr>
              <w:spacing w:after="0" w:line="240" w:lineRule="auto"/>
              <w:rPr>
                <w:rFonts w:eastAsia="Calibri" w:cstheme="minorHAnsi"/>
                <w:sz w:val="18"/>
                <w:szCs w:val="18"/>
              </w:rPr>
            </w:pPr>
          </w:p>
        </w:tc>
        <w:tc>
          <w:tcPr>
            <w:tcW w:w="1099" w:type="dxa"/>
            <w:gridSpan w:val="3"/>
          </w:tcPr>
          <w:p w14:paraId="6915B7D8" w14:textId="77777777" w:rsidR="00C42BAA" w:rsidRPr="00A9662D" w:rsidRDefault="00C42BAA" w:rsidP="00193356">
            <w:pPr>
              <w:spacing w:after="0" w:line="240" w:lineRule="auto"/>
              <w:rPr>
                <w:rFonts w:eastAsia="Calibri" w:cstheme="minorHAnsi"/>
                <w:sz w:val="18"/>
                <w:szCs w:val="18"/>
              </w:rPr>
            </w:pPr>
          </w:p>
        </w:tc>
        <w:tc>
          <w:tcPr>
            <w:tcW w:w="1183" w:type="dxa"/>
            <w:gridSpan w:val="2"/>
          </w:tcPr>
          <w:p w14:paraId="013AC00D" w14:textId="77777777" w:rsidR="00C42BAA" w:rsidRPr="00A9662D" w:rsidRDefault="00C42BAA" w:rsidP="00193356">
            <w:pPr>
              <w:spacing w:after="0" w:line="240" w:lineRule="auto"/>
              <w:rPr>
                <w:rFonts w:eastAsia="Calibri" w:cstheme="minorHAnsi"/>
                <w:sz w:val="18"/>
                <w:szCs w:val="18"/>
              </w:rPr>
            </w:pPr>
          </w:p>
        </w:tc>
        <w:tc>
          <w:tcPr>
            <w:tcW w:w="1144" w:type="dxa"/>
          </w:tcPr>
          <w:p w14:paraId="45E65963" w14:textId="77777777" w:rsidR="00C42BAA" w:rsidRPr="00A9662D" w:rsidRDefault="00C42BAA" w:rsidP="00193356">
            <w:pPr>
              <w:spacing w:after="0" w:line="240" w:lineRule="auto"/>
              <w:rPr>
                <w:rFonts w:eastAsia="Calibri" w:cstheme="minorHAnsi"/>
                <w:sz w:val="18"/>
                <w:szCs w:val="18"/>
              </w:rPr>
            </w:pPr>
          </w:p>
        </w:tc>
      </w:tr>
      <w:tr w:rsidR="00C42BAA" w:rsidRPr="00A9662D" w14:paraId="0711B083" w14:textId="77777777" w:rsidTr="00193356">
        <w:tc>
          <w:tcPr>
            <w:tcW w:w="1638" w:type="dxa"/>
          </w:tcPr>
          <w:p w14:paraId="6732C213" w14:textId="77777777" w:rsidR="00C42BAA" w:rsidRPr="00A9662D" w:rsidRDefault="00C42BAA" w:rsidP="00193356">
            <w:pPr>
              <w:spacing w:after="0" w:line="240" w:lineRule="auto"/>
              <w:rPr>
                <w:rFonts w:eastAsia="Calibri" w:cstheme="minorHAnsi"/>
                <w:sz w:val="18"/>
                <w:szCs w:val="18"/>
              </w:rPr>
            </w:pPr>
          </w:p>
        </w:tc>
        <w:tc>
          <w:tcPr>
            <w:tcW w:w="7476" w:type="dxa"/>
            <w:gridSpan w:val="11"/>
          </w:tcPr>
          <w:p w14:paraId="214C4C23" w14:textId="77777777" w:rsidR="00C42BAA" w:rsidRPr="00A9662D" w:rsidRDefault="00C42BAA" w:rsidP="00193356">
            <w:pPr>
              <w:spacing w:after="0" w:line="240" w:lineRule="auto"/>
              <w:rPr>
                <w:rFonts w:eastAsia="Calibri" w:cstheme="minorHAnsi"/>
                <w:sz w:val="18"/>
                <w:szCs w:val="18"/>
              </w:rPr>
            </w:pPr>
          </w:p>
        </w:tc>
      </w:tr>
      <w:tr w:rsidR="00C42BAA" w:rsidRPr="00A9662D" w14:paraId="1585C76D" w14:textId="77777777" w:rsidTr="00193356">
        <w:tc>
          <w:tcPr>
            <w:tcW w:w="1638" w:type="dxa"/>
          </w:tcPr>
          <w:p w14:paraId="4CAD443E"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f. Location(s)</w:t>
            </w:r>
          </w:p>
        </w:tc>
        <w:tc>
          <w:tcPr>
            <w:tcW w:w="7476" w:type="dxa"/>
            <w:gridSpan w:val="11"/>
          </w:tcPr>
          <w:p w14:paraId="2E1FD046"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Koutiala</w:t>
            </w:r>
          </w:p>
        </w:tc>
      </w:tr>
      <w:tr w:rsidR="00C42BAA" w:rsidRPr="00A9662D" w14:paraId="3EA681C6" w14:textId="77777777" w:rsidTr="00193356">
        <w:tc>
          <w:tcPr>
            <w:tcW w:w="1638" w:type="dxa"/>
          </w:tcPr>
          <w:p w14:paraId="48406AB4"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g. Start</w:t>
            </w:r>
          </w:p>
        </w:tc>
        <w:tc>
          <w:tcPr>
            <w:tcW w:w="7476" w:type="dxa"/>
            <w:gridSpan w:val="11"/>
          </w:tcPr>
          <w:p w14:paraId="6A4A4784"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2017</w:t>
            </w:r>
          </w:p>
        </w:tc>
      </w:tr>
      <w:tr w:rsidR="00C42BAA" w:rsidRPr="00A9662D" w14:paraId="5F34AC57" w14:textId="77777777" w:rsidTr="00193356">
        <w:tc>
          <w:tcPr>
            <w:tcW w:w="1638" w:type="dxa"/>
          </w:tcPr>
          <w:p w14:paraId="14CD5536"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h. End</w:t>
            </w:r>
          </w:p>
        </w:tc>
        <w:tc>
          <w:tcPr>
            <w:tcW w:w="7476" w:type="dxa"/>
            <w:gridSpan w:val="11"/>
          </w:tcPr>
          <w:p w14:paraId="244AA8A6"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2021</w:t>
            </w:r>
          </w:p>
        </w:tc>
      </w:tr>
      <w:tr w:rsidR="00C42BAA" w:rsidRPr="00A9662D" w14:paraId="6AA1C351" w14:textId="77777777" w:rsidTr="00193356">
        <w:tc>
          <w:tcPr>
            <w:tcW w:w="1638" w:type="dxa"/>
          </w:tcPr>
          <w:p w14:paraId="02C45CC0" w14:textId="77777777" w:rsidR="00C42BAA" w:rsidRPr="00A9662D" w:rsidRDefault="00C42BAA" w:rsidP="00193356">
            <w:pPr>
              <w:spacing w:after="0" w:line="240" w:lineRule="auto"/>
              <w:rPr>
                <w:rFonts w:eastAsia="Calibri" w:cstheme="minorHAnsi"/>
                <w:sz w:val="18"/>
                <w:szCs w:val="18"/>
              </w:rPr>
            </w:pPr>
          </w:p>
        </w:tc>
        <w:tc>
          <w:tcPr>
            <w:tcW w:w="7476" w:type="dxa"/>
            <w:gridSpan w:val="11"/>
          </w:tcPr>
          <w:p w14:paraId="4226EEBE" w14:textId="77777777" w:rsidR="00C42BAA" w:rsidRPr="00A9662D" w:rsidRDefault="00C42BAA" w:rsidP="00193356">
            <w:pPr>
              <w:spacing w:after="0" w:line="240" w:lineRule="auto"/>
              <w:rPr>
                <w:rFonts w:eastAsia="Calibri" w:cstheme="minorHAnsi"/>
                <w:sz w:val="18"/>
                <w:szCs w:val="18"/>
              </w:rPr>
            </w:pPr>
          </w:p>
        </w:tc>
      </w:tr>
      <w:tr w:rsidR="00C42BAA" w:rsidRPr="00A9662D" w14:paraId="512147C8" w14:textId="77777777" w:rsidTr="00193356">
        <w:tc>
          <w:tcPr>
            <w:tcW w:w="9114" w:type="dxa"/>
            <w:gridSpan w:val="12"/>
          </w:tcPr>
          <w:p w14:paraId="5ACEF887"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1. Justification</w:t>
            </w:r>
          </w:p>
        </w:tc>
      </w:tr>
      <w:tr w:rsidR="00C42BAA" w:rsidRPr="00A9662D" w14:paraId="100B81C5"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04CB9D59"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 xml:space="preserve">Agricultural practices and interventions can be better adapted and redesigned to maximize health and nutrition benefits and to reduce malnutrition and diseases. The main objective of agriculture intervention should be to improve human nutrition and health through direct use of produced crops or by using the income generate by selling the surplus to buy crops which are not available at household. Bringing together agriculture, nutrition and health will help to address immediate and underlying cause of malnutrition and nutrition insecurity. </w:t>
            </w:r>
          </w:p>
          <w:p w14:paraId="12602312" w14:textId="77777777" w:rsidR="00C42BAA" w:rsidRPr="00A9662D" w:rsidRDefault="00C42BAA" w:rsidP="00193356">
            <w:pPr>
              <w:spacing w:after="0" w:line="240" w:lineRule="auto"/>
              <w:rPr>
                <w:rFonts w:eastAsia="Calibri" w:cstheme="minorHAnsi"/>
                <w:sz w:val="18"/>
                <w:szCs w:val="18"/>
              </w:rPr>
            </w:pPr>
          </w:p>
          <w:p w14:paraId="0D2E24D0"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lastRenderedPageBreak/>
              <w:t>The aim of this activity is to improve livelihoods, empowerment of women and nutrition resilience of agropastoral vulnerable household to food and nutrition insecurity, through an integrated set of productive, social and nutritional interventions. It will help to strengthen capacity of local communities to improve the availability, accessibility and efficient use of locally produce crops and animal products to prevent and address women and child malnutrition and also foster the creation of an environment where women fill comfortable to change and adopt optimal young child feeding practices.</w:t>
            </w:r>
          </w:p>
          <w:p w14:paraId="3E46E6AD"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This activity will be implemented in integration with with subactivity 1.1, subactivity 2.5 and subactivity 2.6 on vegetable production and small lifestock production.</w:t>
            </w:r>
          </w:p>
          <w:p w14:paraId="410C4DA5" w14:textId="77777777" w:rsidR="00C42BAA" w:rsidRPr="00A9662D" w:rsidRDefault="00C42BAA" w:rsidP="00193356">
            <w:pPr>
              <w:spacing w:after="0" w:line="240" w:lineRule="auto"/>
              <w:rPr>
                <w:rFonts w:eastAsia="Calibri" w:cstheme="minorHAnsi"/>
                <w:sz w:val="18"/>
                <w:szCs w:val="18"/>
              </w:rPr>
            </w:pPr>
          </w:p>
        </w:tc>
      </w:tr>
      <w:tr w:rsidR="00C42BAA" w:rsidRPr="00A9662D" w14:paraId="149EEFFB"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247E1957" w14:textId="77777777" w:rsidR="00C42BAA" w:rsidRPr="00A9662D" w:rsidRDefault="00C42BAA" w:rsidP="00193356">
            <w:pPr>
              <w:spacing w:after="0" w:line="240" w:lineRule="auto"/>
              <w:rPr>
                <w:rFonts w:eastAsia="Calibri" w:cstheme="minorHAnsi"/>
                <w:sz w:val="18"/>
                <w:szCs w:val="18"/>
              </w:rPr>
            </w:pPr>
          </w:p>
        </w:tc>
      </w:tr>
      <w:tr w:rsidR="00C42BAA" w:rsidRPr="00A9662D" w14:paraId="4E0B0ABC"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30692DB3"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2. Objectives</w:t>
            </w:r>
          </w:p>
        </w:tc>
      </w:tr>
      <w:tr w:rsidR="00C42BAA" w:rsidRPr="00A9662D" w14:paraId="7653F112"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18A7BEEB"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2.1 To improve household nutrition practices</w:t>
            </w:r>
          </w:p>
        </w:tc>
      </w:tr>
      <w:tr w:rsidR="00C42BAA" w:rsidRPr="00A9662D" w14:paraId="704719FF"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0D54261F"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2.2 To improve infant and young child feeding practices</w:t>
            </w:r>
          </w:p>
        </w:tc>
      </w:tr>
      <w:tr w:rsidR="00C42BAA" w:rsidRPr="00A9662D" w14:paraId="628C2EDB"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72BD4851"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2.3</w:t>
            </w:r>
          </w:p>
        </w:tc>
      </w:tr>
      <w:tr w:rsidR="00C42BAA" w:rsidRPr="00A9662D" w14:paraId="7254D523"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36EE62E6" w14:textId="77777777" w:rsidR="00C42BAA" w:rsidRPr="00A9662D" w:rsidRDefault="00C42BAA" w:rsidP="00193356">
            <w:pPr>
              <w:spacing w:after="0" w:line="240" w:lineRule="auto"/>
              <w:rPr>
                <w:rFonts w:eastAsia="Calibri" w:cstheme="minorHAnsi"/>
                <w:sz w:val="18"/>
                <w:szCs w:val="18"/>
              </w:rPr>
            </w:pPr>
          </w:p>
        </w:tc>
      </w:tr>
      <w:tr w:rsidR="00C42BAA" w:rsidRPr="00A9662D" w14:paraId="75F516B8"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3B8199C6"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3. Research questions</w:t>
            </w:r>
          </w:p>
        </w:tc>
      </w:tr>
      <w:tr w:rsidR="00C42BAA" w:rsidRPr="00A9662D" w14:paraId="772AAC73"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56759039"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3.1. Does a community-based integrated agriculture, nutrition and health program can help to foster adoption of improve nutrition practices and reduce under five malnutrition rate?</w:t>
            </w:r>
          </w:p>
        </w:tc>
      </w:tr>
      <w:tr w:rsidR="00C42BAA" w:rsidRPr="00A9662D" w14:paraId="5866FEC1"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3B26BE80"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 xml:space="preserve">3.3. Does social mobilization for nutrition and health can create a venue where young women are empower to adopt and practices optimal nutrition practices </w:t>
            </w:r>
          </w:p>
        </w:tc>
      </w:tr>
      <w:tr w:rsidR="00C42BAA" w:rsidRPr="00A9662D" w14:paraId="210800ED"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02480C2E" w14:textId="77777777" w:rsidR="00C42BAA" w:rsidRPr="00A9662D" w:rsidRDefault="00C42BAA" w:rsidP="00193356">
            <w:pPr>
              <w:spacing w:after="0" w:line="240" w:lineRule="auto"/>
              <w:rPr>
                <w:rFonts w:eastAsia="Calibri" w:cstheme="minorHAnsi"/>
                <w:sz w:val="18"/>
                <w:szCs w:val="18"/>
              </w:rPr>
            </w:pPr>
          </w:p>
        </w:tc>
      </w:tr>
      <w:tr w:rsidR="00C42BAA" w:rsidRPr="00A9662D" w14:paraId="7EED1EF9"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4B185120"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 xml:space="preserve">4. Procedures (survey methods, gender disaggregation, treatments, experimental design, sample size, etc). </w:t>
            </w:r>
          </w:p>
        </w:tc>
      </w:tr>
      <w:tr w:rsidR="00C42BAA" w:rsidRPr="00A9662D" w14:paraId="643015AC"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69CA3B4D"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 xml:space="preserve">4.1. Community based intervention using a quasi-experimental design with a baseline survey and an end of project survey. </w:t>
            </w:r>
          </w:p>
          <w:p w14:paraId="0E51FB20"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 xml:space="preserve">According to the theory of change, the trained women will have gained knowledge about gardening, cereal and lifestock production and a better understanding of how the household garden can improve family nutrition and health. This, together with a one-time supply of minimally required inputs, is expected to motivate the women to establish and maintain their own household gardens. Implementing partners regularly visit the women to re-emphasize the message and provide technical advice. </w:t>
            </w:r>
          </w:p>
          <w:p w14:paraId="7A1BC1A7"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The intervention consists of the following four components:</w:t>
            </w:r>
          </w:p>
          <w:p w14:paraId="15E12B5E" w14:textId="77777777" w:rsidR="00C42BAA" w:rsidRPr="00A9662D" w:rsidRDefault="00C42BAA" w:rsidP="00193356">
            <w:pPr>
              <w:pStyle w:val="ListParagraph"/>
              <w:numPr>
                <w:ilvl w:val="0"/>
                <w:numId w:val="14"/>
              </w:numPr>
              <w:rPr>
                <w:rFonts w:asciiTheme="minorHAnsi" w:eastAsia="Calibri" w:hAnsiTheme="minorHAnsi" w:cstheme="minorHAnsi"/>
                <w:sz w:val="18"/>
                <w:szCs w:val="18"/>
              </w:rPr>
            </w:pPr>
            <w:r w:rsidRPr="00A9662D">
              <w:rPr>
                <w:rFonts w:asciiTheme="minorHAnsi" w:eastAsia="Calibri" w:hAnsiTheme="minorHAnsi" w:cstheme="minorHAnsi"/>
                <w:sz w:val="18"/>
                <w:szCs w:val="18"/>
              </w:rPr>
              <w:t xml:space="preserve">Behavior change communication (BCC) group sessions on improved nutrition, WASH, postharvest methods, and cooking demonstrations (aimed at optimizing the nutritional quality) will be held and targeted at beneficiaries. </w:t>
            </w:r>
          </w:p>
          <w:p w14:paraId="7A4966D3" w14:textId="77777777" w:rsidR="00C42BAA" w:rsidRPr="00A9662D" w:rsidRDefault="00C42BAA" w:rsidP="00193356">
            <w:pPr>
              <w:pStyle w:val="ListParagraph"/>
              <w:numPr>
                <w:ilvl w:val="0"/>
                <w:numId w:val="14"/>
              </w:numPr>
              <w:rPr>
                <w:rFonts w:asciiTheme="minorHAnsi" w:eastAsia="Calibri" w:hAnsiTheme="minorHAnsi" w:cstheme="minorHAnsi"/>
                <w:sz w:val="18"/>
                <w:szCs w:val="18"/>
              </w:rPr>
            </w:pPr>
            <w:r w:rsidRPr="00A9662D">
              <w:rPr>
                <w:rFonts w:asciiTheme="minorHAnsi" w:eastAsia="Calibri" w:hAnsiTheme="minorHAnsi" w:cstheme="minorHAnsi"/>
                <w:sz w:val="18"/>
                <w:szCs w:val="18"/>
              </w:rPr>
              <w:t>Women's training in home gardening , cereal production and lifestock production</w:t>
            </w:r>
          </w:p>
          <w:p w14:paraId="6CFA96E6" w14:textId="77777777" w:rsidR="00C42BAA" w:rsidRPr="00A9662D" w:rsidRDefault="00C42BAA" w:rsidP="00193356">
            <w:pPr>
              <w:pStyle w:val="ListParagraph"/>
              <w:numPr>
                <w:ilvl w:val="0"/>
                <w:numId w:val="14"/>
              </w:numPr>
              <w:rPr>
                <w:rFonts w:asciiTheme="minorHAnsi" w:eastAsia="Calibri" w:hAnsiTheme="minorHAnsi" w:cstheme="minorHAnsi"/>
                <w:sz w:val="18"/>
                <w:szCs w:val="18"/>
              </w:rPr>
            </w:pPr>
            <w:r w:rsidRPr="00A9662D">
              <w:rPr>
                <w:rFonts w:asciiTheme="minorHAnsi" w:eastAsia="Calibri" w:hAnsiTheme="minorHAnsi" w:cstheme="minorHAnsi"/>
                <w:sz w:val="18"/>
                <w:szCs w:val="18"/>
              </w:rPr>
              <w:t>Vegetable and cereal seed kits for planting.</w:t>
            </w:r>
          </w:p>
          <w:p w14:paraId="647BE545" w14:textId="77777777" w:rsidR="00C42BAA" w:rsidRPr="00A9662D" w:rsidRDefault="00C42BAA" w:rsidP="00193356">
            <w:pPr>
              <w:pStyle w:val="ListParagraph"/>
              <w:numPr>
                <w:ilvl w:val="0"/>
                <w:numId w:val="14"/>
              </w:numPr>
              <w:rPr>
                <w:rFonts w:asciiTheme="minorHAnsi" w:eastAsia="Calibri" w:hAnsiTheme="minorHAnsi" w:cstheme="minorHAnsi"/>
                <w:sz w:val="18"/>
                <w:szCs w:val="18"/>
              </w:rPr>
            </w:pPr>
            <w:r w:rsidRPr="00A9662D">
              <w:rPr>
                <w:rFonts w:asciiTheme="minorHAnsi" w:eastAsia="Calibri" w:hAnsiTheme="minorHAnsi" w:cstheme="minorHAnsi"/>
                <w:sz w:val="18"/>
                <w:szCs w:val="18"/>
              </w:rPr>
              <w:t>Follow-up training and home visits organized to reinforce the training lessons.</w:t>
            </w:r>
          </w:p>
          <w:p w14:paraId="001781AE" w14:textId="77777777" w:rsidR="00C42BAA" w:rsidRPr="00A9662D" w:rsidRDefault="00C42BAA" w:rsidP="00193356">
            <w:pPr>
              <w:pStyle w:val="ListParagraph"/>
              <w:numPr>
                <w:ilvl w:val="0"/>
                <w:numId w:val="14"/>
              </w:numPr>
              <w:rPr>
                <w:rFonts w:asciiTheme="minorHAnsi" w:eastAsia="Calibri" w:hAnsiTheme="minorHAnsi" w:cstheme="minorHAnsi"/>
                <w:sz w:val="18"/>
                <w:szCs w:val="18"/>
              </w:rPr>
            </w:pPr>
            <w:r w:rsidRPr="00A9662D">
              <w:rPr>
                <w:rFonts w:asciiTheme="minorHAnsi" w:eastAsia="Calibri" w:hAnsiTheme="minorHAnsi" w:cstheme="minorHAnsi"/>
                <w:sz w:val="18"/>
                <w:szCs w:val="18"/>
              </w:rPr>
              <w:t>Community mobilization activities will be held in targeted villages with selected groups including local stakeholders, and groups of men and grandmothers.</w:t>
            </w:r>
          </w:p>
          <w:p w14:paraId="20D69C1F"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 xml:space="preserve">A quasi experimental design will be used to evaluate the impact of this intervention on target communities by using the data collected during the baseline and the end of project survey. 150 pregnant or lactating women or with children aged 0-23 months will be sample in intervention and control arm. Gender disaggregated data will be collected during monitoring activities and surveys. </w:t>
            </w:r>
          </w:p>
        </w:tc>
      </w:tr>
      <w:tr w:rsidR="00C42BAA" w:rsidRPr="00A9662D" w14:paraId="62061137"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23BC48BE"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5. Data to be collected and uploaded</w:t>
            </w:r>
          </w:p>
        </w:tc>
        <w:tc>
          <w:tcPr>
            <w:tcW w:w="2436" w:type="dxa"/>
            <w:gridSpan w:val="4"/>
            <w:tcBorders>
              <w:top w:val="single" w:sz="4" w:space="0" w:color="auto"/>
              <w:left w:val="single" w:sz="4" w:space="0" w:color="auto"/>
              <w:bottom w:val="single" w:sz="4" w:space="0" w:color="auto"/>
              <w:right w:val="single" w:sz="4" w:space="0" w:color="auto"/>
            </w:tcBorders>
          </w:tcPr>
          <w:p w14:paraId="093F7206"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Responsibility/Institute</w:t>
            </w:r>
          </w:p>
        </w:tc>
      </w:tr>
      <w:tr w:rsidR="00C42BAA" w:rsidRPr="00A9662D" w14:paraId="2B934295"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1DCF5E4C"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5.1. survey data upload in CKAN</w:t>
            </w:r>
          </w:p>
        </w:tc>
        <w:tc>
          <w:tcPr>
            <w:tcW w:w="2436" w:type="dxa"/>
            <w:gridSpan w:val="4"/>
            <w:tcBorders>
              <w:top w:val="single" w:sz="4" w:space="0" w:color="auto"/>
              <w:left w:val="single" w:sz="4" w:space="0" w:color="auto"/>
              <w:bottom w:val="single" w:sz="4" w:space="0" w:color="auto"/>
              <w:right w:val="single" w:sz="4" w:space="0" w:color="auto"/>
            </w:tcBorders>
          </w:tcPr>
          <w:p w14:paraId="376151FE"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WorldVeg</w:t>
            </w:r>
          </w:p>
        </w:tc>
      </w:tr>
      <w:tr w:rsidR="00C42BAA" w:rsidRPr="00A9662D" w14:paraId="6D55BF9B"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4B6E28A4"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5.2. Monitoring data upload in CKAN</w:t>
            </w:r>
          </w:p>
        </w:tc>
        <w:tc>
          <w:tcPr>
            <w:tcW w:w="2436" w:type="dxa"/>
            <w:gridSpan w:val="4"/>
            <w:tcBorders>
              <w:top w:val="single" w:sz="4" w:space="0" w:color="auto"/>
              <w:left w:val="single" w:sz="4" w:space="0" w:color="auto"/>
              <w:bottom w:val="single" w:sz="4" w:space="0" w:color="auto"/>
              <w:right w:val="single" w:sz="4" w:space="0" w:color="auto"/>
            </w:tcBorders>
          </w:tcPr>
          <w:p w14:paraId="5C1A059A"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WorldVeg</w:t>
            </w:r>
          </w:p>
        </w:tc>
      </w:tr>
      <w:tr w:rsidR="00C42BAA" w:rsidRPr="00A9662D" w14:paraId="7DFF4A8F"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0DA49546"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6. Milestones</w:t>
            </w:r>
          </w:p>
        </w:tc>
      </w:tr>
      <w:tr w:rsidR="00C42BAA" w:rsidRPr="00A9662D" w14:paraId="1F2812F2"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45DC4FA1"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Deliverables</w:t>
            </w:r>
          </w:p>
        </w:tc>
        <w:tc>
          <w:tcPr>
            <w:tcW w:w="3700" w:type="dxa"/>
            <w:gridSpan w:val="5"/>
            <w:tcBorders>
              <w:top w:val="single" w:sz="4" w:space="0" w:color="auto"/>
              <w:left w:val="single" w:sz="4" w:space="0" w:color="auto"/>
              <w:bottom w:val="single" w:sz="4" w:space="0" w:color="auto"/>
              <w:right w:val="single" w:sz="4" w:space="0" w:color="auto"/>
            </w:tcBorders>
          </w:tcPr>
          <w:p w14:paraId="2FE79ABF"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Means of verification</w:t>
            </w:r>
          </w:p>
        </w:tc>
        <w:tc>
          <w:tcPr>
            <w:tcW w:w="1526" w:type="dxa"/>
            <w:gridSpan w:val="2"/>
            <w:tcBorders>
              <w:top w:val="single" w:sz="4" w:space="0" w:color="auto"/>
              <w:left w:val="single" w:sz="4" w:space="0" w:color="auto"/>
              <w:bottom w:val="single" w:sz="4" w:space="0" w:color="auto"/>
              <w:right w:val="single" w:sz="4" w:space="0" w:color="auto"/>
            </w:tcBorders>
          </w:tcPr>
          <w:p w14:paraId="63286142"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Date</w:t>
            </w:r>
          </w:p>
        </w:tc>
      </w:tr>
      <w:tr w:rsidR="00C42BAA" w:rsidRPr="00A9662D" w14:paraId="56D10F24"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5F6B8BF4"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6.1. Baseline survey data (quantitative and qualitative)</w:t>
            </w:r>
          </w:p>
        </w:tc>
        <w:tc>
          <w:tcPr>
            <w:tcW w:w="3700" w:type="dxa"/>
            <w:gridSpan w:val="5"/>
            <w:tcBorders>
              <w:top w:val="single" w:sz="4" w:space="0" w:color="auto"/>
              <w:left w:val="single" w:sz="4" w:space="0" w:color="auto"/>
              <w:bottom w:val="single" w:sz="4" w:space="0" w:color="auto"/>
              <w:right w:val="single" w:sz="4" w:space="0" w:color="auto"/>
            </w:tcBorders>
          </w:tcPr>
          <w:p w14:paraId="3BE4F8C4"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Report submitted  and data upload in CKAN</w:t>
            </w:r>
          </w:p>
        </w:tc>
        <w:tc>
          <w:tcPr>
            <w:tcW w:w="1526" w:type="dxa"/>
            <w:gridSpan w:val="2"/>
            <w:tcBorders>
              <w:top w:val="single" w:sz="4" w:space="0" w:color="auto"/>
              <w:left w:val="single" w:sz="4" w:space="0" w:color="auto"/>
              <w:bottom w:val="single" w:sz="4" w:space="0" w:color="auto"/>
              <w:right w:val="single" w:sz="4" w:space="0" w:color="auto"/>
            </w:tcBorders>
          </w:tcPr>
          <w:p w14:paraId="5A284AF9"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May 2018</w:t>
            </w:r>
          </w:p>
        </w:tc>
      </w:tr>
      <w:tr w:rsidR="00C42BAA" w:rsidRPr="00A9662D" w14:paraId="6851E4C4"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2D3ECC5E"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6.2. End of project survey data (quantitative and qualitative)</w:t>
            </w:r>
          </w:p>
        </w:tc>
        <w:tc>
          <w:tcPr>
            <w:tcW w:w="3700" w:type="dxa"/>
            <w:gridSpan w:val="5"/>
            <w:tcBorders>
              <w:top w:val="single" w:sz="4" w:space="0" w:color="auto"/>
              <w:left w:val="single" w:sz="4" w:space="0" w:color="auto"/>
              <w:bottom w:val="single" w:sz="4" w:space="0" w:color="auto"/>
              <w:right w:val="single" w:sz="4" w:space="0" w:color="auto"/>
            </w:tcBorders>
          </w:tcPr>
          <w:p w14:paraId="5D330864"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Report submitted  and data upload in CKAN</w:t>
            </w:r>
          </w:p>
        </w:tc>
        <w:tc>
          <w:tcPr>
            <w:tcW w:w="1526" w:type="dxa"/>
            <w:gridSpan w:val="2"/>
            <w:tcBorders>
              <w:top w:val="single" w:sz="4" w:space="0" w:color="auto"/>
              <w:left w:val="single" w:sz="4" w:space="0" w:color="auto"/>
              <w:bottom w:val="single" w:sz="4" w:space="0" w:color="auto"/>
              <w:right w:val="single" w:sz="4" w:space="0" w:color="auto"/>
            </w:tcBorders>
          </w:tcPr>
          <w:p w14:paraId="09D5C0CB"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May 2020</w:t>
            </w:r>
          </w:p>
        </w:tc>
      </w:tr>
      <w:tr w:rsidR="00C42BAA" w:rsidRPr="00A9662D" w14:paraId="0219BC8B"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28C215CF"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 xml:space="preserve">6.3. Article published </w:t>
            </w:r>
          </w:p>
        </w:tc>
        <w:tc>
          <w:tcPr>
            <w:tcW w:w="3700" w:type="dxa"/>
            <w:gridSpan w:val="5"/>
            <w:tcBorders>
              <w:top w:val="single" w:sz="4" w:space="0" w:color="auto"/>
              <w:left w:val="single" w:sz="4" w:space="0" w:color="auto"/>
              <w:bottom w:val="single" w:sz="4" w:space="0" w:color="auto"/>
              <w:right w:val="single" w:sz="4" w:space="0" w:color="auto"/>
            </w:tcBorders>
          </w:tcPr>
          <w:p w14:paraId="38CB818A"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Article available online</w:t>
            </w:r>
          </w:p>
        </w:tc>
        <w:tc>
          <w:tcPr>
            <w:tcW w:w="1526" w:type="dxa"/>
            <w:gridSpan w:val="2"/>
            <w:tcBorders>
              <w:top w:val="single" w:sz="4" w:space="0" w:color="auto"/>
              <w:left w:val="single" w:sz="4" w:space="0" w:color="auto"/>
              <w:bottom w:val="single" w:sz="4" w:space="0" w:color="auto"/>
              <w:right w:val="single" w:sz="4" w:space="0" w:color="auto"/>
            </w:tcBorders>
          </w:tcPr>
          <w:p w14:paraId="72354EB7"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December 2020</w:t>
            </w:r>
          </w:p>
        </w:tc>
      </w:tr>
      <w:tr w:rsidR="00C42BAA" w:rsidRPr="00A9662D" w14:paraId="59CF901D"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3062CFED" w14:textId="77777777" w:rsidR="00C42BAA" w:rsidRPr="00A9662D" w:rsidRDefault="00C42BAA" w:rsidP="00193356">
            <w:pPr>
              <w:spacing w:after="0" w:line="240" w:lineRule="auto"/>
              <w:rPr>
                <w:rFonts w:eastAsia="Calibri" w:cstheme="minorHAnsi"/>
                <w:sz w:val="18"/>
                <w:szCs w:val="18"/>
              </w:rPr>
            </w:pPr>
          </w:p>
        </w:tc>
      </w:tr>
      <w:tr w:rsidR="00C42BAA" w:rsidRPr="00A9662D" w14:paraId="314A74D0"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0AD8914A"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7. Sustainable intensification indicators</w:t>
            </w:r>
          </w:p>
        </w:tc>
      </w:tr>
      <w:tr w:rsidR="00C42BAA" w:rsidRPr="00A9662D" w14:paraId="0DE7225C"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10701A7E"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7.1 Productivity</w:t>
            </w:r>
          </w:p>
        </w:tc>
        <w:tc>
          <w:tcPr>
            <w:tcW w:w="7116" w:type="dxa"/>
            <w:gridSpan w:val="10"/>
            <w:tcBorders>
              <w:top w:val="single" w:sz="4" w:space="0" w:color="auto"/>
              <w:left w:val="single" w:sz="4" w:space="0" w:color="auto"/>
              <w:bottom w:val="single" w:sz="4" w:space="0" w:color="auto"/>
              <w:right w:val="single" w:sz="4" w:space="0" w:color="auto"/>
            </w:tcBorders>
          </w:tcPr>
          <w:p w14:paraId="37B51FD4"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 Percentage of trained beneficiaries who has established a homegarden</w:t>
            </w:r>
          </w:p>
          <w:p w14:paraId="3A92C981"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 Percentage of trained beneficiaries who are doing a small livestock production for family consumption</w:t>
            </w:r>
          </w:p>
          <w:p w14:paraId="2C492A43" w14:textId="77777777" w:rsidR="00C42BAA" w:rsidRPr="00A9662D" w:rsidRDefault="00C42BAA" w:rsidP="00193356">
            <w:pPr>
              <w:spacing w:after="0" w:line="240" w:lineRule="auto"/>
              <w:rPr>
                <w:rFonts w:eastAsia="Calibri" w:cstheme="minorHAnsi"/>
                <w:sz w:val="18"/>
                <w:szCs w:val="18"/>
              </w:rPr>
            </w:pPr>
          </w:p>
        </w:tc>
      </w:tr>
      <w:tr w:rsidR="00C42BAA" w:rsidRPr="00A9662D" w14:paraId="293AF04F"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771DEAFA"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lastRenderedPageBreak/>
              <w:t>7.2 Environmental</w:t>
            </w:r>
          </w:p>
        </w:tc>
        <w:tc>
          <w:tcPr>
            <w:tcW w:w="7116" w:type="dxa"/>
            <w:gridSpan w:val="10"/>
            <w:tcBorders>
              <w:top w:val="single" w:sz="4" w:space="0" w:color="auto"/>
              <w:left w:val="single" w:sz="4" w:space="0" w:color="auto"/>
              <w:bottom w:val="single" w:sz="4" w:space="0" w:color="auto"/>
              <w:right w:val="single" w:sz="4" w:space="0" w:color="auto"/>
            </w:tcBorders>
          </w:tcPr>
          <w:p w14:paraId="51CC6491" w14:textId="77777777" w:rsidR="00C42BAA" w:rsidRPr="00A9662D" w:rsidRDefault="00C42BAA" w:rsidP="00193356">
            <w:pPr>
              <w:spacing w:after="0" w:line="240" w:lineRule="auto"/>
              <w:rPr>
                <w:rFonts w:eastAsia="Calibri" w:cstheme="minorHAnsi"/>
                <w:sz w:val="18"/>
                <w:szCs w:val="18"/>
              </w:rPr>
            </w:pPr>
          </w:p>
        </w:tc>
      </w:tr>
      <w:tr w:rsidR="00C42BAA" w:rsidRPr="00A9662D" w14:paraId="55C77B44"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5521D42D"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7.3 Economic</w:t>
            </w:r>
          </w:p>
        </w:tc>
        <w:tc>
          <w:tcPr>
            <w:tcW w:w="7116" w:type="dxa"/>
            <w:gridSpan w:val="10"/>
            <w:tcBorders>
              <w:top w:val="single" w:sz="4" w:space="0" w:color="auto"/>
              <w:left w:val="single" w:sz="4" w:space="0" w:color="auto"/>
              <w:bottom w:val="single" w:sz="4" w:space="0" w:color="auto"/>
              <w:right w:val="single" w:sz="4" w:space="0" w:color="auto"/>
            </w:tcBorders>
          </w:tcPr>
          <w:p w14:paraId="0DD59526" w14:textId="77777777" w:rsidR="00C42BAA" w:rsidRPr="00A9662D" w:rsidRDefault="00C42BAA" w:rsidP="00193356">
            <w:pPr>
              <w:spacing w:after="0" w:line="240" w:lineRule="auto"/>
              <w:rPr>
                <w:rFonts w:eastAsia="Calibri" w:cstheme="minorHAnsi"/>
                <w:sz w:val="18"/>
                <w:szCs w:val="18"/>
              </w:rPr>
            </w:pPr>
          </w:p>
        </w:tc>
      </w:tr>
      <w:tr w:rsidR="00C42BAA" w:rsidRPr="00A9662D" w14:paraId="0C810D34"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60D0BCD6"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7.4 Social</w:t>
            </w:r>
          </w:p>
        </w:tc>
        <w:tc>
          <w:tcPr>
            <w:tcW w:w="7116" w:type="dxa"/>
            <w:gridSpan w:val="10"/>
            <w:tcBorders>
              <w:top w:val="single" w:sz="4" w:space="0" w:color="auto"/>
              <w:left w:val="single" w:sz="4" w:space="0" w:color="auto"/>
              <w:bottom w:val="single" w:sz="4" w:space="0" w:color="auto"/>
              <w:right w:val="single" w:sz="4" w:space="0" w:color="auto"/>
            </w:tcBorders>
          </w:tcPr>
          <w:p w14:paraId="42E9557A" w14:textId="77777777" w:rsidR="00C42BAA" w:rsidRPr="00A9662D" w:rsidRDefault="00C42BAA" w:rsidP="00193356">
            <w:pPr>
              <w:spacing w:after="0" w:line="240" w:lineRule="auto"/>
              <w:rPr>
                <w:rFonts w:eastAsia="Calibri" w:cstheme="minorHAnsi"/>
                <w:sz w:val="18"/>
                <w:szCs w:val="18"/>
              </w:rPr>
            </w:pPr>
          </w:p>
        </w:tc>
      </w:tr>
      <w:tr w:rsidR="00C42BAA" w:rsidRPr="00A9662D" w14:paraId="7C4433EF"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4DE43C3C"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7.5 Human</w:t>
            </w:r>
          </w:p>
        </w:tc>
        <w:tc>
          <w:tcPr>
            <w:tcW w:w="7116" w:type="dxa"/>
            <w:gridSpan w:val="10"/>
            <w:tcBorders>
              <w:top w:val="single" w:sz="4" w:space="0" w:color="auto"/>
              <w:left w:val="single" w:sz="4" w:space="0" w:color="auto"/>
              <w:bottom w:val="single" w:sz="4" w:space="0" w:color="auto"/>
              <w:right w:val="single" w:sz="4" w:space="0" w:color="auto"/>
            </w:tcBorders>
          </w:tcPr>
          <w:p w14:paraId="47E7BA6A"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 Number of women of child bearing age trained in behavioral change communication</w:t>
            </w:r>
          </w:p>
          <w:p w14:paraId="1FE74E93"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 Number of children aged 0-59 months reached by nutrition intervention as the result of USAID</w:t>
            </w:r>
          </w:p>
          <w:p w14:paraId="07BE1D9F"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 Percent of women of child bearing age meeting minimal diet diversity score</w:t>
            </w:r>
          </w:p>
          <w:p w14:paraId="2383036D"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 Prevalence of children aged 6-23 month receiving a minimum acceptable diet</w:t>
            </w:r>
          </w:p>
          <w:p w14:paraId="74273BF2"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 Number of households benefiting from nutrition intervention per country</w:t>
            </w:r>
          </w:p>
          <w:p w14:paraId="20339A78"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-Prevalence of stunting, wasting and underweight among children under 5 years</w:t>
            </w:r>
          </w:p>
          <w:p w14:paraId="76B9A244" w14:textId="77777777" w:rsidR="00C42BAA" w:rsidRPr="00A9662D" w:rsidRDefault="00C42BAA" w:rsidP="00193356">
            <w:pPr>
              <w:widowControl w:val="0"/>
              <w:spacing w:after="0" w:line="240" w:lineRule="auto"/>
              <w:rPr>
                <w:rFonts w:eastAsia="Calibri" w:cstheme="minorHAnsi"/>
                <w:sz w:val="18"/>
                <w:szCs w:val="18"/>
              </w:rPr>
            </w:pPr>
            <w:r w:rsidRPr="00A9662D">
              <w:rPr>
                <w:rFonts w:eastAsia="Calibri" w:cstheme="minorHAnsi"/>
                <w:sz w:val="18"/>
                <w:szCs w:val="18"/>
              </w:rPr>
              <w:t>- Number of functional community-based partnerships established to exchange knowledge and information on nutrition, agriculture and facilitate community dialogue</w:t>
            </w:r>
          </w:p>
          <w:p w14:paraId="4A92FF24" w14:textId="77777777" w:rsidR="00C42BAA" w:rsidRPr="00A9662D" w:rsidRDefault="00C42BAA" w:rsidP="00193356">
            <w:pPr>
              <w:spacing w:after="0" w:line="240" w:lineRule="auto"/>
              <w:rPr>
                <w:rFonts w:eastAsia="Calibri" w:cstheme="minorHAnsi"/>
                <w:sz w:val="18"/>
                <w:szCs w:val="18"/>
              </w:rPr>
            </w:pPr>
          </w:p>
          <w:p w14:paraId="0452EC69" w14:textId="77777777" w:rsidR="00C42BAA" w:rsidRPr="00A9662D" w:rsidRDefault="00C42BAA" w:rsidP="00193356">
            <w:pPr>
              <w:spacing w:after="0" w:line="240" w:lineRule="auto"/>
              <w:rPr>
                <w:rFonts w:eastAsia="Calibri" w:cstheme="minorHAnsi"/>
                <w:sz w:val="18"/>
                <w:szCs w:val="18"/>
              </w:rPr>
            </w:pPr>
          </w:p>
        </w:tc>
      </w:tr>
      <w:tr w:rsidR="00C42BAA" w:rsidRPr="00A9662D" w14:paraId="5BBCF415" w14:textId="77777777" w:rsidTr="00193356">
        <w:tc>
          <w:tcPr>
            <w:tcW w:w="1638" w:type="dxa"/>
          </w:tcPr>
          <w:p w14:paraId="5F895614" w14:textId="77777777" w:rsidR="00C42BAA" w:rsidRPr="00A9662D" w:rsidRDefault="00C42BAA" w:rsidP="00193356">
            <w:pPr>
              <w:spacing w:after="0" w:line="240" w:lineRule="auto"/>
              <w:rPr>
                <w:rFonts w:eastAsia="Calibri" w:cstheme="minorHAnsi"/>
                <w:sz w:val="18"/>
                <w:szCs w:val="18"/>
              </w:rPr>
            </w:pPr>
            <w:r w:rsidRPr="00A9662D">
              <w:rPr>
                <w:rFonts w:eastAsia="Calibri" w:cstheme="minorHAnsi"/>
                <w:sz w:val="18"/>
                <w:szCs w:val="18"/>
              </w:rPr>
              <w:t xml:space="preserve">Sub-activity </w:t>
            </w:r>
            <w:r>
              <w:rPr>
                <w:rFonts w:eastAsia="Calibri" w:cstheme="minorHAnsi"/>
                <w:sz w:val="18"/>
                <w:szCs w:val="18"/>
              </w:rPr>
              <w:t>1.4</w:t>
            </w:r>
          </w:p>
        </w:tc>
        <w:tc>
          <w:tcPr>
            <w:tcW w:w="7476" w:type="dxa"/>
            <w:gridSpan w:val="11"/>
          </w:tcPr>
          <w:p w14:paraId="32B819A7" w14:textId="77777777" w:rsidR="00C42BAA" w:rsidRPr="00A9662D" w:rsidRDefault="00C42BAA" w:rsidP="00193356">
            <w:pPr>
              <w:spacing w:after="0" w:line="240" w:lineRule="auto"/>
              <w:rPr>
                <w:rFonts w:cstheme="minorHAnsi"/>
                <w:sz w:val="18"/>
                <w:szCs w:val="18"/>
              </w:rPr>
            </w:pPr>
            <w:r w:rsidRPr="00A9662D">
              <w:rPr>
                <w:rFonts w:cstheme="minorHAnsi"/>
                <w:color w:val="000000"/>
                <w:sz w:val="18"/>
                <w:szCs w:val="18"/>
              </w:rPr>
              <w:t>Evaluate and disseminate the best processing technologies that keep nutrient losses to a minimum in crops, fruit and vegetables</w:t>
            </w:r>
            <w:r w:rsidRPr="00A9662D">
              <w:rPr>
                <w:rFonts w:cstheme="minorHAnsi"/>
                <w:color w:val="0000CC"/>
                <w:sz w:val="18"/>
                <w:szCs w:val="18"/>
              </w:rPr>
              <w:t>, livestock products (dairy and meat products)</w:t>
            </w:r>
          </w:p>
        </w:tc>
      </w:tr>
      <w:tr w:rsidR="00C42BAA" w:rsidRPr="00A9662D" w14:paraId="65366E05" w14:textId="77777777" w:rsidTr="00193356">
        <w:tc>
          <w:tcPr>
            <w:tcW w:w="9114" w:type="dxa"/>
            <w:gridSpan w:val="12"/>
          </w:tcPr>
          <w:p w14:paraId="7AECB05A"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Research team</w:t>
            </w:r>
          </w:p>
        </w:tc>
      </w:tr>
      <w:tr w:rsidR="00C42BAA" w:rsidRPr="00A9662D" w14:paraId="315EBF28" w14:textId="77777777" w:rsidTr="00193356">
        <w:tc>
          <w:tcPr>
            <w:tcW w:w="2808" w:type="dxa"/>
            <w:gridSpan w:val="4"/>
          </w:tcPr>
          <w:p w14:paraId="7427A36F"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Name</w:t>
            </w:r>
          </w:p>
        </w:tc>
        <w:tc>
          <w:tcPr>
            <w:tcW w:w="3060" w:type="dxa"/>
            <w:gridSpan w:val="3"/>
          </w:tcPr>
          <w:p w14:paraId="2FB5CF90"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Institution</w:t>
            </w:r>
          </w:p>
        </w:tc>
        <w:tc>
          <w:tcPr>
            <w:tcW w:w="3246" w:type="dxa"/>
            <w:gridSpan w:val="5"/>
          </w:tcPr>
          <w:p w14:paraId="6CE89310"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Role</w:t>
            </w:r>
          </w:p>
        </w:tc>
      </w:tr>
      <w:tr w:rsidR="00C42BAA" w:rsidRPr="00A9662D" w14:paraId="5213482E" w14:textId="77777777" w:rsidTr="00193356">
        <w:tc>
          <w:tcPr>
            <w:tcW w:w="2808" w:type="dxa"/>
            <w:gridSpan w:val="4"/>
          </w:tcPr>
          <w:p w14:paraId="1AD81C34"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Fatimata CISSE DIALLO</w:t>
            </w:r>
          </w:p>
        </w:tc>
        <w:tc>
          <w:tcPr>
            <w:tcW w:w="3060" w:type="dxa"/>
            <w:gridSpan w:val="3"/>
          </w:tcPr>
          <w:p w14:paraId="6FBEB2FB"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IER</w:t>
            </w:r>
          </w:p>
        </w:tc>
        <w:tc>
          <w:tcPr>
            <w:tcW w:w="3246" w:type="dxa"/>
            <w:gridSpan w:val="5"/>
          </w:tcPr>
          <w:p w14:paraId="01E53AF4"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Principal investigator</w:t>
            </w:r>
          </w:p>
        </w:tc>
      </w:tr>
      <w:tr w:rsidR="00C42BAA" w:rsidRPr="00A9662D" w14:paraId="7A1830FD" w14:textId="77777777" w:rsidTr="00193356">
        <w:tc>
          <w:tcPr>
            <w:tcW w:w="2808" w:type="dxa"/>
            <w:gridSpan w:val="4"/>
          </w:tcPr>
          <w:p w14:paraId="48C4E6A1"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Salimata SIDIBE COULIBALY</w:t>
            </w:r>
          </w:p>
        </w:tc>
        <w:tc>
          <w:tcPr>
            <w:tcW w:w="3060" w:type="dxa"/>
            <w:gridSpan w:val="3"/>
          </w:tcPr>
          <w:p w14:paraId="44D077C5"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IER</w:t>
            </w:r>
          </w:p>
        </w:tc>
        <w:tc>
          <w:tcPr>
            <w:tcW w:w="3246" w:type="dxa"/>
            <w:gridSpan w:val="5"/>
          </w:tcPr>
          <w:p w14:paraId="0C8F8CC6"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 xml:space="preserve">Co-PI </w:t>
            </w:r>
          </w:p>
        </w:tc>
      </w:tr>
      <w:tr w:rsidR="00C42BAA" w:rsidRPr="00A9662D" w14:paraId="43F52034" w14:textId="77777777" w:rsidTr="00193356">
        <w:tc>
          <w:tcPr>
            <w:tcW w:w="2808" w:type="dxa"/>
            <w:gridSpan w:val="4"/>
          </w:tcPr>
          <w:p w14:paraId="0D1C486F"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TOURE Fadimata MAIGA</w:t>
            </w:r>
          </w:p>
        </w:tc>
        <w:tc>
          <w:tcPr>
            <w:tcW w:w="3060" w:type="dxa"/>
            <w:gridSpan w:val="3"/>
          </w:tcPr>
          <w:p w14:paraId="11137ACE"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IER</w:t>
            </w:r>
          </w:p>
        </w:tc>
        <w:tc>
          <w:tcPr>
            <w:tcW w:w="3246" w:type="dxa"/>
            <w:gridSpan w:val="5"/>
          </w:tcPr>
          <w:p w14:paraId="335AF852"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Technician</w:t>
            </w:r>
          </w:p>
        </w:tc>
      </w:tr>
      <w:tr w:rsidR="00C42BAA" w:rsidRPr="00A9662D" w14:paraId="37D9D74D" w14:textId="77777777" w:rsidTr="00193356">
        <w:tc>
          <w:tcPr>
            <w:tcW w:w="9114" w:type="dxa"/>
            <w:gridSpan w:val="12"/>
          </w:tcPr>
          <w:p w14:paraId="2DE1507F"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KONE Mariam DEMBELE                   IER                                                              Technician</w:t>
            </w:r>
          </w:p>
        </w:tc>
      </w:tr>
      <w:tr w:rsidR="00C42BAA" w:rsidRPr="00A9662D" w14:paraId="2933DB17" w14:textId="77777777" w:rsidTr="00193356">
        <w:tc>
          <w:tcPr>
            <w:tcW w:w="9114" w:type="dxa"/>
            <w:gridSpan w:val="12"/>
          </w:tcPr>
          <w:p w14:paraId="3B258388"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e. Student(s)</w:t>
            </w:r>
          </w:p>
        </w:tc>
      </w:tr>
      <w:tr w:rsidR="00C42BAA" w:rsidRPr="00A9662D" w14:paraId="7701529F" w14:textId="77777777" w:rsidTr="00193356">
        <w:tc>
          <w:tcPr>
            <w:tcW w:w="2358" w:type="dxa"/>
            <w:gridSpan w:val="3"/>
          </w:tcPr>
          <w:p w14:paraId="4568BD4C"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Name</w:t>
            </w:r>
          </w:p>
        </w:tc>
        <w:tc>
          <w:tcPr>
            <w:tcW w:w="3330" w:type="dxa"/>
            <w:gridSpan w:val="3"/>
          </w:tcPr>
          <w:p w14:paraId="5E32F26F"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Institute</w:t>
            </w:r>
          </w:p>
        </w:tc>
        <w:tc>
          <w:tcPr>
            <w:tcW w:w="1099" w:type="dxa"/>
            <w:gridSpan w:val="3"/>
          </w:tcPr>
          <w:p w14:paraId="638B86C1"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Degree</w:t>
            </w:r>
          </w:p>
        </w:tc>
        <w:tc>
          <w:tcPr>
            <w:tcW w:w="1183" w:type="dxa"/>
            <w:gridSpan w:val="2"/>
          </w:tcPr>
          <w:p w14:paraId="7ABD92AB"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Start</w:t>
            </w:r>
          </w:p>
        </w:tc>
        <w:tc>
          <w:tcPr>
            <w:tcW w:w="1144" w:type="dxa"/>
          </w:tcPr>
          <w:p w14:paraId="55B0B44A"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End</w:t>
            </w:r>
          </w:p>
        </w:tc>
      </w:tr>
      <w:tr w:rsidR="00C42BAA" w:rsidRPr="00A9662D" w14:paraId="66E448B9" w14:textId="77777777" w:rsidTr="00193356">
        <w:tc>
          <w:tcPr>
            <w:tcW w:w="2358" w:type="dxa"/>
            <w:gridSpan w:val="3"/>
          </w:tcPr>
          <w:p w14:paraId="08CB9281"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1.</w:t>
            </w:r>
          </w:p>
        </w:tc>
        <w:tc>
          <w:tcPr>
            <w:tcW w:w="3330" w:type="dxa"/>
            <w:gridSpan w:val="3"/>
          </w:tcPr>
          <w:p w14:paraId="04C01258" w14:textId="77777777" w:rsidR="00C42BAA" w:rsidRPr="00A9662D" w:rsidRDefault="00C42BAA" w:rsidP="00193356">
            <w:pPr>
              <w:spacing w:after="0" w:line="240" w:lineRule="auto"/>
              <w:rPr>
                <w:rFonts w:cstheme="minorHAnsi"/>
                <w:color w:val="000000"/>
                <w:sz w:val="18"/>
                <w:szCs w:val="18"/>
              </w:rPr>
            </w:pPr>
          </w:p>
        </w:tc>
        <w:tc>
          <w:tcPr>
            <w:tcW w:w="1099" w:type="dxa"/>
            <w:gridSpan w:val="3"/>
          </w:tcPr>
          <w:p w14:paraId="578C6547" w14:textId="77777777" w:rsidR="00C42BAA" w:rsidRPr="00A9662D" w:rsidRDefault="00C42BAA" w:rsidP="00193356">
            <w:pPr>
              <w:spacing w:after="0" w:line="240" w:lineRule="auto"/>
              <w:rPr>
                <w:rFonts w:cstheme="minorHAnsi"/>
                <w:color w:val="000000"/>
                <w:sz w:val="18"/>
                <w:szCs w:val="18"/>
              </w:rPr>
            </w:pPr>
          </w:p>
        </w:tc>
        <w:tc>
          <w:tcPr>
            <w:tcW w:w="1183" w:type="dxa"/>
            <w:gridSpan w:val="2"/>
          </w:tcPr>
          <w:p w14:paraId="40162E2F" w14:textId="77777777" w:rsidR="00C42BAA" w:rsidRPr="00A9662D" w:rsidRDefault="00C42BAA" w:rsidP="00193356">
            <w:pPr>
              <w:spacing w:after="0" w:line="240" w:lineRule="auto"/>
              <w:rPr>
                <w:rFonts w:cstheme="minorHAnsi"/>
                <w:color w:val="000000"/>
                <w:sz w:val="18"/>
                <w:szCs w:val="18"/>
              </w:rPr>
            </w:pPr>
          </w:p>
        </w:tc>
        <w:tc>
          <w:tcPr>
            <w:tcW w:w="1144" w:type="dxa"/>
          </w:tcPr>
          <w:p w14:paraId="2DF68F4D" w14:textId="77777777" w:rsidR="00C42BAA" w:rsidRPr="00A9662D" w:rsidRDefault="00C42BAA" w:rsidP="00193356">
            <w:pPr>
              <w:spacing w:after="0" w:line="240" w:lineRule="auto"/>
              <w:rPr>
                <w:rFonts w:cstheme="minorHAnsi"/>
                <w:color w:val="000000"/>
                <w:sz w:val="18"/>
                <w:szCs w:val="18"/>
              </w:rPr>
            </w:pPr>
          </w:p>
        </w:tc>
      </w:tr>
      <w:tr w:rsidR="00C42BAA" w:rsidRPr="00A9662D" w14:paraId="357B6585" w14:textId="77777777" w:rsidTr="00193356">
        <w:tc>
          <w:tcPr>
            <w:tcW w:w="2358" w:type="dxa"/>
            <w:gridSpan w:val="3"/>
          </w:tcPr>
          <w:p w14:paraId="5EC6D38C"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2.</w:t>
            </w:r>
          </w:p>
        </w:tc>
        <w:tc>
          <w:tcPr>
            <w:tcW w:w="3330" w:type="dxa"/>
            <w:gridSpan w:val="3"/>
          </w:tcPr>
          <w:p w14:paraId="0CAE82BF" w14:textId="77777777" w:rsidR="00C42BAA" w:rsidRPr="00A9662D" w:rsidRDefault="00C42BAA" w:rsidP="00193356">
            <w:pPr>
              <w:spacing w:after="0" w:line="240" w:lineRule="auto"/>
              <w:rPr>
                <w:rFonts w:cstheme="minorHAnsi"/>
                <w:color w:val="000000"/>
                <w:sz w:val="18"/>
                <w:szCs w:val="18"/>
              </w:rPr>
            </w:pPr>
          </w:p>
        </w:tc>
        <w:tc>
          <w:tcPr>
            <w:tcW w:w="1099" w:type="dxa"/>
            <w:gridSpan w:val="3"/>
          </w:tcPr>
          <w:p w14:paraId="1DDA878C" w14:textId="77777777" w:rsidR="00C42BAA" w:rsidRPr="00A9662D" w:rsidRDefault="00C42BAA" w:rsidP="00193356">
            <w:pPr>
              <w:spacing w:after="0" w:line="240" w:lineRule="auto"/>
              <w:rPr>
                <w:rFonts w:cstheme="minorHAnsi"/>
                <w:color w:val="000000"/>
                <w:sz w:val="18"/>
                <w:szCs w:val="18"/>
              </w:rPr>
            </w:pPr>
          </w:p>
        </w:tc>
        <w:tc>
          <w:tcPr>
            <w:tcW w:w="1183" w:type="dxa"/>
            <w:gridSpan w:val="2"/>
          </w:tcPr>
          <w:p w14:paraId="638EB523" w14:textId="77777777" w:rsidR="00C42BAA" w:rsidRPr="00A9662D" w:rsidRDefault="00C42BAA" w:rsidP="00193356">
            <w:pPr>
              <w:spacing w:after="0" w:line="240" w:lineRule="auto"/>
              <w:rPr>
                <w:rFonts w:cstheme="minorHAnsi"/>
                <w:color w:val="000000"/>
                <w:sz w:val="18"/>
                <w:szCs w:val="18"/>
              </w:rPr>
            </w:pPr>
          </w:p>
        </w:tc>
        <w:tc>
          <w:tcPr>
            <w:tcW w:w="1144" w:type="dxa"/>
          </w:tcPr>
          <w:p w14:paraId="74C7F127" w14:textId="77777777" w:rsidR="00C42BAA" w:rsidRPr="00A9662D" w:rsidRDefault="00C42BAA" w:rsidP="00193356">
            <w:pPr>
              <w:spacing w:after="0" w:line="240" w:lineRule="auto"/>
              <w:rPr>
                <w:rFonts w:cstheme="minorHAnsi"/>
                <w:color w:val="000000"/>
                <w:sz w:val="18"/>
                <w:szCs w:val="18"/>
              </w:rPr>
            </w:pPr>
          </w:p>
        </w:tc>
      </w:tr>
      <w:tr w:rsidR="00C42BAA" w:rsidRPr="00A9662D" w14:paraId="4427E1BD" w14:textId="77777777" w:rsidTr="00193356">
        <w:tc>
          <w:tcPr>
            <w:tcW w:w="2358" w:type="dxa"/>
            <w:gridSpan w:val="3"/>
          </w:tcPr>
          <w:p w14:paraId="59F27F00"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3.</w:t>
            </w:r>
          </w:p>
        </w:tc>
        <w:tc>
          <w:tcPr>
            <w:tcW w:w="3330" w:type="dxa"/>
            <w:gridSpan w:val="3"/>
          </w:tcPr>
          <w:p w14:paraId="46FEFB1E" w14:textId="77777777" w:rsidR="00C42BAA" w:rsidRPr="00A9662D" w:rsidRDefault="00C42BAA" w:rsidP="00193356">
            <w:pPr>
              <w:spacing w:after="0" w:line="240" w:lineRule="auto"/>
              <w:rPr>
                <w:rFonts w:cstheme="minorHAnsi"/>
                <w:color w:val="000000"/>
                <w:sz w:val="18"/>
                <w:szCs w:val="18"/>
              </w:rPr>
            </w:pPr>
          </w:p>
        </w:tc>
        <w:tc>
          <w:tcPr>
            <w:tcW w:w="1099" w:type="dxa"/>
            <w:gridSpan w:val="3"/>
          </w:tcPr>
          <w:p w14:paraId="3EF478C1" w14:textId="77777777" w:rsidR="00C42BAA" w:rsidRPr="00A9662D" w:rsidRDefault="00C42BAA" w:rsidP="00193356">
            <w:pPr>
              <w:spacing w:after="0" w:line="240" w:lineRule="auto"/>
              <w:rPr>
                <w:rFonts w:cstheme="minorHAnsi"/>
                <w:color w:val="000000"/>
                <w:sz w:val="18"/>
                <w:szCs w:val="18"/>
              </w:rPr>
            </w:pPr>
          </w:p>
        </w:tc>
        <w:tc>
          <w:tcPr>
            <w:tcW w:w="1183" w:type="dxa"/>
            <w:gridSpan w:val="2"/>
          </w:tcPr>
          <w:p w14:paraId="43C94932" w14:textId="77777777" w:rsidR="00C42BAA" w:rsidRPr="00A9662D" w:rsidRDefault="00C42BAA" w:rsidP="00193356">
            <w:pPr>
              <w:spacing w:after="0" w:line="240" w:lineRule="auto"/>
              <w:rPr>
                <w:rFonts w:cstheme="minorHAnsi"/>
                <w:color w:val="000000"/>
                <w:sz w:val="18"/>
                <w:szCs w:val="18"/>
              </w:rPr>
            </w:pPr>
          </w:p>
        </w:tc>
        <w:tc>
          <w:tcPr>
            <w:tcW w:w="1144" w:type="dxa"/>
          </w:tcPr>
          <w:p w14:paraId="1C09EF23" w14:textId="77777777" w:rsidR="00C42BAA" w:rsidRPr="00A9662D" w:rsidRDefault="00C42BAA" w:rsidP="00193356">
            <w:pPr>
              <w:spacing w:after="0" w:line="240" w:lineRule="auto"/>
              <w:rPr>
                <w:rFonts w:cstheme="minorHAnsi"/>
                <w:color w:val="000000"/>
                <w:sz w:val="18"/>
                <w:szCs w:val="18"/>
              </w:rPr>
            </w:pPr>
          </w:p>
        </w:tc>
      </w:tr>
      <w:tr w:rsidR="00C42BAA" w:rsidRPr="00A9662D" w14:paraId="78F8BACF" w14:textId="77777777" w:rsidTr="00193356">
        <w:tc>
          <w:tcPr>
            <w:tcW w:w="1638" w:type="dxa"/>
          </w:tcPr>
          <w:p w14:paraId="490BE933" w14:textId="77777777" w:rsidR="00C42BAA" w:rsidRPr="00A9662D" w:rsidRDefault="00C42BAA" w:rsidP="00193356">
            <w:pPr>
              <w:spacing w:after="0" w:line="240" w:lineRule="auto"/>
              <w:rPr>
                <w:rFonts w:cstheme="minorHAnsi"/>
                <w:color w:val="000000"/>
                <w:sz w:val="18"/>
                <w:szCs w:val="18"/>
              </w:rPr>
            </w:pPr>
          </w:p>
        </w:tc>
        <w:tc>
          <w:tcPr>
            <w:tcW w:w="7476" w:type="dxa"/>
            <w:gridSpan w:val="11"/>
          </w:tcPr>
          <w:p w14:paraId="68FE25B0" w14:textId="77777777" w:rsidR="00C42BAA" w:rsidRPr="00A9662D" w:rsidRDefault="00C42BAA" w:rsidP="00193356">
            <w:pPr>
              <w:spacing w:after="0" w:line="240" w:lineRule="auto"/>
              <w:rPr>
                <w:rFonts w:cstheme="minorHAnsi"/>
                <w:color w:val="000000"/>
                <w:sz w:val="18"/>
                <w:szCs w:val="18"/>
              </w:rPr>
            </w:pPr>
          </w:p>
        </w:tc>
      </w:tr>
      <w:tr w:rsidR="00C42BAA" w:rsidRPr="00A9662D" w14:paraId="504414F4" w14:textId="77777777" w:rsidTr="00193356">
        <w:tc>
          <w:tcPr>
            <w:tcW w:w="1638" w:type="dxa"/>
          </w:tcPr>
          <w:p w14:paraId="79238A49"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f. Location(s)</w:t>
            </w:r>
          </w:p>
        </w:tc>
        <w:tc>
          <w:tcPr>
            <w:tcW w:w="7476" w:type="dxa"/>
            <w:gridSpan w:val="11"/>
          </w:tcPr>
          <w:p w14:paraId="637D12B8"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Bougouni, Koutiala</w:t>
            </w:r>
          </w:p>
        </w:tc>
      </w:tr>
      <w:tr w:rsidR="00C42BAA" w:rsidRPr="00A9662D" w14:paraId="3AE556F0" w14:textId="77777777" w:rsidTr="00193356">
        <w:tc>
          <w:tcPr>
            <w:tcW w:w="1638" w:type="dxa"/>
          </w:tcPr>
          <w:p w14:paraId="5EE4B4FF"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g. Start</w:t>
            </w:r>
          </w:p>
        </w:tc>
        <w:tc>
          <w:tcPr>
            <w:tcW w:w="7476" w:type="dxa"/>
            <w:gridSpan w:val="11"/>
          </w:tcPr>
          <w:p w14:paraId="07008B1C"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2017</w:t>
            </w:r>
          </w:p>
        </w:tc>
      </w:tr>
      <w:tr w:rsidR="00C42BAA" w:rsidRPr="00A9662D" w14:paraId="148E8DBD" w14:textId="77777777" w:rsidTr="00193356">
        <w:tc>
          <w:tcPr>
            <w:tcW w:w="1638" w:type="dxa"/>
          </w:tcPr>
          <w:p w14:paraId="0B44FDA6"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h. End</w:t>
            </w:r>
          </w:p>
        </w:tc>
        <w:tc>
          <w:tcPr>
            <w:tcW w:w="7476" w:type="dxa"/>
            <w:gridSpan w:val="11"/>
          </w:tcPr>
          <w:p w14:paraId="70C36F37"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2018</w:t>
            </w:r>
          </w:p>
        </w:tc>
      </w:tr>
      <w:tr w:rsidR="00C42BAA" w:rsidRPr="00A9662D" w14:paraId="52AFCA15" w14:textId="77777777" w:rsidTr="00193356">
        <w:tc>
          <w:tcPr>
            <w:tcW w:w="1638" w:type="dxa"/>
          </w:tcPr>
          <w:p w14:paraId="3BE04FC5" w14:textId="77777777" w:rsidR="00C42BAA" w:rsidRPr="00A9662D" w:rsidRDefault="00C42BAA" w:rsidP="00193356">
            <w:pPr>
              <w:spacing w:after="0" w:line="240" w:lineRule="auto"/>
              <w:rPr>
                <w:rFonts w:cstheme="minorHAnsi"/>
                <w:color w:val="000000"/>
                <w:sz w:val="18"/>
                <w:szCs w:val="18"/>
              </w:rPr>
            </w:pPr>
          </w:p>
        </w:tc>
        <w:tc>
          <w:tcPr>
            <w:tcW w:w="7476" w:type="dxa"/>
            <w:gridSpan w:val="11"/>
          </w:tcPr>
          <w:p w14:paraId="276116AE" w14:textId="77777777" w:rsidR="00C42BAA" w:rsidRPr="00A9662D" w:rsidRDefault="00C42BAA" w:rsidP="00193356">
            <w:pPr>
              <w:spacing w:after="0" w:line="240" w:lineRule="auto"/>
              <w:rPr>
                <w:rFonts w:cstheme="minorHAnsi"/>
                <w:color w:val="000000"/>
                <w:sz w:val="18"/>
                <w:szCs w:val="18"/>
              </w:rPr>
            </w:pPr>
          </w:p>
        </w:tc>
      </w:tr>
      <w:tr w:rsidR="00C42BAA" w:rsidRPr="00A9662D" w14:paraId="3929B331" w14:textId="77777777" w:rsidTr="00193356">
        <w:tc>
          <w:tcPr>
            <w:tcW w:w="9114" w:type="dxa"/>
            <w:gridSpan w:val="12"/>
          </w:tcPr>
          <w:p w14:paraId="3CE85C4C"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1. Justification</w:t>
            </w:r>
          </w:p>
        </w:tc>
      </w:tr>
      <w:tr w:rsidR="00C42BAA" w:rsidRPr="00A9662D" w14:paraId="253344F4"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0FCC21A4"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 xml:space="preserve">One of the main challenges is how to ensure food security for a growing world population while ensuring long-term sustainable development. However massive quantities of food are lost due to spoilage and infestations every day. In countries with tropical weather and less developed infrastructure, wastage can be as high as 40 – 50 %. Therefore, one of the major ways to strengthen food security is by reducing these losses. </w:t>
            </w:r>
          </w:p>
        </w:tc>
      </w:tr>
      <w:tr w:rsidR="00C42BAA" w:rsidRPr="00A9662D" w14:paraId="1C12488E"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3AE91D35" w14:textId="77777777" w:rsidR="00C42BAA" w:rsidRPr="00A9662D" w:rsidRDefault="00C42BAA" w:rsidP="00193356">
            <w:pPr>
              <w:spacing w:after="0" w:line="240" w:lineRule="auto"/>
              <w:rPr>
                <w:rFonts w:cstheme="minorHAnsi"/>
                <w:color w:val="000000"/>
                <w:sz w:val="18"/>
                <w:szCs w:val="18"/>
              </w:rPr>
            </w:pPr>
          </w:p>
        </w:tc>
      </w:tr>
      <w:tr w:rsidR="00C42BAA" w:rsidRPr="00A9662D" w14:paraId="47DA988E"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04764250"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2. Objectives</w:t>
            </w:r>
          </w:p>
        </w:tc>
      </w:tr>
      <w:tr w:rsidR="00C42BAA" w:rsidRPr="00A9662D" w14:paraId="3D5F0F77"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281B60D8"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2.1 Evaluate the best processing technologies that keep nutrient losses to a minimum in crops, fruit and vegetables, and livestock products (dairy and meat products)</w:t>
            </w:r>
          </w:p>
        </w:tc>
      </w:tr>
      <w:tr w:rsidR="00C42BAA" w:rsidRPr="00A9662D" w14:paraId="13ED26CE"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02E12FA3"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 xml:space="preserve">2.2 Disseminate the tested best processing technologies </w:t>
            </w:r>
          </w:p>
        </w:tc>
      </w:tr>
      <w:tr w:rsidR="00C42BAA" w:rsidRPr="00A9662D" w14:paraId="08FBC1A9"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0BF67539"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3. Research questions</w:t>
            </w:r>
          </w:p>
        </w:tc>
      </w:tr>
      <w:tr w:rsidR="00C42BAA" w:rsidRPr="00A9662D" w14:paraId="05C8022C"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3D411B7B"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3.1 How does best processing technologies affect nutrient content of the tested products?</w:t>
            </w:r>
          </w:p>
        </w:tc>
      </w:tr>
      <w:tr w:rsidR="00C42BAA" w:rsidRPr="00A9662D" w14:paraId="7FE3103E"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65080635"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3.3 What is the percent reduction of postharvest losses after applying the best processing technologies?</w:t>
            </w:r>
          </w:p>
        </w:tc>
      </w:tr>
      <w:tr w:rsidR="00C42BAA" w:rsidRPr="00A9662D" w14:paraId="3CD6A902"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44F3176E" w14:textId="77777777" w:rsidR="00C42BAA" w:rsidRPr="00A9662D" w:rsidRDefault="00C42BAA" w:rsidP="00193356">
            <w:pPr>
              <w:spacing w:after="0" w:line="240" w:lineRule="auto"/>
              <w:rPr>
                <w:rFonts w:cstheme="minorHAnsi"/>
                <w:color w:val="000000"/>
                <w:sz w:val="18"/>
                <w:szCs w:val="18"/>
              </w:rPr>
            </w:pPr>
          </w:p>
        </w:tc>
      </w:tr>
      <w:tr w:rsidR="00C42BAA" w:rsidRPr="00A9662D" w14:paraId="3844B234"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121E8799"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 xml:space="preserve">4. Procedures (survey methods, gender disaggregation, treatments, experimental design, sample size, etc). </w:t>
            </w:r>
          </w:p>
        </w:tc>
      </w:tr>
      <w:tr w:rsidR="00C42BAA" w:rsidRPr="00A9662D" w14:paraId="32603D48"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3E754284"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 xml:space="preserve">4.1 Processing techniques will be used to reduce postharvest losses in fruits and vegetables. </w:t>
            </w:r>
          </w:p>
          <w:p w14:paraId="3385A2B0"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 xml:space="preserve">There will be four treatments: </w:t>
            </w:r>
          </w:p>
          <w:p w14:paraId="28BF0086"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 xml:space="preserve"> - T1 : control (fresh produce)</w:t>
            </w:r>
          </w:p>
          <w:p w14:paraId="4283CC34"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 xml:space="preserve"> - T2 : drying under shade</w:t>
            </w:r>
          </w:p>
          <w:p w14:paraId="553DB138"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 xml:space="preserve"> - T3 : drying under sun</w:t>
            </w:r>
          </w:p>
          <w:p w14:paraId="3AC49260"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 xml:space="preserve">- T4 : pickling </w:t>
            </w:r>
          </w:p>
          <w:p w14:paraId="22304F55"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 xml:space="preserve">Quantity and quality of losses will be evaluated, nutritional and sensorial quality also will be determined after conservation. </w:t>
            </w:r>
          </w:p>
        </w:tc>
      </w:tr>
      <w:tr w:rsidR="00C42BAA" w:rsidRPr="00A9662D" w14:paraId="107A9C7F"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311BBEFC"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4.2 Processing techniques will be used to reduce postharvest losses in dairy and meat products</w:t>
            </w:r>
          </w:p>
        </w:tc>
      </w:tr>
      <w:tr w:rsidR="00C42BAA" w:rsidRPr="00A9662D" w14:paraId="054DDEAB"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4AD26A89"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 xml:space="preserve">4.3 Processing techniques will be used to reduce postharvest losses in cereal crops </w:t>
            </w:r>
          </w:p>
        </w:tc>
      </w:tr>
      <w:tr w:rsidR="00C42BAA" w:rsidRPr="00A9662D" w14:paraId="70432192"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1763F1E2" w14:textId="77777777" w:rsidR="00C42BAA" w:rsidRPr="00A9662D" w:rsidRDefault="00C42BAA" w:rsidP="00193356">
            <w:pPr>
              <w:spacing w:after="0" w:line="240" w:lineRule="auto"/>
              <w:rPr>
                <w:rFonts w:cstheme="minorHAnsi"/>
                <w:color w:val="000000"/>
                <w:sz w:val="18"/>
                <w:szCs w:val="18"/>
              </w:rPr>
            </w:pPr>
          </w:p>
        </w:tc>
      </w:tr>
      <w:tr w:rsidR="00C42BAA" w:rsidRPr="00A9662D" w14:paraId="1F4EBC58"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5A6BE043"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5. Data to be collected and uploaded</w:t>
            </w:r>
          </w:p>
        </w:tc>
        <w:tc>
          <w:tcPr>
            <w:tcW w:w="2436" w:type="dxa"/>
            <w:gridSpan w:val="4"/>
            <w:tcBorders>
              <w:top w:val="single" w:sz="4" w:space="0" w:color="auto"/>
              <w:left w:val="single" w:sz="4" w:space="0" w:color="auto"/>
              <w:bottom w:val="single" w:sz="4" w:space="0" w:color="auto"/>
              <w:right w:val="single" w:sz="4" w:space="0" w:color="auto"/>
            </w:tcBorders>
          </w:tcPr>
          <w:p w14:paraId="77875EDA"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Responsibility/Institute</w:t>
            </w:r>
          </w:p>
        </w:tc>
      </w:tr>
      <w:tr w:rsidR="00C42BAA" w:rsidRPr="00A9662D" w14:paraId="2329CD66"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2A9C4C38"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5.1 Quantity of losses</w:t>
            </w:r>
          </w:p>
        </w:tc>
        <w:tc>
          <w:tcPr>
            <w:tcW w:w="2436" w:type="dxa"/>
            <w:gridSpan w:val="4"/>
            <w:tcBorders>
              <w:top w:val="single" w:sz="4" w:space="0" w:color="auto"/>
              <w:left w:val="single" w:sz="4" w:space="0" w:color="auto"/>
              <w:bottom w:val="single" w:sz="4" w:space="0" w:color="auto"/>
              <w:right w:val="single" w:sz="4" w:space="0" w:color="auto"/>
            </w:tcBorders>
          </w:tcPr>
          <w:p w14:paraId="4924C86D"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Fatimata Cisse Diallo, IER</w:t>
            </w:r>
          </w:p>
        </w:tc>
      </w:tr>
      <w:tr w:rsidR="00C42BAA" w:rsidRPr="00A9662D" w14:paraId="4DABF59E"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15B986B1"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 xml:space="preserve">5.2 Nutrient content before and after best processing techniques </w:t>
            </w:r>
          </w:p>
        </w:tc>
        <w:tc>
          <w:tcPr>
            <w:tcW w:w="2436" w:type="dxa"/>
            <w:gridSpan w:val="4"/>
            <w:tcBorders>
              <w:top w:val="single" w:sz="4" w:space="0" w:color="auto"/>
              <w:left w:val="single" w:sz="4" w:space="0" w:color="auto"/>
              <w:bottom w:val="single" w:sz="4" w:space="0" w:color="auto"/>
              <w:right w:val="single" w:sz="4" w:space="0" w:color="auto"/>
            </w:tcBorders>
          </w:tcPr>
          <w:p w14:paraId="0970F677"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Fatimata Cisse Diallo, IER</w:t>
            </w:r>
          </w:p>
        </w:tc>
      </w:tr>
      <w:tr w:rsidR="00C42BAA" w:rsidRPr="00A9662D" w14:paraId="5A477D7C"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58FA85B0"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5.3</w:t>
            </w:r>
          </w:p>
        </w:tc>
        <w:tc>
          <w:tcPr>
            <w:tcW w:w="2436" w:type="dxa"/>
            <w:gridSpan w:val="4"/>
            <w:tcBorders>
              <w:top w:val="single" w:sz="4" w:space="0" w:color="auto"/>
              <w:left w:val="single" w:sz="4" w:space="0" w:color="auto"/>
              <w:bottom w:val="single" w:sz="4" w:space="0" w:color="auto"/>
              <w:right w:val="single" w:sz="4" w:space="0" w:color="auto"/>
            </w:tcBorders>
          </w:tcPr>
          <w:p w14:paraId="1DE7A23B" w14:textId="77777777" w:rsidR="00C42BAA" w:rsidRPr="00A9662D" w:rsidRDefault="00C42BAA" w:rsidP="00193356">
            <w:pPr>
              <w:spacing w:after="0" w:line="240" w:lineRule="auto"/>
              <w:rPr>
                <w:rFonts w:cstheme="minorHAnsi"/>
                <w:color w:val="000000"/>
                <w:sz w:val="18"/>
                <w:szCs w:val="18"/>
              </w:rPr>
            </w:pPr>
          </w:p>
        </w:tc>
      </w:tr>
      <w:tr w:rsidR="00C42BAA" w:rsidRPr="00A9662D" w14:paraId="0E7178F5"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03A5E5E7" w14:textId="77777777" w:rsidR="00C42BAA" w:rsidRPr="00A9662D" w:rsidRDefault="00C42BAA" w:rsidP="00193356">
            <w:pPr>
              <w:spacing w:after="0" w:line="240" w:lineRule="auto"/>
              <w:rPr>
                <w:rFonts w:cstheme="minorHAnsi"/>
                <w:color w:val="000000"/>
                <w:sz w:val="18"/>
                <w:szCs w:val="18"/>
              </w:rPr>
            </w:pPr>
          </w:p>
        </w:tc>
      </w:tr>
      <w:tr w:rsidR="00C42BAA" w:rsidRPr="00A9662D" w14:paraId="75EB60F3"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3239FEA9"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6. Milestones</w:t>
            </w:r>
          </w:p>
        </w:tc>
      </w:tr>
      <w:tr w:rsidR="00C42BAA" w:rsidRPr="00A9662D" w14:paraId="51AA146E"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61F33606" w14:textId="77777777" w:rsidR="00C42BAA" w:rsidRPr="00A9662D" w:rsidRDefault="00C42BAA" w:rsidP="00193356">
            <w:pPr>
              <w:spacing w:after="0" w:line="240" w:lineRule="auto"/>
              <w:jc w:val="both"/>
              <w:rPr>
                <w:rFonts w:cstheme="minorHAnsi"/>
                <w:color w:val="000000"/>
                <w:sz w:val="18"/>
                <w:szCs w:val="18"/>
              </w:rPr>
            </w:pPr>
            <w:r w:rsidRPr="00A9662D">
              <w:rPr>
                <w:rFonts w:cstheme="minorHAnsi"/>
                <w:color w:val="000000"/>
                <w:sz w:val="18"/>
                <w:szCs w:val="18"/>
              </w:rPr>
              <w:t>Deliverables</w:t>
            </w:r>
          </w:p>
        </w:tc>
        <w:tc>
          <w:tcPr>
            <w:tcW w:w="3700" w:type="dxa"/>
            <w:gridSpan w:val="5"/>
            <w:tcBorders>
              <w:top w:val="single" w:sz="4" w:space="0" w:color="auto"/>
              <w:left w:val="single" w:sz="4" w:space="0" w:color="auto"/>
              <w:bottom w:val="single" w:sz="4" w:space="0" w:color="auto"/>
              <w:right w:val="single" w:sz="4" w:space="0" w:color="auto"/>
            </w:tcBorders>
          </w:tcPr>
          <w:p w14:paraId="4A6C65D0"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Means of verification</w:t>
            </w:r>
          </w:p>
        </w:tc>
        <w:tc>
          <w:tcPr>
            <w:tcW w:w="1526" w:type="dxa"/>
            <w:gridSpan w:val="2"/>
            <w:tcBorders>
              <w:top w:val="single" w:sz="4" w:space="0" w:color="auto"/>
              <w:left w:val="single" w:sz="4" w:space="0" w:color="auto"/>
              <w:bottom w:val="single" w:sz="4" w:space="0" w:color="auto"/>
              <w:right w:val="single" w:sz="4" w:space="0" w:color="auto"/>
            </w:tcBorders>
          </w:tcPr>
          <w:p w14:paraId="3B8AAA0A"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Date</w:t>
            </w:r>
          </w:p>
        </w:tc>
      </w:tr>
      <w:tr w:rsidR="00C42BAA" w:rsidRPr="00A9662D" w14:paraId="5C03586A"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04DE8ECA" w14:textId="77777777" w:rsidR="00C42BAA" w:rsidRPr="00A9662D" w:rsidRDefault="00C42BAA" w:rsidP="00193356">
            <w:pPr>
              <w:spacing w:after="0" w:line="240" w:lineRule="auto"/>
              <w:jc w:val="both"/>
              <w:rPr>
                <w:rFonts w:cstheme="minorHAnsi"/>
                <w:color w:val="000000"/>
                <w:sz w:val="18"/>
                <w:szCs w:val="18"/>
              </w:rPr>
            </w:pPr>
            <w:r w:rsidRPr="00A9662D">
              <w:rPr>
                <w:rFonts w:cstheme="minorHAnsi"/>
                <w:color w:val="000000"/>
                <w:sz w:val="18"/>
                <w:szCs w:val="18"/>
              </w:rPr>
              <w:t xml:space="preserve">6.1 Number of best technologies tested; </w:t>
            </w:r>
          </w:p>
          <w:p w14:paraId="69189227" w14:textId="77777777" w:rsidR="00C42BAA" w:rsidRPr="00A9662D" w:rsidRDefault="00C42BAA" w:rsidP="00193356">
            <w:pPr>
              <w:spacing w:after="0" w:line="240" w:lineRule="auto"/>
              <w:jc w:val="both"/>
              <w:rPr>
                <w:rFonts w:cstheme="minorHAnsi"/>
                <w:color w:val="000000"/>
                <w:sz w:val="18"/>
                <w:szCs w:val="18"/>
              </w:rPr>
            </w:pPr>
          </w:p>
        </w:tc>
        <w:tc>
          <w:tcPr>
            <w:tcW w:w="3700" w:type="dxa"/>
            <w:gridSpan w:val="5"/>
            <w:tcBorders>
              <w:top w:val="single" w:sz="4" w:space="0" w:color="auto"/>
              <w:left w:val="single" w:sz="4" w:space="0" w:color="auto"/>
              <w:bottom w:val="single" w:sz="4" w:space="0" w:color="auto"/>
              <w:right w:val="single" w:sz="4" w:space="0" w:color="auto"/>
            </w:tcBorders>
          </w:tcPr>
          <w:p w14:paraId="6EABD9E7"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 xml:space="preserve">Technical Report, Smallholder farmer interviews audio/video clips, </w:t>
            </w:r>
          </w:p>
          <w:p w14:paraId="51D356CC" w14:textId="77777777" w:rsidR="00C42BAA" w:rsidRPr="00A9662D" w:rsidRDefault="00C42BAA" w:rsidP="00193356">
            <w:pPr>
              <w:spacing w:after="0" w:line="240" w:lineRule="auto"/>
              <w:rPr>
                <w:rFonts w:cstheme="minorHAnsi"/>
                <w:color w:val="000000"/>
                <w:sz w:val="18"/>
                <w:szCs w:val="18"/>
              </w:rPr>
            </w:pPr>
          </w:p>
        </w:tc>
        <w:tc>
          <w:tcPr>
            <w:tcW w:w="1526" w:type="dxa"/>
            <w:gridSpan w:val="2"/>
            <w:tcBorders>
              <w:top w:val="single" w:sz="4" w:space="0" w:color="auto"/>
              <w:left w:val="single" w:sz="4" w:space="0" w:color="auto"/>
              <w:bottom w:val="single" w:sz="4" w:space="0" w:color="auto"/>
              <w:right w:val="single" w:sz="4" w:space="0" w:color="auto"/>
            </w:tcBorders>
          </w:tcPr>
          <w:p w14:paraId="33B5AEE5"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April 2018</w:t>
            </w:r>
          </w:p>
        </w:tc>
      </w:tr>
      <w:tr w:rsidR="00C42BAA" w:rsidRPr="00A9662D" w14:paraId="05DFFECC"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0763B074" w14:textId="77777777" w:rsidR="00C42BAA" w:rsidRPr="00A9662D" w:rsidRDefault="00C42BAA" w:rsidP="00193356">
            <w:pPr>
              <w:spacing w:after="0" w:line="240" w:lineRule="auto"/>
              <w:jc w:val="both"/>
              <w:rPr>
                <w:rFonts w:cstheme="minorHAnsi"/>
                <w:color w:val="000000"/>
                <w:sz w:val="18"/>
                <w:szCs w:val="18"/>
              </w:rPr>
            </w:pPr>
            <w:r w:rsidRPr="00A9662D">
              <w:rPr>
                <w:rFonts w:cstheme="minorHAnsi"/>
                <w:color w:val="000000"/>
                <w:sz w:val="18"/>
                <w:szCs w:val="18"/>
              </w:rPr>
              <w:t>6.2 % of postharvest losses;</w:t>
            </w:r>
          </w:p>
        </w:tc>
        <w:tc>
          <w:tcPr>
            <w:tcW w:w="3700" w:type="dxa"/>
            <w:gridSpan w:val="5"/>
            <w:tcBorders>
              <w:top w:val="single" w:sz="4" w:space="0" w:color="auto"/>
              <w:left w:val="single" w:sz="4" w:space="0" w:color="auto"/>
              <w:bottom w:val="single" w:sz="4" w:space="0" w:color="auto"/>
              <w:right w:val="single" w:sz="4" w:space="0" w:color="auto"/>
            </w:tcBorders>
          </w:tcPr>
          <w:p w14:paraId="167512BB"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Data available on CKAN,</w:t>
            </w:r>
          </w:p>
        </w:tc>
        <w:tc>
          <w:tcPr>
            <w:tcW w:w="1526" w:type="dxa"/>
            <w:gridSpan w:val="2"/>
            <w:tcBorders>
              <w:top w:val="single" w:sz="4" w:space="0" w:color="auto"/>
              <w:left w:val="single" w:sz="4" w:space="0" w:color="auto"/>
              <w:bottom w:val="single" w:sz="4" w:space="0" w:color="auto"/>
              <w:right w:val="single" w:sz="4" w:space="0" w:color="auto"/>
            </w:tcBorders>
          </w:tcPr>
          <w:p w14:paraId="245C5971"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April 2018</w:t>
            </w:r>
          </w:p>
        </w:tc>
      </w:tr>
      <w:tr w:rsidR="00C42BAA" w:rsidRPr="00A9662D" w14:paraId="65D3B043"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7D3E9B2B" w14:textId="77777777" w:rsidR="00C42BAA" w:rsidRPr="00A9662D" w:rsidRDefault="00C42BAA" w:rsidP="00193356">
            <w:pPr>
              <w:spacing w:after="0" w:line="240" w:lineRule="auto"/>
              <w:rPr>
                <w:rFonts w:cstheme="minorHAnsi"/>
                <w:color w:val="000000"/>
                <w:sz w:val="18"/>
                <w:szCs w:val="18"/>
              </w:rPr>
            </w:pPr>
          </w:p>
        </w:tc>
      </w:tr>
      <w:tr w:rsidR="00C42BAA" w:rsidRPr="00A9662D" w14:paraId="681C0F72"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051DED0F" w14:textId="77777777" w:rsidR="00C42BAA" w:rsidRPr="00A9662D" w:rsidRDefault="00C42BAA" w:rsidP="00193356">
            <w:pPr>
              <w:spacing w:after="0" w:line="240" w:lineRule="auto"/>
              <w:rPr>
                <w:rFonts w:cstheme="minorHAnsi"/>
                <w:color w:val="000000"/>
                <w:sz w:val="18"/>
                <w:szCs w:val="18"/>
              </w:rPr>
            </w:pPr>
            <w:commentRangeStart w:id="9"/>
            <w:r w:rsidRPr="00A9662D">
              <w:rPr>
                <w:rFonts w:cstheme="minorHAnsi"/>
                <w:color w:val="000000"/>
                <w:sz w:val="18"/>
                <w:szCs w:val="18"/>
              </w:rPr>
              <w:t>7. Sustainable intensification indicators</w:t>
            </w:r>
            <w:commentRangeEnd w:id="9"/>
            <w:r w:rsidRPr="00A9662D">
              <w:rPr>
                <w:rStyle w:val="CommentReference"/>
                <w:rFonts w:cstheme="minorHAnsi"/>
                <w:sz w:val="18"/>
                <w:szCs w:val="18"/>
              </w:rPr>
              <w:commentReference w:id="9"/>
            </w:r>
          </w:p>
        </w:tc>
      </w:tr>
      <w:tr w:rsidR="00C42BAA" w:rsidRPr="00A9662D" w14:paraId="536458C2"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17896EB2"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7.1 Productivity</w:t>
            </w:r>
          </w:p>
        </w:tc>
        <w:tc>
          <w:tcPr>
            <w:tcW w:w="7116" w:type="dxa"/>
            <w:gridSpan w:val="10"/>
            <w:tcBorders>
              <w:top w:val="single" w:sz="4" w:space="0" w:color="auto"/>
              <w:left w:val="single" w:sz="4" w:space="0" w:color="auto"/>
              <w:bottom w:val="single" w:sz="4" w:space="0" w:color="auto"/>
              <w:right w:val="single" w:sz="4" w:space="0" w:color="auto"/>
            </w:tcBorders>
          </w:tcPr>
          <w:p w14:paraId="0E6853D2" w14:textId="77777777" w:rsidR="00C42BAA" w:rsidRPr="00A9662D" w:rsidRDefault="00C42BAA" w:rsidP="00193356">
            <w:pPr>
              <w:spacing w:after="0" w:line="240" w:lineRule="auto"/>
              <w:rPr>
                <w:rFonts w:cstheme="minorHAnsi"/>
                <w:color w:val="000000"/>
                <w:sz w:val="18"/>
                <w:szCs w:val="18"/>
              </w:rPr>
            </w:pPr>
          </w:p>
        </w:tc>
      </w:tr>
      <w:tr w:rsidR="00C42BAA" w:rsidRPr="00A9662D" w14:paraId="473109A6"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4BADF087"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7.2 Environmental</w:t>
            </w:r>
          </w:p>
        </w:tc>
        <w:tc>
          <w:tcPr>
            <w:tcW w:w="7116" w:type="dxa"/>
            <w:gridSpan w:val="10"/>
            <w:tcBorders>
              <w:top w:val="single" w:sz="4" w:space="0" w:color="auto"/>
              <w:left w:val="single" w:sz="4" w:space="0" w:color="auto"/>
              <w:bottom w:val="single" w:sz="4" w:space="0" w:color="auto"/>
              <w:right w:val="single" w:sz="4" w:space="0" w:color="auto"/>
            </w:tcBorders>
          </w:tcPr>
          <w:p w14:paraId="6AF15404" w14:textId="77777777" w:rsidR="00C42BAA" w:rsidRPr="00A9662D" w:rsidRDefault="00C42BAA" w:rsidP="00193356">
            <w:pPr>
              <w:spacing w:after="0" w:line="240" w:lineRule="auto"/>
              <w:rPr>
                <w:rFonts w:cstheme="minorHAnsi"/>
                <w:color w:val="000000"/>
                <w:sz w:val="18"/>
                <w:szCs w:val="18"/>
              </w:rPr>
            </w:pPr>
          </w:p>
        </w:tc>
      </w:tr>
      <w:tr w:rsidR="00C42BAA" w:rsidRPr="00A9662D" w14:paraId="7A2E69BD"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3F4C0A3C"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7.3 Economic</w:t>
            </w:r>
          </w:p>
        </w:tc>
        <w:tc>
          <w:tcPr>
            <w:tcW w:w="7116" w:type="dxa"/>
            <w:gridSpan w:val="10"/>
            <w:tcBorders>
              <w:top w:val="single" w:sz="4" w:space="0" w:color="auto"/>
              <w:left w:val="single" w:sz="4" w:space="0" w:color="auto"/>
              <w:bottom w:val="single" w:sz="4" w:space="0" w:color="auto"/>
              <w:right w:val="single" w:sz="4" w:space="0" w:color="auto"/>
            </w:tcBorders>
          </w:tcPr>
          <w:p w14:paraId="63316CF9" w14:textId="77777777" w:rsidR="00C42BAA" w:rsidRPr="00A9662D" w:rsidRDefault="00C42BAA" w:rsidP="00193356">
            <w:pPr>
              <w:spacing w:after="0" w:line="240" w:lineRule="auto"/>
              <w:rPr>
                <w:rFonts w:cstheme="minorHAnsi"/>
                <w:color w:val="000000"/>
                <w:sz w:val="18"/>
                <w:szCs w:val="18"/>
              </w:rPr>
            </w:pPr>
          </w:p>
        </w:tc>
      </w:tr>
      <w:tr w:rsidR="00C42BAA" w:rsidRPr="00A9662D" w14:paraId="715B0469"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619B7D55"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7.4 Social</w:t>
            </w:r>
          </w:p>
        </w:tc>
        <w:tc>
          <w:tcPr>
            <w:tcW w:w="7116" w:type="dxa"/>
            <w:gridSpan w:val="10"/>
            <w:tcBorders>
              <w:top w:val="single" w:sz="4" w:space="0" w:color="auto"/>
              <w:left w:val="single" w:sz="4" w:space="0" w:color="auto"/>
              <w:bottom w:val="single" w:sz="4" w:space="0" w:color="auto"/>
              <w:right w:val="single" w:sz="4" w:space="0" w:color="auto"/>
            </w:tcBorders>
          </w:tcPr>
          <w:p w14:paraId="25240185" w14:textId="77777777" w:rsidR="00C42BAA" w:rsidRPr="00A9662D" w:rsidRDefault="00C42BAA" w:rsidP="00193356">
            <w:pPr>
              <w:spacing w:after="0" w:line="240" w:lineRule="auto"/>
              <w:rPr>
                <w:rFonts w:cstheme="minorHAnsi"/>
                <w:color w:val="000000"/>
                <w:sz w:val="18"/>
                <w:szCs w:val="18"/>
              </w:rPr>
            </w:pPr>
          </w:p>
        </w:tc>
      </w:tr>
      <w:tr w:rsidR="00C42BAA" w:rsidRPr="00A9662D" w14:paraId="6E6781FE"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4BC519B8"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7.5 Human</w:t>
            </w:r>
          </w:p>
        </w:tc>
        <w:tc>
          <w:tcPr>
            <w:tcW w:w="7116" w:type="dxa"/>
            <w:gridSpan w:val="10"/>
            <w:tcBorders>
              <w:top w:val="single" w:sz="4" w:space="0" w:color="auto"/>
              <w:left w:val="single" w:sz="4" w:space="0" w:color="auto"/>
              <w:bottom w:val="single" w:sz="4" w:space="0" w:color="auto"/>
              <w:right w:val="single" w:sz="4" w:space="0" w:color="auto"/>
            </w:tcBorders>
          </w:tcPr>
          <w:p w14:paraId="63787F22"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 xml:space="preserve">% of reduced postharvest losses, # of best technologies tested </w:t>
            </w:r>
          </w:p>
          <w:p w14:paraId="20B22CA5" w14:textId="77777777" w:rsidR="00C42BAA" w:rsidRPr="00A9662D" w:rsidRDefault="00C42BAA" w:rsidP="00193356">
            <w:pPr>
              <w:spacing w:after="0" w:line="240" w:lineRule="auto"/>
              <w:rPr>
                <w:rFonts w:cstheme="minorHAnsi"/>
                <w:color w:val="000000"/>
                <w:sz w:val="18"/>
                <w:szCs w:val="18"/>
              </w:rPr>
            </w:pPr>
            <w:r w:rsidRPr="00A9662D">
              <w:rPr>
                <w:rFonts w:cstheme="minorHAnsi"/>
                <w:color w:val="000000"/>
                <w:sz w:val="18"/>
                <w:szCs w:val="18"/>
              </w:rPr>
              <w:t xml:space="preserve">                                             </w:t>
            </w:r>
          </w:p>
        </w:tc>
      </w:tr>
      <w:tr w:rsidR="00C42BAA" w:rsidRPr="00A9662D" w14:paraId="65E6FD2C"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13F2D521" w14:textId="77777777" w:rsidR="00C42BAA" w:rsidRPr="00A9662D" w:rsidRDefault="00C42BAA" w:rsidP="00193356">
            <w:pPr>
              <w:spacing w:after="0" w:line="240" w:lineRule="auto"/>
              <w:rPr>
                <w:rFonts w:cstheme="minorHAnsi"/>
                <w:color w:val="000000"/>
                <w:sz w:val="18"/>
                <w:szCs w:val="18"/>
              </w:rPr>
            </w:pPr>
          </w:p>
        </w:tc>
      </w:tr>
    </w:tbl>
    <w:p w14:paraId="698B64F0" w14:textId="77777777" w:rsidR="00C42BAA" w:rsidRDefault="00C42BAA" w:rsidP="00C42BAA">
      <w:pPr>
        <w:spacing w:line="240" w:lineRule="auto"/>
        <w:rPr>
          <w:rFonts w:cstheme="minorHAnsi"/>
          <w:color w:val="000000"/>
          <w:sz w:val="18"/>
          <w:szCs w:val="18"/>
        </w:rPr>
      </w:pPr>
    </w:p>
    <w:tbl>
      <w:tblPr>
        <w:tblW w:w="676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5"/>
        <w:gridCol w:w="758"/>
        <w:gridCol w:w="1236"/>
        <w:gridCol w:w="713"/>
        <w:gridCol w:w="865"/>
        <w:gridCol w:w="865"/>
      </w:tblGrid>
      <w:tr w:rsidR="00C42BAA" w:rsidRPr="00F87A01" w14:paraId="4D29EE55" w14:textId="77777777" w:rsidTr="00193356">
        <w:trPr>
          <w:trHeight w:val="20"/>
        </w:trPr>
        <w:tc>
          <w:tcPr>
            <w:tcW w:w="2325" w:type="dxa"/>
          </w:tcPr>
          <w:p w14:paraId="23AC30DE" w14:textId="77777777" w:rsidR="00C42BAA" w:rsidRDefault="00C42BAA" w:rsidP="00193356">
            <w:pPr>
              <w:spacing w:after="0" w:line="240" w:lineRule="auto"/>
              <w:rPr>
                <w:rFonts w:cstheme="minorHAnsi"/>
                <w:b/>
                <w:sz w:val="16"/>
                <w:szCs w:val="16"/>
              </w:rPr>
            </w:pPr>
            <w:r>
              <w:rPr>
                <w:rFonts w:cstheme="minorHAnsi"/>
                <w:b/>
                <w:sz w:val="16"/>
                <w:szCs w:val="16"/>
              </w:rPr>
              <w:t xml:space="preserve">8. </w:t>
            </w:r>
            <w:r w:rsidRPr="00F87A01">
              <w:rPr>
                <w:rFonts w:cstheme="minorHAnsi"/>
                <w:b/>
                <w:sz w:val="16"/>
                <w:szCs w:val="16"/>
              </w:rPr>
              <w:t>Budget (US$)</w:t>
            </w:r>
          </w:p>
        </w:tc>
        <w:tc>
          <w:tcPr>
            <w:tcW w:w="758" w:type="dxa"/>
            <w:vAlign w:val="bottom"/>
          </w:tcPr>
          <w:p w14:paraId="1FDB7AC9"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42022518" w14:textId="77777777" w:rsidR="00C42BAA" w:rsidRPr="00F87A01" w:rsidRDefault="00C42BAA" w:rsidP="00193356">
            <w:pPr>
              <w:spacing w:after="0" w:line="240" w:lineRule="auto"/>
              <w:rPr>
                <w:rFonts w:cstheme="minorHAnsi"/>
                <w:color w:val="000000"/>
                <w:sz w:val="16"/>
                <w:szCs w:val="16"/>
              </w:rPr>
            </w:pPr>
          </w:p>
        </w:tc>
        <w:tc>
          <w:tcPr>
            <w:tcW w:w="713" w:type="dxa"/>
            <w:shd w:val="clear" w:color="auto" w:fill="auto"/>
            <w:noWrap/>
            <w:vAlign w:val="center"/>
          </w:tcPr>
          <w:p w14:paraId="6755ECC6" w14:textId="77777777" w:rsidR="00C42BAA" w:rsidRPr="00F87A01" w:rsidRDefault="00C42BAA" w:rsidP="00193356">
            <w:pPr>
              <w:spacing w:after="0" w:line="240" w:lineRule="auto"/>
              <w:rPr>
                <w:rFonts w:cstheme="minorHAnsi"/>
                <w:color w:val="000000"/>
                <w:sz w:val="16"/>
                <w:szCs w:val="16"/>
              </w:rPr>
            </w:pPr>
          </w:p>
        </w:tc>
        <w:tc>
          <w:tcPr>
            <w:tcW w:w="865" w:type="dxa"/>
            <w:vAlign w:val="center"/>
          </w:tcPr>
          <w:p w14:paraId="666946B6" w14:textId="77777777" w:rsidR="00C42BAA" w:rsidRPr="00F87A01" w:rsidRDefault="00C42BAA" w:rsidP="00193356">
            <w:pPr>
              <w:spacing w:after="0" w:line="240" w:lineRule="auto"/>
              <w:rPr>
                <w:rFonts w:cstheme="minorHAnsi"/>
                <w:color w:val="000000"/>
                <w:sz w:val="16"/>
                <w:szCs w:val="16"/>
              </w:rPr>
            </w:pPr>
          </w:p>
        </w:tc>
        <w:tc>
          <w:tcPr>
            <w:tcW w:w="865" w:type="dxa"/>
          </w:tcPr>
          <w:p w14:paraId="6FCAABB3" w14:textId="77777777" w:rsidR="00C42BAA" w:rsidRPr="00F87A01" w:rsidRDefault="00C42BAA" w:rsidP="00193356">
            <w:pPr>
              <w:spacing w:after="0" w:line="240" w:lineRule="auto"/>
              <w:rPr>
                <w:rFonts w:cstheme="minorHAnsi"/>
                <w:color w:val="000000"/>
                <w:sz w:val="16"/>
                <w:szCs w:val="16"/>
              </w:rPr>
            </w:pPr>
          </w:p>
        </w:tc>
      </w:tr>
      <w:tr w:rsidR="00C42BAA" w:rsidRPr="00F87A01" w14:paraId="6C86E165" w14:textId="77777777" w:rsidTr="00193356">
        <w:trPr>
          <w:trHeight w:val="20"/>
        </w:trPr>
        <w:tc>
          <w:tcPr>
            <w:tcW w:w="2325" w:type="dxa"/>
          </w:tcPr>
          <w:p w14:paraId="5CA919E7" w14:textId="77777777" w:rsidR="00C42BAA" w:rsidRDefault="00C42BAA" w:rsidP="00193356">
            <w:pPr>
              <w:spacing w:after="0" w:line="240" w:lineRule="auto"/>
              <w:rPr>
                <w:rFonts w:cstheme="minorHAnsi"/>
                <w:color w:val="000000"/>
                <w:sz w:val="16"/>
                <w:szCs w:val="16"/>
              </w:rPr>
            </w:pPr>
            <w:r>
              <w:rPr>
                <w:rFonts w:cstheme="minorHAnsi"/>
                <w:color w:val="000000"/>
                <w:sz w:val="16"/>
                <w:szCs w:val="16"/>
              </w:rPr>
              <w:t>Outcome/Output/Activity</w:t>
            </w:r>
          </w:p>
        </w:tc>
        <w:tc>
          <w:tcPr>
            <w:tcW w:w="758" w:type="dxa"/>
            <w:vAlign w:val="bottom"/>
          </w:tcPr>
          <w:p w14:paraId="5E53A9C1" w14:textId="77777777" w:rsidR="00C42BAA" w:rsidRDefault="00C42BAA" w:rsidP="00193356">
            <w:pPr>
              <w:spacing w:after="0" w:line="240" w:lineRule="auto"/>
              <w:rPr>
                <w:rFonts w:cstheme="minorHAnsi"/>
                <w:color w:val="000000"/>
                <w:sz w:val="16"/>
                <w:szCs w:val="16"/>
              </w:rPr>
            </w:pPr>
            <w:r>
              <w:rPr>
                <w:rFonts w:cstheme="minorHAnsi"/>
                <w:color w:val="000000"/>
                <w:sz w:val="16"/>
                <w:szCs w:val="16"/>
              </w:rPr>
              <w:t>Sub-activity</w:t>
            </w:r>
          </w:p>
        </w:tc>
        <w:tc>
          <w:tcPr>
            <w:tcW w:w="1236" w:type="dxa"/>
            <w:shd w:val="clear" w:color="auto" w:fill="auto"/>
            <w:noWrap/>
            <w:vAlign w:val="bottom"/>
          </w:tcPr>
          <w:p w14:paraId="4AA42E19"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Budget Line</w:t>
            </w:r>
          </w:p>
        </w:tc>
        <w:tc>
          <w:tcPr>
            <w:tcW w:w="713" w:type="dxa"/>
            <w:shd w:val="clear" w:color="auto" w:fill="auto"/>
            <w:noWrap/>
            <w:vAlign w:val="center"/>
          </w:tcPr>
          <w:p w14:paraId="17895EE2"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ILRI</w:t>
            </w:r>
          </w:p>
        </w:tc>
        <w:tc>
          <w:tcPr>
            <w:tcW w:w="865" w:type="dxa"/>
            <w:vAlign w:val="center"/>
          </w:tcPr>
          <w:p w14:paraId="0C09C9DD"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WorldVeg</w:t>
            </w:r>
          </w:p>
        </w:tc>
        <w:tc>
          <w:tcPr>
            <w:tcW w:w="865" w:type="dxa"/>
          </w:tcPr>
          <w:p w14:paraId="6E91DAE1" w14:textId="77777777" w:rsidR="00C42BAA" w:rsidRDefault="00C42BAA" w:rsidP="00193356">
            <w:pPr>
              <w:spacing w:after="0" w:line="240" w:lineRule="auto"/>
              <w:rPr>
                <w:rFonts w:cstheme="minorHAnsi"/>
                <w:color w:val="000000"/>
                <w:sz w:val="16"/>
                <w:szCs w:val="16"/>
              </w:rPr>
            </w:pPr>
            <w:r>
              <w:rPr>
                <w:rFonts w:cstheme="minorHAnsi"/>
                <w:color w:val="000000"/>
                <w:sz w:val="16"/>
                <w:szCs w:val="16"/>
              </w:rPr>
              <w:t>IER</w:t>
            </w:r>
          </w:p>
        </w:tc>
      </w:tr>
      <w:tr w:rsidR="00C42BAA" w:rsidRPr="00F87A01" w14:paraId="397928E5" w14:textId="77777777" w:rsidTr="00193356">
        <w:trPr>
          <w:trHeight w:val="20"/>
        </w:trPr>
        <w:tc>
          <w:tcPr>
            <w:tcW w:w="2325" w:type="dxa"/>
          </w:tcPr>
          <w:p w14:paraId="0D81E30B" w14:textId="77777777" w:rsidR="00C42BAA" w:rsidRDefault="00C42BAA" w:rsidP="00193356">
            <w:pPr>
              <w:spacing w:after="0" w:line="240" w:lineRule="auto"/>
              <w:rPr>
                <w:rFonts w:cstheme="minorHAnsi"/>
                <w:color w:val="000000"/>
                <w:sz w:val="16"/>
                <w:szCs w:val="16"/>
              </w:rPr>
            </w:pPr>
            <w:r>
              <w:rPr>
                <w:rFonts w:cstheme="minorHAnsi"/>
                <w:color w:val="000000"/>
                <w:sz w:val="16"/>
                <w:szCs w:val="16"/>
              </w:rPr>
              <w:t>Outcome 2/Output 1/Activity 1</w:t>
            </w:r>
          </w:p>
        </w:tc>
        <w:tc>
          <w:tcPr>
            <w:tcW w:w="758" w:type="dxa"/>
            <w:vAlign w:val="bottom"/>
          </w:tcPr>
          <w:p w14:paraId="4AEFE082"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1.1</w:t>
            </w:r>
          </w:p>
        </w:tc>
        <w:tc>
          <w:tcPr>
            <w:tcW w:w="1236" w:type="dxa"/>
            <w:shd w:val="clear" w:color="auto" w:fill="auto"/>
            <w:noWrap/>
            <w:vAlign w:val="bottom"/>
          </w:tcPr>
          <w:p w14:paraId="6F84A7F3"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Personnel</w:t>
            </w:r>
          </w:p>
        </w:tc>
        <w:tc>
          <w:tcPr>
            <w:tcW w:w="713" w:type="dxa"/>
            <w:shd w:val="clear" w:color="auto" w:fill="auto"/>
            <w:noWrap/>
            <w:vAlign w:val="bottom"/>
          </w:tcPr>
          <w:p w14:paraId="4F2C157B" w14:textId="77777777" w:rsidR="00C42BAA" w:rsidRPr="00F87A01" w:rsidRDefault="00C42BAA" w:rsidP="00193356">
            <w:pPr>
              <w:spacing w:after="0" w:line="240" w:lineRule="auto"/>
              <w:jc w:val="right"/>
              <w:rPr>
                <w:rFonts w:cstheme="minorHAnsi"/>
                <w:color w:val="000000"/>
                <w:sz w:val="16"/>
                <w:szCs w:val="16"/>
              </w:rPr>
            </w:pPr>
          </w:p>
        </w:tc>
        <w:tc>
          <w:tcPr>
            <w:tcW w:w="865" w:type="dxa"/>
          </w:tcPr>
          <w:p w14:paraId="6940E16E" w14:textId="77777777" w:rsidR="00C42BAA" w:rsidRPr="00F87A01" w:rsidRDefault="00C42BAA" w:rsidP="00193356">
            <w:pPr>
              <w:spacing w:after="0" w:line="240" w:lineRule="auto"/>
              <w:rPr>
                <w:rFonts w:cstheme="minorHAnsi"/>
                <w:color w:val="000000"/>
                <w:sz w:val="16"/>
                <w:szCs w:val="16"/>
              </w:rPr>
            </w:pPr>
          </w:p>
        </w:tc>
        <w:tc>
          <w:tcPr>
            <w:tcW w:w="865" w:type="dxa"/>
          </w:tcPr>
          <w:p w14:paraId="79151951" w14:textId="77777777" w:rsidR="00C42BAA" w:rsidRPr="00F87A01" w:rsidRDefault="00C42BAA" w:rsidP="00193356">
            <w:pPr>
              <w:spacing w:after="0" w:line="240" w:lineRule="auto"/>
              <w:rPr>
                <w:rFonts w:cstheme="minorHAnsi"/>
                <w:color w:val="000000"/>
                <w:sz w:val="16"/>
                <w:szCs w:val="16"/>
              </w:rPr>
            </w:pPr>
          </w:p>
        </w:tc>
      </w:tr>
      <w:tr w:rsidR="00C42BAA" w:rsidRPr="00F87A01" w14:paraId="7B1467EA" w14:textId="77777777" w:rsidTr="00193356">
        <w:trPr>
          <w:trHeight w:val="20"/>
        </w:trPr>
        <w:tc>
          <w:tcPr>
            <w:tcW w:w="2325" w:type="dxa"/>
          </w:tcPr>
          <w:p w14:paraId="7822A564"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642FE31D"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1C28BE0F"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Services</w:t>
            </w:r>
          </w:p>
        </w:tc>
        <w:tc>
          <w:tcPr>
            <w:tcW w:w="713" w:type="dxa"/>
            <w:shd w:val="clear" w:color="auto" w:fill="auto"/>
            <w:noWrap/>
            <w:vAlign w:val="bottom"/>
          </w:tcPr>
          <w:p w14:paraId="620FF5DA" w14:textId="77777777" w:rsidR="00C42BAA" w:rsidRPr="00F87A01" w:rsidRDefault="00C42BAA" w:rsidP="00193356">
            <w:pPr>
              <w:spacing w:after="0" w:line="240" w:lineRule="auto"/>
              <w:jc w:val="right"/>
              <w:rPr>
                <w:rFonts w:cstheme="minorHAnsi"/>
                <w:color w:val="000000"/>
                <w:sz w:val="16"/>
                <w:szCs w:val="16"/>
              </w:rPr>
            </w:pPr>
          </w:p>
        </w:tc>
        <w:tc>
          <w:tcPr>
            <w:tcW w:w="865" w:type="dxa"/>
          </w:tcPr>
          <w:p w14:paraId="19579313" w14:textId="77777777" w:rsidR="00C42BAA" w:rsidRPr="00F87A01" w:rsidRDefault="00C42BAA" w:rsidP="00193356">
            <w:pPr>
              <w:spacing w:after="0" w:line="240" w:lineRule="auto"/>
              <w:rPr>
                <w:rFonts w:cstheme="minorHAnsi"/>
                <w:color w:val="000000"/>
                <w:sz w:val="16"/>
                <w:szCs w:val="16"/>
              </w:rPr>
            </w:pPr>
          </w:p>
        </w:tc>
        <w:tc>
          <w:tcPr>
            <w:tcW w:w="865" w:type="dxa"/>
          </w:tcPr>
          <w:p w14:paraId="4FB20270" w14:textId="77777777" w:rsidR="00C42BAA" w:rsidRPr="00F87A01" w:rsidRDefault="00C42BAA" w:rsidP="00193356">
            <w:pPr>
              <w:spacing w:after="0" w:line="240" w:lineRule="auto"/>
              <w:rPr>
                <w:rFonts w:cstheme="minorHAnsi"/>
                <w:color w:val="000000"/>
                <w:sz w:val="16"/>
                <w:szCs w:val="16"/>
              </w:rPr>
            </w:pPr>
          </w:p>
        </w:tc>
      </w:tr>
      <w:tr w:rsidR="00C42BAA" w:rsidRPr="00F87A01" w14:paraId="3FC49FAE" w14:textId="77777777" w:rsidTr="00193356">
        <w:trPr>
          <w:trHeight w:val="20"/>
        </w:trPr>
        <w:tc>
          <w:tcPr>
            <w:tcW w:w="2325" w:type="dxa"/>
          </w:tcPr>
          <w:p w14:paraId="58E3650E"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26A8BD67"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3276E0CD"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Supplies</w:t>
            </w:r>
          </w:p>
        </w:tc>
        <w:tc>
          <w:tcPr>
            <w:tcW w:w="713" w:type="dxa"/>
            <w:shd w:val="clear" w:color="auto" w:fill="auto"/>
            <w:noWrap/>
            <w:vAlign w:val="bottom"/>
          </w:tcPr>
          <w:p w14:paraId="159ADDC9" w14:textId="77777777" w:rsidR="00C42BAA" w:rsidRPr="00F87A01" w:rsidRDefault="00C42BAA" w:rsidP="00193356">
            <w:pPr>
              <w:spacing w:after="0" w:line="240" w:lineRule="auto"/>
              <w:jc w:val="right"/>
              <w:rPr>
                <w:rFonts w:cstheme="minorHAnsi"/>
                <w:color w:val="000000"/>
                <w:sz w:val="16"/>
                <w:szCs w:val="16"/>
              </w:rPr>
            </w:pPr>
          </w:p>
        </w:tc>
        <w:tc>
          <w:tcPr>
            <w:tcW w:w="865" w:type="dxa"/>
          </w:tcPr>
          <w:p w14:paraId="713B1C2B" w14:textId="77777777" w:rsidR="00C42BAA" w:rsidRPr="00F87A01" w:rsidRDefault="00C42BAA" w:rsidP="00193356">
            <w:pPr>
              <w:spacing w:after="0" w:line="240" w:lineRule="auto"/>
              <w:rPr>
                <w:rFonts w:cstheme="minorHAnsi"/>
                <w:color w:val="000000"/>
                <w:sz w:val="16"/>
                <w:szCs w:val="16"/>
              </w:rPr>
            </w:pPr>
          </w:p>
        </w:tc>
        <w:tc>
          <w:tcPr>
            <w:tcW w:w="865" w:type="dxa"/>
          </w:tcPr>
          <w:p w14:paraId="03B487A6" w14:textId="77777777" w:rsidR="00C42BAA" w:rsidRPr="00F87A01" w:rsidRDefault="00C42BAA" w:rsidP="00193356">
            <w:pPr>
              <w:spacing w:after="0" w:line="240" w:lineRule="auto"/>
              <w:rPr>
                <w:rFonts w:cstheme="minorHAnsi"/>
                <w:color w:val="000000"/>
                <w:sz w:val="16"/>
                <w:szCs w:val="16"/>
              </w:rPr>
            </w:pPr>
          </w:p>
        </w:tc>
      </w:tr>
      <w:tr w:rsidR="00C42BAA" w:rsidRPr="00F87A01" w14:paraId="396DDE42" w14:textId="77777777" w:rsidTr="00193356">
        <w:trPr>
          <w:trHeight w:val="20"/>
        </w:trPr>
        <w:tc>
          <w:tcPr>
            <w:tcW w:w="2325" w:type="dxa"/>
          </w:tcPr>
          <w:p w14:paraId="752EAEC6"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1AF3D698"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177C5804"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Capital</w:t>
            </w:r>
          </w:p>
        </w:tc>
        <w:tc>
          <w:tcPr>
            <w:tcW w:w="713" w:type="dxa"/>
            <w:shd w:val="clear" w:color="auto" w:fill="auto"/>
            <w:noWrap/>
            <w:vAlign w:val="bottom"/>
          </w:tcPr>
          <w:p w14:paraId="18496048" w14:textId="77777777" w:rsidR="00C42BAA" w:rsidRPr="00F87A01" w:rsidRDefault="00C42BAA" w:rsidP="00193356">
            <w:pPr>
              <w:spacing w:after="0" w:line="240" w:lineRule="auto"/>
              <w:jc w:val="right"/>
              <w:rPr>
                <w:rFonts w:cstheme="minorHAnsi"/>
                <w:color w:val="000000"/>
                <w:sz w:val="16"/>
                <w:szCs w:val="16"/>
              </w:rPr>
            </w:pPr>
          </w:p>
        </w:tc>
        <w:tc>
          <w:tcPr>
            <w:tcW w:w="865" w:type="dxa"/>
          </w:tcPr>
          <w:p w14:paraId="51FF60EE" w14:textId="77777777" w:rsidR="00C42BAA" w:rsidRPr="00F87A01" w:rsidRDefault="00C42BAA" w:rsidP="00193356">
            <w:pPr>
              <w:spacing w:after="0" w:line="240" w:lineRule="auto"/>
              <w:rPr>
                <w:rFonts w:cstheme="minorHAnsi"/>
                <w:color w:val="000000"/>
                <w:sz w:val="16"/>
                <w:szCs w:val="16"/>
              </w:rPr>
            </w:pPr>
          </w:p>
        </w:tc>
        <w:tc>
          <w:tcPr>
            <w:tcW w:w="865" w:type="dxa"/>
          </w:tcPr>
          <w:p w14:paraId="4D365BD5" w14:textId="77777777" w:rsidR="00C42BAA" w:rsidRPr="00F87A01" w:rsidRDefault="00C42BAA" w:rsidP="00193356">
            <w:pPr>
              <w:spacing w:after="0" w:line="240" w:lineRule="auto"/>
              <w:rPr>
                <w:rFonts w:cstheme="minorHAnsi"/>
                <w:color w:val="000000"/>
                <w:sz w:val="16"/>
                <w:szCs w:val="16"/>
              </w:rPr>
            </w:pPr>
          </w:p>
        </w:tc>
      </w:tr>
      <w:tr w:rsidR="00C42BAA" w:rsidRPr="00F87A01" w14:paraId="52A461B2" w14:textId="77777777" w:rsidTr="00193356">
        <w:trPr>
          <w:trHeight w:val="20"/>
        </w:trPr>
        <w:tc>
          <w:tcPr>
            <w:tcW w:w="2325" w:type="dxa"/>
          </w:tcPr>
          <w:p w14:paraId="46F468B0"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2960F231"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07381BDE"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Travel</w:t>
            </w:r>
          </w:p>
        </w:tc>
        <w:tc>
          <w:tcPr>
            <w:tcW w:w="713" w:type="dxa"/>
            <w:shd w:val="clear" w:color="auto" w:fill="auto"/>
            <w:noWrap/>
            <w:vAlign w:val="bottom"/>
          </w:tcPr>
          <w:p w14:paraId="0E91D3DE" w14:textId="77777777" w:rsidR="00C42BAA" w:rsidRPr="00F87A01" w:rsidRDefault="00C42BAA" w:rsidP="00193356">
            <w:pPr>
              <w:spacing w:after="0" w:line="240" w:lineRule="auto"/>
              <w:jc w:val="right"/>
              <w:rPr>
                <w:rFonts w:cstheme="minorHAnsi"/>
                <w:color w:val="000000"/>
                <w:sz w:val="16"/>
                <w:szCs w:val="16"/>
              </w:rPr>
            </w:pPr>
          </w:p>
        </w:tc>
        <w:tc>
          <w:tcPr>
            <w:tcW w:w="865" w:type="dxa"/>
          </w:tcPr>
          <w:p w14:paraId="0B799251" w14:textId="77777777" w:rsidR="00C42BAA" w:rsidRPr="00F87A01" w:rsidRDefault="00C42BAA" w:rsidP="00193356">
            <w:pPr>
              <w:spacing w:after="0" w:line="240" w:lineRule="auto"/>
              <w:rPr>
                <w:rFonts w:cstheme="minorHAnsi"/>
                <w:color w:val="000000"/>
                <w:sz w:val="16"/>
                <w:szCs w:val="16"/>
              </w:rPr>
            </w:pPr>
          </w:p>
        </w:tc>
        <w:tc>
          <w:tcPr>
            <w:tcW w:w="865" w:type="dxa"/>
          </w:tcPr>
          <w:p w14:paraId="51EED669" w14:textId="77777777" w:rsidR="00C42BAA" w:rsidRPr="00F87A01" w:rsidRDefault="00C42BAA" w:rsidP="00193356">
            <w:pPr>
              <w:spacing w:after="0" w:line="240" w:lineRule="auto"/>
              <w:rPr>
                <w:rFonts w:cstheme="minorHAnsi"/>
                <w:color w:val="000000"/>
                <w:sz w:val="16"/>
                <w:szCs w:val="16"/>
              </w:rPr>
            </w:pPr>
          </w:p>
        </w:tc>
      </w:tr>
      <w:tr w:rsidR="00C42BAA" w:rsidRPr="00F87A01" w14:paraId="5CD6C235" w14:textId="77777777" w:rsidTr="00193356">
        <w:trPr>
          <w:trHeight w:val="20"/>
        </w:trPr>
        <w:tc>
          <w:tcPr>
            <w:tcW w:w="2325" w:type="dxa"/>
          </w:tcPr>
          <w:p w14:paraId="0744C48E"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74353BB9"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394114A1"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Overhead</w:t>
            </w:r>
          </w:p>
        </w:tc>
        <w:tc>
          <w:tcPr>
            <w:tcW w:w="713" w:type="dxa"/>
            <w:shd w:val="clear" w:color="auto" w:fill="auto"/>
            <w:noWrap/>
            <w:vAlign w:val="bottom"/>
          </w:tcPr>
          <w:p w14:paraId="10C13809" w14:textId="77777777" w:rsidR="00C42BAA" w:rsidRPr="00F87A01" w:rsidRDefault="00C42BAA" w:rsidP="00193356">
            <w:pPr>
              <w:spacing w:after="0" w:line="240" w:lineRule="auto"/>
              <w:jc w:val="right"/>
              <w:rPr>
                <w:rFonts w:cstheme="minorHAnsi"/>
                <w:color w:val="000000"/>
                <w:sz w:val="16"/>
                <w:szCs w:val="16"/>
              </w:rPr>
            </w:pPr>
            <w:r>
              <w:rPr>
                <w:rFonts w:cstheme="minorHAnsi"/>
                <w:color w:val="000000"/>
                <w:sz w:val="16"/>
                <w:szCs w:val="16"/>
              </w:rPr>
              <w:t>3740</w:t>
            </w:r>
          </w:p>
        </w:tc>
        <w:tc>
          <w:tcPr>
            <w:tcW w:w="865" w:type="dxa"/>
          </w:tcPr>
          <w:p w14:paraId="5F8F790D" w14:textId="77777777" w:rsidR="00C42BAA" w:rsidRPr="00F87A01" w:rsidRDefault="00C42BAA" w:rsidP="00193356">
            <w:pPr>
              <w:spacing w:after="0" w:line="240" w:lineRule="auto"/>
              <w:rPr>
                <w:rFonts w:cstheme="minorHAnsi"/>
                <w:color w:val="000000"/>
                <w:sz w:val="16"/>
                <w:szCs w:val="16"/>
              </w:rPr>
            </w:pPr>
          </w:p>
        </w:tc>
        <w:tc>
          <w:tcPr>
            <w:tcW w:w="865" w:type="dxa"/>
          </w:tcPr>
          <w:p w14:paraId="1E23C203" w14:textId="77777777" w:rsidR="00C42BAA" w:rsidRPr="00F87A01" w:rsidRDefault="00C42BAA" w:rsidP="00193356">
            <w:pPr>
              <w:spacing w:after="0" w:line="240" w:lineRule="auto"/>
              <w:rPr>
                <w:rFonts w:cstheme="minorHAnsi"/>
                <w:color w:val="000000"/>
                <w:sz w:val="16"/>
                <w:szCs w:val="16"/>
              </w:rPr>
            </w:pPr>
          </w:p>
        </w:tc>
      </w:tr>
      <w:tr w:rsidR="00C42BAA" w:rsidRPr="00F87A01" w14:paraId="5B1662C6" w14:textId="77777777" w:rsidTr="00193356">
        <w:trPr>
          <w:trHeight w:val="20"/>
        </w:trPr>
        <w:tc>
          <w:tcPr>
            <w:tcW w:w="2325" w:type="dxa"/>
          </w:tcPr>
          <w:p w14:paraId="35E55248"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399264A1"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402B5179"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Total</w:t>
            </w:r>
          </w:p>
        </w:tc>
        <w:tc>
          <w:tcPr>
            <w:tcW w:w="713" w:type="dxa"/>
            <w:shd w:val="clear" w:color="auto" w:fill="auto"/>
            <w:noWrap/>
            <w:vAlign w:val="bottom"/>
          </w:tcPr>
          <w:p w14:paraId="58E178C1" w14:textId="77777777" w:rsidR="00C42BAA" w:rsidRPr="00F87A01" w:rsidRDefault="00C42BAA" w:rsidP="00193356">
            <w:pPr>
              <w:spacing w:after="0" w:line="240" w:lineRule="auto"/>
              <w:jc w:val="right"/>
              <w:rPr>
                <w:rFonts w:cstheme="minorHAnsi"/>
                <w:color w:val="000000"/>
                <w:sz w:val="16"/>
                <w:szCs w:val="16"/>
              </w:rPr>
            </w:pPr>
            <w:r>
              <w:rPr>
                <w:rFonts w:cstheme="minorHAnsi"/>
                <w:color w:val="000000"/>
                <w:sz w:val="16"/>
                <w:szCs w:val="16"/>
              </w:rPr>
              <w:t>23740</w:t>
            </w:r>
          </w:p>
        </w:tc>
        <w:tc>
          <w:tcPr>
            <w:tcW w:w="865" w:type="dxa"/>
          </w:tcPr>
          <w:p w14:paraId="5CE2703C" w14:textId="77777777" w:rsidR="00C42BAA" w:rsidRPr="00F87A01" w:rsidRDefault="00C42BAA" w:rsidP="00193356">
            <w:pPr>
              <w:spacing w:after="0" w:line="240" w:lineRule="auto"/>
              <w:rPr>
                <w:rFonts w:cstheme="minorHAnsi"/>
                <w:color w:val="000000"/>
                <w:sz w:val="16"/>
                <w:szCs w:val="16"/>
              </w:rPr>
            </w:pPr>
          </w:p>
        </w:tc>
        <w:tc>
          <w:tcPr>
            <w:tcW w:w="865" w:type="dxa"/>
          </w:tcPr>
          <w:p w14:paraId="75F88BC1" w14:textId="77777777" w:rsidR="00C42BAA" w:rsidRPr="00F87A01" w:rsidRDefault="00C42BAA" w:rsidP="00193356">
            <w:pPr>
              <w:spacing w:after="0" w:line="240" w:lineRule="auto"/>
              <w:rPr>
                <w:rFonts w:cstheme="minorHAnsi"/>
                <w:color w:val="000000"/>
                <w:sz w:val="16"/>
                <w:szCs w:val="16"/>
              </w:rPr>
            </w:pPr>
          </w:p>
        </w:tc>
      </w:tr>
      <w:tr w:rsidR="00C42BAA" w:rsidRPr="00F87A01" w14:paraId="70CB093F" w14:textId="77777777" w:rsidTr="00193356">
        <w:trPr>
          <w:trHeight w:val="20"/>
        </w:trPr>
        <w:tc>
          <w:tcPr>
            <w:tcW w:w="2325" w:type="dxa"/>
          </w:tcPr>
          <w:p w14:paraId="04D822EB" w14:textId="77777777" w:rsidR="00C42BAA" w:rsidRDefault="00C42BAA" w:rsidP="00193356">
            <w:pPr>
              <w:spacing w:after="0" w:line="240" w:lineRule="auto"/>
              <w:rPr>
                <w:rFonts w:cstheme="minorHAnsi"/>
                <w:color w:val="000000"/>
                <w:sz w:val="16"/>
                <w:szCs w:val="16"/>
              </w:rPr>
            </w:pPr>
            <w:r>
              <w:rPr>
                <w:rFonts w:cstheme="minorHAnsi"/>
                <w:color w:val="000000"/>
                <w:sz w:val="16"/>
                <w:szCs w:val="16"/>
              </w:rPr>
              <w:t>Outcome 1/Output 2/Activity 1</w:t>
            </w:r>
          </w:p>
        </w:tc>
        <w:tc>
          <w:tcPr>
            <w:tcW w:w="758" w:type="dxa"/>
            <w:vAlign w:val="bottom"/>
          </w:tcPr>
          <w:p w14:paraId="72C054CE"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1.2</w:t>
            </w:r>
          </w:p>
        </w:tc>
        <w:tc>
          <w:tcPr>
            <w:tcW w:w="1236" w:type="dxa"/>
            <w:shd w:val="clear" w:color="auto" w:fill="auto"/>
            <w:noWrap/>
            <w:vAlign w:val="bottom"/>
          </w:tcPr>
          <w:p w14:paraId="57824EF5"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Personnel</w:t>
            </w:r>
          </w:p>
        </w:tc>
        <w:tc>
          <w:tcPr>
            <w:tcW w:w="713" w:type="dxa"/>
            <w:shd w:val="clear" w:color="auto" w:fill="auto"/>
            <w:noWrap/>
            <w:vAlign w:val="bottom"/>
          </w:tcPr>
          <w:p w14:paraId="3D1BEB0A" w14:textId="77777777" w:rsidR="00C42BAA" w:rsidRPr="00F87A01" w:rsidRDefault="00C42BAA" w:rsidP="00193356">
            <w:pPr>
              <w:spacing w:after="0" w:line="240" w:lineRule="auto"/>
              <w:jc w:val="right"/>
              <w:rPr>
                <w:rFonts w:cstheme="minorHAnsi"/>
                <w:color w:val="000000"/>
                <w:sz w:val="16"/>
                <w:szCs w:val="16"/>
              </w:rPr>
            </w:pPr>
          </w:p>
        </w:tc>
        <w:tc>
          <w:tcPr>
            <w:tcW w:w="865" w:type="dxa"/>
            <w:vAlign w:val="bottom"/>
          </w:tcPr>
          <w:p w14:paraId="7314B6E5" w14:textId="77777777" w:rsidR="00C42BAA" w:rsidRPr="00F87A01" w:rsidRDefault="00C42BAA" w:rsidP="00193356">
            <w:pPr>
              <w:spacing w:after="0" w:line="240" w:lineRule="auto"/>
              <w:rPr>
                <w:rFonts w:cstheme="minorHAnsi"/>
                <w:color w:val="000000"/>
                <w:sz w:val="16"/>
                <w:szCs w:val="16"/>
              </w:rPr>
            </w:pPr>
          </w:p>
        </w:tc>
        <w:tc>
          <w:tcPr>
            <w:tcW w:w="865" w:type="dxa"/>
          </w:tcPr>
          <w:p w14:paraId="7CB96E57" w14:textId="77777777" w:rsidR="00C42BAA" w:rsidRPr="00F87A01" w:rsidRDefault="00C42BAA" w:rsidP="00193356">
            <w:pPr>
              <w:spacing w:after="0" w:line="240" w:lineRule="auto"/>
              <w:rPr>
                <w:rFonts w:cstheme="minorHAnsi"/>
                <w:color w:val="000000"/>
                <w:sz w:val="16"/>
                <w:szCs w:val="16"/>
              </w:rPr>
            </w:pPr>
          </w:p>
        </w:tc>
      </w:tr>
      <w:tr w:rsidR="00C42BAA" w:rsidRPr="00F87A01" w14:paraId="033A29D6" w14:textId="77777777" w:rsidTr="00193356">
        <w:trPr>
          <w:trHeight w:val="20"/>
        </w:trPr>
        <w:tc>
          <w:tcPr>
            <w:tcW w:w="2325" w:type="dxa"/>
          </w:tcPr>
          <w:p w14:paraId="382EA9A7"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712F3791"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3B73B5F4"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Services</w:t>
            </w:r>
          </w:p>
        </w:tc>
        <w:tc>
          <w:tcPr>
            <w:tcW w:w="713" w:type="dxa"/>
            <w:shd w:val="clear" w:color="auto" w:fill="auto"/>
            <w:noWrap/>
            <w:vAlign w:val="bottom"/>
          </w:tcPr>
          <w:p w14:paraId="61182A47" w14:textId="77777777" w:rsidR="00C42BAA" w:rsidRPr="00F87A01" w:rsidRDefault="00C42BAA" w:rsidP="00193356">
            <w:pPr>
              <w:spacing w:after="0" w:line="240" w:lineRule="auto"/>
              <w:jc w:val="right"/>
              <w:rPr>
                <w:rFonts w:cstheme="minorHAnsi"/>
                <w:color w:val="000000"/>
                <w:sz w:val="16"/>
                <w:szCs w:val="16"/>
              </w:rPr>
            </w:pPr>
          </w:p>
        </w:tc>
        <w:tc>
          <w:tcPr>
            <w:tcW w:w="865" w:type="dxa"/>
            <w:vAlign w:val="bottom"/>
          </w:tcPr>
          <w:p w14:paraId="771AE16C" w14:textId="77777777" w:rsidR="00C42BAA" w:rsidRPr="00F87A01" w:rsidRDefault="00C42BAA" w:rsidP="00193356">
            <w:pPr>
              <w:spacing w:after="0" w:line="240" w:lineRule="auto"/>
              <w:rPr>
                <w:rFonts w:cstheme="minorHAnsi"/>
                <w:color w:val="000000"/>
                <w:sz w:val="16"/>
                <w:szCs w:val="16"/>
              </w:rPr>
            </w:pPr>
          </w:p>
        </w:tc>
        <w:tc>
          <w:tcPr>
            <w:tcW w:w="865" w:type="dxa"/>
          </w:tcPr>
          <w:p w14:paraId="5D46E132" w14:textId="77777777" w:rsidR="00C42BAA" w:rsidRPr="00F87A01" w:rsidRDefault="00C42BAA" w:rsidP="00193356">
            <w:pPr>
              <w:spacing w:after="0" w:line="240" w:lineRule="auto"/>
              <w:rPr>
                <w:rFonts w:cstheme="minorHAnsi"/>
                <w:color w:val="000000"/>
                <w:sz w:val="16"/>
                <w:szCs w:val="16"/>
              </w:rPr>
            </w:pPr>
          </w:p>
        </w:tc>
      </w:tr>
      <w:tr w:rsidR="00C42BAA" w:rsidRPr="00F87A01" w14:paraId="29974465" w14:textId="77777777" w:rsidTr="00193356">
        <w:trPr>
          <w:trHeight w:val="20"/>
        </w:trPr>
        <w:tc>
          <w:tcPr>
            <w:tcW w:w="2325" w:type="dxa"/>
          </w:tcPr>
          <w:p w14:paraId="6963B515"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3126C544"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376A9BFE"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Supplies</w:t>
            </w:r>
          </w:p>
        </w:tc>
        <w:tc>
          <w:tcPr>
            <w:tcW w:w="713" w:type="dxa"/>
            <w:shd w:val="clear" w:color="auto" w:fill="auto"/>
            <w:noWrap/>
            <w:vAlign w:val="bottom"/>
          </w:tcPr>
          <w:p w14:paraId="0FEF3465" w14:textId="77777777" w:rsidR="00C42BAA" w:rsidRPr="00F87A01" w:rsidRDefault="00C42BAA" w:rsidP="00193356">
            <w:pPr>
              <w:spacing w:after="0" w:line="240" w:lineRule="auto"/>
              <w:jc w:val="right"/>
              <w:rPr>
                <w:rFonts w:cstheme="minorHAnsi"/>
                <w:color w:val="000000"/>
                <w:sz w:val="16"/>
                <w:szCs w:val="16"/>
              </w:rPr>
            </w:pPr>
          </w:p>
        </w:tc>
        <w:tc>
          <w:tcPr>
            <w:tcW w:w="865" w:type="dxa"/>
            <w:vAlign w:val="bottom"/>
          </w:tcPr>
          <w:p w14:paraId="66B9C75A" w14:textId="77777777" w:rsidR="00C42BAA" w:rsidRPr="00F87A01" w:rsidRDefault="00C42BAA" w:rsidP="00193356">
            <w:pPr>
              <w:spacing w:after="0" w:line="240" w:lineRule="auto"/>
              <w:rPr>
                <w:rFonts w:cstheme="minorHAnsi"/>
                <w:color w:val="000000"/>
                <w:sz w:val="16"/>
                <w:szCs w:val="16"/>
              </w:rPr>
            </w:pPr>
          </w:p>
        </w:tc>
        <w:tc>
          <w:tcPr>
            <w:tcW w:w="865" w:type="dxa"/>
          </w:tcPr>
          <w:p w14:paraId="0021BE89" w14:textId="77777777" w:rsidR="00C42BAA" w:rsidRPr="00F87A01" w:rsidRDefault="00C42BAA" w:rsidP="00193356">
            <w:pPr>
              <w:spacing w:after="0" w:line="240" w:lineRule="auto"/>
              <w:rPr>
                <w:rFonts w:cstheme="minorHAnsi"/>
                <w:color w:val="000000"/>
                <w:sz w:val="16"/>
                <w:szCs w:val="16"/>
              </w:rPr>
            </w:pPr>
          </w:p>
        </w:tc>
      </w:tr>
      <w:tr w:rsidR="00C42BAA" w:rsidRPr="00F87A01" w14:paraId="443F8561" w14:textId="77777777" w:rsidTr="00193356">
        <w:trPr>
          <w:trHeight w:val="20"/>
        </w:trPr>
        <w:tc>
          <w:tcPr>
            <w:tcW w:w="2325" w:type="dxa"/>
          </w:tcPr>
          <w:p w14:paraId="2B279A21"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2950B822"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18B4C985"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Capital</w:t>
            </w:r>
          </w:p>
        </w:tc>
        <w:tc>
          <w:tcPr>
            <w:tcW w:w="713" w:type="dxa"/>
            <w:shd w:val="clear" w:color="auto" w:fill="auto"/>
            <w:noWrap/>
            <w:vAlign w:val="bottom"/>
          </w:tcPr>
          <w:p w14:paraId="6AA3ACA2" w14:textId="77777777" w:rsidR="00C42BAA" w:rsidRPr="00F87A01" w:rsidRDefault="00C42BAA" w:rsidP="00193356">
            <w:pPr>
              <w:spacing w:after="0" w:line="240" w:lineRule="auto"/>
              <w:jc w:val="right"/>
              <w:rPr>
                <w:rFonts w:cstheme="minorHAnsi"/>
                <w:color w:val="000000"/>
                <w:sz w:val="16"/>
                <w:szCs w:val="16"/>
              </w:rPr>
            </w:pPr>
          </w:p>
        </w:tc>
        <w:tc>
          <w:tcPr>
            <w:tcW w:w="865" w:type="dxa"/>
            <w:vAlign w:val="bottom"/>
          </w:tcPr>
          <w:p w14:paraId="2422C155" w14:textId="77777777" w:rsidR="00C42BAA" w:rsidRPr="00F87A01" w:rsidRDefault="00C42BAA" w:rsidP="00193356">
            <w:pPr>
              <w:spacing w:after="0" w:line="240" w:lineRule="auto"/>
              <w:rPr>
                <w:rFonts w:cstheme="minorHAnsi"/>
                <w:color w:val="000000"/>
                <w:sz w:val="16"/>
                <w:szCs w:val="16"/>
              </w:rPr>
            </w:pPr>
          </w:p>
        </w:tc>
        <w:tc>
          <w:tcPr>
            <w:tcW w:w="865" w:type="dxa"/>
          </w:tcPr>
          <w:p w14:paraId="645FA4BB" w14:textId="77777777" w:rsidR="00C42BAA" w:rsidRPr="00F87A01" w:rsidRDefault="00C42BAA" w:rsidP="00193356">
            <w:pPr>
              <w:spacing w:after="0" w:line="240" w:lineRule="auto"/>
              <w:rPr>
                <w:rFonts w:cstheme="minorHAnsi"/>
                <w:color w:val="000000"/>
                <w:sz w:val="16"/>
                <w:szCs w:val="16"/>
              </w:rPr>
            </w:pPr>
          </w:p>
        </w:tc>
      </w:tr>
      <w:tr w:rsidR="00C42BAA" w:rsidRPr="00F87A01" w14:paraId="64CF575B" w14:textId="77777777" w:rsidTr="00193356">
        <w:trPr>
          <w:trHeight w:val="20"/>
        </w:trPr>
        <w:tc>
          <w:tcPr>
            <w:tcW w:w="2325" w:type="dxa"/>
          </w:tcPr>
          <w:p w14:paraId="53ECC636"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3D7CD5A4"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791CCE1D"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Travel</w:t>
            </w:r>
          </w:p>
        </w:tc>
        <w:tc>
          <w:tcPr>
            <w:tcW w:w="713" w:type="dxa"/>
            <w:shd w:val="clear" w:color="auto" w:fill="auto"/>
            <w:noWrap/>
            <w:vAlign w:val="bottom"/>
          </w:tcPr>
          <w:p w14:paraId="611C310F" w14:textId="77777777" w:rsidR="00C42BAA" w:rsidRPr="00F87A01" w:rsidRDefault="00C42BAA" w:rsidP="00193356">
            <w:pPr>
              <w:spacing w:after="0" w:line="240" w:lineRule="auto"/>
              <w:jc w:val="right"/>
              <w:rPr>
                <w:rFonts w:cstheme="minorHAnsi"/>
                <w:color w:val="000000"/>
                <w:sz w:val="16"/>
                <w:szCs w:val="16"/>
              </w:rPr>
            </w:pPr>
          </w:p>
        </w:tc>
        <w:tc>
          <w:tcPr>
            <w:tcW w:w="865" w:type="dxa"/>
            <w:vAlign w:val="bottom"/>
          </w:tcPr>
          <w:p w14:paraId="1192F67A" w14:textId="77777777" w:rsidR="00C42BAA" w:rsidRPr="00F87A01" w:rsidRDefault="00C42BAA" w:rsidP="00193356">
            <w:pPr>
              <w:spacing w:after="0" w:line="240" w:lineRule="auto"/>
              <w:rPr>
                <w:rFonts w:cstheme="minorHAnsi"/>
                <w:color w:val="000000"/>
                <w:sz w:val="16"/>
                <w:szCs w:val="16"/>
              </w:rPr>
            </w:pPr>
          </w:p>
        </w:tc>
        <w:tc>
          <w:tcPr>
            <w:tcW w:w="865" w:type="dxa"/>
          </w:tcPr>
          <w:p w14:paraId="4E065A9F" w14:textId="77777777" w:rsidR="00C42BAA" w:rsidRPr="00F87A01" w:rsidRDefault="00C42BAA" w:rsidP="00193356">
            <w:pPr>
              <w:spacing w:after="0" w:line="240" w:lineRule="auto"/>
              <w:rPr>
                <w:rFonts w:cstheme="minorHAnsi"/>
                <w:color w:val="000000"/>
                <w:sz w:val="16"/>
                <w:szCs w:val="16"/>
              </w:rPr>
            </w:pPr>
          </w:p>
        </w:tc>
      </w:tr>
      <w:tr w:rsidR="00C42BAA" w:rsidRPr="00F87A01" w14:paraId="451C89A4" w14:textId="77777777" w:rsidTr="00193356">
        <w:trPr>
          <w:trHeight w:val="20"/>
        </w:trPr>
        <w:tc>
          <w:tcPr>
            <w:tcW w:w="2325" w:type="dxa"/>
          </w:tcPr>
          <w:p w14:paraId="015736D9"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09DFCED2"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6A0DF34D"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Overhead</w:t>
            </w:r>
          </w:p>
        </w:tc>
        <w:tc>
          <w:tcPr>
            <w:tcW w:w="713" w:type="dxa"/>
            <w:shd w:val="clear" w:color="auto" w:fill="auto"/>
            <w:noWrap/>
            <w:vAlign w:val="bottom"/>
          </w:tcPr>
          <w:p w14:paraId="343BD256" w14:textId="77777777" w:rsidR="00C42BAA" w:rsidRPr="00F87A01" w:rsidRDefault="00C42BAA" w:rsidP="00193356">
            <w:pPr>
              <w:spacing w:after="0" w:line="240" w:lineRule="auto"/>
              <w:jc w:val="right"/>
              <w:rPr>
                <w:rFonts w:cstheme="minorHAnsi"/>
                <w:color w:val="000000"/>
                <w:sz w:val="16"/>
                <w:szCs w:val="16"/>
              </w:rPr>
            </w:pPr>
          </w:p>
        </w:tc>
        <w:tc>
          <w:tcPr>
            <w:tcW w:w="865" w:type="dxa"/>
            <w:vAlign w:val="bottom"/>
          </w:tcPr>
          <w:p w14:paraId="76010B0D" w14:textId="77777777" w:rsidR="00C42BAA" w:rsidRPr="00F87A01" w:rsidRDefault="00C42BAA" w:rsidP="00193356">
            <w:pPr>
              <w:spacing w:after="0" w:line="240" w:lineRule="auto"/>
              <w:rPr>
                <w:rFonts w:cstheme="minorHAnsi"/>
                <w:color w:val="000000"/>
                <w:sz w:val="16"/>
                <w:szCs w:val="16"/>
              </w:rPr>
            </w:pPr>
          </w:p>
        </w:tc>
        <w:tc>
          <w:tcPr>
            <w:tcW w:w="865" w:type="dxa"/>
          </w:tcPr>
          <w:p w14:paraId="2111DB73" w14:textId="77777777" w:rsidR="00C42BAA" w:rsidRPr="00F87A01" w:rsidRDefault="00C42BAA" w:rsidP="00193356">
            <w:pPr>
              <w:spacing w:after="0" w:line="240" w:lineRule="auto"/>
              <w:rPr>
                <w:rFonts w:cstheme="minorHAnsi"/>
                <w:color w:val="000000"/>
                <w:sz w:val="16"/>
                <w:szCs w:val="16"/>
              </w:rPr>
            </w:pPr>
          </w:p>
        </w:tc>
      </w:tr>
      <w:tr w:rsidR="00C42BAA" w:rsidRPr="00F87A01" w14:paraId="751E93B7" w14:textId="77777777" w:rsidTr="00193356">
        <w:trPr>
          <w:trHeight w:val="20"/>
        </w:trPr>
        <w:tc>
          <w:tcPr>
            <w:tcW w:w="2325" w:type="dxa"/>
          </w:tcPr>
          <w:p w14:paraId="72D941A0"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13B78A4B"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034119C5"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Total</w:t>
            </w:r>
          </w:p>
        </w:tc>
        <w:tc>
          <w:tcPr>
            <w:tcW w:w="713" w:type="dxa"/>
            <w:shd w:val="clear" w:color="auto" w:fill="auto"/>
            <w:noWrap/>
            <w:vAlign w:val="bottom"/>
          </w:tcPr>
          <w:p w14:paraId="738648B8" w14:textId="77777777" w:rsidR="00C42BAA" w:rsidRPr="00F87A01" w:rsidRDefault="00C42BAA" w:rsidP="00193356">
            <w:pPr>
              <w:spacing w:after="0" w:line="240" w:lineRule="auto"/>
              <w:jc w:val="right"/>
              <w:rPr>
                <w:rFonts w:cstheme="minorHAnsi"/>
                <w:color w:val="000000"/>
                <w:sz w:val="16"/>
                <w:szCs w:val="16"/>
              </w:rPr>
            </w:pPr>
          </w:p>
        </w:tc>
        <w:tc>
          <w:tcPr>
            <w:tcW w:w="865" w:type="dxa"/>
            <w:vAlign w:val="bottom"/>
          </w:tcPr>
          <w:p w14:paraId="01A0B6DB"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30000</w:t>
            </w:r>
          </w:p>
        </w:tc>
        <w:tc>
          <w:tcPr>
            <w:tcW w:w="865" w:type="dxa"/>
          </w:tcPr>
          <w:p w14:paraId="0D93AB48" w14:textId="77777777" w:rsidR="00C42BAA" w:rsidRPr="00F87A01" w:rsidRDefault="00C42BAA" w:rsidP="00193356">
            <w:pPr>
              <w:spacing w:after="0" w:line="240" w:lineRule="auto"/>
              <w:rPr>
                <w:rFonts w:cstheme="minorHAnsi"/>
                <w:color w:val="000000"/>
                <w:sz w:val="16"/>
                <w:szCs w:val="16"/>
              </w:rPr>
            </w:pPr>
          </w:p>
        </w:tc>
      </w:tr>
      <w:tr w:rsidR="00C42BAA" w:rsidRPr="00F87A01" w14:paraId="000A3EFE"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3115BF6A" w14:textId="77777777" w:rsidR="00C42BAA" w:rsidRDefault="00C42BAA" w:rsidP="00193356">
            <w:pPr>
              <w:spacing w:after="0" w:line="240" w:lineRule="auto"/>
              <w:rPr>
                <w:rFonts w:cstheme="minorHAnsi"/>
                <w:color w:val="000000"/>
                <w:sz w:val="16"/>
                <w:szCs w:val="16"/>
              </w:rPr>
            </w:pPr>
            <w:r>
              <w:rPr>
                <w:rFonts w:cstheme="minorHAnsi"/>
                <w:color w:val="000000"/>
                <w:sz w:val="16"/>
                <w:szCs w:val="16"/>
              </w:rPr>
              <w:t>Outcome 1/Output 2/Activity 1</w:t>
            </w:r>
          </w:p>
        </w:tc>
        <w:tc>
          <w:tcPr>
            <w:tcW w:w="758" w:type="dxa"/>
            <w:tcBorders>
              <w:top w:val="single" w:sz="4" w:space="0" w:color="auto"/>
              <w:left w:val="single" w:sz="4" w:space="0" w:color="auto"/>
              <w:bottom w:val="single" w:sz="4" w:space="0" w:color="auto"/>
              <w:right w:val="single" w:sz="4" w:space="0" w:color="auto"/>
            </w:tcBorders>
            <w:vAlign w:val="bottom"/>
          </w:tcPr>
          <w:p w14:paraId="2A5D2558"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1.3</w:t>
            </w: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6E60A8"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Personnel</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7EF601"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bottom"/>
          </w:tcPr>
          <w:p w14:paraId="74B0708F" w14:textId="77777777" w:rsidR="00C42BAA" w:rsidRPr="00F87A01" w:rsidRDefault="00C42BAA" w:rsidP="00193356">
            <w:pPr>
              <w:spacing w:after="0" w:line="240" w:lineRule="auto"/>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tcPr>
          <w:p w14:paraId="2FDB02E1" w14:textId="77777777" w:rsidR="00C42BAA" w:rsidRPr="00F87A01" w:rsidRDefault="00C42BAA" w:rsidP="00193356">
            <w:pPr>
              <w:spacing w:after="0" w:line="240" w:lineRule="auto"/>
              <w:rPr>
                <w:rFonts w:cstheme="minorHAnsi"/>
                <w:color w:val="000000"/>
                <w:sz w:val="16"/>
                <w:szCs w:val="16"/>
              </w:rPr>
            </w:pPr>
          </w:p>
        </w:tc>
      </w:tr>
      <w:tr w:rsidR="00C42BAA" w:rsidRPr="00F87A01" w14:paraId="68711883"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241F542B"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vAlign w:val="bottom"/>
          </w:tcPr>
          <w:p w14:paraId="60ECAA72"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53C10F"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Services</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226100"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bottom"/>
          </w:tcPr>
          <w:p w14:paraId="4BEFFCEA" w14:textId="77777777" w:rsidR="00C42BAA" w:rsidRPr="00F87A01" w:rsidRDefault="00C42BAA" w:rsidP="00193356">
            <w:pPr>
              <w:spacing w:after="0" w:line="240" w:lineRule="auto"/>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tcPr>
          <w:p w14:paraId="50C67486" w14:textId="77777777" w:rsidR="00C42BAA" w:rsidRPr="00F87A01" w:rsidRDefault="00C42BAA" w:rsidP="00193356">
            <w:pPr>
              <w:spacing w:after="0" w:line="240" w:lineRule="auto"/>
              <w:rPr>
                <w:rFonts w:cstheme="minorHAnsi"/>
                <w:color w:val="000000"/>
                <w:sz w:val="16"/>
                <w:szCs w:val="16"/>
              </w:rPr>
            </w:pPr>
          </w:p>
        </w:tc>
      </w:tr>
      <w:tr w:rsidR="00C42BAA" w:rsidRPr="00F87A01" w14:paraId="5453D2AA"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55C63FA4"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vAlign w:val="bottom"/>
          </w:tcPr>
          <w:p w14:paraId="31845F8E"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52906B"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Supplies</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7B3DCE"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bottom"/>
          </w:tcPr>
          <w:p w14:paraId="12FEAEA7" w14:textId="77777777" w:rsidR="00C42BAA" w:rsidRPr="00F87A01" w:rsidRDefault="00C42BAA" w:rsidP="00193356">
            <w:pPr>
              <w:spacing w:after="0" w:line="240" w:lineRule="auto"/>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tcPr>
          <w:p w14:paraId="4F7EF397" w14:textId="77777777" w:rsidR="00C42BAA" w:rsidRPr="00F87A01" w:rsidRDefault="00C42BAA" w:rsidP="00193356">
            <w:pPr>
              <w:spacing w:after="0" w:line="240" w:lineRule="auto"/>
              <w:rPr>
                <w:rFonts w:cstheme="minorHAnsi"/>
                <w:color w:val="000000"/>
                <w:sz w:val="16"/>
                <w:szCs w:val="16"/>
              </w:rPr>
            </w:pPr>
          </w:p>
        </w:tc>
      </w:tr>
      <w:tr w:rsidR="00C42BAA" w:rsidRPr="00F87A01" w14:paraId="64691E03"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2EC5AE02"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vAlign w:val="bottom"/>
          </w:tcPr>
          <w:p w14:paraId="70B14BEE"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BAD50E"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Capital</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8C7400"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bottom"/>
          </w:tcPr>
          <w:p w14:paraId="554AC56B" w14:textId="77777777" w:rsidR="00C42BAA" w:rsidRPr="00F87A01" w:rsidRDefault="00C42BAA" w:rsidP="00193356">
            <w:pPr>
              <w:spacing w:after="0" w:line="240" w:lineRule="auto"/>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tcPr>
          <w:p w14:paraId="30847429" w14:textId="77777777" w:rsidR="00C42BAA" w:rsidRPr="00F87A01" w:rsidRDefault="00C42BAA" w:rsidP="00193356">
            <w:pPr>
              <w:spacing w:after="0" w:line="240" w:lineRule="auto"/>
              <w:rPr>
                <w:rFonts w:cstheme="minorHAnsi"/>
                <w:color w:val="000000"/>
                <w:sz w:val="16"/>
                <w:szCs w:val="16"/>
              </w:rPr>
            </w:pPr>
          </w:p>
        </w:tc>
      </w:tr>
      <w:tr w:rsidR="00C42BAA" w:rsidRPr="00F87A01" w14:paraId="096C7CAD"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2FB1401E"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vAlign w:val="bottom"/>
          </w:tcPr>
          <w:p w14:paraId="3DF58F5F"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8A0C80"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Travel</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0E4DF0"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bottom"/>
          </w:tcPr>
          <w:p w14:paraId="0ED0B5F3" w14:textId="77777777" w:rsidR="00C42BAA" w:rsidRPr="00F87A01" w:rsidRDefault="00C42BAA" w:rsidP="00193356">
            <w:pPr>
              <w:spacing w:after="0" w:line="240" w:lineRule="auto"/>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tcPr>
          <w:p w14:paraId="77E0E2DF" w14:textId="77777777" w:rsidR="00C42BAA" w:rsidRPr="00F87A01" w:rsidRDefault="00C42BAA" w:rsidP="00193356">
            <w:pPr>
              <w:spacing w:after="0" w:line="240" w:lineRule="auto"/>
              <w:rPr>
                <w:rFonts w:cstheme="minorHAnsi"/>
                <w:color w:val="000000"/>
                <w:sz w:val="16"/>
                <w:szCs w:val="16"/>
              </w:rPr>
            </w:pPr>
          </w:p>
        </w:tc>
      </w:tr>
      <w:tr w:rsidR="00C42BAA" w:rsidRPr="00F87A01" w14:paraId="158FB2B6"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21F7AF79"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vAlign w:val="bottom"/>
          </w:tcPr>
          <w:p w14:paraId="36137865"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FE8074"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Overhead</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9299BC"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bottom"/>
          </w:tcPr>
          <w:p w14:paraId="1420B8F6" w14:textId="77777777" w:rsidR="00C42BAA" w:rsidRPr="00F87A01" w:rsidRDefault="00C42BAA" w:rsidP="00193356">
            <w:pPr>
              <w:spacing w:after="0" w:line="240" w:lineRule="auto"/>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tcPr>
          <w:p w14:paraId="46646BFD" w14:textId="77777777" w:rsidR="00C42BAA" w:rsidRDefault="00C42BAA" w:rsidP="00193356">
            <w:pPr>
              <w:spacing w:after="0" w:line="240" w:lineRule="auto"/>
              <w:rPr>
                <w:rFonts w:cstheme="minorHAnsi"/>
                <w:color w:val="000000"/>
                <w:sz w:val="16"/>
                <w:szCs w:val="16"/>
              </w:rPr>
            </w:pPr>
          </w:p>
        </w:tc>
      </w:tr>
      <w:tr w:rsidR="00C42BAA" w:rsidRPr="00F87A01" w14:paraId="05FCA7C8"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44C7B5E0"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vAlign w:val="bottom"/>
          </w:tcPr>
          <w:p w14:paraId="3C993056"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E0248A"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Total</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69F0B"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bottom"/>
          </w:tcPr>
          <w:p w14:paraId="6A704BD3"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30000</w:t>
            </w:r>
          </w:p>
        </w:tc>
        <w:tc>
          <w:tcPr>
            <w:tcW w:w="865" w:type="dxa"/>
            <w:tcBorders>
              <w:top w:val="single" w:sz="4" w:space="0" w:color="auto"/>
              <w:left w:val="single" w:sz="4" w:space="0" w:color="auto"/>
              <w:bottom w:val="single" w:sz="4" w:space="0" w:color="auto"/>
              <w:right w:val="single" w:sz="4" w:space="0" w:color="auto"/>
            </w:tcBorders>
          </w:tcPr>
          <w:p w14:paraId="7119CDE4" w14:textId="77777777" w:rsidR="00C42BAA" w:rsidRDefault="00C42BAA" w:rsidP="00193356">
            <w:pPr>
              <w:spacing w:after="0" w:line="240" w:lineRule="auto"/>
              <w:rPr>
                <w:rFonts w:cstheme="minorHAnsi"/>
                <w:color w:val="000000"/>
                <w:sz w:val="16"/>
                <w:szCs w:val="16"/>
              </w:rPr>
            </w:pPr>
          </w:p>
        </w:tc>
      </w:tr>
      <w:tr w:rsidR="00C42BAA" w:rsidRPr="00F87A01" w14:paraId="1AF97428"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48BD5230" w14:textId="77777777" w:rsidR="00C42BAA" w:rsidRDefault="00C42BAA" w:rsidP="00193356">
            <w:pPr>
              <w:spacing w:after="0" w:line="240" w:lineRule="auto"/>
              <w:rPr>
                <w:rFonts w:cstheme="minorHAnsi"/>
                <w:color w:val="000000"/>
                <w:sz w:val="16"/>
                <w:szCs w:val="16"/>
              </w:rPr>
            </w:pPr>
            <w:r>
              <w:rPr>
                <w:rFonts w:cstheme="minorHAnsi"/>
                <w:color w:val="000000"/>
                <w:sz w:val="16"/>
                <w:szCs w:val="16"/>
              </w:rPr>
              <w:t>Outcome 1/Output 2/Activity 1</w:t>
            </w:r>
          </w:p>
        </w:tc>
        <w:tc>
          <w:tcPr>
            <w:tcW w:w="758" w:type="dxa"/>
            <w:tcBorders>
              <w:top w:val="single" w:sz="4" w:space="0" w:color="auto"/>
              <w:left w:val="single" w:sz="4" w:space="0" w:color="auto"/>
              <w:bottom w:val="single" w:sz="4" w:space="0" w:color="auto"/>
              <w:right w:val="single" w:sz="4" w:space="0" w:color="auto"/>
            </w:tcBorders>
            <w:vAlign w:val="bottom"/>
          </w:tcPr>
          <w:p w14:paraId="2206CD90"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1.4</w:t>
            </w: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08C3C8"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Personnel</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4BD1E2"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bottom"/>
          </w:tcPr>
          <w:p w14:paraId="20BF9941" w14:textId="77777777" w:rsidR="00C42BAA" w:rsidRPr="00F87A01" w:rsidRDefault="00C42BAA" w:rsidP="00193356">
            <w:pPr>
              <w:spacing w:after="0" w:line="240" w:lineRule="auto"/>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tcPr>
          <w:p w14:paraId="71671765" w14:textId="77777777" w:rsidR="00C42BAA" w:rsidRPr="00F87A01" w:rsidRDefault="00C42BAA" w:rsidP="00193356">
            <w:pPr>
              <w:spacing w:after="0" w:line="240" w:lineRule="auto"/>
              <w:rPr>
                <w:rFonts w:cstheme="minorHAnsi"/>
                <w:color w:val="000000"/>
                <w:sz w:val="16"/>
                <w:szCs w:val="16"/>
              </w:rPr>
            </w:pPr>
          </w:p>
        </w:tc>
      </w:tr>
      <w:tr w:rsidR="00C42BAA" w:rsidRPr="00F87A01" w14:paraId="0AE01C58"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6EE9DCBF"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vAlign w:val="bottom"/>
          </w:tcPr>
          <w:p w14:paraId="1CC690C3"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AC489C"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Services</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6A2BE3"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bottom"/>
          </w:tcPr>
          <w:p w14:paraId="08228B8B" w14:textId="77777777" w:rsidR="00C42BAA" w:rsidRPr="00F87A01" w:rsidRDefault="00C42BAA" w:rsidP="00193356">
            <w:pPr>
              <w:spacing w:after="0" w:line="240" w:lineRule="auto"/>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tcPr>
          <w:p w14:paraId="30501270" w14:textId="77777777" w:rsidR="00C42BAA" w:rsidRPr="00F87A01" w:rsidRDefault="00C42BAA" w:rsidP="00193356">
            <w:pPr>
              <w:spacing w:after="0" w:line="240" w:lineRule="auto"/>
              <w:rPr>
                <w:rFonts w:cstheme="minorHAnsi"/>
                <w:color w:val="000000"/>
                <w:sz w:val="16"/>
                <w:szCs w:val="16"/>
              </w:rPr>
            </w:pPr>
          </w:p>
        </w:tc>
      </w:tr>
      <w:tr w:rsidR="00C42BAA" w:rsidRPr="00F87A01" w14:paraId="679DFFFA"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52AC24A6"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vAlign w:val="bottom"/>
          </w:tcPr>
          <w:p w14:paraId="3106D57D"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38E670"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Supplies</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ED4236"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bottom"/>
          </w:tcPr>
          <w:p w14:paraId="0411DE46" w14:textId="77777777" w:rsidR="00C42BAA" w:rsidRPr="00F87A01" w:rsidRDefault="00C42BAA" w:rsidP="00193356">
            <w:pPr>
              <w:spacing w:after="0" w:line="240" w:lineRule="auto"/>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tcPr>
          <w:p w14:paraId="3C88CFF0" w14:textId="77777777" w:rsidR="00C42BAA" w:rsidRPr="00F87A01" w:rsidRDefault="00C42BAA" w:rsidP="00193356">
            <w:pPr>
              <w:spacing w:after="0" w:line="240" w:lineRule="auto"/>
              <w:rPr>
                <w:rFonts w:cstheme="minorHAnsi"/>
                <w:color w:val="000000"/>
                <w:sz w:val="16"/>
                <w:szCs w:val="16"/>
              </w:rPr>
            </w:pPr>
          </w:p>
        </w:tc>
      </w:tr>
      <w:tr w:rsidR="00C42BAA" w:rsidRPr="00F87A01" w14:paraId="6A563121"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33721933"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vAlign w:val="bottom"/>
          </w:tcPr>
          <w:p w14:paraId="3B3D8B46"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14DCCA"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Capital</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66FB7D"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bottom"/>
          </w:tcPr>
          <w:p w14:paraId="13CAB68A" w14:textId="77777777" w:rsidR="00C42BAA" w:rsidRPr="00F87A01" w:rsidRDefault="00C42BAA" w:rsidP="00193356">
            <w:pPr>
              <w:spacing w:after="0" w:line="240" w:lineRule="auto"/>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tcPr>
          <w:p w14:paraId="62C99496" w14:textId="77777777" w:rsidR="00C42BAA" w:rsidRPr="00F87A01" w:rsidRDefault="00C42BAA" w:rsidP="00193356">
            <w:pPr>
              <w:spacing w:after="0" w:line="240" w:lineRule="auto"/>
              <w:rPr>
                <w:rFonts w:cstheme="minorHAnsi"/>
                <w:color w:val="000000"/>
                <w:sz w:val="16"/>
                <w:szCs w:val="16"/>
              </w:rPr>
            </w:pPr>
          </w:p>
        </w:tc>
      </w:tr>
      <w:tr w:rsidR="00C42BAA" w:rsidRPr="00F87A01" w14:paraId="55D3D0B5"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07A7BBBF"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vAlign w:val="bottom"/>
          </w:tcPr>
          <w:p w14:paraId="48DA526C"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98D05F"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Travel</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7ED63B"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bottom"/>
          </w:tcPr>
          <w:p w14:paraId="43ED69E1" w14:textId="77777777" w:rsidR="00C42BAA" w:rsidRPr="00F87A01" w:rsidRDefault="00C42BAA" w:rsidP="00193356">
            <w:pPr>
              <w:spacing w:after="0" w:line="240" w:lineRule="auto"/>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tcPr>
          <w:p w14:paraId="0603AB6B" w14:textId="77777777" w:rsidR="00C42BAA" w:rsidRPr="00F87A01" w:rsidRDefault="00C42BAA" w:rsidP="00193356">
            <w:pPr>
              <w:spacing w:after="0" w:line="240" w:lineRule="auto"/>
              <w:rPr>
                <w:rFonts w:cstheme="minorHAnsi"/>
                <w:color w:val="000000"/>
                <w:sz w:val="16"/>
                <w:szCs w:val="16"/>
              </w:rPr>
            </w:pPr>
          </w:p>
        </w:tc>
      </w:tr>
      <w:tr w:rsidR="00C42BAA" w:rsidRPr="00F87A01" w14:paraId="0FCFB7B4"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39FA895E"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vAlign w:val="bottom"/>
          </w:tcPr>
          <w:p w14:paraId="5B74BE47"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B48F8C"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Overhead</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F3BAF6"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bottom"/>
          </w:tcPr>
          <w:p w14:paraId="6E5845AF" w14:textId="77777777" w:rsidR="00C42BAA" w:rsidRPr="00F87A01" w:rsidRDefault="00C42BAA" w:rsidP="00193356">
            <w:pPr>
              <w:spacing w:after="0" w:line="240" w:lineRule="auto"/>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tcPr>
          <w:p w14:paraId="4B762E01" w14:textId="77777777" w:rsidR="00C42BAA" w:rsidRDefault="00C42BAA" w:rsidP="00193356">
            <w:pPr>
              <w:spacing w:after="0" w:line="240" w:lineRule="auto"/>
              <w:rPr>
                <w:rFonts w:cstheme="minorHAnsi"/>
                <w:color w:val="000000"/>
                <w:sz w:val="16"/>
                <w:szCs w:val="16"/>
              </w:rPr>
            </w:pPr>
            <w:r>
              <w:rPr>
                <w:rFonts w:cstheme="minorHAnsi"/>
                <w:color w:val="000000"/>
                <w:sz w:val="16"/>
                <w:szCs w:val="16"/>
              </w:rPr>
              <w:t>1870</w:t>
            </w:r>
          </w:p>
        </w:tc>
      </w:tr>
      <w:tr w:rsidR="00C42BAA" w:rsidRPr="00F87A01" w14:paraId="0A6DAE23"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tcPr>
          <w:p w14:paraId="2EC737FA" w14:textId="77777777" w:rsidR="00C42BAA" w:rsidRPr="00F87A01" w:rsidRDefault="00C42BAA" w:rsidP="00193356">
            <w:pPr>
              <w:spacing w:after="0" w:line="240" w:lineRule="auto"/>
              <w:rPr>
                <w:rFonts w:cstheme="minorHAnsi"/>
                <w:color w:val="000000"/>
                <w:sz w:val="16"/>
                <w:szCs w:val="16"/>
              </w:rPr>
            </w:pPr>
          </w:p>
        </w:tc>
        <w:tc>
          <w:tcPr>
            <w:tcW w:w="758" w:type="dxa"/>
            <w:tcBorders>
              <w:top w:val="single" w:sz="4" w:space="0" w:color="auto"/>
              <w:left w:val="single" w:sz="4" w:space="0" w:color="auto"/>
              <w:bottom w:val="single" w:sz="4" w:space="0" w:color="auto"/>
              <w:right w:val="single" w:sz="4" w:space="0" w:color="auto"/>
            </w:tcBorders>
            <w:vAlign w:val="bottom"/>
          </w:tcPr>
          <w:p w14:paraId="2BBB4584"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66AEAC"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Total</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47CE87" w14:textId="77777777" w:rsidR="00C42BAA" w:rsidRPr="00F87A01" w:rsidRDefault="00C42BAA" w:rsidP="00193356">
            <w:pPr>
              <w:spacing w:after="0" w:line="240" w:lineRule="auto"/>
              <w:jc w:val="right"/>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vAlign w:val="bottom"/>
          </w:tcPr>
          <w:p w14:paraId="3DCB0D46" w14:textId="77777777" w:rsidR="00C42BAA" w:rsidRPr="00F87A01" w:rsidRDefault="00C42BAA" w:rsidP="00193356">
            <w:pPr>
              <w:spacing w:after="0" w:line="240" w:lineRule="auto"/>
              <w:rPr>
                <w:rFonts w:cstheme="minorHAnsi"/>
                <w:color w:val="000000"/>
                <w:sz w:val="16"/>
                <w:szCs w:val="16"/>
              </w:rPr>
            </w:pPr>
          </w:p>
        </w:tc>
        <w:tc>
          <w:tcPr>
            <w:tcW w:w="865" w:type="dxa"/>
            <w:tcBorders>
              <w:top w:val="single" w:sz="4" w:space="0" w:color="auto"/>
              <w:left w:val="single" w:sz="4" w:space="0" w:color="auto"/>
              <w:bottom w:val="single" w:sz="4" w:space="0" w:color="auto"/>
              <w:right w:val="single" w:sz="4" w:space="0" w:color="auto"/>
            </w:tcBorders>
          </w:tcPr>
          <w:p w14:paraId="31C9166A" w14:textId="77777777" w:rsidR="00C42BAA" w:rsidRDefault="00C42BAA" w:rsidP="00193356">
            <w:pPr>
              <w:spacing w:after="0" w:line="240" w:lineRule="auto"/>
              <w:rPr>
                <w:rFonts w:cstheme="minorHAnsi"/>
                <w:color w:val="000000"/>
                <w:sz w:val="16"/>
                <w:szCs w:val="16"/>
              </w:rPr>
            </w:pPr>
            <w:r>
              <w:rPr>
                <w:rFonts w:cstheme="minorHAnsi"/>
                <w:color w:val="000000"/>
                <w:sz w:val="16"/>
                <w:szCs w:val="16"/>
              </w:rPr>
              <w:t>11870</w:t>
            </w:r>
          </w:p>
        </w:tc>
      </w:tr>
    </w:tbl>
    <w:p w14:paraId="2CBE2F16" w14:textId="77777777" w:rsidR="00C42BAA" w:rsidRDefault="00C42BAA" w:rsidP="00C42BAA">
      <w:pPr>
        <w:spacing w:line="240" w:lineRule="auto"/>
        <w:rPr>
          <w:rFonts w:cstheme="minorHAnsi"/>
          <w:color w:val="000000"/>
          <w:sz w:val="18"/>
          <w:szCs w:val="18"/>
        </w:rPr>
      </w:pPr>
    </w:p>
    <w:p w14:paraId="4F29D092" w14:textId="77777777" w:rsidR="00A52D26" w:rsidRDefault="00A52D26" w:rsidP="00C42BAA">
      <w:pPr>
        <w:spacing w:line="240" w:lineRule="auto"/>
        <w:rPr>
          <w:rFonts w:cstheme="minorHAnsi"/>
          <w:color w:val="000000"/>
          <w:sz w:val="18"/>
          <w:szCs w:val="18"/>
        </w:rPr>
      </w:pPr>
    </w:p>
    <w:p w14:paraId="12335273" w14:textId="77777777" w:rsidR="00A52D26" w:rsidRDefault="00A52D26" w:rsidP="00C42BAA">
      <w:pPr>
        <w:spacing w:line="240" w:lineRule="auto"/>
        <w:rPr>
          <w:rFonts w:cstheme="minorHAnsi"/>
          <w:color w:val="000000"/>
          <w:sz w:val="18"/>
          <w:szCs w:val="18"/>
        </w:rPr>
      </w:pPr>
    </w:p>
    <w:p w14:paraId="55EEBE59" w14:textId="77777777" w:rsidR="00A52D26" w:rsidRDefault="00A52D26" w:rsidP="00C42BAA">
      <w:pPr>
        <w:spacing w:line="240" w:lineRule="auto"/>
        <w:rPr>
          <w:rFonts w:cstheme="minorHAnsi"/>
          <w:color w:val="000000"/>
          <w:sz w:val="18"/>
          <w:szCs w:val="18"/>
        </w:rPr>
      </w:pPr>
    </w:p>
    <w:tbl>
      <w:tblPr>
        <w:tblW w:w="9090" w:type="dxa"/>
        <w:tblInd w:w="-5" w:type="dxa"/>
        <w:tblLayout w:type="fixed"/>
        <w:tblLook w:val="04A0" w:firstRow="1" w:lastRow="0" w:firstColumn="1" w:lastColumn="0" w:noHBand="0" w:noVBand="1"/>
      </w:tblPr>
      <w:tblGrid>
        <w:gridCol w:w="9090"/>
      </w:tblGrid>
      <w:tr w:rsidR="00C42BAA" w:rsidRPr="00CC6185" w14:paraId="6DAB5649" w14:textId="77777777" w:rsidTr="00193356">
        <w:trPr>
          <w:trHeight w:val="431"/>
        </w:trPr>
        <w:tc>
          <w:tcPr>
            <w:tcW w:w="9090" w:type="dxa"/>
            <w:tcBorders>
              <w:top w:val="single" w:sz="4" w:space="0" w:color="auto"/>
              <w:left w:val="single" w:sz="4" w:space="0" w:color="auto"/>
              <w:bottom w:val="single" w:sz="4" w:space="0" w:color="auto"/>
              <w:right w:val="single" w:sz="4" w:space="0" w:color="auto"/>
            </w:tcBorders>
            <w:shd w:val="clear" w:color="auto" w:fill="auto"/>
            <w:hideMark/>
          </w:tcPr>
          <w:p w14:paraId="17212594"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b/>
                <w:color w:val="000000"/>
                <w:sz w:val="18"/>
                <w:szCs w:val="18"/>
              </w:rPr>
              <w:lastRenderedPageBreak/>
              <w:t>Output 2: Postharvest technologies and practices are tested and disseminated to farmers and other partners to reduce postharvest losses</w:t>
            </w:r>
          </w:p>
        </w:tc>
      </w:tr>
    </w:tbl>
    <w:p w14:paraId="611A1F36" w14:textId="77777777" w:rsidR="00C42BAA" w:rsidRPr="00CC6185" w:rsidRDefault="00C42BAA" w:rsidP="00C42BAA">
      <w:pPr>
        <w:spacing w:line="240" w:lineRule="auto"/>
        <w:rPr>
          <w:rFonts w:eastAsia="Times New Roman" w:cstheme="minorHAnsi"/>
          <w:b/>
          <w:color w:val="000000"/>
          <w:sz w:val="18"/>
          <w:szCs w:val="18"/>
        </w:rPr>
      </w:pPr>
    </w:p>
    <w:p w14:paraId="422C3BA6" w14:textId="77777777" w:rsidR="00C42BAA" w:rsidRPr="00CC6185" w:rsidRDefault="00C42BAA" w:rsidP="00C42BAA">
      <w:pPr>
        <w:spacing w:line="240" w:lineRule="auto"/>
        <w:rPr>
          <w:rFonts w:cstheme="minorHAnsi"/>
          <w:color w:val="000000"/>
          <w:sz w:val="18"/>
          <w:szCs w:val="18"/>
        </w:rPr>
      </w:pPr>
      <w:r w:rsidRPr="00CC6185">
        <w:rPr>
          <w:rFonts w:eastAsia="Times New Roman" w:cstheme="minorHAnsi"/>
          <w:b/>
          <w:color w:val="000000"/>
          <w:sz w:val="18"/>
          <w:szCs w:val="18"/>
        </w:rPr>
        <w:t>Activity 1: Introduce, evaluate, adapt and disseminate existing postharvest technologies and practices.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360"/>
        <w:gridCol w:w="360"/>
        <w:gridCol w:w="450"/>
        <w:gridCol w:w="1080"/>
        <w:gridCol w:w="1800"/>
        <w:gridCol w:w="180"/>
        <w:gridCol w:w="810"/>
        <w:gridCol w:w="109"/>
        <w:gridCol w:w="801"/>
        <w:gridCol w:w="382"/>
        <w:gridCol w:w="1144"/>
      </w:tblGrid>
      <w:tr w:rsidR="00C42BAA" w:rsidRPr="00CC6185" w14:paraId="1F12BD5A" w14:textId="77777777" w:rsidTr="00193356">
        <w:tc>
          <w:tcPr>
            <w:tcW w:w="1638" w:type="dxa"/>
          </w:tcPr>
          <w:p w14:paraId="35F931C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Sub-activity </w:t>
            </w:r>
            <w:r>
              <w:rPr>
                <w:rFonts w:eastAsia="Calibri" w:cstheme="minorHAnsi"/>
                <w:sz w:val="18"/>
                <w:szCs w:val="18"/>
              </w:rPr>
              <w:t>1</w:t>
            </w:r>
            <w:r w:rsidRPr="00CC6185">
              <w:rPr>
                <w:rFonts w:eastAsia="Calibri" w:cstheme="minorHAnsi"/>
                <w:sz w:val="18"/>
                <w:szCs w:val="18"/>
              </w:rPr>
              <w:t>.1:</w:t>
            </w:r>
          </w:p>
        </w:tc>
        <w:tc>
          <w:tcPr>
            <w:tcW w:w="7476" w:type="dxa"/>
            <w:gridSpan w:val="11"/>
          </w:tcPr>
          <w:p w14:paraId="33F6D33E" w14:textId="77777777" w:rsidR="00C42BAA" w:rsidRPr="00CC6185" w:rsidRDefault="00C42BAA" w:rsidP="00193356">
            <w:pPr>
              <w:spacing w:after="0" w:line="240" w:lineRule="auto"/>
              <w:rPr>
                <w:rFonts w:cstheme="minorHAnsi"/>
                <w:sz w:val="18"/>
                <w:szCs w:val="18"/>
              </w:rPr>
            </w:pPr>
            <w:r w:rsidRPr="00CC6185">
              <w:rPr>
                <w:rFonts w:cstheme="minorHAnsi"/>
                <w:color w:val="000000"/>
                <w:sz w:val="18"/>
                <w:szCs w:val="18"/>
              </w:rPr>
              <w:t>Train trainers (technicians, extension workers, partners and community leaders) on the best processing and conservation techniques</w:t>
            </w:r>
          </w:p>
        </w:tc>
      </w:tr>
      <w:tr w:rsidR="00C42BAA" w:rsidRPr="00CC6185" w14:paraId="19AD8858" w14:textId="77777777" w:rsidTr="00193356">
        <w:tc>
          <w:tcPr>
            <w:tcW w:w="9114" w:type="dxa"/>
            <w:gridSpan w:val="12"/>
          </w:tcPr>
          <w:p w14:paraId="2CF6F8A4" w14:textId="77777777" w:rsidR="00C42BAA" w:rsidRPr="00850F41" w:rsidRDefault="00C42BAA" w:rsidP="00193356">
            <w:pPr>
              <w:spacing w:after="0" w:line="240" w:lineRule="auto"/>
              <w:rPr>
                <w:rFonts w:eastAsia="Calibri" w:cstheme="minorHAnsi"/>
                <w:sz w:val="18"/>
                <w:szCs w:val="18"/>
              </w:rPr>
            </w:pPr>
            <w:r w:rsidRPr="00850F41">
              <w:rPr>
                <w:rFonts w:eastAsia="Calibri" w:cstheme="minorHAnsi"/>
                <w:sz w:val="18"/>
                <w:szCs w:val="18"/>
              </w:rPr>
              <w:t>Research team</w:t>
            </w:r>
          </w:p>
        </w:tc>
      </w:tr>
      <w:tr w:rsidR="00C42BAA" w:rsidRPr="00CC6185" w14:paraId="550D1771" w14:textId="77777777" w:rsidTr="00193356">
        <w:tc>
          <w:tcPr>
            <w:tcW w:w="2808" w:type="dxa"/>
            <w:gridSpan w:val="4"/>
          </w:tcPr>
          <w:p w14:paraId="31544680" w14:textId="77777777" w:rsidR="00C42BAA" w:rsidRPr="00850F41" w:rsidRDefault="00C42BAA" w:rsidP="00193356">
            <w:pPr>
              <w:spacing w:after="0" w:line="240" w:lineRule="auto"/>
              <w:rPr>
                <w:rFonts w:eastAsia="Calibri" w:cstheme="minorHAnsi"/>
                <w:sz w:val="18"/>
                <w:szCs w:val="18"/>
              </w:rPr>
            </w:pPr>
            <w:r w:rsidRPr="00850F41">
              <w:rPr>
                <w:rFonts w:eastAsia="Calibri" w:cstheme="minorHAnsi"/>
                <w:sz w:val="18"/>
                <w:szCs w:val="18"/>
              </w:rPr>
              <w:t>Name</w:t>
            </w:r>
          </w:p>
        </w:tc>
        <w:tc>
          <w:tcPr>
            <w:tcW w:w="3060" w:type="dxa"/>
            <w:gridSpan w:val="3"/>
          </w:tcPr>
          <w:p w14:paraId="09216EA0" w14:textId="77777777" w:rsidR="00C42BAA" w:rsidRPr="00850F41" w:rsidRDefault="00C42BAA" w:rsidP="00193356">
            <w:pPr>
              <w:spacing w:after="0" w:line="240" w:lineRule="auto"/>
              <w:rPr>
                <w:rFonts w:eastAsia="Calibri" w:cstheme="minorHAnsi"/>
                <w:sz w:val="18"/>
                <w:szCs w:val="18"/>
              </w:rPr>
            </w:pPr>
            <w:r w:rsidRPr="00850F41">
              <w:rPr>
                <w:rFonts w:eastAsia="Calibri" w:cstheme="minorHAnsi"/>
                <w:sz w:val="18"/>
                <w:szCs w:val="18"/>
              </w:rPr>
              <w:t>Institution</w:t>
            </w:r>
          </w:p>
        </w:tc>
        <w:tc>
          <w:tcPr>
            <w:tcW w:w="3246" w:type="dxa"/>
            <w:gridSpan w:val="5"/>
          </w:tcPr>
          <w:p w14:paraId="629DA699"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Role</w:t>
            </w:r>
          </w:p>
        </w:tc>
      </w:tr>
      <w:tr w:rsidR="00C42BAA" w:rsidRPr="00CC6185" w14:paraId="0A17F6E9" w14:textId="77777777" w:rsidTr="00193356">
        <w:tc>
          <w:tcPr>
            <w:tcW w:w="2808" w:type="dxa"/>
            <w:gridSpan w:val="4"/>
          </w:tcPr>
          <w:p w14:paraId="72493E69" w14:textId="77777777" w:rsidR="00C42BAA" w:rsidRPr="00850F41" w:rsidRDefault="00C42BAA" w:rsidP="00193356">
            <w:pPr>
              <w:spacing w:after="0" w:line="240" w:lineRule="auto"/>
              <w:rPr>
                <w:rFonts w:eastAsia="Calibri" w:cstheme="minorHAnsi"/>
                <w:sz w:val="18"/>
                <w:szCs w:val="18"/>
              </w:rPr>
            </w:pPr>
            <w:r w:rsidRPr="00850F41">
              <w:rPr>
                <w:rFonts w:eastAsia="Calibri" w:cstheme="minorHAnsi"/>
                <w:sz w:val="18"/>
                <w:szCs w:val="18"/>
              </w:rPr>
              <w:t>Fatimata CISSE DIALLO</w:t>
            </w:r>
          </w:p>
        </w:tc>
        <w:tc>
          <w:tcPr>
            <w:tcW w:w="3060" w:type="dxa"/>
            <w:gridSpan w:val="3"/>
          </w:tcPr>
          <w:p w14:paraId="7EEC45B7" w14:textId="77777777" w:rsidR="00C42BAA" w:rsidRPr="00850F41" w:rsidRDefault="00C42BAA" w:rsidP="00193356">
            <w:pPr>
              <w:spacing w:after="0" w:line="240" w:lineRule="auto"/>
              <w:rPr>
                <w:rFonts w:eastAsia="Calibri" w:cstheme="minorHAnsi"/>
                <w:sz w:val="18"/>
                <w:szCs w:val="18"/>
              </w:rPr>
            </w:pPr>
            <w:r w:rsidRPr="00850F41">
              <w:rPr>
                <w:rFonts w:eastAsia="Calibri" w:cstheme="minorHAnsi"/>
                <w:sz w:val="18"/>
                <w:szCs w:val="18"/>
              </w:rPr>
              <w:t>IER</w:t>
            </w:r>
          </w:p>
        </w:tc>
        <w:tc>
          <w:tcPr>
            <w:tcW w:w="3246" w:type="dxa"/>
            <w:gridSpan w:val="5"/>
          </w:tcPr>
          <w:p w14:paraId="493B7C2F"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Principal investigator</w:t>
            </w:r>
          </w:p>
        </w:tc>
      </w:tr>
      <w:tr w:rsidR="00C42BAA" w:rsidRPr="00CC6185" w14:paraId="14517142" w14:textId="77777777" w:rsidTr="00193356">
        <w:tc>
          <w:tcPr>
            <w:tcW w:w="2808" w:type="dxa"/>
            <w:gridSpan w:val="4"/>
          </w:tcPr>
          <w:p w14:paraId="54680855" w14:textId="77777777" w:rsidR="00C42BAA" w:rsidRPr="00850F41" w:rsidRDefault="00C42BAA" w:rsidP="00193356">
            <w:pPr>
              <w:spacing w:after="0" w:line="240" w:lineRule="auto"/>
              <w:rPr>
                <w:rFonts w:eastAsia="Calibri" w:cstheme="minorHAnsi"/>
                <w:sz w:val="18"/>
                <w:szCs w:val="18"/>
              </w:rPr>
            </w:pPr>
            <w:r w:rsidRPr="00850F41">
              <w:rPr>
                <w:rFonts w:eastAsia="Calibri" w:cstheme="minorHAnsi"/>
                <w:sz w:val="18"/>
                <w:szCs w:val="18"/>
              </w:rPr>
              <w:t>Salimata SIDIBE COULIBALY</w:t>
            </w:r>
          </w:p>
        </w:tc>
        <w:tc>
          <w:tcPr>
            <w:tcW w:w="3060" w:type="dxa"/>
            <w:gridSpan w:val="3"/>
          </w:tcPr>
          <w:p w14:paraId="36148DDB" w14:textId="77777777" w:rsidR="00C42BAA" w:rsidRPr="00850F41" w:rsidRDefault="00C42BAA" w:rsidP="00193356">
            <w:pPr>
              <w:spacing w:after="0" w:line="240" w:lineRule="auto"/>
              <w:rPr>
                <w:rFonts w:eastAsia="Calibri" w:cstheme="minorHAnsi"/>
                <w:sz w:val="18"/>
                <w:szCs w:val="18"/>
              </w:rPr>
            </w:pPr>
            <w:r w:rsidRPr="00850F41">
              <w:rPr>
                <w:rFonts w:eastAsia="Calibri" w:cstheme="minorHAnsi"/>
                <w:sz w:val="18"/>
                <w:szCs w:val="18"/>
              </w:rPr>
              <w:t>IER</w:t>
            </w:r>
          </w:p>
        </w:tc>
        <w:tc>
          <w:tcPr>
            <w:tcW w:w="3246" w:type="dxa"/>
            <w:gridSpan w:val="5"/>
          </w:tcPr>
          <w:p w14:paraId="4D92D064"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 xml:space="preserve">Co-PI </w:t>
            </w:r>
          </w:p>
        </w:tc>
      </w:tr>
      <w:tr w:rsidR="00C42BAA" w:rsidRPr="00CC6185" w14:paraId="2EC0876B" w14:textId="77777777" w:rsidTr="00193356">
        <w:tc>
          <w:tcPr>
            <w:tcW w:w="2808" w:type="dxa"/>
            <w:gridSpan w:val="4"/>
          </w:tcPr>
          <w:p w14:paraId="1372BE28" w14:textId="77777777" w:rsidR="00C42BAA" w:rsidRPr="00850F41" w:rsidRDefault="00C42BAA" w:rsidP="00193356">
            <w:pPr>
              <w:spacing w:after="0" w:line="240" w:lineRule="auto"/>
              <w:rPr>
                <w:rFonts w:eastAsia="Calibri" w:cstheme="minorHAnsi"/>
                <w:sz w:val="18"/>
                <w:szCs w:val="18"/>
              </w:rPr>
            </w:pPr>
            <w:r w:rsidRPr="00850F41">
              <w:rPr>
                <w:rFonts w:eastAsia="Calibri" w:cstheme="minorHAnsi"/>
                <w:sz w:val="18"/>
                <w:szCs w:val="18"/>
              </w:rPr>
              <w:t>TOURE Fadimata MAIGA</w:t>
            </w:r>
          </w:p>
        </w:tc>
        <w:tc>
          <w:tcPr>
            <w:tcW w:w="3060" w:type="dxa"/>
            <w:gridSpan w:val="3"/>
          </w:tcPr>
          <w:p w14:paraId="33F5BB74" w14:textId="77777777" w:rsidR="00C42BAA" w:rsidRPr="00850F41" w:rsidRDefault="00C42BAA" w:rsidP="00193356">
            <w:pPr>
              <w:spacing w:after="0" w:line="240" w:lineRule="auto"/>
              <w:rPr>
                <w:rFonts w:eastAsia="Calibri" w:cstheme="minorHAnsi"/>
                <w:sz w:val="18"/>
                <w:szCs w:val="18"/>
              </w:rPr>
            </w:pPr>
            <w:r w:rsidRPr="00850F41">
              <w:rPr>
                <w:rFonts w:eastAsia="Calibri" w:cstheme="minorHAnsi"/>
                <w:sz w:val="18"/>
                <w:szCs w:val="18"/>
              </w:rPr>
              <w:t>IER</w:t>
            </w:r>
          </w:p>
        </w:tc>
        <w:tc>
          <w:tcPr>
            <w:tcW w:w="3246" w:type="dxa"/>
            <w:gridSpan w:val="5"/>
          </w:tcPr>
          <w:p w14:paraId="75253072"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Technician</w:t>
            </w:r>
          </w:p>
        </w:tc>
      </w:tr>
      <w:tr w:rsidR="00C42BAA" w:rsidRPr="00CC6185" w14:paraId="4B21E92D" w14:textId="77777777" w:rsidTr="00193356">
        <w:tc>
          <w:tcPr>
            <w:tcW w:w="9114" w:type="dxa"/>
            <w:gridSpan w:val="12"/>
          </w:tcPr>
          <w:p w14:paraId="2B17CD0B" w14:textId="77777777" w:rsidR="00C42BAA" w:rsidRPr="00850F41" w:rsidRDefault="00C42BAA" w:rsidP="00193356">
            <w:pPr>
              <w:spacing w:after="0" w:line="240" w:lineRule="auto"/>
              <w:rPr>
                <w:rFonts w:eastAsia="Calibri" w:cstheme="minorHAnsi"/>
                <w:sz w:val="18"/>
                <w:szCs w:val="18"/>
              </w:rPr>
            </w:pPr>
            <w:r w:rsidRPr="00850F41">
              <w:rPr>
                <w:rFonts w:eastAsia="Calibri" w:cstheme="minorHAnsi"/>
                <w:sz w:val="18"/>
                <w:szCs w:val="18"/>
              </w:rPr>
              <w:t>KONE Mariam DEMBELE                   IER                                                              Technician</w:t>
            </w:r>
          </w:p>
        </w:tc>
      </w:tr>
      <w:tr w:rsidR="00C42BAA" w:rsidRPr="00CC6185" w14:paraId="366477C0" w14:textId="77777777" w:rsidTr="00193356">
        <w:tc>
          <w:tcPr>
            <w:tcW w:w="9114" w:type="dxa"/>
            <w:gridSpan w:val="12"/>
          </w:tcPr>
          <w:p w14:paraId="6EFB3671" w14:textId="77777777" w:rsidR="00C42BAA" w:rsidRPr="00850F41" w:rsidRDefault="00C42BAA" w:rsidP="00193356">
            <w:pPr>
              <w:spacing w:after="0" w:line="240" w:lineRule="auto"/>
              <w:rPr>
                <w:rFonts w:cstheme="minorHAnsi"/>
                <w:sz w:val="18"/>
                <w:szCs w:val="18"/>
              </w:rPr>
            </w:pPr>
            <w:r w:rsidRPr="00850F41">
              <w:rPr>
                <w:rFonts w:eastAsia="Calibri" w:cstheme="minorHAnsi"/>
                <w:sz w:val="18"/>
                <w:szCs w:val="18"/>
              </w:rPr>
              <w:t>e. Student(s)</w:t>
            </w:r>
          </w:p>
        </w:tc>
      </w:tr>
      <w:tr w:rsidR="00C42BAA" w:rsidRPr="00CC6185" w14:paraId="60EB3756" w14:textId="77777777" w:rsidTr="00193356">
        <w:tc>
          <w:tcPr>
            <w:tcW w:w="2358" w:type="dxa"/>
            <w:gridSpan w:val="3"/>
          </w:tcPr>
          <w:p w14:paraId="4752CD67" w14:textId="77777777" w:rsidR="00C42BAA" w:rsidRPr="00850F41" w:rsidRDefault="00C42BAA" w:rsidP="00193356">
            <w:pPr>
              <w:spacing w:after="0" w:line="240" w:lineRule="auto"/>
              <w:rPr>
                <w:rFonts w:eastAsia="Calibri" w:cstheme="minorHAnsi"/>
                <w:sz w:val="18"/>
                <w:szCs w:val="18"/>
              </w:rPr>
            </w:pPr>
            <w:r w:rsidRPr="00850F41">
              <w:rPr>
                <w:rFonts w:eastAsia="Calibri" w:cstheme="minorHAnsi"/>
                <w:sz w:val="18"/>
                <w:szCs w:val="18"/>
              </w:rPr>
              <w:t>Name</w:t>
            </w:r>
          </w:p>
        </w:tc>
        <w:tc>
          <w:tcPr>
            <w:tcW w:w="3330" w:type="dxa"/>
            <w:gridSpan w:val="3"/>
          </w:tcPr>
          <w:p w14:paraId="4E9EBB4A" w14:textId="77777777" w:rsidR="00C42BAA" w:rsidRPr="00850F41" w:rsidRDefault="00C42BAA" w:rsidP="00193356">
            <w:pPr>
              <w:spacing w:after="0" w:line="240" w:lineRule="auto"/>
              <w:rPr>
                <w:rFonts w:eastAsia="Calibri" w:cstheme="minorHAnsi"/>
                <w:sz w:val="18"/>
                <w:szCs w:val="18"/>
              </w:rPr>
            </w:pPr>
            <w:r w:rsidRPr="00850F41">
              <w:rPr>
                <w:rFonts w:eastAsia="Calibri" w:cstheme="minorHAnsi"/>
                <w:sz w:val="18"/>
                <w:szCs w:val="18"/>
              </w:rPr>
              <w:t>Institute</w:t>
            </w:r>
          </w:p>
        </w:tc>
        <w:tc>
          <w:tcPr>
            <w:tcW w:w="1099" w:type="dxa"/>
            <w:gridSpan w:val="3"/>
          </w:tcPr>
          <w:p w14:paraId="3A83DBA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Degree</w:t>
            </w:r>
          </w:p>
        </w:tc>
        <w:tc>
          <w:tcPr>
            <w:tcW w:w="1183" w:type="dxa"/>
            <w:gridSpan w:val="2"/>
          </w:tcPr>
          <w:p w14:paraId="6F8F54D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Start</w:t>
            </w:r>
          </w:p>
        </w:tc>
        <w:tc>
          <w:tcPr>
            <w:tcW w:w="1144" w:type="dxa"/>
          </w:tcPr>
          <w:p w14:paraId="68B7740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End</w:t>
            </w:r>
          </w:p>
        </w:tc>
      </w:tr>
      <w:tr w:rsidR="00C42BAA" w:rsidRPr="00CC6185" w14:paraId="10C3087E" w14:textId="77777777" w:rsidTr="00193356">
        <w:tc>
          <w:tcPr>
            <w:tcW w:w="2358" w:type="dxa"/>
            <w:gridSpan w:val="3"/>
          </w:tcPr>
          <w:p w14:paraId="3AB6D5A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1.</w:t>
            </w:r>
          </w:p>
        </w:tc>
        <w:tc>
          <w:tcPr>
            <w:tcW w:w="3330" w:type="dxa"/>
            <w:gridSpan w:val="3"/>
          </w:tcPr>
          <w:p w14:paraId="13303C38" w14:textId="77777777" w:rsidR="00C42BAA" w:rsidRPr="00CC6185" w:rsidRDefault="00C42BAA" w:rsidP="00193356">
            <w:pPr>
              <w:spacing w:after="0" w:line="240" w:lineRule="auto"/>
              <w:rPr>
                <w:rFonts w:eastAsia="Calibri" w:cstheme="minorHAnsi"/>
                <w:sz w:val="18"/>
                <w:szCs w:val="18"/>
              </w:rPr>
            </w:pPr>
          </w:p>
        </w:tc>
        <w:tc>
          <w:tcPr>
            <w:tcW w:w="1099" w:type="dxa"/>
            <w:gridSpan w:val="3"/>
          </w:tcPr>
          <w:p w14:paraId="3C82F92D" w14:textId="77777777" w:rsidR="00C42BAA" w:rsidRPr="00CC6185" w:rsidRDefault="00C42BAA" w:rsidP="00193356">
            <w:pPr>
              <w:spacing w:after="0" w:line="240" w:lineRule="auto"/>
              <w:rPr>
                <w:rFonts w:eastAsia="Calibri" w:cstheme="minorHAnsi"/>
                <w:sz w:val="18"/>
                <w:szCs w:val="18"/>
              </w:rPr>
            </w:pPr>
          </w:p>
        </w:tc>
        <w:tc>
          <w:tcPr>
            <w:tcW w:w="1183" w:type="dxa"/>
            <w:gridSpan w:val="2"/>
          </w:tcPr>
          <w:p w14:paraId="079DFC1B" w14:textId="77777777" w:rsidR="00C42BAA" w:rsidRPr="00CC6185" w:rsidRDefault="00C42BAA" w:rsidP="00193356">
            <w:pPr>
              <w:spacing w:after="0" w:line="240" w:lineRule="auto"/>
              <w:rPr>
                <w:rFonts w:eastAsia="Calibri" w:cstheme="minorHAnsi"/>
                <w:sz w:val="18"/>
                <w:szCs w:val="18"/>
              </w:rPr>
            </w:pPr>
          </w:p>
        </w:tc>
        <w:tc>
          <w:tcPr>
            <w:tcW w:w="1144" w:type="dxa"/>
          </w:tcPr>
          <w:p w14:paraId="52DD5998" w14:textId="77777777" w:rsidR="00C42BAA" w:rsidRPr="00CC6185" w:rsidRDefault="00C42BAA" w:rsidP="00193356">
            <w:pPr>
              <w:spacing w:after="0" w:line="240" w:lineRule="auto"/>
              <w:rPr>
                <w:rFonts w:eastAsia="Calibri" w:cstheme="minorHAnsi"/>
                <w:sz w:val="18"/>
                <w:szCs w:val="18"/>
              </w:rPr>
            </w:pPr>
          </w:p>
        </w:tc>
      </w:tr>
      <w:tr w:rsidR="00C42BAA" w:rsidRPr="00CC6185" w14:paraId="4684E5B5" w14:textId="77777777" w:rsidTr="00193356">
        <w:tc>
          <w:tcPr>
            <w:tcW w:w="2358" w:type="dxa"/>
            <w:gridSpan w:val="3"/>
          </w:tcPr>
          <w:p w14:paraId="25298F4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w:t>
            </w:r>
          </w:p>
        </w:tc>
        <w:tc>
          <w:tcPr>
            <w:tcW w:w="3330" w:type="dxa"/>
            <w:gridSpan w:val="3"/>
          </w:tcPr>
          <w:p w14:paraId="466B92C1" w14:textId="77777777" w:rsidR="00C42BAA" w:rsidRPr="00CC6185" w:rsidRDefault="00C42BAA" w:rsidP="00193356">
            <w:pPr>
              <w:spacing w:after="0" w:line="240" w:lineRule="auto"/>
              <w:rPr>
                <w:rFonts w:eastAsia="Calibri" w:cstheme="minorHAnsi"/>
                <w:sz w:val="18"/>
                <w:szCs w:val="18"/>
              </w:rPr>
            </w:pPr>
          </w:p>
        </w:tc>
        <w:tc>
          <w:tcPr>
            <w:tcW w:w="1099" w:type="dxa"/>
            <w:gridSpan w:val="3"/>
          </w:tcPr>
          <w:p w14:paraId="27E9D3C7" w14:textId="77777777" w:rsidR="00C42BAA" w:rsidRPr="00CC6185" w:rsidRDefault="00C42BAA" w:rsidP="00193356">
            <w:pPr>
              <w:spacing w:after="0" w:line="240" w:lineRule="auto"/>
              <w:rPr>
                <w:rFonts w:eastAsia="Calibri" w:cstheme="minorHAnsi"/>
                <w:sz w:val="18"/>
                <w:szCs w:val="18"/>
              </w:rPr>
            </w:pPr>
          </w:p>
        </w:tc>
        <w:tc>
          <w:tcPr>
            <w:tcW w:w="1183" w:type="dxa"/>
            <w:gridSpan w:val="2"/>
          </w:tcPr>
          <w:p w14:paraId="506E2EB7" w14:textId="77777777" w:rsidR="00C42BAA" w:rsidRPr="00CC6185" w:rsidRDefault="00C42BAA" w:rsidP="00193356">
            <w:pPr>
              <w:spacing w:after="0" w:line="240" w:lineRule="auto"/>
              <w:rPr>
                <w:rFonts w:eastAsia="Calibri" w:cstheme="minorHAnsi"/>
                <w:sz w:val="18"/>
                <w:szCs w:val="18"/>
              </w:rPr>
            </w:pPr>
          </w:p>
        </w:tc>
        <w:tc>
          <w:tcPr>
            <w:tcW w:w="1144" w:type="dxa"/>
          </w:tcPr>
          <w:p w14:paraId="2E030FE1" w14:textId="77777777" w:rsidR="00C42BAA" w:rsidRPr="00CC6185" w:rsidRDefault="00C42BAA" w:rsidP="00193356">
            <w:pPr>
              <w:spacing w:after="0" w:line="240" w:lineRule="auto"/>
              <w:rPr>
                <w:rFonts w:eastAsia="Calibri" w:cstheme="minorHAnsi"/>
                <w:sz w:val="18"/>
                <w:szCs w:val="18"/>
              </w:rPr>
            </w:pPr>
          </w:p>
        </w:tc>
      </w:tr>
      <w:tr w:rsidR="00C42BAA" w:rsidRPr="00CC6185" w14:paraId="6153CB43" w14:textId="77777777" w:rsidTr="00193356">
        <w:tc>
          <w:tcPr>
            <w:tcW w:w="2358" w:type="dxa"/>
            <w:gridSpan w:val="3"/>
          </w:tcPr>
          <w:p w14:paraId="736D28B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3.</w:t>
            </w:r>
          </w:p>
        </w:tc>
        <w:tc>
          <w:tcPr>
            <w:tcW w:w="3330" w:type="dxa"/>
            <w:gridSpan w:val="3"/>
          </w:tcPr>
          <w:p w14:paraId="3DBFFE20" w14:textId="77777777" w:rsidR="00C42BAA" w:rsidRPr="00CC6185" w:rsidRDefault="00C42BAA" w:rsidP="00193356">
            <w:pPr>
              <w:spacing w:after="0" w:line="240" w:lineRule="auto"/>
              <w:rPr>
                <w:rFonts w:eastAsia="Calibri" w:cstheme="minorHAnsi"/>
                <w:sz w:val="18"/>
                <w:szCs w:val="18"/>
              </w:rPr>
            </w:pPr>
          </w:p>
        </w:tc>
        <w:tc>
          <w:tcPr>
            <w:tcW w:w="1099" w:type="dxa"/>
            <w:gridSpan w:val="3"/>
          </w:tcPr>
          <w:p w14:paraId="0984DF08" w14:textId="77777777" w:rsidR="00C42BAA" w:rsidRPr="00CC6185" w:rsidRDefault="00C42BAA" w:rsidP="00193356">
            <w:pPr>
              <w:spacing w:after="0" w:line="240" w:lineRule="auto"/>
              <w:rPr>
                <w:rFonts w:eastAsia="Calibri" w:cstheme="minorHAnsi"/>
                <w:sz w:val="18"/>
                <w:szCs w:val="18"/>
              </w:rPr>
            </w:pPr>
          </w:p>
        </w:tc>
        <w:tc>
          <w:tcPr>
            <w:tcW w:w="1183" w:type="dxa"/>
            <w:gridSpan w:val="2"/>
          </w:tcPr>
          <w:p w14:paraId="496CDB5F" w14:textId="77777777" w:rsidR="00C42BAA" w:rsidRPr="00CC6185" w:rsidRDefault="00C42BAA" w:rsidP="00193356">
            <w:pPr>
              <w:spacing w:after="0" w:line="240" w:lineRule="auto"/>
              <w:rPr>
                <w:rFonts w:eastAsia="Calibri" w:cstheme="minorHAnsi"/>
                <w:sz w:val="18"/>
                <w:szCs w:val="18"/>
              </w:rPr>
            </w:pPr>
          </w:p>
        </w:tc>
        <w:tc>
          <w:tcPr>
            <w:tcW w:w="1144" w:type="dxa"/>
          </w:tcPr>
          <w:p w14:paraId="70289E74" w14:textId="77777777" w:rsidR="00C42BAA" w:rsidRPr="00CC6185" w:rsidRDefault="00C42BAA" w:rsidP="00193356">
            <w:pPr>
              <w:spacing w:after="0" w:line="240" w:lineRule="auto"/>
              <w:rPr>
                <w:rFonts w:eastAsia="Calibri" w:cstheme="minorHAnsi"/>
                <w:sz w:val="18"/>
                <w:szCs w:val="18"/>
              </w:rPr>
            </w:pPr>
          </w:p>
        </w:tc>
      </w:tr>
      <w:tr w:rsidR="00C42BAA" w:rsidRPr="00CC6185" w14:paraId="4F09F102" w14:textId="77777777" w:rsidTr="00193356">
        <w:tc>
          <w:tcPr>
            <w:tcW w:w="1638" w:type="dxa"/>
          </w:tcPr>
          <w:p w14:paraId="66A9C4BF" w14:textId="77777777" w:rsidR="00C42BAA" w:rsidRPr="00CC6185" w:rsidRDefault="00C42BAA" w:rsidP="00193356">
            <w:pPr>
              <w:spacing w:after="0" w:line="240" w:lineRule="auto"/>
              <w:rPr>
                <w:rFonts w:eastAsia="Calibri" w:cstheme="minorHAnsi"/>
                <w:sz w:val="18"/>
                <w:szCs w:val="18"/>
              </w:rPr>
            </w:pPr>
          </w:p>
        </w:tc>
        <w:tc>
          <w:tcPr>
            <w:tcW w:w="7476" w:type="dxa"/>
            <w:gridSpan w:val="11"/>
          </w:tcPr>
          <w:p w14:paraId="19EDB373" w14:textId="77777777" w:rsidR="00C42BAA" w:rsidRPr="00CC6185" w:rsidRDefault="00C42BAA" w:rsidP="00193356">
            <w:pPr>
              <w:spacing w:after="0" w:line="240" w:lineRule="auto"/>
              <w:rPr>
                <w:rFonts w:eastAsia="Calibri" w:cstheme="minorHAnsi"/>
                <w:sz w:val="18"/>
                <w:szCs w:val="18"/>
              </w:rPr>
            </w:pPr>
          </w:p>
        </w:tc>
      </w:tr>
      <w:tr w:rsidR="00C42BAA" w:rsidRPr="00CC6185" w14:paraId="4676E4AD" w14:textId="77777777" w:rsidTr="00193356">
        <w:tc>
          <w:tcPr>
            <w:tcW w:w="1638" w:type="dxa"/>
          </w:tcPr>
          <w:p w14:paraId="4B6FB65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f. Location(s)</w:t>
            </w:r>
          </w:p>
        </w:tc>
        <w:tc>
          <w:tcPr>
            <w:tcW w:w="7476" w:type="dxa"/>
            <w:gridSpan w:val="11"/>
          </w:tcPr>
          <w:p w14:paraId="17B2EE9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Bougouni, Koutiala</w:t>
            </w:r>
          </w:p>
        </w:tc>
      </w:tr>
      <w:tr w:rsidR="00C42BAA" w:rsidRPr="00CC6185" w14:paraId="0FF959C9" w14:textId="77777777" w:rsidTr="00193356">
        <w:tc>
          <w:tcPr>
            <w:tcW w:w="1638" w:type="dxa"/>
          </w:tcPr>
          <w:p w14:paraId="5A2F9CE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g. Start</w:t>
            </w:r>
          </w:p>
        </w:tc>
        <w:tc>
          <w:tcPr>
            <w:tcW w:w="7476" w:type="dxa"/>
            <w:gridSpan w:val="11"/>
          </w:tcPr>
          <w:p w14:paraId="6FA45FB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2017</w:t>
            </w:r>
          </w:p>
        </w:tc>
      </w:tr>
      <w:tr w:rsidR="00C42BAA" w:rsidRPr="00CC6185" w14:paraId="0EE9AB2E" w14:textId="77777777" w:rsidTr="00193356">
        <w:tc>
          <w:tcPr>
            <w:tcW w:w="1638" w:type="dxa"/>
          </w:tcPr>
          <w:p w14:paraId="6BF6273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h. End</w:t>
            </w:r>
          </w:p>
        </w:tc>
        <w:tc>
          <w:tcPr>
            <w:tcW w:w="7476" w:type="dxa"/>
            <w:gridSpan w:val="11"/>
          </w:tcPr>
          <w:p w14:paraId="5D4A855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2018</w:t>
            </w:r>
          </w:p>
        </w:tc>
      </w:tr>
      <w:tr w:rsidR="00C42BAA" w:rsidRPr="00CC6185" w14:paraId="11915E5D" w14:textId="77777777" w:rsidTr="00193356">
        <w:tc>
          <w:tcPr>
            <w:tcW w:w="1638" w:type="dxa"/>
          </w:tcPr>
          <w:p w14:paraId="3558B803" w14:textId="77777777" w:rsidR="00C42BAA" w:rsidRPr="00CC6185" w:rsidRDefault="00C42BAA" w:rsidP="00193356">
            <w:pPr>
              <w:spacing w:after="0" w:line="240" w:lineRule="auto"/>
              <w:rPr>
                <w:rFonts w:eastAsia="Calibri" w:cstheme="minorHAnsi"/>
                <w:sz w:val="18"/>
                <w:szCs w:val="18"/>
              </w:rPr>
            </w:pPr>
          </w:p>
        </w:tc>
        <w:tc>
          <w:tcPr>
            <w:tcW w:w="7476" w:type="dxa"/>
            <w:gridSpan w:val="11"/>
          </w:tcPr>
          <w:p w14:paraId="27981CB0" w14:textId="77777777" w:rsidR="00C42BAA" w:rsidRPr="00CC6185" w:rsidRDefault="00C42BAA" w:rsidP="00193356">
            <w:pPr>
              <w:spacing w:after="0" w:line="240" w:lineRule="auto"/>
              <w:rPr>
                <w:rFonts w:eastAsia="Calibri" w:cstheme="minorHAnsi"/>
                <w:sz w:val="18"/>
                <w:szCs w:val="18"/>
              </w:rPr>
            </w:pPr>
          </w:p>
        </w:tc>
      </w:tr>
      <w:tr w:rsidR="00C42BAA" w:rsidRPr="00CC6185" w14:paraId="265F6DF2" w14:textId="77777777" w:rsidTr="00193356">
        <w:tc>
          <w:tcPr>
            <w:tcW w:w="9114" w:type="dxa"/>
            <w:gridSpan w:val="12"/>
          </w:tcPr>
          <w:p w14:paraId="10DDC1C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1. Justification</w:t>
            </w:r>
          </w:p>
        </w:tc>
      </w:tr>
      <w:tr w:rsidR="00C42BAA" w:rsidRPr="00CC6185" w14:paraId="2C282DA2"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3609AC6A" w14:textId="77777777" w:rsidR="00C42BAA" w:rsidRPr="00CC6185" w:rsidRDefault="00C42BAA" w:rsidP="00193356">
            <w:pPr>
              <w:spacing w:after="0" w:line="240" w:lineRule="auto"/>
              <w:rPr>
                <w:rFonts w:eastAsia="Calibri" w:cstheme="minorHAnsi"/>
                <w:sz w:val="18"/>
                <w:szCs w:val="18"/>
              </w:rPr>
            </w:pPr>
          </w:p>
        </w:tc>
      </w:tr>
      <w:tr w:rsidR="00C42BAA" w:rsidRPr="00CC6185" w14:paraId="61145963"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1C6B7280" w14:textId="77777777" w:rsidR="00C42BAA" w:rsidRPr="00CC6185" w:rsidRDefault="00C42BAA" w:rsidP="00193356">
            <w:pPr>
              <w:spacing w:after="0" w:line="240" w:lineRule="auto"/>
              <w:rPr>
                <w:rFonts w:eastAsia="Calibri" w:cstheme="minorHAnsi"/>
                <w:sz w:val="18"/>
                <w:szCs w:val="18"/>
              </w:rPr>
            </w:pPr>
          </w:p>
        </w:tc>
      </w:tr>
      <w:tr w:rsidR="00C42BAA" w:rsidRPr="00CC6185" w14:paraId="379DD098"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64B6105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 Objectives</w:t>
            </w:r>
          </w:p>
        </w:tc>
      </w:tr>
      <w:tr w:rsidR="00C42BAA" w:rsidRPr="00CC6185" w14:paraId="1B2E82DA"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3C581BC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2.1 Strengthen capacity of farmers and farm families </w:t>
            </w:r>
            <w:r w:rsidRPr="00CC6185">
              <w:rPr>
                <w:rFonts w:cstheme="minorHAnsi"/>
                <w:color w:val="000000"/>
                <w:sz w:val="18"/>
                <w:szCs w:val="18"/>
              </w:rPr>
              <w:t>on postharvest technologies to reduce postharvest losses</w:t>
            </w:r>
          </w:p>
        </w:tc>
      </w:tr>
      <w:tr w:rsidR="00C42BAA" w:rsidRPr="00CC6185" w14:paraId="64EDEF4E"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625EABB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2.2 </w:t>
            </w:r>
          </w:p>
        </w:tc>
      </w:tr>
      <w:tr w:rsidR="00C42BAA" w:rsidRPr="00CC6185" w14:paraId="54C82A76"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1702782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2.3</w:t>
            </w:r>
          </w:p>
        </w:tc>
      </w:tr>
      <w:tr w:rsidR="00C42BAA" w:rsidRPr="00CC6185" w14:paraId="2D6BFE7A"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1E11D6D9" w14:textId="77777777" w:rsidR="00C42BAA" w:rsidRPr="00CC6185" w:rsidRDefault="00C42BAA" w:rsidP="00193356">
            <w:pPr>
              <w:spacing w:after="0" w:line="240" w:lineRule="auto"/>
              <w:rPr>
                <w:rFonts w:eastAsia="Calibri" w:cstheme="minorHAnsi"/>
                <w:sz w:val="18"/>
                <w:szCs w:val="18"/>
              </w:rPr>
            </w:pPr>
          </w:p>
        </w:tc>
      </w:tr>
      <w:tr w:rsidR="00C42BAA" w:rsidRPr="00CC6185" w14:paraId="785D59FB"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230E584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3. Research questions</w:t>
            </w:r>
          </w:p>
        </w:tc>
      </w:tr>
      <w:tr w:rsidR="00C42BAA" w:rsidRPr="00CC6185" w14:paraId="516DE17D"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3051E93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3.1 N/A</w:t>
            </w:r>
          </w:p>
        </w:tc>
      </w:tr>
      <w:tr w:rsidR="00C42BAA" w:rsidRPr="00CC6185" w14:paraId="14A580B1"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7F705CC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3.3</w:t>
            </w:r>
          </w:p>
        </w:tc>
      </w:tr>
      <w:tr w:rsidR="00C42BAA" w:rsidRPr="00CC6185" w14:paraId="2F6BE350"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2C46B3C9" w14:textId="77777777" w:rsidR="00C42BAA" w:rsidRPr="00CC6185" w:rsidRDefault="00C42BAA" w:rsidP="00193356">
            <w:pPr>
              <w:spacing w:after="0" w:line="240" w:lineRule="auto"/>
              <w:rPr>
                <w:rFonts w:eastAsia="Calibri" w:cstheme="minorHAnsi"/>
                <w:sz w:val="18"/>
                <w:szCs w:val="18"/>
              </w:rPr>
            </w:pPr>
          </w:p>
        </w:tc>
      </w:tr>
      <w:tr w:rsidR="00C42BAA" w:rsidRPr="00CC6185" w14:paraId="5FDE4444"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58FC3DD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4. Procedures (survey methods, gender disaggregation, treatments, experimental design, sample size, etc). </w:t>
            </w:r>
          </w:p>
        </w:tc>
      </w:tr>
      <w:tr w:rsidR="00C42BAA" w:rsidRPr="00CC6185" w14:paraId="77912DB7"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6CEDBDA4" w14:textId="77777777" w:rsidR="00C42BAA" w:rsidRPr="00CC6185" w:rsidRDefault="00C42BAA" w:rsidP="00193356">
            <w:pPr>
              <w:spacing w:after="0" w:line="240" w:lineRule="auto"/>
              <w:contextualSpacing/>
              <w:rPr>
                <w:rFonts w:cstheme="minorHAnsi"/>
                <w:sz w:val="18"/>
                <w:szCs w:val="18"/>
                <w:shd w:val="clear" w:color="auto" w:fill="FFFFFF"/>
              </w:rPr>
            </w:pPr>
            <w:r w:rsidRPr="00CC6185">
              <w:rPr>
                <w:rFonts w:eastAsia="Calibri" w:cstheme="minorHAnsi"/>
                <w:sz w:val="18"/>
                <w:szCs w:val="18"/>
              </w:rPr>
              <w:t xml:space="preserve">4.1 The training will be done in cascade. In total 50 trainers (25 trainers per sites, 5 men and 20 women) will be trained. Each trainer will train 10 direct beneficiaries after that each direct beneficiary will train 10 indirect beneficiaries. </w:t>
            </w:r>
            <w:r w:rsidRPr="00CC6185">
              <w:rPr>
                <w:rFonts w:cstheme="minorHAnsi"/>
                <w:sz w:val="18"/>
                <w:szCs w:val="18"/>
                <w:shd w:val="clear" w:color="auto" w:fill="FFFFFF"/>
              </w:rPr>
              <w:t>Training modules will be developed for the local trainers. Knowledge and practices of dietary diversity will be included in the training modules. Elaborated monitoring documents to assess the degree of utilization and practice of the developed processing techniques will be used in order to evaluate the number of families practicing the technologies, the consumption frequencies, etc. these documents will be given to the local trainers to monitor.</w:t>
            </w:r>
            <w:r w:rsidRPr="00CC6185">
              <w:rPr>
                <w:rFonts w:eastAsia="Calibri" w:cstheme="minorHAnsi"/>
                <w:sz w:val="18"/>
                <w:szCs w:val="18"/>
              </w:rPr>
              <w:t xml:space="preserve"> </w:t>
            </w:r>
          </w:p>
        </w:tc>
      </w:tr>
      <w:tr w:rsidR="00C42BAA" w:rsidRPr="00CC6185" w14:paraId="61FC6667"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1793D07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5. Data to be collected and uploaded</w:t>
            </w:r>
          </w:p>
        </w:tc>
        <w:tc>
          <w:tcPr>
            <w:tcW w:w="2436" w:type="dxa"/>
            <w:gridSpan w:val="4"/>
            <w:tcBorders>
              <w:top w:val="single" w:sz="4" w:space="0" w:color="auto"/>
              <w:left w:val="single" w:sz="4" w:space="0" w:color="auto"/>
              <w:bottom w:val="single" w:sz="4" w:space="0" w:color="auto"/>
              <w:right w:val="single" w:sz="4" w:space="0" w:color="auto"/>
            </w:tcBorders>
          </w:tcPr>
          <w:p w14:paraId="1CB189B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Responsibility/Institute</w:t>
            </w:r>
          </w:p>
        </w:tc>
      </w:tr>
      <w:tr w:rsidR="00C42BAA" w:rsidRPr="00CC6185" w14:paraId="426EF5EA"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2AF1571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5.1 Number</w:t>
            </w:r>
            <w:r w:rsidRPr="00CC6185">
              <w:rPr>
                <w:rFonts w:cstheme="minorHAnsi"/>
                <w:color w:val="000000"/>
                <w:sz w:val="18"/>
                <w:szCs w:val="18"/>
              </w:rPr>
              <w:t xml:space="preserve"> of training sessions;; number of modules taught; </w:t>
            </w:r>
          </w:p>
        </w:tc>
        <w:tc>
          <w:tcPr>
            <w:tcW w:w="2436" w:type="dxa"/>
            <w:gridSpan w:val="4"/>
            <w:tcBorders>
              <w:top w:val="single" w:sz="4" w:space="0" w:color="auto"/>
              <w:left w:val="single" w:sz="4" w:space="0" w:color="auto"/>
              <w:bottom w:val="single" w:sz="4" w:space="0" w:color="auto"/>
              <w:right w:val="single" w:sz="4" w:space="0" w:color="auto"/>
            </w:tcBorders>
          </w:tcPr>
          <w:p w14:paraId="07A790E9"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Fatimata Cisse Diallo, IER</w:t>
            </w:r>
          </w:p>
        </w:tc>
      </w:tr>
      <w:tr w:rsidR="00C42BAA" w:rsidRPr="00CC6185" w14:paraId="5AEDAF4B"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35DCDF7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5.2 Number</w:t>
            </w:r>
            <w:r w:rsidRPr="00CC6185">
              <w:rPr>
                <w:rFonts w:cstheme="minorHAnsi"/>
                <w:color w:val="000000"/>
                <w:sz w:val="18"/>
                <w:szCs w:val="18"/>
              </w:rPr>
              <w:t xml:space="preserve"> of trainers trained disaggregated by gender</w:t>
            </w:r>
          </w:p>
        </w:tc>
        <w:tc>
          <w:tcPr>
            <w:tcW w:w="2436" w:type="dxa"/>
            <w:gridSpan w:val="4"/>
            <w:tcBorders>
              <w:top w:val="single" w:sz="4" w:space="0" w:color="auto"/>
              <w:left w:val="single" w:sz="4" w:space="0" w:color="auto"/>
              <w:bottom w:val="single" w:sz="4" w:space="0" w:color="auto"/>
              <w:right w:val="single" w:sz="4" w:space="0" w:color="auto"/>
            </w:tcBorders>
          </w:tcPr>
          <w:p w14:paraId="75766AD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Fatimata Cisse Diallo, IER</w:t>
            </w:r>
          </w:p>
        </w:tc>
      </w:tr>
      <w:tr w:rsidR="00C42BAA" w:rsidRPr="00CC6185" w14:paraId="34AA897D"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6B6AAD6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5.3 Number</w:t>
            </w:r>
            <w:r w:rsidRPr="00CC6185">
              <w:rPr>
                <w:rFonts w:cstheme="minorHAnsi"/>
                <w:color w:val="000000"/>
                <w:sz w:val="18"/>
                <w:szCs w:val="18"/>
              </w:rPr>
              <w:t xml:space="preserve"> of direct beneficiary trained; </w:t>
            </w:r>
          </w:p>
        </w:tc>
        <w:tc>
          <w:tcPr>
            <w:tcW w:w="2436" w:type="dxa"/>
            <w:gridSpan w:val="4"/>
            <w:tcBorders>
              <w:top w:val="single" w:sz="4" w:space="0" w:color="auto"/>
              <w:left w:val="single" w:sz="4" w:space="0" w:color="auto"/>
              <w:bottom w:val="single" w:sz="4" w:space="0" w:color="auto"/>
              <w:right w:val="single" w:sz="4" w:space="0" w:color="auto"/>
            </w:tcBorders>
          </w:tcPr>
          <w:p w14:paraId="768A59F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Fatimata Cisse Diallo, IER</w:t>
            </w:r>
          </w:p>
        </w:tc>
      </w:tr>
      <w:tr w:rsidR="00C42BAA" w:rsidRPr="00CC6185" w14:paraId="1ACCBC8D"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0D6946C5" w14:textId="77777777" w:rsidR="00C42BAA" w:rsidRPr="00CC6185" w:rsidRDefault="00C42BAA" w:rsidP="00193356">
            <w:pPr>
              <w:spacing w:after="0" w:line="240" w:lineRule="auto"/>
              <w:rPr>
                <w:rFonts w:eastAsia="Calibri" w:cstheme="minorHAnsi"/>
                <w:sz w:val="18"/>
                <w:szCs w:val="18"/>
              </w:rPr>
            </w:pPr>
          </w:p>
        </w:tc>
      </w:tr>
      <w:tr w:rsidR="00C42BAA" w:rsidRPr="00CC6185" w14:paraId="70FC8A21"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3B6A1D8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6. Milestones</w:t>
            </w:r>
          </w:p>
        </w:tc>
      </w:tr>
      <w:tr w:rsidR="00C42BAA" w:rsidRPr="00CC6185" w14:paraId="08C91E8B"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234C0103"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Deliverables</w:t>
            </w:r>
          </w:p>
        </w:tc>
        <w:tc>
          <w:tcPr>
            <w:tcW w:w="3700" w:type="dxa"/>
            <w:gridSpan w:val="5"/>
            <w:tcBorders>
              <w:top w:val="single" w:sz="4" w:space="0" w:color="auto"/>
              <w:left w:val="single" w:sz="4" w:space="0" w:color="auto"/>
              <w:bottom w:val="single" w:sz="4" w:space="0" w:color="auto"/>
              <w:right w:val="single" w:sz="4" w:space="0" w:color="auto"/>
            </w:tcBorders>
          </w:tcPr>
          <w:p w14:paraId="35CF8EA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Means of verification</w:t>
            </w:r>
          </w:p>
        </w:tc>
        <w:tc>
          <w:tcPr>
            <w:tcW w:w="1526" w:type="dxa"/>
            <w:gridSpan w:val="2"/>
            <w:tcBorders>
              <w:top w:val="single" w:sz="4" w:space="0" w:color="auto"/>
              <w:left w:val="single" w:sz="4" w:space="0" w:color="auto"/>
              <w:bottom w:val="single" w:sz="4" w:space="0" w:color="auto"/>
              <w:right w:val="single" w:sz="4" w:space="0" w:color="auto"/>
            </w:tcBorders>
          </w:tcPr>
          <w:p w14:paraId="76A0903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Date</w:t>
            </w:r>
          </w:p>
        </w:tc>
      </w:tr>
      <w:tr w:rsidR="00C42BAA" w:rsidRPr="00CC6185" w14:paraId="199D1879"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26A57385"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6.1 Number</w:t>
            </w:r>
            <w:r w:rsidRPr="00CC6185">
              <w:rPr>
                <w:rFonts w:cstheme="minorHAnsi"/>
                <w:color w:val="000000"/>
                <w:sz w:val="18"/>
                <w:szCs w:val="18"/>
              </w:rPr>
              <w:t xml:space="preserve"> of training sessions; number of training modules taught;</w:t>
            </w:r>
          </w:p>
        </w:tc>
        <w:tc>
          <w:tcPr>
            <w:tcW w:w="3700" w:type="dxa"/>
            <w:gridSpan w:val="5"/>
            <w:tcBorders>
              <w:top w:val="single" w:sz="4" w:space="0" w:color="auto"/>
              <w:left w:val="single" w:sz="4" w:space="0" w:color="auto"/>
              <w:bottom w:val="single" w:sz="4" w:space="0" w:color="auto"/>
              <w:right w:val="single" w:sz="4" w:space="0" w:color="auto"/>
            </w:tcBorders>
          </w:tcPr>
          <w:p w14:paraId="344D718F"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 xml:space="preserve">Technical Report, training modules available, activity report </w:t>
            </w:r>
          </w:p>
        </w:tc>
        <w:tc>
          <w:tcPr>
            <w:tcW w:w="1526" w:type="dxa"/>
            <w:gridSpan w:val="2"/>
            <w:tcBorders>
              <w:top w:val="single" w:sz="4" w:space="0" w:color="auto"/>
              <w:left w:val="single" w:sz="4" w:space="0" w:color="auto"/>
              <w:bottom w:val="single" w:sz="4" w:space="0" w:color="auto"/>
              <w:right w:val="single" w:sz="4" w:space="0" w:color="auto"/>
            </w:tcBorders>
          </w:tcPr>
          <w:p w14:paraId="1A0A564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December 2017</w:t>
            </w:r>
          </w:p>
        </w:tc>
      </w:tr>
      <w:tr w:rsidR="00C42BAA" w:rsidRPr="00CC6185" w14:paraId="227A0625"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3AC0874A"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6.2 Number</w:t>
            </w:r>
            <w:r w:rsidRPr="00CC6185">
              <w:rPr>
                <w:rFonts w:cstheme="minorHAnsi"/>
                <w:color w:val="000000"/>
                <w:sz w:val="18"/>
                <w:szCs w:val="18"/>
              </w:rPr>
              <w:t xml:space="preserve"> of trainers trained; number of direct and indirect beneficiary trained</w:t>
            </w:r>
          </w:p>
        </w:tc>
        <w:tc>
          <w:tcPr>
            <w:tcW w:w="3700" w:type="dxa"/>
            <w:gridSpan w:val="5"/>
            <w:tcBorders>
              <w:top w:val="single" w:sz="4" w:space="0" w:color="auto"/>
              <w:left w:val="single" w:sz="4" w:space="0" w:color="auto"/>
              <w:bottom w:val="single" w:sz="4" w:space="0" w:color="auto"/>
              <w:right w:val="single" w:sz="4" w:space="0" w:color="auto"/>
            </w:tcBorders>
          </w:tcPr>
          <w:p w14:paraId="0712F79B" w14:textId="77777777" w:rsidR="00C42BAA" w:rsidRPr="00CC6185" w:rsidRDefault="00C42BAA" w:rsidP="00193356">
            <w:pPr>
              <w:spacing w:after="0" w:line="240" w:lineRule="auto"/>
              <w:rPr>
                <w:rFonts w:eastAsia="Calibri" w:cstheme="minorHAnsi"/>
                <w:sz w:val="18"/>
                <w:szCs w:val="18"/>
              </w:rPr>
            </w:pPr>
            <w:r w:rsidRPr="00CC6185">
              <w:rPr>
                <w:rFonts w:cstheme="minorHAnsi"/>
                <w:color w:val="000000"/>
                <w:sz w:val="18"/>
                <w:szCs w:val="18"/>
              </w:rPr>
              <w:t>Technical Report, training modules available, activity report</w:t>
            </w:r>
          </w:p>
        </w:tc>
        <w:tc>
          <w:tcPr>
            <w:tcW w:w="1526" w:type="dxa"/>
            <w:gridSpan w:val="2"/>
            <w:tcBorders>
              <w:top w:val="single" w:sz="4" w:space="0" w:color="auto"/>
              <w:left w:val="single" w:sz="4" w:space="0" w:color="auto"/>
              <w:bottom w:val="single" w:sz="4" w:space="0" w:color="auto"/>
              <w:right w:val="single" w:sz="4" w:space="0" w:color="auto"/>
            </w:tcBorders>
          </w:tcPr>
          <w:p w14:paraId="7DB1A0F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December 2017</w:t>
            </w:r>
          </w:p>
        </w:tc>
      </w:tr>
      <w:tr w:rsidR="00C42BAA" w:rsidRPr="00CC6185" w14:paraId="4932BA2E"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3E4A7336" w14:textId="77777777" w:rsidR="00C42BAA" w:rsidRPr="00CC6185" w:rsidRDefault="00C42BAA" w:rsidP="00193356">
            <w:pPr>
              <w:spacing w:after="0" w:line="240" w:lineRule="auto"/>
              <w:rPr>
                <w:rFonts w:eastAsia="Calibri" w:cstheme="minorHAnsi"/>
                <w:sz w:val="18"/>
                <w:szCs w:val="18"/>
              </w:rPr>
            </w:pPr>
          </w:p>
        </w:tc>
      </w:tr>
      <w:tr w:rsidR="00C42BAA" w:rsidRPr="00CC6185" w14:paraId="1174453A"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3A1D4F3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 Sustainable intensification indicators</w:t>
            </w:r>
          </w:p>
        </w:tc>
      </w:tr>
      <w:tr w:rsidR="00C42BAA" w:rsidRPr="00CC6185" w14:paraId="767CA82B"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3490728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7.1 Productivity</w:t>
            </w:r>
          </w:p>
        </w:tc>
        <w:tc>
          <w:tcPr>
            <w:tcW w:w="7116" w:type="dxa"/>
            <w:gridSpan w:val="10"/>
            <w:tcBorders>
              <w:top w:val="single" w:sz="4" w:space="0" w:color="auto"/>
              <w:left w:val="single" w:sz="4" w:space="0" w:color="auto"/>
              <w:bottom w:val="single" w:sz="4" w:space="0" w:color="auto"/>
              <w:right w:val="single" w:sz="4" w:space="0" w:color="auto"/>
            </w:tcBorders>
          </w:tcPr>
          <w:p w14:paraId="248752B5" w14:textId="77777777" w:rsidR="00C42BAA" w:rsidRPr="00CC6185" w:rsidRDefault="00C42BAA" w:rsidP="00193356">
            <w:pPr>
              <w:spacing w:after="0" w:line="240" w:lineRule="auto"/>
              <w:rPr>
                <w:rFonts w:eastAsia="Calibri" w:cstheme="minorHAnsi"/>
                <w:sz w:val="18"/>
                <w:szCs w:val="18"/>
              </w:rPr>
            </w:pPr>
          </w:p>
        </w:tc>
      </w:tr>
      <w:tr w:rsidR="00C42BAA" w:rsidRPr="00CC6185" w14:paraId="3E99235B"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274C5F3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lastRenderedPageBreak/>
              <w:t>7.2 Environmental</w:t>
            </w:r>
          </w:p>
        </w:tc>
        <w:tc>
          <w:tcPr>
            <w:tcW w:w="7116" w:type="dxa"/>
            <w:gridSpan w:val="10"/>
            <w:tcBorders>
              <w:top w:val="single" w:sz="4" w:space="0" w:color="auto"/>
              <w:left w:val="single" w:sz="4" w:space="0" w:color="auto"/>
              <w:bottom w:val="single" w:sz="4" w:space="0" w:color="auto"/>
              <w:right w:val="single" w:sz="4" w:space="0" w:color="auto"/>
            </w:tcBorders>
          </w:tcPr>
          <w:p w14:paraId="37EDF33C" w14:textId="77777777" w:rsidR="00C42BAA" w:rsidRPr="00CC6185" w:rsidRDefault="00C42BAA" w:rsidP="00193356">
            <w:pPr>
              <w:spacing w:after="0" w:line="240" w:lineRule="auto"/>
              <w:rPr>
                <w:rFonts w:eastAsia="Calibri" w:cstheme="minorHAnsi"/>
                <w:sz w:val="18"/>
                <w:szCs w:val="18"/>
              </w:rPr>
            </w:pPr>
          </w:p>
        </w:tc>
      </w:tr>
      <w:tr w:rsidR="00C42BAA" w:rsidRPr="00CC6185" w14:paraId="633AE98E"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13EE3CB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7.3 Economic</w:t>
            </w:r>
          </w:p>
        </w:tc>
        <w:tc>
          <w:tcPr>
            <w:tcW w:w="7116" w:type="dxa"/>
            <w:gridSpan w:val="10"/>
            <w:tcBorders>
              <w:top w:val="single" w:sz="4" w:space="0" w:color="auto"/>
              <w:left w:val="single" w:sz="4" w:space="0" w:color="auto"/>
              <w:bottom w:val="single" w:sz="4" w:space="0" w:color="auto"/>
              <w:right w:val="single" w:sz="4" w:space="0" w:color="auto"/>
            </w:tcBorders>
          </w:tcPr>
          <w:p w14:paraId="359D00F8" w14:textId="77777777" w:rsidR="00C42BAA" w:rsidRPr="00CC6185" w:rsidRDefault="00C42BAA" w:rsidP="00193356">
            <w:pPr>
              <w:spacing w:after="0" w:line="240" w:lineRule="auto"/>
              <w:rPr>
                <w:rFonts w:eastAsia="Calibri" w:cstheme="minorHAnsi"/>
                <w:sz w:val="18"/>
                <w:szCs w:val="18"/>
              </w:rPr>
            </w:pPr>
          </w:p>
        </w:tc>
      </w:tr>
      <w:tr w:rsidR="00C42BAA" w:rsidRPr="00CC6185" w14:paraId="4A75BFE5"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661EE70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7.4 Social</w:t>
            </w:r>
          </w:p>
        </w:tc>
        <w:tc>
          <w:tcPr>
            <w:tcW w:w="7116" w:type="dxa"/>
            <w:gridSpan w:val="10"/>
            <w:tcBorders>
              <w:top w:val="single" w:sz="4" w:space="0" w:color="auto"/>
              <w:left w:val="single" w:sz="4" w:space="0" w:color="auto"/>
              <w:bottom w:val="single" w:sz="4" w:space="0" w:color="auto"/>
              <w:right w:val="single" w:sz="4" w:space="0" w:color="auto"/>
            </w:tcBorders>
          </w:tcPr>
          <w:p w14:paraId="4A917D03" w14:textId="77777777" w:rsidR="00C42BAA" w:rsidRPr="00CC6185" w:rsidRDefault="00C42BAA" w:rsidP="00193356">
            <w:pPr>
              <w:spacing w:after="0" w:line="240" w:lineRule="auto"/>
              <w:rPr>
                <w:rFonts w:eastAsia="Calibri" w:cstheme="minorHAnsi"/>
                <w:sz w:val="18"/>
                <w:szCs w:val="18"/>
              </w:rPr>
            </w:pPr>
          </w:p>
        </w:tc>
      </w:tr>
      <w:tr w:rsidR="00C42BAA" w:rsidRPr="00CC6185" w14:paraId="3CF07C14"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224F8BE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7.5 Human</w:t>
            </w:r>
          </w:p>
        </w:tc>
        <w:tc>
          <w:tcPr>
            <w:tcW w:w="7116" w:type="dxa"/>
            <w:gridSpan w:val="10"/>
            <w:tcBorders>
              <w:top w:val="single" w:sz="4" w:space="0" w:color="auto"/>
              <w:left w:val="single" w:sz="4" w:space="0" w:color="auto"/>
              <w:bottom w:val="single" w:sz="4" w:space="0" w:color="auto"/>
              <w:right w:val="single" w:sz="4" w:space="0" w:color="auto"/>
            </w:tcBorders>
          </w:tcPr>
          <w:p w14:paraId="60B81E33"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Number of postharvest technologies and practices under research, under field testing or disseminated with farmers, researchers, extension staff, and development partners.</w:t>
            </w:r>
          </w:p>
          <w:p w14:paraId="126B6438" w14:textId="77777777" w:rsidR="00C42BAA" w:rsidRPr="00CC6185" w:rsidRDefault="00C42BAA" w:rsidP="00193356">
            <w:pPr>
              <w:spacing w:after="0" w:line="240" w:lineRule="auto"/>
              <w:rPr>
                <w:rFonts w:eastAsia="Calibri" w:cstheme="minorHAnsi"/>
                <w:sz w:val="18"/>
                <w:szCs w:val="18"/>
              </w:rPr>
            </w:pPr>
          </w:p>
        </w:tc>
      </w:tr>
    </w:tbl>
    <w:p w14:paraId="70D4ECE5" w14:textId="77777777" w:rsidR="00C42BAA" w:rsidRPr="00CC6185" w:rsidRDefault="00C42BAA" w:rsidP="00C42BAA">
      <w:pPr>
        <w:spacing w:line="240" w:lineRule="auto"/>
        <w:rPr>
          <w:rFonts w:cstheme="minorHAnsi"/>
          <w:color w:val="00000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7"/>
        <w:gridCol w:w="344"/>
        <w:gridCol w:w="343"/>
        <w:gridCol w:w="428"/>
        <w:gridCol w:w="1043"/>
        <w:gridCol w:w="1727"/>
        <w:gridCol w:w="180"/>
        <w:gridCol w:w="791"/>
        <w:gridCol w:w="109"/>
        <w:gridCol w:w="850"/>
        <w:gridCol w:w="476"/>
        <w:gridCol w:w="1177"/>
      </w:tblGrid>
      <w:tr w:rsidR="00C42BAA" w:rsidRPr="00CC6185" w14:paraId="4D9A21F5" w14:textId="77777777" w:rsidTr="00193356">
        <w:trPr>
          <w:trHeight w:val="359"/>
        </w:trPr>
        <w:tc>
          <w:tcPr>
            <w:tcW w:w="1617" w:type="dxa"/>
          </w:tcPr>
          <w:p w14:paraId="33910108" w14:textId="77777777" w:rsidR="00C42BAA" w:rsidRPr="00CC6185" w:rsidRDefault="00C42BAA" w:rsidP="00193356">
            <w:pPr>
              <w:spacing w:after="0" w:line="240" w:lineRule="auto"/>
              <w:rPr>
                <w:rFonts w:eastAsia="Calibri" w:cstheme="minorHAnsi"/>
                <w:color w:val="000000" w:themeColor="text1"/>
                <w:sz w:val="18"/>
                <w:szCs w:val="18"/>
              </w:rPr>
            </w:pPr>
            <w:r>
              <w:rPr>
                <w:rFonts w:cstheme="minorHAnsi"/>
                <w:color w:val="000000" w:themeColor="text1"/>
                <w:sz w:val="18"/>
                <w:szCs w:val="18"/>
              </w:rPr>
              <w:t>Sub-activity 1</w:t>
            </w:r>
            <w:r w:rsidRPr="00CC6185">
              <w:rPr>
                <w:rFonts w:cstheme="minorHAnsi"/>
                <w:color w:val="000000" w:themeColor="text1"/>
                <w:sz w:val="18"/>
                <w:szCs w:val="18"/>
              </w:rPr>
              <w:t>.2:</w:t>
            </w:r>
          </w:p>
        </w:tc>
        <w:tc>
          <w:tcPr>
            <w:tcW w:w="7468" w:type="dxa"/>
            <w:gridSpan w:val="11"/>
          </w:tcPr>
          <w:p w14:paraId="5CE162DA" w14:textId="77777777" w:rsidR="00C42BAA" w:rsidRPr="00CC6185" w:rsidRDefault="00C42BAA" w:rsidP="00193356">
            <w:pPr>
              <w:spacing w:after="0" w:line="240" w:lineRule="auto"/>
              <w:rPr>
                <w:rFonts w:cstheme="minorHAnsi"/>
                <w:color w:val="000000" w:themeColor="text1"/>
                <w:sz w:val="18"/>
                <w:szCs w:val="18"/>
              </w:rPr>
            </w:pPr>
            <w:r w:rsidRPr="00CC6185">
              <w:rPr>
                <w:rFonts w:cstheme="minorHAnsi"/>
                <w:color w:val="000000" w:themeColor="text1"/>
                <w:sz w:val="18"/>
                <w:szCs w:val="18"/>
              </w:rPr>
              <w:t>Train farmers in cooperatives principles, contracting and post-harvest handling and quality management</w:t>
            </w:r>
          </w:p>
        </w:tc>
      </w:tr>
      <w:tr w:rsidR="00C42BAA" w:rsidRPr="00CC6185" w14:paraId="2E31B1AD" w14:textId="77777777" w:rsidTr="00193356">
        <w:tc>
          <w:tcPr>
            <w:tcW w:w="9085" w:type="dxa"/>
            <w:gridSpan w:val="12"/>
          </w:tcPr>
          <w:p w14:paraId="2D1588E6" w14:textId="77777777" w:rsidR="00C42BAA" w:rsidRPr="00CC6185" w:rsidRDefault="00C42BAA" w:rsidP="00193356">
            <w:pPr>
              <w:spacing w:after="0" w:line="240" w:lineRule="auto"/>
              <w:rPr>
                <w:rFonts w:eastAsia="Calibri" w:cstheme="minorHAnsi"/>
                <w:b/>
                <w:color w:val="000000" w:themeColor="text1"/>
                <w:sz w:val="18"/>
                <w:szCs w:val="18"/>
              </w:rPr>
            </w:pPr>
            <w:r w:rsidRPr="00CC6185">
              <w:rPr>
                <w:rFonts w:eastAsia="Calibri" w:cstheme="minorHAnsi"/>
                <w:b/>
                <w:color w:val="000000" w:themeColor="text1"/>
                <w:sz w:val="18"/>
                <w:szCs w:val="18"/>
              </w:rPr>
              <w:t>Research team</w:t>
            </w:r>
          </w:p>
        </w:tc>
      </w:tr>
      <w:tr w:rsidR="00C42BAA" w:rsidRPr="00CC6185" w14:paraId="04EDA627" w14:textId="77777777" w:rsidTr="00193356">
        <w:tc>
          <w:tcPr>
            <w:tcW w:w="2732" w:type="dxa"/>
            <w:gridSpan w:val="4"/>
          </w:tcPr>
          <w:p w14:paraId="437A16AF" w14:textId="77777777" w:rsidR="00C42BAA" w:rsidRPr="00CC6185" w:rsidRDefault="00C42BAA" w:rsidP="00193356">
            <w:pPr>
              <w:spacing w:after="0" w:line="240" w:lineRule="auto"/>
              <w:rPr>
                <w:rFonts w:eastAsia="Calibri" w:cstheme="minorHAnsi"/>
                <w:color w:val="000000" w:themeColor="text1"/>
                <w:sz w:val="18"/>
                <w:szCs w:val="18"/>
              </w:rPr>
            </w:pPr>
            <w:r w:rsidRPr="00CC6185">
              <w:rPr>
                <w:rFonts w:eastAsia="Calibri" w:cstheme="minorHAnsi"/>
                <w:color w:val="000000" w:themeColor="text1"/>
                <w:sz w:val="18"/>
                <w:szCs w:val="18"/>
              </w:rPr>
              <w:t>Name</w:t>
            </w:r>
          </w:p>
        </w:tc>
        <w:tc>
          <w:tcPr>
            <w:tcW w:w="2950" w:type="dxa"/>
            <w:gridSpan w:val="3"/>
          </w:tcPr>
          <w:p w14:paraId="3DC51370" w14:textId="77777777" w:rsidR="00C42BAA" w:rsidRPr="00CC6185" w:rsidRDefault="00C42BAA" w:rsidP="00193356">
            <w:pPr>
              <w:spacing w:after="0" w:line="240" w:lineRule="auto"/>
              <w:rPr>
                <w:rFonts w:eastAsia="Calibri" w:cstheme="minorHAnsi"/>
                <w:color w:val="000000" w:themeColor="text1"/>
                <w:sz w:val="18"/>
                <w:szCs w:val="18"/>
              </w:rPr>
            </w:pPr>
            <w:r w:rsidRPr="00CC6185">
              <w:rPr>
                <w:rFonts w:eastAsia="Calibri" w:cstheme="minorHAnsi"/>
                <w:color w:val="000000" w:themeColor="text1"/>
                <w:sz w:val="18"/>
                <w:szCs w:val="18"/>
              </w:rPr>
              <w:t>Institution</w:t>
            </w:r>
          </w:p>
        </w:tc>
        <w:tc>
          <w:tcPr>
            <w:tcW w:w="3403" w:type="dxa"/>
            <w:gridSpan w:val="5"/>
          </w:tcPr>
          <w:p w14:paraId="4C877DB0" w14:textId="77777777" w:rsidR="00C42BAA" w:rsidRPr="00CC6185" w:rsidRDefault="00C42BAA" w:rsidP="00193356">
            <w:pPr>
              <w:spacing w:after="0" w:line="240" w:lineRule="auto"/>
              <w:rPr>
                <w:rFonts w:eastAsia="Calibri" w:cstheme="minorHAnsi"/>
                <w:color w:val="000000" w:themeColor="text1"/>
                <w:sz w:val="18"/>
                <w:szCs w:val="18"/>
              </w:rPr>
            </w:pPr>
            <w:r w:rsidRPr="00CC6185">
              <w:rPr>
                <w:rFonts w:eastAsia="Calibri" w:cstheme="minorHAnsi"/>
                <w:color w:val="000000" w:themeColor="text1"/>
                <w:sz w:val="18"/>
                <w:szCs w:val="18"/>
              </w:rPr>
              <w:t>Role</w:t>
            </w:r>
          </w:p>
        </w:tc>
      </w:tr>
      <w:tr w:rsidR="00C42BAA" w:rsidRPr="00CC6185" w14:paraId="517A1FC4" w14:textId="77777777" w:rsidTr="00193356">
        <w:tc>
          <w:tcPr>
            <w:tcW w:w="2732" w:type="dxa"/>
            <w:gridSpan w:val="4"/>
          </w:tcPr>
          <w:p w14:paraId="2C0BD826" w14:textId="77777777" w:rsidR="00C42BAA" w:rsidRPr="00CC6185" w:rsidRDefault="00C42BAA" w:rsidP="00193356">
            <w:pPr>
              <w:spacing w:after="0" w:line="240" w:lineRule="auto"/>
              <w:rPr>
                <w:rFonts w:eastAsia="Calibri" w:cstheme="minorHAnsi"/>
                <w:color w:val="000000" w:themeColor="text1"/>
                <w:sz w:val="18"/>
                <w:szCs w:val="18"/>
              </w:rPr>
            </w:pPr>
            <w:r w:rsidRPr="00CC6185">
              <w:rPr>
                <w:rFonts w:eastAsia="Calibri" w:cstheme="minorHAnsi"/>
                <w:color w:val="000000" w:themeColor="text1"/>
                <w:sz w:val="18"/>
                <w:szCs w:val="18"/>
              </w:rPr>
              <w:t xml:space="preserve">Oumar B. SAMAKE </w:t>
            </w:r>
          </w:p>
        </w:tc>
        <w:tc>
          <w:tcPr>
            <w:tcW w:w="2950" w:type="dxa"/>
            <w:gridSpan w:val="3"/>
          </w:tcPr>
          <w:p w14:paraId="5D6FE333" w14:textId="77777777" w:rsidR="00C42BAA" w:rsidRPr="00CC6185" w:rsidRDefault="00C42BAA" w:rsidP="00193356">
            <w:pPr>
              <w:spacing w:after="0" w:line="240" w:lineRule="auto"/>
              <w:rPr>
                <w:rFonts w:eastAsia="Calibri" w:cstheme="minorHAnsi"/>
                <w:color w:val="000000" w:themeColor="text1"/>
                <w:sz w:val="18"/>
                <w:szCs w:val="18"/>
              </w:rPr>
            </w:pPr>
            <w:r w:rsidRPr="00CC6185">
              <w:rPr>
                <w:rFonts w:eastAsia="Calibri" w:cstheme="minorHAnsi"/>
                <w:color w:val="000000" w:themeColor="text1"/>
                <w:sz w:val="18"/>
                <w:szCs w:val="18"/>
              </w:rPr>
              <w:t>AMEDD</w:t>
            </w:r>
          </w:p>
        </w:tc>
        <w:tc>
          <w:tcPr>
            <w:tcW w:w="3403" w:type="dxa"/>
            <w:gridSpan w:val="5"/>
          </w:tcPr>
          <w:p w14:paraId="286BFA9D" w14:textId="77777777" w:rsidR="00C42BAA" w:rsidRPr="00CC6185" w:rsidRDefault="00C42BAA" w:rsidP="00193356">
            <w:pPr>
              <w:spacing w:after="0" w:line="240" w:lineRule="auto"/>
              <w:rPr>
                <w:rFonts w:eastAsia="Calibri" w:cstheme="minorHAnsi"/>
                <w:color w:val="000000" w:themeColor="text1"/>
                <w:sz w:val="18"/>
                <w:szCs w:val="18"/>
              </w:rPr>
            </w:pPr>
            <w:r w:rsidRPr="00CC6185">
              <w:rPr>
                <w:rFonts w:eastAsia="Calibri" w:cstheme="minorHAnsi"/>
                <w:color w:val="000000" w:themeColor="text1"/>
                <w:sz w:val="18"/>
                <w:szCs w:val="18"/>
              </w:rPr>
              <w:t>Leader</w:t>
            </w:r>
          </w:p>
        </w:tc>
      </w:tr>
      <w:tr w:rsidR="00C42BAA" w:rsidRPr="00CC6185" w14:paraId="0159707C" w14:textId="77777777" w:rsidTr="00193356">
        <w:tc>
          <w:tcPr>
            <w:tcW w:w="2732" w:type="dxa"/>
            <w:gridSpan w:val="4"/>
          </w:tcPr>
          <w:p w14:paraId="55218E06" w14:textId="77777777" w:rsidR="00C42BAA" w:rsidRPr="00CC6185" w:rsidRDefault="00C42BAA" w:rsidP="00193356">
            <w:pPr>
              <w:spacing w:after="0" w:line="240" w:lineRule="auto"/>
              <w:rPr>
                <w:rFonts w:eastAsia="Calibri" w:cstheme="minorHAnsi"/>
                <w:color w:val="000000" w:themeColor="text1"/>
                <w:sz w:val="18"/>
                <w:szCs w:val="18"/>
              </w:rPr>
            </w:pPr>
            <w:r w:rsidRPr="00CC6185">
              <w:rPr>
                <w:rFonts w:eastAsia="Calibri" w:cstheme="minorHAnsi"/>
                <w:color w:val="000000" w:themeColor="text1"/>
                <w:sz w:val="18"/>
                <w:szCs w:val="18"/>
              </w:rPr>
              <w:t>Pierre COULIBALY</w:t>
            </w:r>
          </w:p>
        </w:tc>
        <w:tc>
          <w:tcPr>
            <w:tcW w:w="2950" w:type="dxa"/>
            <w:gridSpan w:val="3"/>
          </w:tcPr>
          <w:p w14:paraId="035264A2" w14:textId="77777777" w:rsidR="00C42BAA" w:rsidRPr="00CC6185" w:rsidRDefault="00C42BAA" w:rsidP="00193356">
            <w:pPr>
              <w:spacing w:after="0" w:line="240" w:lineRule="auto"/>
              <w:rPr>
                <w:rFonts w:eastAsia="Calibri" w:cstheme="minorHAnsi"/>
                <w:color w:val="000000" w:themeColor="text1"/>
                <w:sz w:val="18"/>
                <w:szCs w:val="18"/>
              </w:rPr>
            </w:pPr>
            <w:r w:rsidRPr="00CC6185">
              <w:rPr>
                <w:rFonts w:eastAsia="Calibri" w:cstheme="minorHAnsi"/>
                <w:color w:val="000000" w:themeColor="text1"/>
                <w:sz w:val="18"/>
                <w:szCs w:val="18"/>
              </w:rPr>
              <w:t>AMEDD</w:t>
            </w:r>
          </w:p>
        </w:tc>
        <w:tc>
          <w:tcPr>
            <w:tcW w:w="3403" w:type="dxa"/>
            <w:gridSpan w:val="5"/>
          </w:tcPr>
          <w:p w14:paraId="0AEB5646" w14:textId="77777777" w:rsidR="00C42BAA" w:rsidRPr="00CC6185" w:rsidRDefault="00C42BAA" w:rsidP="00193356">
            <w:pPr>
              <w:spacing w:after="0" w:line="240" w:lineRule="auto"/>
              <w:rPr>
                <w:rFonts w:eastAsia="Calibri" w:cstheme="minorHAnsi"/>
                <w:color w:val="000000" w:themeColor="text1"/>
                <w:sz w:val="18"/>
                <w:szCs w:val="18"/>
              </w:rPr>
            </w:pPr>
            <w:r w:rsidRPr="00CC6185">
              <w:rPr>
                <w:rFonts w:eastAsia="Calibri" w:cstheme="minorHAnsi"/>
                <w:color w:val="000000" w:themeColor="text1"/>
                <w:sz w:val="18"/>
                <w:szCs w:val="18"/>
              </w:rPr>
              <w:t>Substitute</w:t>
            </w:r>
          </w:p>
        </w:tc>
      </w:tr>
      <w:tr w:rsidR="00C42BAA" w:rsidRPr="00CC6185" w14:paraId="423EB50C" w14:textId="77777777" w:rsidTr="00193356">
        <w:tc>
          <w:tcPr>
            <w:tcW w:w="9085" w:type="dxa"/>
            <w:gridSpan w:val="12"/>
          </w:tcPr>
          <w:p w14:paraId="5F3D003B" w14:textId="77777777" w:rsidR="00C42BAA" w:rsidRPr="00CC6185" w:rsidRDefault="00C42BAA" w:rsidP="00193356">
            <w:pPr>
              <w:spacing w:after="0" w:line="240" w:lineRule="auto"/>
              <w:rPr>
                <w:rFonts w:eastAsia="Calibri" w:cstheme="minorHAnsi"/>
                <w:color w:val="000000" w:themeColor="text1"/>
                <w:sz w:val="18"/>
                <w:szCs w:val="18"/>
              </w:rPr>
            </w:pPr>
          </w:p>
        </w:tc>
      </w:tr>
      <w:tr w:rsidR="00C42BAA" w:rsidRPr="00CC6185" w14:paraId="77FBA945" w14:textId="77777777" w:rsidTr="00193356">
        <w:tc>
          <w:tcPr>
            <w:tcW w:w="9085" w:type="dxa"/>
            <w:gridSpan w:val="12"/>
          </w:tcPr>
          <w:p w14:paraId="7AB4750F" w14:textId="77777777" w:rsidR="00C42BAA" w:rsidRPr="00CC6185" w:rsidRDefault="00C42BAA" w:rsidP="00193356">
            <w:pPr>
              <w:spacing w:after="0" w:line="240" w:lineRule="auto"/>
              <w:rPr>
                <w:rFonts w:cstheme="minorHAnsi"/>
                <w:b/>
                <w:color w:val="000000" w:themeColor="text1"/>
                <w:sz w:val="18"/>
                <w:szCs w:val="18"/>
              </w:rPr>
            </w:pPr>
            <w:r w:rsidRPr="00CC6185">
              <w:rPr>
                <w:rFonts w:eastAsia="Calibri" w:cstheme="minorHAnsi"/>
                <w:b/>
                <w:color w:val="000000" w:themeColor="text1"/>
                <w:sz w:val="18"/>
                <w:szCs w:val="18"/>
              </w:rPr>
              <w:t>e. Student(s)</w:t>
            </w:r>
          </w:p>
        </w:tc>
      </w:tr>
      <w:tr w:rsidR="00C42BAA" w:rsidRPr="00CC6185" w14:paraId="6A283EDA" w14:textId="77777777" w:rsidTr="00193356">
        <w:tc>
          <w:tcPr>
            <w:tcW w:w="2304" w:type="dxa"/>
            <w:gridSpan w:val="3"/>
          </w:tcPr>
          <w:p w14:paraId="0C99C0C5" w14:textId="77777777" w:rsidR="00C42BAA" w:rsidRPr="00CC6185" w:rsidRDefault="00C42BAA" w:rsidP="00193356">
            <w:pPr>
              <w:spacing w:after="0" w:line="240" w:lineRule="auto"/>
              <w:rPr>
                <w:rFonts w:eastAsia="Calibri" w:cstheme="minorHAnsi"/>
                <w:color w:val="000000" w:themeColor="text1"/>
                <w:sz w:val="18"/>
                <w:szCs w:val="18"/>
              </w:rPr>
            </w:pPr>
            <w:r w:rsidRPr="00CC6185">
              <w:rPr>
                <w:rFonts w:eastAsia="Calibri" w:cstheme="minorHAnsi"/>
                <w:color w:val="000000" w:themeColor="text1"/>
                <w:sz w:val="18"/>
                <w:szCs w:val="18"/>
              </w:rPr>
              <w:t>Name</w:t>
            </w:r>
          </w:p>
        </w:tc>
        <w:tc>
          <w:tcPr>
            <w:tcW w:w="3198" w:type="dxa"/>
            <w:gridSpan w:val="3"/>
          </w:tcPr>
          <w:p w14:paraId="0184ED0F" w14:textId="77777777" w:rsidR="00C42BAA" w:rsidRPr="00CC6185" w:rsidRDefault="00C42BAA" w:rsidP="00193356">
            <w:pPr>
              <w:spacing w:after="0" w:line="240" w:lineRule="auto"/>
              <w:rPr>
                <w:rFonts w:eastAsia="Calibri" w:cstheme="minorHAnsi"/>
                <w:color w:val="000000" w:themeColor="text1"/>
                <w:sz w:val="18"/>
                <w:szCs w:val="18"/>
              </w:rPr>
            </w:pPr>
            <w:r w:rsidRPr="00CC6185">
              <w:rPr>
                <w:rFonts w:eastAsia="Calibri" w:cstheme="minorHAnsi"/>
                <w:color w:val="000000" w:themeColor="text1"/>
                <w:sz w:val="18"/>
                <w:szCs w:val="18"/>
              </w:rPr>
              <w:t>Institute</w:t>
            </w:r>
          </w:p>
        </w:tc>
        <w:tc>
          <w:tcPr>
            <w:tcW w:w="1080" w:type="dxa"/>
            <w:gridSpan w:val="3"/>
          </w:tcPr>
          <w:p w14:paraId="6387015C" w14:textId="77777777" w:rsidR="00C42BAA" w:rsidRPr="00CC6185" w:rsidRDefault="00C42BAA" w:rsidP="00193356">
            <w:pPr>
              <w:spacing w:after="0" w:line="240" w:lineRule="auto"/>
              <w:rPr>
                <w:rFonts w:eastAsia="Calibri" w:cstheme="minorHAnsi"/>
                <w:color w:val="000000" w:themeColor="text1"/>
                <w:sz w:val="18"/>
                <w:szCs w:val="18"/>
              </w:rPr>
            </w:pPr>
            <w:r w:rsidRPr="00CC6185">
              <w:rPr>
                <w:rFonts w:eastAsia="Calibri" w:cstheme="minorHAnsi"/>
                <w:color w:val="000000" w:themeColor="text1"/>
                <w:sz w:val="18"/>
                <w:szCs w:val="18"/>
              </w:rPr>
              <w:t>Degree</w:t>
            </w:r>
          </w:p>
        </w:tc>
        <w:tc>
          <w:tcPr>
            <w:tcW w:w="1326" w:type="dxa"/>
            <w:gridSpan w:val="2"/>
          </w:tcPr>
          <w:p w14:paraId="4D4C0701" w14:textId="77777777" w:rsidR="00C42BAA" w:rsidRPr="00CC6185" w:rsidRDefault="00C42BAA" w:rsidP="00193356">
            <w:pPr>
              <w:spacing w:after="0" w:line="240" w:lineRule="auto"/>
              <w:rPr>
                <w:rFonts w:eastAsia="Calibri" w:cstheme="minorHAnsi"/>
                <w:color w:val="000000" w:themeColor="text1"/>
                <w:sz w:val="18"/>
                <w:szCs w:val="18"/>
              </w:rPr>
            </w:pPr>
            <w:r w:rsidRPr="00CC6185">
              <w:rPr>
                <w:rFonts w:eastAsia="Calibri" w:cstheme="minorHAnsi"/>
                <w:color w:val="000000" w:themeColor="text1"/>
                <w:sz w:val="18"/>
                <w:szCs w:val="18"/>
              </w:rPr>
              <w:t>Start</w:t>
            </w:r>
          </w:p>
        </w:tc>
        <w:tc>
          <w:tcPr>
            <w:tcW w:w="1177" w:type="dxa"/>
          </w:tcPr>
          <w:p w14:paraId="78B59BD5" w14:textId="77777777" w:rsidR="00C42BAA" w:rsidRPr="00CC6185" w:rsidRDefault="00C42BAA" w:rsidP="00193356">
            <w:pPr>
              <w:spacing w:after="0" w:line="240" w:lineRule="auto"/>
              <w:rPr>
                <w:rFonts w:eastAsia="Calibri" w:cstheme="minorHAnsi"/>
                <w:color w:val="000000" w:themeColor="text1"/>
                <w:sz w:val="18"/>
                <w:szCs w:val="18"/>
              </w:rPr>
            </w:pPr>
            <w:r w:rsidRPr="00CC6185">
              <w:rPr>
                <w:rFonts w:eastAsia="Calibri" w:cstheme="minorHAnsi"/>
                <w:color w:val="000000" w:themeColor="text1"/>
                <w:sz w:val="18"/>
                <w:szCs w:val="18"/>
              </w:rPr>
              <w:t>End</w:t>
            </w:r>
          </w:p>
        </w:tc>
      </w:tr>
      <w:tr w:rsidR="00C42BAA" w:rsidRPr="00CC6185" w14:paraId="5787A411" w14:textId="77777777" w:rsidTr="00193356">
        <w:tc>
          <w:tcPr>
            <w:tcW w:w="1617" w:type="dxa"/>
          </w:tcPr>
          <w:p w14:paraId="2500106E" w14:textId="77777777" w:rsidR="00C42BAA" w:rsidRPr="00CC6185" w:rsidRDefault="00C42BAA" w:rsidP="00193356">
            <w:pPr>
              <w:spacing w:after="0" w:line="240" w:lineRule="auto"/>
              <w:rPr>
                <w:rFonts w:eastAsia="Calibri" w:cstheme="minorHAnsi"/>
                <w:b/>
                <w:color w:val="000000" w:themeColor="text1"/>
                <w:sz w:val="18"/>
                <w:szCs w:val="18"/>
              </w:rPr>
            </w:pPr>
            <w:r w:rsidRPr="00CC6185">
              <w:rPr>
                <w:rFonts w:eastAsia="Calibri" w:cstheme="minorHAnsi"/>
                <w:b/>
                <w:color w:val="000000" w:themeColor="text1"/>
                <w:sz w:val="18"/>
                <w:szCs w:val="18"/>
              </w:rPr>
              <w:t>f. Location(s)</w:t>
            </w:r>
          </w:p>
        </w:tc>
        <w:tc>
          <w:tcPr>
            <w:tcW w:w="7468" w:type="dxa"/>
            <w:gridSpan w:val="11"/>
          </w:tcPr>
          <w:p w14:paraId="0E8320A2" w14:textId="77777777" w:rsidR="00C42BAA" w:rsidRPr="00CC6185" w:rsidRDefault="00C42BAA" w:rsidP="00193356">
            <w:pPr>
              <w:spacing w:after="0" w:line="240" w:lineRule="auto"/>
              <w:rPr>
                <w:rFonts w:cstheme="minorHAnsi"/>
                <w:color w:val="000000" w:themeColor="text1"/>
                <w:sz w:val="18"/>
                <w:szCs w:val="18"/>
              </w:rPr>
            </w:pPr>
            <w:r w:rsidRPr="00CC6185">
              <w:rPr>
                <w:rFonts w:cstheme="minorHAnsi"/>
                <w:color w:val="000000" w:themeColor="text1"/>
                <w:sz w:val="18"/>
                <w:szCs w:val="18"/>
              </w:rPr>
              <w:t>Koutiala, Bougouni, Yorosso, Sikasso</w:t>
            </w:r>
          </w:p>
        </w:tc>
      </w:tr>
      <w:tr w:rsidR="00C42BAA" w:rsidRPr="00CC6185" w14:paraId="4C61999A" w14:textId="77777777" w:rsidTr="00193356">
        <w:tc>
          <w:tcPr>
            <w:tcW w:w="1617" w:type="dxa"/>
          </w:tcPr>
          <w:p w14:paraId="09AE0961" w14:textId="77777777" w:rsidR="00C42BAA" w:rsidRPr="00CC6185" w:rsidRDefault="00C42BAA" w:rsidP="00193356">
            <w:pPr>
              <w:spacing w:after="0" w:line="240" w:lineRule="auto"/>
              <w:rPr>
                <w:rFonts w:eastAsia="Calibri" w:cstheme="minorHAnsi"/>
                <w:b/>
                <w:color w:val="000000" w:themeColor="text1"/>
                <w:sz w:val="18"/>
                <w:szCs w:val="18"/>
              </w:rPr>
            </w:pPr>
            <w:r w:rsidRPr="00CC6185">
              <w:rPr>
                <w:rFonts w:eastAsia="Calibri" w:cstheme="minorHAnsi"/>
                <w:b/>
                <w:color w:val="000000" w:themeColor="text1"/>
                <w:sz w:val="18"/>
                <w:szCs w:val="18"/>
              </w:rPr>
              <w:t>g. Start</w:t>
            </w:r>
          </w:p>
        </w:tc>
        <w:tc>
          <w:tcPr>
            <w:tcW w:w="7468" w:type="dxa"/>
            <w:gridSpan w:val="11"/>
          </w:tcPr>
          <w:p w14:paraId="74AA829C" w14:textId="77777777" w:rsidR="00C42BAA" w:rsidRPr="00CC6185" w:rsidRDefault="00C42BAA" w:rsidP="00193356">
            <w:pPr>
              <w:spacing w:after="0" w:line="240" w:lineRule="auto"/>
              <w:rPr>
                <w:rFonts w:cstheme="minorHAnsi"/>
                <w:color w:val="000000" w:themeColor="text1"/>
                <w:sz w:val="18"/>
                <w:szCs w:val="18"/>
              </w:rPr>
            </w:pPr>
            <w:r w:rsidRPr="00CC6185">
              <w:rPr>
                <w:rFonts w:cstheme="minorHAnsi"/>
                <w:color w:val="000000" w:themeColor="text1"/>
                <w:sz w:val="18"/>
                <w:szCs w:val="18"/>
              </w:rPr>
              <w:t>August 2017</w:t>
            </w:r>
          </w:p>
        </w:tc>
      </w:tr>
      <w:tr w:rsidR="00C42BAA" w:rsidRPr="00CC6185" w14:paraId="602FC24F" w14:textId="77777777" w:rsidTr="00193356">
        <w:tc>
          <w:tcPr>
            <w:tcW w:w="1617" w:type="dxa"/>
          </w:tcPr>
          <w:p w14:paraId="574E7765" w14:textId="77777777" w:rsidR="00C42BAA" w:rsidRPr="00CC6185" w:rsidRDefault="00C42BAA" w:rsidP="00193356">
            <w:pPr>
              <w:spacing w:after="0" w:line="240" w:lineRule="auto"/>
              <w:rPr>
                <w:rFonts w:eastAsia="Calibri" w:cstheme="minorHAnsi"/>
                <w:b/>
                <w:color w:val="000000" w:themeColor="text1"/>
                <w:sz w:val="18"/>
                <w:szCs w:val="18"/>
              </w:rPr>
            </w:pPr>
            <w:r w:rsidRPr="00CC6185">
              <w:rPr>
                <w:rFonts w:eastAsia="Calibri" w:cstheme="minorHAnsi"/>
                <w:b/>
                <w:color w:val="000000" w:themeColor="text1"/>
                <w:sz w:val="18"/>
                <w:szCs w:val="18"/>
              </w:rPr>
              <w:t>h. End</w:t>
            </w:r>
          </w:p>
        </w:tc>
        <w:tc>
          <w:tcPr>
            <w:tcW w:w="7468" w:type="dxa"/>
            <w:gridSpan w:val="11"/>
          </w:tcPr>
          <w:p w14:paraId="78473E59" w14:textId="77777777" w:rsidR="00C42BAA" w:rsidRPr="00CC6185" w:rsidRDefault="00C42BAA" w:rsidP="00193356">
            <w:pPr>
              <w:spacing w:after="0" w:line="240" w:lineRule="auto"/>
              <w:rPr>
                <w:rFonts w:cstheme="minorHAnsi"/>
                <w:i/>
                <w:color w:val="000000" w:themeColor="text1"/>
                <w:sz w:val="18"/>
                <w:szCs w:val="18"/>
              </w:rPr>
            </w:pPr>
            <w:r w:rsidRPr="00CC6185">
              <w:rPr>
                <w:rFonts w:cstheme="minorHAnsi"/>
                <w:i/>
                <w:color w:val="000000" w:themeColor="text1"/>
                <w:sz w:val="18"/>
                <w:szCs w:val="18"/>
              </w:rPr>
              <w:t>December 2017</w:t>
            </w:r>
          </w:p>
        </w:tc>
      </w:tr>
      <w:tr w:rsidR="00C42BAA" w:rsidRPr="00CC6185" w14:paraId="242EF395" w14:textId="77777777" w:rsidTr="00193356">
        <w:tc>
          <w:tcPr>
            <w:tcW w:w="9085" w:type="dxa"/>
            <w:gridSpan w:val="12"/>
          </w:tcPr>
          <w:p w14:paraId="233E32C8" w14:textId="77777777" w:rsidR="00C42BAA" w:rsidRPr="00CC6185" w:rsidRDefault="00C42BAA" w:rsidP="00193356">
            <w:pPr>
              <w:spacing w:after="0" w:line="240" w:lineRule="auto"/>
              <w:rPr>
                <w:rFonts w:eastAsia="Calibri" w:cstheme="minorHAnsi"/>
                <w:b/>
                <w:color w:val="000000" w:themeColor="text1"/>
                <w:sz w:val="18"/>
                <w:szCs w:val="18"/>
              </w:rPr>
            </w:pPr>
            <w:commentRangeStart w:id="10"/>
            <w:r w:rsidRPr="00CC6185">
              <w:rPr>
                <w:rFonts w:eastAsia="Calibri" w:cstheme="minorHAnsi"/>
                <w:b/>
                <w:color w:val="000000" w:themeColor="text1"/>
                <w:sz w:val="18"/>
                <w:szCs w:val="18"/>
              </w:rPr>
              <w:t>1. Justification</w:t>
            </w:r>
            <w:commentRangeEnd w:id="10"/>
            <w:r w:rsidRPr="00CC6185">
              <w:rPr>
                <w:rStyle w:val="CommentReference"/>
                <w:rFonts w:cstheme="minorHAnsi"/>
                <w:sz w:val="18"/>
                <w:szCs w:val="18"/>
              </w:rPr>
              <w:commentReference w:id="10"/>
            </w:r>
          </w:p>
        </w:tc>
      </w:tr>
      <w:tr w:rsidR="00C42BAA" w:rsidRPr="00CC6185" w14:paraId="0A28569A" w14:textId="77777777" w:rsidTr="00193356">
        <w:tc>
          <w:tcPr>
            <w:tcW w:w="9085" w:type="dxa"/>
            <w:gridSpan w:val="12"/>
            <w:tcBorders>
              <w:top w:val="single" w:sz="4" w:space="0" w:color="auto"/>
              <w:left w:val="single" w:sz="4" w:space="0" w:color="auto"/>
              <w:bottom w:val="single" w:sz="4" w:space="0" w:color="auto"/>
              <w:right w:val="single" w:sz="4" w:space="0" w:color="auto"/>
            </w:tcBorders>
          </w:tcPr>
          <w:p w14:paraId="38435533" w14:textId="77777777" w:rsidR="00C42BAA" w:rsidRPr="00CC6185" w:rsidRDefault="00C42BAA" w:rsidP="00193356">
            <w:pPr>
              <w:spacing w:after="0" w:line="240" w:lineRule="auto"/>
              <w:rPr>
                <w:rFonts w:eastAsia="Calibri" w:cstheme="minorHAnsi"/>
                <w:i/>
                <w:color w:val="000000" w:themeColor="text1"/>
                <w:sz w:val="18"/>
                <w:szCs w:val="18"/>
              </w:rPr>
            </w:pPr>
          </w:p>
        </w:tc>
      </w:tr>
      <w:tr w:rsidR="00C42BAA" w:rsidRPr="00CC6185" w14:paraId="34E36E79" w14:textId="77777777" w:rsidTr="00193356">
        <w:tc>
          <w:tcPr>
            <w:tcW w:w="9085" w:type="dxa"/>
            <w:gridSpan w:val="12"/>
            <w:tcBorders>
              <w:top w:val="single" w:sz="4" w:space="0" w:color="auto"/>
              <w:left w:val="single" w:sz="4" w:space="0" w:color="auto"/>
              <w:bottom w:val="single" w:sz="4" w:space="0" w:color="auto"/>
              <w:right w:val="single" w:sz="4" w:space="0" w:color="auto"/>
            </w:tcBorders>
          </w:tcPr>
          <w:p w14:paraId="488F19F4" w14:textId="77777777" w:rsidR="00C42BAA" w:rsidRPr="00CC6185" w:rsidRDefault="00C42BAA" w:rsidP="00193356">
            <w:pPr>
              <w:spacing w:after="0" w:line="240" w:lineRule="auto"/>
              <w:rPr>
                <w:rFonts w:eastAsia="Calibri" w:cstheme="minorHAnsi"/>
                <w:b/>
                <w:color w:val="000000" w:themeColor="text1"/>
                <w:sz w:val="18"/>
                <w:szCs w:val="18"/>
              </w:rPr>
            </w:pPr>
            <w:commentRangeStart w:id="11"/>
            <w:r w:rsidRPr="00CC6185">
              <w:rPr>
                <w:rFonts w:eastAsia="Calibri" w:cstheme="minorHAnsi"/>
                <w:b/>
                <w:color w:val="000000" w:themeColor="text1"/>
                <w:sz w:val="18"/>
                <w:szCs w:val="18"/>
              </w:rPr>
              <w:t>2. Objectives</w:t>
            </w:r>
            <w:commentRangeEnd w:id="11"/>
            <w:r w:rsidRPr="00CC6185">
              <w:rPr>
                <w:rStyle w:val="CommentReference"/>
                <w:rFonts w:cstheme="minorHAnsi"/>
                <w:sz w:val="18"/>
                <w:szCs w:val="18"/>
              </w:rPr>
              <w:commentReference w:id="11"/>
            </w:r>
          </w:p>
        </w:tc>
      </w:tr>
      <w:tr w:rsidR="00C42BAA" w:rsidRPr="00CC6185" w14:paraId="0CE68E45" w14:textId="77777777" w:rsidTr="00193356">
        <w:tc>
          <w:tcPr>
            <w:tcW w:w="9085" w:type="dxa"/>
            <w:gridSpan w:val="12"/>
            <w:tcBorders>
              <w:top w:val="single" w:sz="4" w:space="0" w:color="auto"/>
              <w:left w:val="single" w:sz="4" w:space="0" w:color="auto"/>
              <w:bottom w:val="single" w:sz="4" w:space="0" w:color="auto"/>
              <w:right w:val="single" w:sz="4" w:space="0" w:color="auto"/>
            </w:tcBorders>
          </w:tcPr>
          <w:p w14:paraId="1411E0B7" w14:textId="77777777" w:rsidR="00C42BAA" w:rsidRPr="00CC6185" w:rsidRDefault="00C42BAA" w:rsidP="00193356">
            <w:pPr>
              <w:spacing w:after="0" w:line="240" w:lineRule="auto"/>
              <w:rPr>
                <w:rFonts w:eastAsia="Calibri" w:cstheme="minorHAnsi"/>
                <w:i/>
                <w:color w:val="000000" w:themeColor="text1"/>
                <w:sz w:val="18"/>
                <w:szCs w:val="18"/>
              </w:rPr>
            </w:pPr>
            <w:r w:rsidRPr="00CC6185">
              <w:rPr>
                <w:rFonts w:cstheme="minorHAnsi"/>
                <w:i/>
                <w:color w:val="000000" w:themeColor="text1"/>
                <w:sz w:val="18"/>
                <w:szCs w:val="18"/>
                <w:lang w:val="en"/>
              </w:rPr>
              <w:t xml:space="preserve">2.1 </w:t>
            </w:r>
          </w:p>
        </w:tc>
      </w:tr>
      <w:tr w:rsidR="00C42BAA" w:rsidRPr="00CC6185" w14:paraId="2A9AE65B" w14:textId="77777777" w:rsidTr="00193356">
        <w:tc>
          <w:tcPr>
            <w:tcW w:w="9085" w:type="dxa"/>
            <w:gridSpan w:val="12"/>
            <w:tcBorders>
              <w:top w:val="single" w:sz="4" w:space="0" w:color="auto"/>
              <w:left w:val="single" w:sz="4" w:space="0" w:color="auto"/>
              <w:bottom w:val="single" w:sz="4" w:space="0" w:color="auto"/>
              <w:right w:val="single" w:sz="4" w:space="0" w:color="auto"/>
            </w:tcBorders>
          </w:tcPr>
          <w:p w14:paraId="03ECB2FA" w14:textId="77777777" w:rsidR="00C42BAA" w:rsidRPr="00CC6185" w:rsidRDefault="00C42BAA" w:rsidP="00193356">
            <w:pPr>
              <w:spacing w:after="0" w:line="240" w:lineRule="auto"/>
              <w:rPr>
                <w:rFonts w:eastAsia="Calibri" w:cstheme="minorHAnsi"/>
                <w:i/>
                <w:color w:val="000000" w:themeColor="text1"/>
                <w:sz w:val="18"/>
                <w:szCs w:val="18"/>
              </w:rPr>
            </w:pPr>
            <w:r w:rsidRPr="00CC6185">
              <w:rPr>
                <w:rFonts w:cstheme="minorHAnsi"/>
                <w:i/>
                <w:color w:val="000000" w:themeColor="text1"/>
                <w:sz w:val="18"/>
                <w:szCs w:val="18"/>
                <w:lang w:val="en"/>
              </w:rPr>
              <w:t xml:space="preserve">2.2 </w:t>
            </w:r>
          </w:p>
        </w:tc>
      </w:tr>
      <w:tr w:rsidR="00C42BAA" w:rsidRPr="00CC6185" w14:paraId="491F0832" w14:textId="77777777" w:rsidTr="00193356">
        <w:tc>
          <w:tcPr>
            <w:tcW w:w="9085" w:type="dxa"/>
            <w:gridSpan w:val="12"/>
            <w:tcBorders>
              <w:top w:val="single" w:sz="4" w:space="0" w:color="auto"/>
              <w:left w:val="single" w:sz="4" w:space="0" w:color="auto"/>
              <w:bottom w:val="single" w:sz="4" w:space="0" w:color="auto"/>
              <w:right w:val="single" w:sz="4" w:space="0" w:color="auto"/>
            </w:tcBorders>
          </w:tcPr>
          <w:p w14:paraId="1383FA1E" w14:textId="77777777" w:rsidR="00C42BAA" w:rsidRPr="00CC6185" w:rsidRDefault="00C42BAA" w:rsidP="00193356">
            <w:pPr>
              <w:spacing w:after="0" w:line="240" w:lineRule="auto"/>
              <w:rPr>
                <w:rFonts w:eastAsia="Calibri" w:cstheme="minorHAnsi"/>
                <w:b/>
                <w:color w:val="000000" w:themeColor="text1"/>
                <w:sz w:val="18"/>
                <w:szCs w:val="18"/>
              </w:rPr>
            </w:pPr>
            <w:r w:rsidRPr="00CC6185">
              <w:rPr>
                <w:rFonts w:eastAsia="Calibri" w:cstheme="minorHAnsi"/>
                <w:b/>
                <w:color w:val="000000" w:themeColor="text1"/>
                <w:sz w:val="18"/>
                <w:szCs w:val="18"/>
              </w:rPr>
              <w:t>3. Research questions</w:t>
            </w:r>
          </w:p>
        </w:tc>
      </w:tr>
      <w:tr w:rsidR="00C42BAA" w:rsidRPr="00CC6185" w14:paraId="4110F4AC" w14:textId="77777777" w:rsidTr="00193356">
        <w:tc>
          <w:tcPr>
            <w:tcW w:w="9085" w:type="dxa"/>
            <w:gridSpan w:val="12"/>
            <w:tcBorders>
              <w:top w:val="single" w:sz="4" w:space="0" w:color="auto"/>
              <w:left w:val="single" w:sz="4" w:space="0" w:color="auto"/>
              <w:bottom w:val="single" w:sz="4" w:space="0" w:color="auto"/>
              <w:right w:val="single" w:sz="4" w:space="0" w:color="auto"/>
            </w:tcBorders>
          </w:tcPr>
          <w:p w14:paraId="468A41F3" w14:textId="77777777" w:rsidR="00C42BAA" w:rsidRPr="00CC6185" w:rsidRDefault="00C42BAA" w:rsidP="00193356">
            <w:pPr>
              <w:spacing w:after="0" w:line="240" w:lineRule="auto"/>
              <w:rPr>
                <w:rFonts w:eastAsia="Calibri" w:cstheme="minorHAnsi"/>
                <w:color w:val="000000" w:themeColor="text1"/>
                <w:sz w:val="18"/>
                <w:szCs w:val="18"/>
              </w:rPr>
            </w:pPr>
            <w:r w:rsidRPr="00CC6185">
              <w:rPr>
                <w:rFonts w:eastAsia="Calibri" w:cstheme="minorHAnsi"/>
                <w:b/>
                <w:color w:val="000000" w:themeColor="text1"/>
                <w:sz w:val="18"/>
                <w:szCs w:val="18"/>
              </w:rPr>
              <w:t>4. Procedures</w:t>
            </w:r>
            <w:r w:rsidRPr="00CC6185">
              <w:rPr>
                <w:rFonts w:eastAsia="Calibri" w:cstheme="minorHAnsi"/>
                <w:color w:val="000000" w:themeColor="text1"/>
                <w:sz w:val="18"/>
                <w:szCs w:val="18"/>
              </w:rPr>
              <w:t xml:space="preserve"> (survey methods, gender disaggregation, treatments, experimental design, sample size, etc.). </w:t>
            </w:r>
          </w:p>
        </w:tc>
      </w:tr>
      <w:tr w:rsidR="00C42BAA" w:rsidRPr="00CC6185" w14:paraId="5B7468E4" w14:textId="77777777" w:rsidTr="00193356">
        <w:tc>
          <w:tcPr>
            <w:tcW w:w="9085" w:type="dxa"/>
            <w:gridSpan w:val="12"/>
            <w:tcBorders>
              <w:top w:val="single" w:sz="4" w:space="0" w:color="auto"/>
              <w:left w:val="single" w:sz="4" w:space="0" w:color="auto"/>
              <w:bottom w:val="single" w:sz="4" w:space="0" w:color="auto"/>
              <w:right w:val="single" w:sz="4" w:space="0" w:color="auto"/>
            </w:tcBorders>
          </w:tcPr>
          <w:p w14:paraId="42874BD1" w14:textId="77777777" w:rsidR="00C42BAA" w:rsidRPr="00CC6185" w:rsidRDefault="00C42BAA" w:rsidP="00193356">
            <w:pPr>
              <w:spacing w:after="0" w:line="240" w:lineRule="auto"/>
              <w:rPr>
                <w:rFonts w:eastAsia="Calibri" w:cstheme="minorHAnsi"/>
                <w:i/>
                <w:color w:val="000000" w:themeColor="text1"/>
                <w:sz w:val="18"/>
                <w:szCs w:val="18"/>
              </w:rPr>
            </w:pPr>
            <w:r w:rsidRPr="00CC6185">
              <w:rPr>
                <w:rFonts w:cstheme="minorHAnsi"/>
                <w:i/>
                <w:color w:val="000000" w:themeColor="text1"/>
                <w:sz w:val="18"/>
                <w:szCs w:val="18"/>
                <w:lang w:val="en"/>
              </w:rPr>
              <w:t>4.1 Cluster training will be organized in each of the intervention circles for cooperative managers</w:t>
            </w:r>
          </w:p>
        </w:tc>
      </w:tr>
      <w:tr w:rsidR="00C42BAA" w:rsidRPr="00CC6185" w14:paraId="4E6ABD7F" w14:textId="77777777" w:rsidTr="00193356">
        <w:tc>
          <w:tcPr>
            <w:tcW w:w="9085" w:type="dxa"/>
            <w:gridSpan w:val="12"/>
            <w:tcBorders>
              <w:top w:val="single" w:sz="4" w:space="0" w:color="auto"/>
              <w:left w:val="single" w:sz="4" w:space="0" w:color="auto"/>
              <w:bottom w:val="single" w:sz="4" w:space="0" w:color="auto"/>
              <w:right w:val="single" w:sz="4" w:space="0" w:color="auto"/>
            </w:tcBorders>
          </w:tcPr>
          <w:p w14:paraId="1BE8D61C" w14:textId="77777777" w:rsidR="00C42BAA" w:rsidRPr="00CC6185" w:rsidRDefault="00C42BAA" w:rsidP="00193356">
            <w:pPr>
              <w:spacing w:after="0" w:line="240" w:lineRule="auto"/>
              <w:rPr>
                <w:rFonts w:eastAsia="Calibri" w:cstheme="minorHAnsi"/>
                <w:i/>
                <w:color w:val="000000" w:themeColor="text1"/>
                <w:sz w:val="18"/>
                <w:szCs w:val="18"/>
              </w:rPr>
            </w:pPr>
            <w:r w:rsidRPr="00CC6185">
              <w:rPr>
                <w:rFonts w:cstheme="minorHAnsi"/>
                <w:i/>
                <w:color w:val="000000" w:themeColor="text1"/>
                <w:sz w:val="18"/>
                <w:szCs w:val="18"/>
                <w:lang w:val="en"/>
              </w:rPr>
              <w:t>4.2 These officials will in turn organize restitution sessions at the level of their respective cooperatives</w:t>
            </w:r>
          </w:p>
        </w:tc>
      </w:tr>
      <w:tr w:rsidR="00C42BAA" w:rsidRPr="00CC6185" w14:paraId="49C633F2" w14:textId="77777777" w:rsidTr="00193356">
        <w:tc>
          <w:tcPr>
            <w:tcW w:w="6473" w:type="dxa"/>
            <w:gridSpan w:val="8"/>
            <w:tcBorders>
              <w:top w:val="single" w:sz="4" w:space="0" w:color="auto"/>
              <w:left w:val="single" w:sz="4" w:space="0" w:color="auto"/>
              <w:bottom w:val="single" w:sz="4" w:space="0" w:color="auto"/>
              <w:right w:val="single" w:sz="4" w:space="0" w:color="auto"/>
            </w:tcBorders>
          </w:tcPr>
          <w:p w14:paraId="6FF49C5B" w14:textId="77777777" w:rsidR="00C42BAA" w:rsidRPr="00CC6185" w:rsidRDefault="00C42BAA" w:rsidP="00193356">
            <w:pPr>
              <w:spacing w:after="0" w:line="240" w:lineRule="auto"/>
              <w:rPr>
                <w:rFonts w:eastAsia="Calibri" w:cstheme="minorHAnsi"/>
                <w:b/>
                <w:color w:val="000000" w:themeColor="text1"/>
                <w:sz w:val="18"/>
                <w:szCs w:val="18"/>
              </w:rPr>
            </w:pPr>
            <w:r w:rsidRPr="00CC6185">
              <w:rPr>
                <w:rFonts w:eastAsia="Calibri" w:cstheme="minorHAnsi"/>
                <w:b/>
                <w:color w:val="000000" w:themeColor="text1"/>
                <w:sz w:val="18"/>
                <w:szCs w:val="18"/>
              </w:rPr>
              <w:t>5. Data to be collected and uploaded</w:t>
            </w:r>
          </w:p>
        </w:tc>
        <w:tc>
          <w:tcPr>
            <w:tcW w:w="2612" w:type="dxa"/>
            <w:gridSpan w:val="4"/>
            <w:tcBorders>
              <w:top w:val="single" w:sz="4" w:space="0" w:color="auto"/>
              <w:left w:val="single" w:sz="4" w:space="0" w:color="auto"/>
              <w:bottom w:val="single" w:sz="4" w:space="0" w:color="auto"/>
              <w:right w:val="single" w:sz="4" w:space="0" w:color="auto"/>
            </w:tcBorders>
          </w:tcPr>
          <w:p w14:paraId="161F4C7E" w14:textId="77777777" w:rsidR="00C42BAA" w:rsidRPr="00CC6185" w:rsidRDefault="00C42BAA" w:rsidP="00193356">
            <w:pPr>
              <w:spacing w:after="0" w:line="240" w:lineRule="auto"/>
              <w:rPr>
                <w:rFonts w:eastAsia="Calibri" w:cstheme="minorHAnsi"/>
                <w:color w:val="000000" w:themeColor="text1"/>
                <w:sz w:val="18"/>
                <w:szCs w:val="18"/>
              </w:rPr>
            </w:pPr>
            <w:r w:rsidRPr="00CC6185">
              <w:rPr>
                <w:rFonts w:eastAsia="Calibri" w:cstheme="minorHAnsi"/>
                <w:color w:val="000000" w:themeColor="text1"/>
                <w:sz w:val="18"/>
                <w:szCs w:val="18"/>
              </w:rPr>
              <w:t>Responsibility/Institute</w:t>
            </w:r>
          </w:p>
        </w:tc>
      </w:tr>
      <w:tr w:rsidR="00C42BAA" w:rsidRPr="00CC6185" w14:paraId="2C017927" w14:textId="77777777" w:rsidTr="00193356">
        <w:tc>
          <w:tcPr>
            <w:tcW w:w="6473" w:type="dxa"/>
            <w:gridSpan w:val="8"/>
            <w:tcBorders>
              <w:top w:val="single" w:sz="4" w:space="0" w:color="auto"/>
              <w:left w:val="single" w:sz="4" w:space="0" w:color="auto"/>
              <w:bottom w:val="single" w:sz="4" w:space="0" w:color="auto"/>
              <w:right w:val="single" w:sz="4" w:space="0" w:color="auto"/>
            </w:tcBorders>
          </w:tcPr>
          <w:p w14:paraId="53C3B144" w14:textId="77777777" w:rsidR="00C42BAA" w:rsidRPr="00CC6185" w:rsidRDefault="00C42BAA" w:rsidP="00193356">
            <w:pPr>
              <w:spacing w:after="0" w:line="240" w:lineRule="auto"/>
              <w:rPr>
                <w:rFonts w:eastAsia="Calibri" w:cstheme="minorHAnsi"/>
                <w:i/>
                <w:color w:val="000000" w:themeColor="text1"/>
                <w:sz w:val="18"/>
                <w:szCs w:val="18"/>
              </w:rPr>
            </w:pPr>
            <w:r w:rsidRPr="00CC6185">
              <w:rPr>
                <w:rFonts w:cstheme="minorHAnsi"/>
                <w:i/>
                <w:color w:val="000000" w:themeColor="text1"/>
                <w:sz w:val="18"/>
                <w:szCs w:val="18"/>
                <w:lang w:val="en"/>
              </w:rPr>
              <w:t>5.1 Number of cooperatives trained</w:t>
            </w:r>
          </w:p>
        </w:tc>
        <w:tc>
          <w:tcPr>
            <w:tcW w:w="2612" w:type="dxa"/>
            <w:gridSpan w:val="4"/>
            <w:tcBorders>
              <w:top w:val="single" w:sz="4" w:space="0" w:color="auto"/>
              <w:left w:val="single" w:sz="4" w:space="0" w:color="auto"/>
              <w:bottom w:val="single" w:sz="4" w:space="0" w:color="auto"/>
              <w:right w:val="single" w:sz="4" w:space="0" w:color="auto"/>
            </w:tcBorders>
          </w:tcPr>
          <w:p w14:paraId="15745C31" w14:textId="77777777" w:rsidR="00C42BAA" w:rsidRPr="00CC6185" w:rsidRDefault="00C42BAA" w:rsidP="00193356">
            <w:pPr>
              <w:spacing w:after="0" w:line="240" w:lineRule="auto"/>
              <w:rPr>
                <w:rFonts w:eastAsia="Calibri" w:cstheme="minorHAnsi"/>
                <w:color w:val="000000" w:themeColor="text1"/>
                <w:sz w:val="18"/>
                <w:szCs w:val="18"/>
              </w:rPr>
            </w:pPr>
            <w:r w:rsidRPr="00CC6185">
              <w:rPr>
                <w:rFonts w:eastAsia="Calibri" w:cstheme="minorHAnsi"/>
                <w:color w:val="000000" w:themeColor="text1"/>
                <w:sz w:val="18"/>
                <w:szCs w:val="18"/>
              </w:rPr>
              <w:t>AMEDD</w:t>
            </w:r>
          </w:p>
        </w:tc>
      </w:tr>
      <w:tr w:rsidR="00C42BAA" w:rsidRPr="00CC6185" w14:paraId="4D5CDD0E" w14:textId="77777777" w:rsidTr="00193356">
        <w:tc>
          <w:tcPr>
            <w:tcW w:w="6473" w:type="dxa"/>
            <w:gridSpan w:val="8"/>
            <w:tcBorders>
              <w:top w:val="single" w:sz="4" w:space="0" w:color="auto"/>
              <w:left w:val="single" w:sz="4" w:space="0" w:color="auto"/>
              <w:bottom w:val="single" w:sz="4" w:space="0" w:color="auto"/>
              <w:right w:val="single" w:sz="4" w:space="0" w:color="auto"/>
            </w:tcBorders>
          </w:tcPr>
          <w:p w14:paraId="4F918D3B" w14:textId="77777777" w:rsidR="00C42BAA" w:rsidRPr="00CC6185" w:rsidRDefault="00C42BAA" w:rsidP="00193356">
            <w:pPr>
              <w:spacing w:after="0" w:line="240" w:lineRule="auto"/>
              <w:rPr>
                <w:rFonts w:eastAsia="Calibri" w:cstheme="minorHAnsi"/>
                <w:i/>
                <w:color w:val="000000" w:themeColor="text1"/>
                <w:sz w:val="18"/>
                <w:szCs w:val="18"/>
              </w:rPr>
            </w:pPr>
            <w:r w:rsidRPr="00CC6185">
              <w:rPr>
                <w:rFonts w:cstheme="minorHAnsi"/>
                <w:i/>
                <w:color w:val="000000" w:themeColor="text1"/>
                <w:sz w:val="18"/>
                <w:szCs w:val="18"/>
                <w:lang w:val="en"/>
              </w:rPr>
              <w:t>5.2 Total number of producers affected by training</w:t>
            </w:r>
          </w:p>
        </w:tc>
        <w:tc>
          <w:tcPr>
            <w:tcW w:w="2612" w:type="dxa"/>
            <w:gridSpan w:val="4"/>
            <w:tcBorders>
              <w:top w:val="single" w:sz="4" w:space="0" w:color="auto"/>
              <w:left w:val="single" w:sz="4" w:space="0" w:color="auto"/>
              <w:bottom w:val="single" w:sz="4" w:space="0" w:color="auto"/>
              <w:right w:val="single" w:sz="4" w:space="0" w:color="auto"/>
            </w:tcBorders>
          </w:tcPr>
          <w:p w14:paraId="1DE3F5E4" w14:textId="77777777" w:rsidR="00C42BAA" w:rsidRPr="00CC6185" w:rsidRDefault="00C42BAA" w:rsidP="00193356">
            <w:pPr>
              <w:spacing w:after="0" w:line="240" w:lineRule="auto"/>
              <w:rPr>
                <w:rFonts w:eastAsia="Calibri" w:cstheme="minorHAnsi"/>
                <w:color w:val="000000" w:themeColor="text1"/>
                <w:sz w:val="18"/>
                <w:szCs w:val="18"/>
              </w:rPr>
            </w:pPr>
          </w:p>
        </w:tc>
      </w:tr>
      <w:tr w:rsidR="00C42BAA" w:rsidRPr="00CC6185" w14:paraId="598E0E65" w14:textId="77777777" w:rsidTr="00193356">
        <w:tc>
          <w:tcPr>
            <w:tcW w:w="9085" w:type="dxa"/>
            <w:gridSpan w:val="12"/>
            <w:tcBorders>
              <w:top w:val="single" w:sz="4" w:space="0" w:color="auto"/>
              <w:left w:val="single" w:sz="4" w:space="0" w:color="auto"/>
              <w:bottom w:val="single" w:sz="4" w:space="0" w:color="auto"/>
              <w:right w:val="single" w:sz="4" w:space="0" w:color="auto"/>
            </w:tcBorders>
          </w:tcPr>
          <w:p w14:paraId="7E9948E2" w14:textId="77777777" w:rsidR="00C42BAA" w:rsidRPr="00CC6185" w:rsidRDefault="00C42BAA" w:rsidP="00193356">
            <w:pPr>
              <w:spacing w:after="0" w:line="240" w:lineRule="auto"/>
              <w:rPr>
                <w:rFonts w:eastAsia="Calibri" w:cstheme="minorHAnsi"/>
                <w:b/>
                <w:color w:val="000000" w:themeColor="text1"/>
                <w:sz w:val="18"/>
                <w:szCs w:val="18"/>
              </w:rPr>
            </w:pPr>
            <w:r w:rsidRPr="00CC6185">
              <w:rPr>
                <w:rFonts w:eastAsia="Calibri" w:cstheme="minorHAnsi"/>
                <w:b/>
                <w:color w:val="000000" w:themeColor="text1"/>
                <w:sz w:val="18"/>
                <w:szCs w:val="18"/>
              </w:rPr>
              <w:t>6. Milestones</w:t>
            </w:r>
          </w:p>
        </w:tc>
      </w:tr>
      <w:tr w:rsidR="00C42BAA" w:rsidRPr="00CC6185" w14:paraId="71B8026E" w14:textId="77777777" w:rsidTr="00193356">
        <w:tc>
          <w:tcPr>
            <w:tcW w:w="3775" w:type="dxa"/>
            <w:gridSpan w:val="5"/>
            <w:tcBorders>
              <w:top w:val="single" w:sz="4" w:space="0" w:color="auto"/>
              <w:left w:val="single" w:sz="4" w:space="0" w:color="auto"/>
              <w:bottom w:val="single" w:sz="4" w:space="0" w:color="auto"/>
              <w:right w:val="single" w:sz="4" w:space="0" w:color="auto"/>
            </w:tcBorders>
          </w:tcPr>
          <w:p w14:paraId="39CB221E" w14:textId="77777777" w:rsidR="00C42BAA" w:rsidRPr="00CC6185" w:rsidRDefault="00C42BAA" w:rsidP="00193356">
            <w:pPr>
              <w:spacing w:after="0" w:line="240" w:lineRule="auto"/>
              <w:jc w:val="both"/>
              <w:rPr>
                <w:rFonts w:eastAsia="Calibri" w:cstheme="minorHAnsi"/>
                <w:color w:val="000000" w:themeColor="text1"/>
                <w:sz w:val="18"/>
                <w:szCs w:val="18"/>
              </w:rPr>
            </w:pPr>
            <w:r w:rsidRPr="00CC6185">
              <w:rPr>
                <w:rFonts w:eastAsia="Calibri" w:cstheme="minorHAnsi"/>
                <w:color w:val="000000" w:themeColor="text1"/>
                <w:sz w:val="18"/>
                <w:szCs w:val="18"/>
              </w:rPr>
              <w:t>Deliverables</w:t>
            </w:r>
          </w:p>
        </w:tc>
        <w:tc>
          <w:tcPr>
            <w:tcW w:w="3657" w:type="dxa"/>
            <w:gridSpan w:val="5"/>
            <w:tcBorders>
              <w:top w:val="single" w:sz="4" w:space="0" w:color="auto"/>
              <w:left w:val="single" w:sz="4" w:space="0" w:color="auto"/>
              <w:bottom w:val="single" w:sz="4" w:space="0" w:color="auto"/>
              <w:right w:val="single" w:sz="4" w:space="0" w:color="auto"/>
            </w:tcBorders>
          </w:tcPr>
          <w:p w14:paraId="40E8A22E" w14:textId="77777777" w:rsidR="00C42BAA" w:rsidRPr="00CC6185" w:rsidRDefault="00C42BAA" w:rsidP="00193356">
            <w:pPr>
              <w:spacing w:after="0" w:line="240" w:lineRule="auto"/>
              <w:rPr>
                <w:rFonts w:eastAsia="Calibri" w:cstheme="minorHAnsi"/>
                <w:color w:val="000000" w:themeColor="text1"/>
                <w:sz w:val="18"/>
                <w:szCs w:val="18"/>
              </w:rPr>
            </w:pPr>
            <w:r w:rsidRPr="00CC6185">
              <w:rPr>
                <w:rFonts w:eastAsia="Calibri" w:cstheme="minorHAnsi"/>
                <w:color w:val="000000" w:themeColor="text1"/>
                <w:sz w:val="18"/>
                <w:szCs w:val="18"/>
              </w:rPr>
              <w:t>Means of verification</w:t>
            </w:r>
          </w:p>
        </w:tc>
        <w:tc>
          <w:tcPr>
            <w:tcW w:w="1653" w:type="dxa"/>
            <w:gridSpan w:val="2"/>
            <w:tcBorders>
              <w:top w:val="single" w:sz="4" w:space="0" w:color="auto"/>
              <w:left w:val="single" w:sz="4" w:space="0" w:color="auto"/>
              <w:bottom w:val="single" w:sz="4" w:space="0" w:color="auto"/>
              <w:right w:val="single" w:sz="4" w:space="0" w:color="auto"/>
            </w:tcBorders>
          </w:tcPr>
          <w:p w14:paraId="37A28AEA" w14:textId="77777777" w:rsidR="00C42BAA" w:rsidRPr="00CC6185" w:rsidRDefault="00C42BAA" w:rsidP="00193356">
            <w:pPr>
              <w:spacing w:after="0" w:line="240" w:lineRule="auto"/>
              <w:rPr>
                <w:rFonts w:eastAsia="Calibri" w:cstheme="minorHAnsi"/>
                <w:color w:val="000000" w:themeColor="text1"/>
                <w:sz w:val="18"/>
                <w:szCs w:val="18"/>
              </w:rPr>
            </w:pPr>
            <w:r w:rsidRPr="00CC6185">
              <w:rPr>
                <w:rFonts w:eastAsia="Calibri" w:cstheme="minorHAnsi"/>
                <w:color w:val="000000" w:themeColor="text1"/>
                <w:sz w:val="18"/>
                <w:szCs w:val="18"/>
              </w:rPr>
              <w:t>Date</w:t>
            </w:r>
          </w:p>
        </w:tc>
      </w:tr>
      <w:tr w:rsidR="00C42BAA" w:rsidRPr="00CC6185" w14:paraId="3953949C" w14:textId="77777777" w:rsidTr="00193356">
        <w:tc>
          <w:tcPr>
            <w:tcW w:w="3775" w:type="dxa"/>
            <w:gridSpan w:val="5"/>
            <w:tcBorders>
              <w:top w:val="single" w:sz="4" w:space="0" w:color="auto"/>
              <w:left w:val="single" w:sz="4" w:space="0" w:color="auto"/>
              <w:bottom w:val="single" w:sz="4" w:space="0" w:color="auto"/>
              <w:right w:val="single" w:sz="4" w:space="0" w:color="auto"/>
            </w:tcBorders>
          </w:tcPr>
          <w:p w14:paraId="3B42247B" w14:textId="77777777" w:rsidR="00C42BAA" w:rsidRPr="00CC6185" w:rsidRDefault="00C42BAA" w:rsidP="00193356">
            <w:pPr>
              <w:spacing w:after="0" w:line="240" w:lineRule="auto"/>
              <w:jc w:val="both"/>
              <w:rPr>
                <w:rFonts w:eastAsia="Calibri" w:cstheme="minorHAnsi"/>
                <w:color w:val="000000" w:themeColor="text1"/>
                <w:sz w:val="18"/>
                <w:szCs w:val="18"/>
              </w:rPr>
            </w:pPr>
            <w:r w:rsidRPr="00CC6185">
              <w:rPr>
                <w:rFonts w:cstheme="minorHAnsi"/>
                <w:color w:val="000000" w:themeColor="text1"/>
                <w:sz w:val="18"/>
                <w:szCs w:val="18"/>
                <w:lang w:val="en"/>
              </w:rPr>
              <w:t xml:space="preserve">6.1 </w:t>
            </w:r>
            <w:r w:rsidRPr="00CC6185">
              <w:rPr>
                <w:rFonts w:cstheme="minorHAnsi"/>
                <w:i/>
                <w:color w:val="000000" w:themeColor="text1"/>
                <w:sz w:val="18"/>
                <w:szCs w:val="18"/>
                <w:lang w:val="en"/>
              </w:rPr>
              <w:t>Training Module</w:t>
            </w:r>
          </w:p>
        </w:tc>
        <w:tc>
          <w:tcPr>
            <w:tcW w:w="3657" w:type="dxa"/>
            <w:gridSpan w:val="5"/>
            <w:tcBorders>
              <w:top w:val="single" w:sz="4" w:space="0" w:color="auto"/>
              <w:left w:val="single" w:sz="4" w:space="0" w:color="auto"/>
              <w:bottom w:val="single" w:sz="4" w:space="0" w:color="auto"/>
              <w:right w:val="single" w:sz="4" w:space="0" w:color="auto"/>
            </w:tcBorders>
          </w:tcPr>
          <w:p w14:paraId="737E5986" w14:textId="77777777" w:rsidR="00C42BAA" w:rsidRPr="00CC6185" w:rsidRDefault="00C42BAA" w:rsidP="00193356">
            <w:pPr>
              <w:spacing w:after="0" w:line="240" w:lineRule="auto"/>
              <w:rPr>
                <w:rFonts w:eastAsia="Calibri" w:cstheme="minorHAnsi"/>
                <w:i/>
                <w:color w:val="000000" w:themeColor="text1"/>
                <w:sz w:val="18"/>
                <w:szCs w:val="18"/>
              </w:rPr>
            </w:pPr>
          </w:p>
        </w:tc>
        <w:tc>
          <w:tcPr>
            <w:tcW w:w="1653" w:type="dxa"/>
            <w:gridSpan w:val="2"/>
            <w:tcBorders>
              <w:top w:val="single" w:sz="4" w:space="0" w:color="auto"/>
              <w:left w:val="single" w:sz="4" w:space="0" w:color="auto"/>
              <w:bottom w:val="single" w:sz="4" w:space="0" w:color="auto"/>
              <w:right w:val="single" w:sz="4" w:space="0" w:color="auto"/>
            </w:tcBorders>
          </w:tcPr>
          <w:p w14:paraId="513D5786" w14:textId="77777777" w:rsidR="00C42BAA" w:rsidRPr="00CC6185" w:rsidRDefault="00C42BAA" w:rsidP="00193356">
            <w:pPr>
              <w:spacing w:after="0" w:line="240" w:lineRule="auto"/>
              <w:rPr>
                <w:rFonts w:eastAsia="Calibri" w:cstheme="minorHAnsi"/>
                <w:i/>
                <w:color w:val="000000" w:themeColor="text1"/>
                <w:sz w:val="18"/>
                <w:szCs w:val="18"/>
              </w:rPr>
            </w:pPr>
            <w:r w:rsidRPr="00CC6185">
              <w:rPr>
                <w:rFonts w:eastAsia="Calibri" w:cstheme="minorHAnsi"/>
                <w:i/>
                <w:color w:val="000000" w:themeColor="text1"/>
                <w:sz w:val="18"/>
                <w:szCs w:val="18"/>
              </w:rPr>
              <w:t>December 2017</w:t>
            </w:r>
          </w:p>
        </w:tc>
      </w:tr>
      <w:tr w:rsidR="00C42BAA" w:rsidRPr="00CC6185" w14:paraId="49F899E4" w14:textId="77777777" w:rsidTr="00193356">
        <w:tc>
          <w:tcPr>
            <w:tcW w:w="3775" w:type="dxa"/>
            <w:gridSpan w:val="5"/>
            <w:tcBorders>
              <w:top w:val="single" w:sz="4" w:space="0" w:color="auto"/>
              <w:left w:val="single" w:sz="4" w:space="0" w:color="auto"/>
              <w:bottom w:val="single" w:sz="4" w:space="0" w:color="auto"/>
              <w:right w:val="single" w:sz="4" w:space="0" w:color="auto"/>
            </w:tcBorders>
          </w:tcPr>
          <w:p w14:paraId="5678F1D9" w14:textId="77777777" w:rsidR="00C42BAA" w:rsidRPr="00CC6185" w:rsidRDefault="00C42BAA" w:rsidP="00193356">
            <w:pPr>
              <w:spacing w:after="0" w:line="240" w:lineRule="auto"/>
              <w:jc w:val="both"/>
              <w:rPr>
                <w:rFonts w:eastAsia="Calibri" w:cstheme="minorHAnsi"/>
                <w:color w:val="000000" w:themeColor="text1"/>
                <w:sz w:val="18"/>
                <w:szCs w:val="18"/>
              </w:rPr>
            </w:pPr>
            <w:r w:rsidRPr="00CC6185">
              <w:rPr>
                <w:rFonts w:eastAsia="Calibri" w:cstheme="minorHAnsi"/>
                <w:color w:val="000000" w:themeColor="text1"/>
                <w:sz w:val="18"/>
                <w:szCs w:val="18"/>
              </w:rPr>
              <w:t>6.</w:t>
            </w:r>
            <w:r w:rsidRPr="00CC6185">
              <w:rPr>
                <w:rFonts w:eastAsia="Calibri" w:cstheme="minorHAnsi"/>
                <w:i/>
                <w:color w:val="000000" w:themeColor="text1"/>
                <w:sz w:val="18"/>
                <w:szCs w:val="18"/>
              </w:rPr>
              <w:t xml:space="preserve">2 </w:t>
            </w:r>
            <w:r w:rsidRPr="00CC6185">
              <w:rPr>
                <w:rFonts w:cstheme="minorHAnsi"/>
                <w:i/>
                <w:color w:val="000000" w:themeColor="text1"/>
                <w:sz w:val="18"/>
                <w:szCs w:val="18"/>
                <w:lang w:val="en"/>
              </w:rPr>
              <w:t>List of cooperatives</w:t>
            </w:r>
          </w:p>
        </w:tc>
        <w:tc>
          <w:tcPr>
            <w:tcW w:w="3657" w:type="dxa"/>
            <w:gridSpan w:val="5"/>
            <w:tcBorders>
              <w:top w:val="single" w:sz="4" w:space="0" w:color="auto"/>
              <w:left w:val="single" w:sz="4" w:space="0" w:color="auto"/>
              <w:bottom w:val="single" w:sz="4" w:space="0" w:color="auto"/>
              <w:right w:val="single" w:sz="4" w:space="0" w:color="auto"/>
            </w:tcBorders>
          </w:tcPr>
          <w:p w14:paraId="78E2EF1D" w14:textId="77777777" w:rsidR="00C42BAA" w:rsidRPr="00CC6185" w:rsidRDefault="00C42BAA" w:rsidP="00193356">
            <w:pPr>
              <w:spacing w:after="0" w:line="240" w:lineRule="auto"/>
              <w:rPr>
                <w:rFonts w:eastAsia="Calibri" w:cstheme="minorHAnsi"/>
                <w:color w:val="000000" w:themeColor="text1"/>
                <w:sz w:val="18"/>
                <w:szCs w:val="18"/>
              </w:rPr>
            </w:pPr>
          </w:p>
        </w:tc>
        <w:tc>
          <w:tcPr>
            <w:tcW w:w="1653" w:type="dxa"/>
            <w:gridSpan w:val="2"/>
            <w:tcBorders>
              <w:top w:val="single" w:sz="4" w:space="0" w:color="auto"/>
              <w:left w:val="single" w:sz="4" w:space="0" w:color="auto"/>
              <w:bottom w:val="single" w:sz="4" w:space="0" w:color="auto"/>
              <w:right w:val="single" w:sz="4" w:space="0" w:color="auto"/>
            </w:tcBorders>
          </w:tcPr>
          <w:p w14:paraId="34FC3135" w14:textId="77777777" w:rsidR="00C42BAA" w:rsidRPr="00CC6185" w:rsidRDefault="00C42BAA" w:rsidP="00193356">
            <w:pPr>
              <w:spacing w:after="0" w:line="240" w:lineRule="auto"/>
              <w:rPr>
                <w:rFonts w:eastAsia="Calibri" w:cstheme="minorHAnsi"/>
                <w:color w:val="000000" w:themeColor="text1"/>
                <w:sz w:val="18"/>
                <w:szCs w:val="18"/>
              </w:rPr>
            </w:pPr>
          </w:p>
        </w:tc>
      </w:tr>
      <w:tr w:rsidR="00C42BAA" w:rsidRPr="00CC6185" w14:paraId="3ACF9D18" w14:textId="77777777" w:rsidTr="00193356">
        <w:tc>
          <w:tcPr>
            <w:tcW w:w="9085" w:type="dxa"/>
            <w:gridSpan w:val="12"/>
            <w:tcBorders>
              <w:top w:val="single" w:sz="4" w:space="0" w:color="auto"/>
              <w:left w:val="single" w:sz="4" w:space="0" w:color="auto"/>
              <w:bottom w:val="single" w:sz="4" w:space="0" w:color="auto"/>
              <w:right w:val="single" w:sz="4" w:space="0" w:color="auto"/>
            </w:tcBorders>
          </w:tcPr>
          <w:p w14:paraId="61349F49" w14:textId="77777777" w:rsidR="00C42BAA" w:rsidRPr="00CC6185" w:rsidRDefault="00C42BAA" w:rsidP="00193356">
            <w:pPr>
              <w:spacing w:after="0" w:line="240" w:lineRule="auto"/>
              <w:rPr>
                <w:rFonts w:eastAsia="Calibri" w:cstheme="minorHAnsi"/>
                <w:b/>
                <w:color w:val="000000" w:themeColor="text1"/>
                <w:sz w:val="18"/>
                <w:szCs w:val="18"/>
              </w:rPr>
            </w:pPr>
            <w:r w:rsidRPr="00CC6185">
              <w:rPr>
                <w:rFonts w:eastAsia="Calibri" w:cstheme="minorHAnsi"/>
                <w:b/>
                <w:color w:val="000000" w:themeColor="text1"/>
                <w:sz w:val="18"/>
                <w:szCs w:val="18"/>
              </w:rPr>
              <w:t>7. Sustainable intensification indicators</w:t>
            </w:r>
          </w:p>
        </w:tc>
      </w:tr>
      <w:tr w:rsidR="00C42BAA" w:rsidRPr="00CC6185" w14:paraId="2A18A8FB" w14:textId="77777777" w:rsidTr="00193356">
        <w:tc>
          <w:tcPr>
            <w:tcW w:w="1961" w:type="dxa"/>
            <w:gridSpan w:val="2"/>
            <w:tcBorders>
              <w:top w:val="single" w:sz="4" w:space="0" w:color="auto"/>
              <w:left w:val="single" w:sz="4" w:space="0" w:color="auto"/>
              <w:bottom w:val="single" w:sz="4" w:space="0" w:color="auto"/>
              <w:right w:val="single" w:sz="4" w:space="0" w:color="auto"/>
            </w:tcBorders>
          </w:tcPr>
          <w:p w14:paraId="49CA78EF" w14:textId="77777777" w:rsidR="00C42BAA" w:rsidRPr="00CC6185" w:rsidRDefault="00C42BAA" w:rsidP="00193356">
            <w:pPr>
              <w:spacing w:after="0" w:line="240" w:lineRule="auto"/>
              <w:rPr>
                <w:rFonts w:eastAsia="Calibri" w:cstheme="minorHAnsi"/>
                <w:color w:val="000000" w:themeColor="text1"/>
                <w:sz w:val="18"/>
                <w:szCs w:val="18"/>
              </w:rPr>
            </w:pPr>
            <w:r w:rsidRPr="00CC6185">
              <w:rPr>
                <w:rFonts w:eastAsia="Calibri" w:cstheme="minorHAnsi"/>
                <w:color w:val="000000" w:themeColor="text1"/>
                <w:sz w:val="18"/>
                <w:szCs w:val="18"/>
              </w:rPr>
              <w:t>7.1 Productivity</w:t>
            </w:r>
          </w:p>
        </w:tc>
        <w:tc>
          <w:tcPr>
            <w:tcW w:w="7124" w:type="dxa"/>
            <w:gridSpan w:val="10"/>
            <w:tcBorders>
              <w:top w:val="single" w:sz="4" w:space="0" w:color="auto"/>
              <w:left w:val="single" w:sz="4" w:space="0" w:color="auto"/>
              <w:bottom w:val="single" w:sz="4" w:space="0" w:color="auto"/>
              <w:right w:val="single" w:sz="4" w:space="0" w:color="auto"/>
            </w:tcBorders>
          </w:tcPr>
          <w:p w14:paraId="778E5325" w14:textId="77777777" w:rsidR="00C42BAA" w:rsidRPr="00CC6185" w:rsidRDefault="00C42BAA" w:rsidP="00193356">
            <w:pPr>
              <w:spacing w:after="0" w:line="240" w:lineRule="auto"/>
              <w:rPr>
                <w:rFonts w:eastAsia="Calibri" w:cstheme="minorHAnsi"/>
                <w:color w:val="000000" w:themeColor="text1"/>
                <w:sz w:val="18"/>
                <w:szCs w:val="18"/>
              </w:rPr>
            </w:pPr>
          </w:p>
        </w:tc>
      </w:tr>
      <w:tr w:rsidR="00C42BAA" w:rsidRPr="00CC6185" w14:paraId="21510A73" w14:textId="77777777" w:rsidTr="00193356">
        <w:tc>
          <w:tcPr>
            <w:tcW w:w="1961" w:type="dxa"/>
            <w:gridSpan w:val="2"/>
            <w:tcBorders>
              <w:top w:val="single" w:sz="4" w:space="0" w:color="auto"/>
              <w:left w:val="single" w:sz="4" w:space="0" w:color="auto"/>
              <w:bottom w:val="single" w:sz="4" w:space="0" w:color="auto"/>
              <w:right w:val="single" w:sz="4" w:space="0" w:color="auto"/>
            </w:tcBorders>
          </w:tcPr>
          <w:p w14:paraId="0F176673" w14:textId="77777777" w:rsidR="00C42BAA" w:rsidRPr="00CC6185" w:rsidRDefault="00C42BAA" w:rsidP="00193356">
            <w:pPr>
              <w:spacing w:after="0" w:line="240" w:lineRule="auto"/>
              <w:rPr>
                <w:rFonts w:eastAsia="Calibri" w:cstheme="minorHAnsi"/>
                <w:color w:val="000000" w:themeColor="text1"/>
                <w:sz w:val="18"/>
                <w:szCs w:val="18"/>
              </w:rPr>
            </w:pPr>
            <w:r w:rsidRPr="00CC6185">
              <w:rPr>
                <w:rFonts w:eastAsia="Calibri" w:cstheme="minorHAnsi"/>
                <w:color w:val="000000" w:themeColor="text1"/>
                <w:sz w:val="18"/>
                <w:szCs w:val="18"/>
              </w:rPr>
              <w:t>7.2 Environmental</w:t>
            </w:r>
          </w:p>
        </w:tc>
        <w:tc>
          <w:tcPr>
            <w:tcW w:w="7124" w:type="dxa"/>
            <w:gridSpan w:val="10"/>
            <w:tcBorders>
              <w:top w:val="single" w:sz="4" w:space="0" w:color="auto"/>
              <w:left w:val="single" w:sz="4" w:space="0" w:color="auto"/>
              <w:bottom w:val="single" w:sz="4" w:space="0" w:color="auto"/>
              <w:right w:val="single" w:sz="4" w:space="0" w:color="auto"/>
            </w:tcBorders>
          </w:tcPr>
          <w:p w14:paraId="0FC20546" w14:textId="77777777" w:rsidR="00C42BAA" w:rsidRPr="00CC6185" w:rsidRDefault="00C42BAA" w:rsidP="00193356">
            <w:pPr>
              <w:spacing w:after="0" w:line="240" w:lineRule="auto"/>
              <w:rPr>
                <w:rFonts w:eastAsia="Calibri" w:cstheme="minorHAnsi"/>
                <w:color w:val="000000" w:themeColor="text1"/>
                <w:sz w:val="18"/>
                <w:szCs w:val="18"/>
              </w:rPr>
            </w:pPr>
          </w:p>
        </w:tc>
      </w:tr>
      <w:tr w:rsidR="00C42BAA" w:rsidRPr="00CC6185" w14:paraId="30733C3F" w14:textId="77777777" w:rsidTr="00193356">
        <w:tc>
          <w:tcPr>
            <w:tcW w:w="1961" w:type="dxa"/>
            <w:gridSpan w:val="2"/>
            <w:tcBorders>
              <w:top w:val="single" w:sz="4" w:space="0" w:color="auto"/>
              <w:left w:val="single" w:sz="4" w:space="0" w:color="auto"/>
              <w:bottom w:val="single" w:sz="4" w:space="0" w:color="auto"/>
              <w:right w:val="single" w:sz="4" w:space="0" w:color="auto"/>
            </w:tcBorders>
          </w:tcPr>
          <w:p w14:paraId="3D0AA436" w14:textId="77777777" w:rsidR="00C42BAA" w:rsidRPr="00CC6185" w:rsidRDefault="00C42BAA" w:rsidP="00193356">
            <w:pPr>
              <w:spacing w:after="0" w:line="240" w:lineRule="auto"/>
              <w:rPr>
                <w:rFonts w:eastAsia="Calibri" w:cstheme="minorHAnsi"/>
                <w:color w:val="000000" w:themeColor="text1"/>
                <w:sz w:val="18"/>
                <w:szCs w:val="18"/>
              </w:rPr>
            </w:pPr>
            <w:r w:rsidRPr="00CC6185">
              <w:rPr>
                <w:rFonts w:eastAsia="Calibri" w:cstheme="minorHAnsi"/>
                <w:color w:val="000000" w:themeColor="text1"/>
                <w:sz w:val="18"/>
                <w:szCs w:val="18"/>
              </w:rPr>
              <w:t>7.3 Economic</w:t>
            </w:r>
          </w:p>
        </w:tc>
        <w:tc>
          <w:tcPr>
            <w:tcW w:w="7124" w:type="dxa"/>
            <w:gridSpan w:val="10"/>
            <w:tcBorders>
              <w:top w:val="single" w:sz="4" w:space="0" w:color="auto"/>
              <w:left w:val="single" w:sz="4" w:space="0" w:color="auto"/>
              <w:bottom w:val="single" w:sz="4" w:space="0" w:color="auto"/>
              <w:right w:val="single" w:sz="4" w:space="0" w:color="auto"/>
            </w:tcBorders>
          </w:tcPr>
          <w:p w14:paraId="5C4A7B90" w14:textId="77777777" w:rsidR="00C42BAA" w:rsidRPr="00CC6185" w:rsidRDefault="00C42BAA" w:rsidP="00193356">
            <w:pPr>
              <w:spacing w:after="0" w:line="240" w:lineRule="auto"/>
              <w:rPr>
                <w:rFonts w:eastAsia="Calibri" w:cstheme="minorHAnsi"/>
                <w:color w:val="000000" w:themeColor="text1"/>
                <w:sz w:val="18"/>
                <w:szCs w:val="18"/>
              </w:rPr>
            </w:pPr>
          </w:p>
        </w:tc>
      </w:tr>
      <w:tr w:rsidR="00C42BAA" w:rsidRPr="00CC6185" w14:paraId="6B0E4982" w14:textId="77777777" w:rsidTr="00193356">
        <w:tc>
          <w:tcPr>
            <w:tcW w:w="1961" w:type="dxa"/>
            <w:gridSpan w:val="2"/>
            <w:tcBorders>
              <w:top w:val="single" w:sz="4" w:space="0" w:color="auto"/>
              <w:left w:val="single" w:sz="4" w:space="0" w:color="auto"/>
              <w:bottom w:val="single" w:sz="4" w:space="0" w:color="auto"/>
              <w:right w:val="single" w:sz="4" w:space="0" w:color="auto"/>
            </w:tcBorders>
          </w:tcPr>
          <w:p w14:paraId="4FDB1D2B" w14:textId="77777777" w:rsidR="00C42BAA" w:rsidRPr="00CC6185" w:rsidRDefault="00C42BAA" w:rsidP="00193356">
            <w:pPr>
              <w:spacing w:after="0" w:line="240" w:lineRule="auto"/>
              <w:rPr>
                <w:rFonts w:eastAsia="Calibri" w:cstheme="minorHAnsi"/>
                <w:color w:val="000000" w:themeColor="text1"/>
                <w:sz w:val="18"/>
                <w:szCs w:val="18"/>
              </w:rPr>
            </w:pPr>
            <w:r w:rsidRPr="00CC6185">
              <w:rPr>
                <w:rFonts w:eastAsia="Calibri" w:cstheme="minorHAnsi"/>
                <w:color w:val="000000" w:themeColor="text1"/>
                <w:sz w:val="18"/>
                <w:szCs w:val="18"/>
              </w:rPr>
              <w:t>7.4 Social</w:t>
            </w:r>
          </w:p>
        </w:tc>
        <w:tc>
          <w:tcPr>
            <w:tcW w:w="7124" w:type="dxa"/>
            <w:gridSpan w:val="10"/>
            <w:tcBorders>
              <w:top w:val="single" w:sz="4" w:space="0" w:color="auto"/>
              <w:left w:val="single" w:sz="4" w:space="0" w:color="auto"/>
              <w:bottom w:val="single" w:sz="4" w:space="0" w:color="auto"/>
              <w:right w:val="single" w:sz="4" w:space="0" w:color="auto"/>
            </w:tcBorders>
          </w:tcPr>
          <w:p w14:paraId="23FAE41F" w14:textId="77777777" w:rsidR="00C42BAA" w:rsidRPr="00CC6185" w:rsidRDefault="00C42BAA" w:rsidP="00193356">
            <w:pPr>
              <w:spacing w:after="0" w:line="240" w:lineRule="auto"/>
              <w:rPr>
                <w:rFonts w:eastAsia="Calibri" w:cstheme="minorHAnsi"/>
                <w:color w:val="000000" w:themeColor="text1"/>
                <w:sz w:val="18"/>
                <w:szCs w:val="18"/>
              </w:rPr>
            </w:pPr>
          </w:p>
        </w:tc>
      </w:tr>
      <w:tr w:rsidR="00C42BAA" w:rsidRPr="00CC6185" w14:paraId="2EACD0E6" w14:textId="77777777" w:rsidTr="00193356">
        <w:tc>
          <w:tcPr>
            <w:tcW w:w="1961" w:type="dxa"/>
            <w:gridSpan w:val="2"/>
            <w:tcBorders>
              <w:top w:val="single" w:sz="4" w:space="0" w:color="auto"/>
              <w:left w:val="single" w:sz="4" w:space="0" w:color="auto"/>
              <w:bottom w:val="single" w:sz="4" w:space="0" w:color="auto"/>
              <w:right w:val="single" w:sz="4" w:space="0" w:color="auto"/>
            </w:tcBorders>
          </w:tcPr>
          <w:p w14:paraId="1E26EEAC" w14:textId="77777777" w:rsidR="00C42BAA" w:rsidRPr="00CC6185" w:rsidRDefault="00C42BAA" w:rsidP="00193356">
            <w:pPr>
              <w:spacing w:after="0" w:line="240" w:lineRule="auto"/>
              <w:rPr>
                <w:rFonts w:eastAsia="Calibri" w:cstheme="minorHAnsi"/>
                <w:color w:val="000000" w:themeColor="text1"/>
                <w:sz w:val="18"/>
                <w:szCs w:val="18"/>
              </w:rPr>
            </w:pPr>
            <w:r w:rsidRPr="00CC6185">
              <w:rPr>
                <w:rFonts w:eastAsia="Calibri" w:cstheme="minorHAnsi"/>
                <w:color w:val="000000" w:themeColor="text1"/>
                <w:sz w:val="18"/>
                <w:szCs w:val="18"/>
              </w:rPr>
              <w:t>7.5 Human</w:t>
            </w:r>
          </w:p>
        </w:tc>
        <w:tc>
          <w:tcPr>
            <w:tcW w:w="7124" w:type="dxa"/>
            <w:gridSpan w:val="10"/>
            <w:tcBorders>
              <w:top w:val="single" w:sz="4" w:space="0" w:color="auto"/>
              <w:left w:val="single" w:sz="4" w:space="0" w:color="auto"/>
              <w:bottom w:val="single" w:sz="4" w:space="0" w:color="auto"/>
              <w:right w:val="single" w:sz="4" w:space="0" w:color="auto"/>
            </w:tcBorders>
          </w:tcPr>
          <w:p w14:paraId="569F0C6F" w14:textId="77777777" w:rsidR="00C42BAA" w:rsidRPr="00CC6185" w:rsidRDefault="00C42BAA" w:rsidP="00193356">
            <w:pPr>
              <w:spacing w:after="0" w:line="240" w:lineRule="auto"/>
              <w:rPr>
                <w:rFonts w:eastAsia="Calibri" w:cstheme="minorHAnsi"/>
                <w:i/>
                <w:color w:val="000000" w:themeColor="text1"/>
                <w:sz w:val="18"/>
                <w:szCs w:val="18"/>
              </w:rPr>
            </w:pPr>
          </w:p>
        </w:tc>
      </w:tr>
      <w:tr w:rsidR="00C42BAA" w:rsidRPr="00CC6185" w14:paraId="67C92874" w14:textId="77777777" w:rsidTr="00193356">
        <w:tc>
          <w:tcPr>
            <w:tcW w:w="9085" w:type="dxa"/>
            <w:gridSpan w:val="12"/>
            <w:tcBorders>
              <w:top w:val="single" w:sz="4" w:space="0" w:color="auto"/>
              <w:left w:val="single" w:sz="4" w:space="0" w:color="auto"/>
              <w:bottom w:val="single" w:sz="4" w:space="0" w:color="auto"/>
              <w:right w:val="single" w:sz="4" w:space="0" w:color="auto"/>
            </w:tcBorders>
          </w:tcPr>
          <w:p w14:paraId="36D6C17A" w14:textId="77777777" w:rsidR="00C42BAA" w:rsidRPr="00CC6185" w:rsidRDefault="00C42BAA" w:rsidP="00193356">
            <w:pPr>
              <w:spacing w:after="0" w:line="240" w:lineRule="auto"/>
              <w:rPr>
                <w:rFonts w:eastAsia="Calibri" w:cstheme="minorHAnsi"/>
                <w:color w:val="000000" w:themeColor="text1"/>
                <w:sz w:val="18"/>
                <w:szCs w:val="18"/>
              </w:rPr>
            </w:pPr>
          </w:p>
        </w:tc>
      </w:tr>
    </w:tbl>
    <w:p w14:paraId="2B21E0C1" w14:textId="77777777" w:rsidR="00C42BAA" w:rsidRDefault="00C42BAA" w:rsidP="00C42BAA">
      <w:pPr>
        <w:spacing w:line="240" w:lineRule="auto"/>
        <w:rPr>
          <w:rFonts w:cstheme="minorHAnsi"/>
          <w:sz w:val="18"/>
          <w:szCs w:val="18"/>
        </w:rPr>
      </w:pPr>
    </w:p>
    <w:p w14:paraId="4DB81432" w14:textId="77777777" w:rsidR="00C42BAA" w:rsidRDefault="00C42BAA" w:rsidP="00C42BAA">
      <w:pPr>
        <w:spacing w:line="240" w:lineRule="auto"/>
        <w:rPr>
          <w:rFonts w:cstheme="minorHAnsi"/>
          <w:sz w:val="18"/>
          <w:szCs w:val="18"/>
        </w:rPr>
      </w:pPr>
    </w:p>
    <w:p w14:paraId="29EB91F7" w14:textId="77777777" w:rsidR="00C42BAA" w:rsidRDefault="00C42BAA" w:rsidP="00C42BAA">
      <w:pPr>
        <w:spacing w:line="240" w:lineRule="auto"/>
        <w:rPr>
          <w:rFonts w:cstheme="minorHAnsi"/>
          <w:sz w:val="18"/>
          <w:szCs w:val="18"/>
        </w:rPr>
      </w:pPr>
    </w:p>
    <w:tbl>
      <w:tblPr>
        <w:tblW w:w="676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5"/>
        <w:gridCol w:w="758"/>
        <w:gridCol w:w="1236"/>
        <w:gridCol w:w="713"/>
        <w:gridCol w:w="865"/>
        <w:gridCol w:w="865"/>
      </w:tblGrid>
      <w:tr w:rsidR="00C42BAA" w:rsidRPr="00F87A01" w14:paraId="5EB3C4CA" w14:textId="77777777" w:rsidTr="00193356">
        <w:trPr>
          <w:trHeight w:val="332"/>
        </w:trPr>
        <w:tc>
          <w:tcPr>
            <w:tcW w:w="2325" w:type="dxa"/>
          </w:tcPr>
          <w:p w14:paraId="4D4B755D" w14:textId="77777777" w:rsidR="00C42BAA" w:rsidRDefault="00C42BAA" w:rsidP="00193356">
            <w:pPr>
              <w:spacing w:after="0" w:line="240" w:lineRule="auto"/>
              <w:rPr>
                <w:rFonts w:cstheme="minorHAnsi"/>
                <w:b/>
                <w:sz w:val="16"/>
                <w:szCs w:val="16"/>
              </w:rPr>
            </w:pPr>
            <w:r>
              <w:rPr>
                <w:rFonts w:cstheme="minorHAnsi"/>
                <w:b/>
                <w:sz w:val="16"/>
                <w:szCs w:val="16"/>
              </w:rPr>
              <w:t xml:space="preserve">8. </w:t>
            </w:r>
            <w:r w:rsidRPr="00F87A01">
              <w:rPr>
                <w:rFonts w:cstheme="minorHAnsi"/>
                <w:b/>
                <w:sz w:val="16"/>
                <w:szCs w:val="16"/>
              </w:rPr>
              <w:t>Budget (US$)</w:t>
            </w:r>
          </w:p>
        </w:tc>
        <w:tc>
          <w:tcPr>
            <w:tcW w:w="758" w:type="dxa"/>
            <w:vAlign w:val="bottom"/>
          </w:tcPr>
          <w:p w14:paraId="62E2594F"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20891474" w14:textId="77777777" w:rsidR="00C42BAA" w:rsidRPr="00F87A01" w:rsidRDefault="00C42BAA" w:rsidP="00193356">
            <w:pPr>
              <w:spacing w:after="0" w:line="240" w:lineRule="auto"/>
              <w:rPr>
                <w:rFonts w:cstheme="minorHAnsi"/>
                <w:color w:val="000000"/>
                <w:sz w:val="16"/>
                <w:szCs w:val="16"/>
              </w:rPr>
            </w:pPr>
          </w:p>
        </w:tc>
        <w:tc>
          <w:tcPr>
            <w:tcW w:w="713" w:type="dxa"/>
            <w:shd w:val="clear" w:color="auto" w:fill="auto"/>
            <w:noWrap/>
            <w:vAlign w:val="center"/>
          </w:tcPr>
          <w:p w14:paraId="45E25712" w14:textId="77777777" w:rsidR="00C42BAA" w:rsidRPr="00F87A01" w:rsidRDefault="00C42BAA" w:rsidP="00193356">
            <w:pPr>
              <w:spacing w:after="0" w:line="240" w:lineRule="auto"/>
              <w:rPr>
                <w:rFonts w:cstheme="minorHAnsi"/>
                <w:color w:val="000000"/>
                <w:sz w:val="16"/>
                <w:szCs w:val="16"/>
              </w:rPr>
            </w:pPr>
          </w:p>
        </w:tc>
        <w:tc>
          <w:tcPr>
            <w:tcW w:w="865" w:type="dxa"/>
            <w:vAlign w:val="center"/>
          </w:tcPr>
          <w:p w14:paraId="17331878" w14:textId="77777777" w:rsidR="00C42BAA" w:rsidRPr="00F87A01" w:rsidRDefault="00C42BAA" w:rsidP="00193356">
            <w:pPr>
              <w:spacing w:after="0" w:line="240" w:lineRule="auto"/>
              <w:rPr>
                <w:rFonts w:cstheme="minorHAnsi"/>
                <w:color w:val="000000"/>
                <w:sz w:val="16"/>
                <w:szCs w:val="16"/>
              </w:rPr>
            </w:pPr>
          </w:p>
        </w:tc>
        <w:tc>
          <w:tcPr>
            <w:tcW w:w="865" w:type="dxa"/>
          </w:tcPr>
          <w:p w14:paraId="1E3E7FA6" w14:textId="77777777" w:rsidR="00C42BAA" w:rsidRPr="00F87A01" w:rsidRDefault="00C42BAA" w:rsidP="00193356">
            <w:pPr>
              <w:spacing w:after="0" w:line="240" w:lineRule="auto"/>
              <w:rPr>
                <w:rFonts w:cstheme="minorHAnsi"/>
                <w:color w:val="000000"/>
                <w:sz w:val="16"/>
                <w:szCs w:val="16"/>
              </w:rPr>
            </w:pPr>
          </w:p>
        </w:tc>
      </w:tr>
      <w:tr w:rsidR="00C42BAA" w:rsidRPr="00F87A01" w14:paraId="5489346E" w14:textId="77777777" w:rsidTr="00193356">
        <w:trPr>
          <w:trHeight w:val="20"/>
        </w:trPr>
        <w:tc>
          <w:tcPr>
            <w:tcW w:w="2325" w:type="dxa"/>
          </w:tcPr>
          <w:p w14:paraId="31917025" w14:textId="77777777" w:rsidR="00C42BAA" w:rsidRDefault="00C42BAA" w:rsidP="00193356">
            <w:pPr>
              <w:spacing w:after="0" w:line="240" w:lineRule="auto"/>
              <w:rPr>
                <w:rFonts w:cstheme="minorHAnsi"/>
                <w:color w:val="000000"/>
                <w:sz w:val="16"/>
                <w:szCs w:val="16"/>
              </w:rPr>
            </w:pPr>
            <w:r>
              <w:rPr>
                <w:rFonts w:cstheme="minorHAnsi"/>
                <w:color w:val="000000"/>
                <w:sz w:val="16"/>
                <w:szCs w:val="16"/>
              </w:rPr>
              <w:t>Outcome/Output/Activity</w:t>
            </w:r>
          </w:p>
        </w:tc>
        <w:tc>
          <w:tcPr>
            <w:tcW w:w="758" w:type="dxa"/>
            <w:vAlign w:val="bottom"/>
          </w:tcPr>
          <w:p w14:paraId="33881176" w14:textId="77777777" w:rsidR="00C42BAA" w:rsidRDefault="00C42BAA" w:rsidP="00193356">
            <w:pPr>
              <w:spacing w:after="0" w:line="240" w:lineRule="auto"/>
              <w:rPr>
                <w:rFonts w:cstheme="minorHAnsi"/>
                <w:color w:val="000000"/>
                <w:sz w:val="16"/>
                <w:szCs w:val="16"/>
              </w:rPr>
            </w:pPr>
            <w:r>
              <w:rPr>
                <w:rFonts w:cstheme="minorHAnsi"/>
                <w:color w:val="000000"/>
                <w:sz w:val="16"/>
                <w:szCs w:val="16"/>
              </w:rPr>
              <w:t>Sub-activity</w:t>
            </w:r>
          </w:p>
        </w:tc>
        <w:tc>
          <w:tcPr>
            <w:tcW w:w="1236" w:type="dxa"/>
            <w:shd w:val="clear" w:color="auto" w:fill="auto"/>
            <w:noWrap/>
            <w:vAlign w:val="bottom"/>
          </w:tcPr>
          <w:p w14:paraId="0612A36D"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Budget Line</w:t>
            </w:r>
          </w:p>
        </w:tc>
        <w:tc>
          <w:tcPr>
            <w:tcW w:w="713" w:type="dxa"/>
            <w:shd w:val="clear" w:color="auto" w:fill="auto"/>
            <w:noWrap/>
            <w:vAlign w:val="center"/>
          </w:tcPr>
          <w:p w14:paraId="141451FC"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IER</w:t>
            </w:r>
          </w:p>
        </w:tc>
        <w:tc>
          <w:tcPr>
            <w:tcW w:w="865" w:type="dxa"/>
            <w:vAlign w:val="center"/>
          </w:tcPr>
          <w:p w14:paraId="6A99EBAA"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AMEDD</w:t>
            </w:r>
          </w:p>
        </w:tc>
        <w:tc>
          <w:tcPr>
            <w:tcW w:w="865" w:type="dxa"/>
          </w:tcPr>
          <w:p w14:paraId="2DF2BEA9" w14:textId="77777777" w:rsidR="00C42BAA" w:rsidRDefault="00C42BAA" w:rsidP="00193356">
            <w:pPr>
              <w:spacing w:after="0" w:line="240" w:lineRule="auto"/>
              <w:rPr>
                <w:rFonts w:cstheme="minorHAnsi"/>
                <w:color w:val="000000"/>
                <w:sz w:val="16"/>
                <w:szCs w:val="16"/>
              </w:rPr>
            </w:pPr>
          </w:p>
        </w:tc>
      </w:tr>
      <w:tr w:rsidR="00C42BAA" w:rsidRPr="00F87A01" w14:paraId="79421E22" w14:textId="77777777" w:rsidTr="00193356">
        <w:trPr>
          <w:trHeight w:val="20"/>
        </w:trPr>
        <w:tc>
          <w:tcPr>
            <w:tcW w:w="2325" w:type="dxa"/>
          </w:tcPr>
          <w:p w14:paraId="2EAD5467" w14:textId="77777777" w:rsidR="00C42BAA" w:rsidRDefault="00C42BAA" w:rsidP="00193356">
            <w:pPr>
              <w:spacing w:after="0" w:line="240" w:lineRule="auto"/>
              <w:rPr>
                <w:rFonts w:cstheme="minorHAnsi"/>
                <w:color w:val="000000"/>
                <w:sz w:val="16"/>
                <w:szCs w:val="16"/>
              </w:rPr>
            </w:pPr>
            <w:r>
              <w:rPr>
                <w:rFonts w:cstheme="minorHAnsi"/>
                <w:color w:val="000000"/>
                <w:sz w:val="16"/>
                <w:szCs w:val="16"/>
              </w:rPr>
              <w:t>Outcome 2/Output 2/Activity 1</w:t>
            </w:r>
          </w:p>
        </w:tc>
        <w:tc>
          <w:tcPr>
            <w:tcW w:w="758" w:type="dxa"/>
            <w:vAlign w:val="bottom"/>
          </w:tcPr>
          <w:p w14:paraId="4A8BB13C"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1.1</w:t>
            </w:r>
          </w:p>
        </w:tc>
        <w:tc>
          <w:tcPr>
            <w:tcW w:w="1236" w:type="dxa"/>
            <w:shd w:val="clear" w:color="auto" w:fill="auto"/>
            <w:noWrap/>
            <w:vAlign w:val="bottom"/>
          </w:tcPr>
          <w:p w14:paraId="6C1B1F04"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Personnel</w:t>
            </w:r>
          </w:p>
        </w:tc>
        <w:tc>
          <w:tcPr>
            <w:tcW w:w="713" w:type="dxa"/>
            <w:shd w:val="clear" w:color="auto" w:fill="auto"/>
            <w:noWrap/>
            <w:vAlign w:val="bottom"/>
          </w:tcPr>
          <w:p w14:paraId="6781BC96" w14:textId="77777777" w:rsidR="00C42BAA" w:rsidRPr="00F87A01" w:rsidRDefault="00C42BAA" w:rsidP="00193356">
            <w:pPr>
              <w:spacing w:after="0" w:line="240" w:lineRule="auto"/>
              <w:jc w:val="right"/>
              <w:rPr>
                <w:rFonts w:cstheme="minorHAnsi"/>
                <w:color w:val="000000"/>
                <w:sz w:val="16"/>
                <w:szCs w:val="16"/>
              </w:rPr>
            </w:pPr>
          </w:p>
        </w:tc>
        <w:tc>
          <w:tcPr>
            <w:tcW w:w="865" w:type="dxa"/>
          </w:tcPr>
          <w:p w14:paraId="772CA220" w14:textId="77777777" w:rsidR="00C42BAA" w:rsidRPr="00F87A01" w:rsidRDefault="00C42BAA" w:rsidP="00193356">
            <w:pPr>
              <w:spacing w:after="0" w:line="240" w:lineRule="auto"/>
              <w:rPr>
                <w:rFonts w:cstheme="minorHAnsi"/>
                <w:color w:val="000000"/>
                <w:sz w:val="16"/>
                <w:szCs w:val="16"/>
              </w:rPr>
            </w:pPr>
          </w:p>
        </w:tc>
        <w:tc>
          <w:tcPr>
            <w:tcW w:w="865" w:type="dxa"/>
          </w:tcPr>
          <w:p w14:paraId="0654AB73" w14:textId="77777777" w:rsidR="00C42BAA" w:rsidRPr="00F87A01" w:rsidRDefault="00C42BAA" w:rsidP="00193356">
            <w:pPr>
              <w:spacing w:after="0" w:line="240" w:lineRule="auto"/>
              <w:rPr>
                <w:rFonts w:cstheme="minorHAnsi"/>
                <w:color w:val="000000"/>
                <w:sz w:val="16"/>
                <w:szCs w:val="16"/>
              </w:rPr>
            </w:pPr>
          </w:p>
        </w:tc>
      </w:tr>
      <w:tr w:rsidR="00C42BAA" w:rsidRPr="00F87A01" w14:paraId="78A9F89D" w14:textId="77777777" w:rsidTr="00193356">
        <w:trPr>
          <w:trHeight w:val="20"/>
        </w:trPr>
        <w:tc>
          <w:tcPr>
            <w:tcW w:w="2325" w:type="dxa"/>
          </w:tcPr>
          <w:p w14:paraId="788B09DD"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09066BE2"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566575AC"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Services</w:t>
            </w:r>
          </w:p>
        </w:tc>
        <w:tc>
          <w:tcPr>
            <w:tcW w:w="713" w:type="dxa"/>
            <w:shd w:val="clear" w:color="auto" w:fill="auto"/>
            <w:noWrap/>
            <w:vAlign w:val="bottom"/>
          </w:tcPr>
          <w:p w14:paraId="0D6026A6" w14:textId="77777777" w:rsidR="00C42BAA" w:rsidRPr="00F87A01" w:rsidRDefault="00C42BAA" w:rsidP="00193356">
            <w:pPr>
              <w:spacing w:after="0" w:line="240" w:lineRule="auto"/>
              <w:jc w:val="right"/>
              <w:rPr>
                <w:rFonts w:cstheme="minorHAnsi"/>
                <w:color w:val="000000"/>
                <w:sz w:val="16"/>
                <w:szCs w:val="16"/>
              </w:rPr>
            </w:pPr>
          </w:p>
        </w:tc>
        <w:tc>
          <w:tcPr>
            <w:tcW w:w="865" w:type="dxa"/>
          </w:tcPr>
          <w:p w14:paraId="3CB755A4" w14:textId="77777777" w:rsidR="00C42BAA" w:rsidRPr="00F87A01" w:rsidRDefault="00C42BAA" w:rsidP="00193356">
            <w:pPr>
              <w:spacing w:after="0" w:line="240" w:lineRule="auto"/>
              <w:rPr>
                <w:rFonts w:cstheme="minorHAnsi"/>
                <w:color w:val="000000"/>
                <w:sz w:val="16"/>
                <w:szCs w:val="16"/>
              </w:rPr>
            </w:pPr>
          </w:p>
        </w:tc>
        <w:tc>
          <w:tcPr>
            <w:tcW w:w="865" w:type="dxa"/>
          </w:tcPr>
          <w:p w14:paraId="605D5C47" w14:textId="77777777" w:rsidR="00C42BAA" w:rsidRPr="00F87A01" w:rsidRDefault="00C42BAA" w:rsidP="00193356">
            <w:pPr>
              <w:spacing w:after="0" w:line="240" w:lineRule="auto"/>
              <w:rPr>
                <w:rFonts w:cstheme="minorHAnsi"/>
                <w:color w:val="000000"/>
                <w:sz w:val="16"/>
                <w:szCs w:val="16"/>
              </w:rPr>
            </w:pPr>
          </w:p>
        </w:tc>
      </w:tr>
      <w:tr w:rsidR="00C42BAA" w:rsidRPr="00F87A01" w14:paraId="2704F421" w14:textId="77777777" w:rsidTr="00193356">
        <w:trPr>
          <w:trHeight w:val="20"/>
        </w:trPr>
        <w:tc>
          <w:tcPr>
            <w:tcW w:w="2325" w:type="dxa"/>
          </w:tcPr>
          <w:p w14:paraId="2BB3A3A9"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259A515B"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2C2FC40F"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Supplies</w:t>
            </w:r>
          </w:p>
        </w:tc>
        <w:tc>
          <w:tcPr>
            <w:tcW w:w="713" w:type="dxa"/>
            <w:shd w:val="clear" w:color="auto" w:fill="auto"/>
            <w:noWrap/>
            <w:vAlign w:val="bottom"/>
          </w:tcPr>
          <w:p w14:paraId="3F814F89" w14:textId="77777777" w:rsidR="00C42BAA" w:rsidRPr="00F87A01" w:rsidRDefault="00C42BAA" w:rsidP="00193356">
            <w:pPr>
              <w:spacing w:after="0" w:line="240" w:lineRule="auto"/>
              <w:jc w:val="right"/>
              <w:rPr>
                <w:rFonts w:cstheme="minorHAnsi"/>
                <w:color w:val="000000"/>
                <w:sz w:val="16"/>
                <w:szCs w:val="16"/>
              </w:rPr>
            </w:pPr>
          </w:p>
        </w:tc>
        <w:tc>
          <w:tcPr>
            <w:tcW w:w="865" w:type="dxa"/>
          </w:tcPr>
          <w:p w14:paraId="5ED51DAC" w14:textId="77777777" w:rsidR="00C42BAA" w:rsidRPr="00F87A01" w:rsidRDefault="00C42BAA" w:rsidP="00193356">
            <w:pPr>
              <w:spacing w:after="0" w:line="240" w:lineRule="auto"/>
              <w:rPr>
                <w:rFonts w:cstheme="minorHAnsi"/>
                <w:color w:val="000000"/>
                <w:sz w:val="16"/>
                <w:szCs w:val="16"/>
              </w:rPr>
            </w:pPr>
          </w:p>
        </w:tc>
        <w:tc>
          <w:tcPr>
            <w:tcW w:w="865" w:type="dxa"/>
          </w:tcPr>
          <w:p w14:paraId="30E046B2" w14:textId="77777777" w:rsidR="00C42BAA" w:rsidRPr="00F87A01" w:rsidRDefault="00C42BAA" w:rsidP="00193356">
            <w:pPr>
              <w:spacing w:after="0" w:line="240" w:lineRule="auto"/>
              <w:rPr>
                <w:rFonts w:cstheme="minorHAnsi"/>
                <w:color w:val="000000"/>
                <w:sz w:val="16"/>
                <w:szCs w:val="16"/>
              </w:rPr>
            </w:pPr>
          </w:p>
        </w:tc>
      </w:tr>
      <w:tr w:rsidR="00C42BAA" w:rsidRPr="00F87A01" w14:paraId="78906476" w14:textId="77777777" w:rsidTr="00193356">
        <w:trPr>
          <w:trHeight w:val="20"/>
        </w:trPr>
        <w:tc>
          <w:tcPr>
            <w:tcW w:w="2325" w:type="dxa"/>
          </w:tcPr>
          <w:p w14:paraId="04166B30"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6B1AB1B4"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7A20391A"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Capital</w:t>
            </w:r>
          </w:p>
        </w:tc>
        <w:tc>
          <w:tcPr>
            <w:tcW w:w="713" w:type="dxa"/>
            <w:shd w:val="clear" w:color="auto" w:fill="auto"/>
            <w:noWrap/>
            <w:vAlign w:val="bottom"/>
          </w:tcPr>
          <w:p w14:paraId="413B9E3F" w14:textId="77777777" w:rsidR="00C42BAA" w:rsidRPr="00F87A01" w:rsidRDefault="00C42BAA" w:rsidP="00193356">
            <w:pPr>
              <w:spacing w:after="0" w:line="240" w:lineRule="auto"/>
              <w:jc w:val="right"/>
              <w:rPr>
                <w:rFonts w:cstheme="minorHAnsi"/>
                <w:color w:val="000000"/>
                <w:sz w:val="16"/>
                <w:szCs w:val="16"/>
              </w:rPr>
            </w:pPr>
          </w:p>
        </w:tc>
        <w:tc>
          <w:tcPr>
            <w:tcW w:w="865" w:type="dxa"/>
          </w:tcPr>
          <w:p w14:paraId="27329DD8" w14:textId="77777777" w:rsidR="00C42BAA" w:rsidRPr="00F87A01" w:rsidRDefault="00C42BAA" w:rsidP="00193356">
            <w:pPr>
              <w:spacing w:after="0" w:line="240" w:lineRule="auto"/>
              <w:rPr>
                <w:rFonts w:cstheme="minorHAnsi"/>
                <w:color w:val="000000"/>
                <w:sz w:val="16"/>
                <w:szCs w:val="16"/>
              </w:rPr>
            </w:pPr>
          </w:p>
        </w:tc>
        <w:tc>
          <w:tcPr>
            <w:tcW w:w="865" w:type="dxa"/>
          </w:tcPr>
          <w:p w14:paraId="5BDE41D5" w14:textId="77777777" w:rsidR="00C42BAA" w:rsidRPr="00F87A01" w:rsidRDefault="00C42BAA" w:rsidP="00193356">
            <w:pPr>
              <w:spacing w:after="0" w:line="240" w:lineRule="auto"/>
              <w:rPr>
                <w:rFonts w:cstheme="minorHAnsi"/>
                <w:color w:val="000000"/>
                <w:sz w:val="16"/>
                <w:szCs w:val="16"/>
              </w:rPr>
            </w:pPr>
          </w:p>
        </w:tc>
      </w:tr>
      <w:tr w:rsidR="00C42BAA" w:rsidRPr="00F87A01" w14:paraId="1A343196" w14:textId="77777777" w:rsidTr="00193356">
        <w:trPr>
          <w:trHeight w:val="20"/>
        </w:trPr>
        <w:tc>
          <w:tcPr>
            <w:tcW w:w="2325" w:type="dxa"/>
          </w:tcPr>
          <w:p w14:paraId="566B0C23"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63BD6B90"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74D44CC6"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Travel</w:t>
            </w:r>
          </w:p>
        </w:tc>
        <w:tc>
          <w:tcPr>
            <w:tcW w:w="713" w:type="dxa"/>
            <w:shd w:val="clear" w:color="auto" w:fill="auto"/>
            <w:noWrap/>
            <w:vAlign w:val="bottom"/>
          </w:tcPr>
          <w:p w14:paraId="0F92437D" w14:textId="77777777" w:rsidR="00C42BAA" w:rsidRPr="00F87A01" w:rsidRDefault="00C42BAA" w:rsidP="00193356">
            <w:pPr>
              <w:spacing w:after="0" w:line="240" w:lineRule="auto"/>
              <w:jc w:val="right"/>
              <w:rPr>
                <w:rFonts w:cstheme="minorHAnsi"/>
                <w:color w:val="000000"/>
                <w:sz w:val="16"/>
                <w:szCs w:val="16"/>
              </w:rPr>
            </w:pPr>
          </w:p>
        </w:tc>
        <w:tc>
          <w:tcPr>
            <w:tcW w:w="865" w:type="dxa"/>
          </w:tcPr>
          <w:p w14:paraId="7933DA1D" w14:textId="77777777" w:rsidR="00C42BAA" w:rsidRPr="00F87A01" w:rsidRDefault="00C42BAA" w:rsidP="00193356">
            <w:pPr>
              <w:spacing w:after="0" w:line="240" w:lineRule="auto"/>
              <w:rPr>
                <w:rFonts w:cstheme="minorHAnsi"/>
                <w:color w:val="000000"/>
                <w:sz w:val="16"/>
                <w:szCs w:val="16"/>
              </w:rPr>
            </w:pPr>
          </w:p>
        </w:tc>
        <w:tc>
          <w:tcPr>
            <w:tcW w:w="865" w:type="dxa"/>
          </w:tcPr>
          <w:p w14:paraId="55438438" w14:textId="77777777" w:rsidR="00C42BAA" w:rsidRPr="00F87A01" w:rsidRDefault="00C42BAA" w:rsidP="00193356">
            <w:pPr>
              <w:spacing w:after="0" w:line="240" w:lineRule="auto"/>
              <w:rPr>
                <w:rFonts w:cstheme="minorHAnsi"/>
                <w:color w:val="000000"/>
                <w:sz w:val="16"/>
                <w:szCs w:val="16"/>
              </w:rPr>
            </w:pPr>
          </w:p>
        </w:tc>
      </w:tr>
      <w:tr w:rsidR="00C42BAA" w:rsidRPr="00F87A01" w14:paraId="61B764E0" w14:textId="77777777" w:rsidTr="00193356">
        <w:trPr>
          <w:trHeight w:val="20"/>
        </w:trPr>
        <w:tc>
          <w:tcPr>
            <w:tcW w:w="2325" w:type="dxa"/>
          </w:tcPr>
          <w:p w14:paraId="5F5F07C7"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5BBA57A6"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16C16CE6"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Overhead</w:t>
            </w:r>
          </w:p>
        </w:tc>
        <w:tc>
          <w:tcPr>
            <w:tcW w:w="713" w:type="dxa"/>
            <w:shd w:val="clear" w:color="auto" w:fill="auto"/>
            <w:noWrap/>
            <w:vAlign w:val="bottom"/>
          </w:tcPr>
          <w:p w14:paraId="157B751F" w14:textId="77777777" w:rsidR="00C42BAA" w:rsidRPr="00F87A01" w:rsidRDefault="00C42BAA" w:rsidP="00193356">
            <w:pPr>
              <w:spacing w:after="0" w:line="240" w:lineRule="auto"/>
              <w:jc w:val="right"/>
              <w:rPr>
                <w:rFonts w:cstheme="minorHAnsi"/>
                <w:color w:val="000000"/>
                <w:sz w:val="16"/>
                <w:szCs w:val="16"/>
              </w:rPr>
            </w:pPr>
            <w:r>
              <w:rPr>
                <w:rFonts w:cstheme="minorHAnsi"/>
                <w:color w:val="000000"/>
                <w:sz w:val="16"/>
                <w:szCs w:val="16"/>
              </w:rPr>
              <w:t>1870</w:t>
            </w:r>
          </w:p>
        </w:tc>
        <w:tc>
          <w:tcPr>
            <w:tcW w:w="865" w:type="dxa"/>
          </w:tcPr>
          <w:p w14:paraId="3C48D744" w14:textId="77777777" w:rsidR="00C42BAA" w:rsidRPr="00F87A01" w:rsidRDefault="00C42BAA" w:rsidP="00193356">
            <w:pPr>
              <w:spacing w:after="0" w:line="240" w:lineRule="auto"/>
              <w:rPr>
                <w:rFonts w:cstheme="minorHAnsi"/>
                <w:color w:val="000000"/>
                <w:sz w:val="16"/>
                <w:szCs w:val="16"/>
              </w:rPr>
            </w:pPr>
          </w:p>
        </w:tc>
        <w:tc>
          <w:tcPr>
            <w:tcW w:w="865" w:type="dxa"/>
          </w:tcPr>
          <w:p w14:paraId="51771D99" w14:textId="77777777" w:rsidR="00C42BAA" w:rsidRPr="00F87A01" w:rsidRDefault="00C42BAA" w:rsidP="00193356">
            <w:pPr>
              <w:spacing w:after="0" w:line="240" w:lineRule="auto"/>
              <w:rPr>
                <w:rFonts w:cstheme="minorHAnsi"/>
                <w:color w:val="000000"/>
                <w:sz w:val="16"/>
                <w:szCs w:val="16"/>
              </w:rPr>
            </w:pPr>
          </w:p>
        </w:tc>
      </w:tr>
      <w:tr w:rsidR="00C42BAA" w:rsidRPr="00F87A01" w14:paraId="7D828245" w14:textId="77777777" w:rsidTr="00193356">
        <w:trPr>
          <w:trHeight w:val="20"/>
        </w:trPr>
        <w:tc>
          <w:tcPr>
            <w:tcW w:w="2325" w:type="dxa"/>
          </w:tcPr>
          <w:p w14:paraId="53A5CD99"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1ACD59D3"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52FBB510"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Total</w:t>
            </w:r>
          </w:p>
        </w:tc>
        <w:tc>
          <w:tcPr>
            <w:tcW w:w="713" w:type="dxa"/>
            <w:shd w:val="clear" w:color="auto" w:fill="auto"/>
            <w:noWrap/>
            <w:vAlign w:val="bottom"/>
          </w:tcPr>
          <w:p w14:paraId="1D5E169C" w14:textId="77777777" w:rsidR="00C42BAA" w:rsidRPr="00F87A01" w:rsidRDefault="00C42BAA" w:rsidP="00193356">
            <w:pPr>
              <w:spacing w:after="0" w:line="240" w:lineRule="auto"/>
              <w:jc w:val="right"/>
              <w:rPr>
                <w:rFonts w:cstheme="minorHAnsi"/>
                <w:color w:val="000000"/>
                <w:sz w:val="16"/>
                <w:szCs w:val="16"/>
              </w:rPr>
            </w:pPr>
            <w:r>
              <w:rPr>
                <w:rFonts w:cstheme="minorHAnsi"/>
                <w:color w:val="000000"/>
                <w:sz w:val="16"/>
                <w:szCs w:val="16"/>
              </w:rPr>
              <w:t>11870</w:t>
            </w:r>
          </w:p>
        </w:tc>
        <w:tc>
          <w:tcPr>
            <w:tcW w:w="865" w:type="dxa"/>
          </w:tcPr>
          <w:p w14:paraId="3D961273" w14:textId="77777777" w:rsidR="00C42BAA" w:rsidRPr="00F87A01" w:rsidRDefault="00C42BAA" w:rsidP="00193356">
            <w:pPr>
              <w:spacing w:after="0" w:line="240" w:lineRule="auto"/>
              <w:rPr>
                <w:rFonts w:cstheme="minorHAnsi"/>
                <w:color w:val="000000"/>
                <w:sz w:val="16"/>
                <w:szCs w:val="16"/>
              </w:rPr>
            </w:pPr>
          </w:p>
        </w:tc>
        <w:tc>
          <w:tcPr>
            <w:tcW w:w="865" w:type="dxa"/>
          </w:tcPr>
          <w:p w14:paraId="414E8CF6" w14:textId="77777777" w:rsidR="00C42BAA" w:rsidRPr="00F87A01" w:rsidRDefault="00C42BAA" w:rsidP="00193356">
            <w:pPr>
              <w:spacing w:after="0" w:line="240" w:lineRule="auto"/>
              <w:rPr>
                <w:rFonts w:cstheme="minorHAnsi"/>
                <w:color w:val="000000"/>
                <w:sz w:val="16"/>
                <w:szCs w:val="16"/>
              </w:rPr>
            </w:pPr>
          </w:p>
        </w:tc>
      </w:tr>
      <w:tr w:rsidR="00C42BAA" w:rsidRPr="00F87A01" w14:paraId="44BCF322" w14:textId="77777777" w:rsidTr="00193356">
        <w:trPr>
          <w:trHeight w:val="20"/>
        </w:trPr>
        <w:tc>
          <w:tcPr>
            <w:tcW w:w="2325" w:type="dxa"/>
          </w:tcPr>
          <w:p w14:paraId="12CC8728" w14:textId="77777777" w:rsidR="00C42BAA" w:rsidRDefault="00C42BAA" w:rsidP="00193356">
            <w:pPr>
              <w:spacing w:after="0" w:line="240" w:lineRule="auto"/>
              <w:rPr>
                <w:rFonts w:cstheme="minorHAnsi"/>
                <w:color w:val="000000"/>
                <w:sz w:val="16"/>
                <w:szCs w:val="16"/>
              </w:rPr>
            </w:pPr>
            <w:r>
              <w:rPr>
                <w:rFonts w:cstheme="minorHAnsi"/>
                <w:color w:val="000000"/>
                <w:sz w:val="16"/>
                <w:szCs w:val="16"/>
              </w:rPr>
              <w:t>Outcome 2/Output 2/Activity 1</w:t>
            </w:r>
          </w:p>
        </w:tc>
        <w:tc>
          <w:tcPr>
            <w:tcW w:w="758" w:type="dxa"/>
            <w:vAlign w:val="bottom"/>
          </w:tcPr>
          <w:p w14:paraId="4B69C732"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1.2</w:t>
            </w:r>
          </w:p>
        </w:tc>
        <w:tc>
          <w:tcPr>
            <w:tcW w:w="1236" w:type="dxa"/>
            <w:shd w:val="clear" w:color="auto" w:fill="auto"/>
            <w:noWrap/>
            <w:vAlign w:val="bottom"/>
          </w:tcPr>
          <w:p w14:paraId="340BB5D0"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Personnel</w:t>
            </w:r>
          </w:p>
        </w:tc>
        <w:tc>
          <w:tcPr>
            <w:tcW w:w="713" w:type="dxa"/>
            <w:shd w:val="clear" w:color="auto" w:fill="auto"/>
            <w:noWrap/>
            <w:vAlign w:val="bottom"/>
          </w:tcPr>
          <w:p w14:paraId="404AAE93" w14:textId="77777777" w:rsidR="00C42BAA" w:rsidRPr="00F87A01" w:rsidRDefault="00C42BAA" w:rsidP="00193356">
            <w:pPr>
              <w:spacing w:after="0" w:line="240" w:lineRule="auto"/>
              <w:jc w:val="right"/>
              <w:rPr>
                <w:rFonts w:cstheme="minorHAnsi"/>
                <w:color w:val="000000"/>
                <w:sz w:val="16"/>
                <w:szCs w:val="16"/>
              </w:rPr>
            </w:pPr>
          </w:p>
        </w:tc>
        <w:tc>
          <w:tcPr>
            <w:tcW w:w="865" w:type="dxa"/>
            <w:vAlign w:val="bottom"/>
          </w:tcPr>
          <w:p w14:paraId="0C181838" w14:textId="77777777" w:rsidR="00C42BAA" w:rsidRPr="00F87A01" w:rsidRDefault="00C42BAA" w:rsidP="00193356">
            <w:pPr>
              <w:spacing w:after="0" w:line="240" w:lineRule="auto"/>
              <w:rPr>
                <w:rFonts w:cstheme="minorHAnsi"/>
                <w:color w:val="000000"/>
                <w:sz w:val="16"/>
                <w:szCs w:val="16"/>
              </w:rPr>
            </w:pPr>
          </w:p>
        </w:tc>
        <w:tc>
          <w:tcPr>
            <w:tcW w:w="865" w:type="dxa"/>
          </w:tcPr>
          <w:p w14:paraId="1365D584" w14:textId="77777777" w:rsidR="00C42BAA" w:rsidRPr="00F87A01" w:rsidRDefault="00C42BAA" w:rsidP="00193356">
            <w:pPr>
              <w:spacing w:after="0" w:line="240" w:lineRule="auto"/>
              <w:rPr>
                <w:rFonts w:cstheme="minorHAnsi"/>
                <w:color w:val="000000"/>
                <w:sz w:val="16"/>
                <w:szCs w:val="16"/>
              </w:rPr>
            </w:pPr>
          </w:p>
        </w:tc>
      </w:tr>
      <w:tr w:rsidR="00C42BAA" w:rsidRPr="00F87A01" w14:paraId="4E8EB3E9" w14:textId="77777777" w:rsidTr="00193356">
        <w:trPr>
          <w:trHeight w:val="20"/>
        </w:trPr>
        <w:tc>
          <w:tcPr>
            <w:tcW w:w="2325" w:type="dxa"/>
          </w:tcPr>
          <w:p w14:paraId="1FC83273"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5E442A1C"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7810672F"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Services</w:t>
            </w:r>
          </w:p>
        </w:tc>
        <w:tc>
          <w:tcPr>
            <w:tcW w:w="713" w:type="dxa"/>
            <w:shd w:val="clear" w:color="auto" w:fill="auto"/>
            <w:noWrap/>
            <w:vAlign w:val="bottom"/>
          </w:tcPr>
          <w:p w14:paraId="28536F4F" w14:textId="77777777" w:rsidR="00C42BAA" w:rsidRPr="00F87A01" w:rsidRDefault="00C42BAA" w:rsidP="00193356">
            <w:pPr>
              <w:spacing w:after="0" w:line="240" w:lineRule="auto"/>
              <w:jc w:val="right"/>
              <w:rPr>
                <w:rFonts w:cstheme="minorHAnsi"/>
                <w:color w:val="000000"/>
                <w:sz w:val="16"/>
                <w:szCs w:val="16"/>
              </w:rPr>
            </w:pPr>
          </w:p>
        </w:tc>
        <w:tc>
          <w:tcPr>
            <w:tcW w:w="865" w:type="dxa"/>
            <w:vAlign w:val="bottom"/>
          </w:tcPr>
          <w:p w14:paraId="23E1FFA5" w14:textId="77777777" w:rsidR="00C42BAA" w:rsidRPr="00F87A01" w:rsidRDefault="00C42BAA" w:rsidP="00193356">
            <w:pPr>
              <w:spacing w:after="0" w:line="240" w:lineRule="auto"/>
              <w:rPr>
                <w:rFonts w:cstheme="minorHAnsi"/>
                <w:color w:val="000000"/>
                <w:sz w:val="16"/>
                <w:szCs w:val="16"/>
              </w:rPr>
            </w:pPr>
          </w:p>
        </w:tc>
        <w:tc>
          <w:tcPr>
            <w:tcW w:w="865" w:type="dxa"/>
          </w:tcPr>
          <w:p w14:paraId="30191D88" w14:textId="77777777" w:rsidR="00C42BAA" w:rsidRPr="00F87A01" w:rsidRDefault="00C42BAA" w:rsidP="00193356">
            <w:pPr>
              <w:spacing w:after="0" w:line="240" w:lineRule="auto"/>
              <w:rPr>
                <w:rFonts w:cstheme="minorHAnsi"/>
                <w:color w:val="000000"/>
                <w:sz w:val="16"/>
                <w:szCs w:val="16"/>
              </w:rPr>
            </w:pPr>
          </w:p>
        </w:tc>
      </w:tr>
      <w:tr w:rsidR="00C42BAA" w:rsidRPr="00F87A01" w14:paraId="255C7657" w14:textId="77777777" w:rsidTr="00193356">
        <w:trPr>
          <w:trHeight w:val="20"/>
        </w:trPr>
        <w:tc>
          <w:tcPr>
            <w:tcW w:w="2325" w:type="dxa"/>
          </w:tcPr>
          <w:p w14:paraId="5398D2C0"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28D9F92D"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4D38FCA1"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Supplies</w:t>
            </w:r>
          </w:p>
        </w:tc>
        <w:tc>
          <w:tcPr>
            <w:tcW w:w="713" w:type="dxa"/>
            <w:shd w:val="clear" w:color="auto" w:fill="auto"/>
            <w:noWrap/>
            <w:vAlign w:val="bottom"/>
          </w:tcPr>
          <w:p w14:paraId="1E4078B1" w14:textId="77777777" w:rsidR="00C42BAA" w:rsidRPr="00F87A01" w:rsidRDefault="00C42BAA" w:rsidP="00193356">
            <w:pPr>
              <w:spacing w:after="0" w:line="240" w:lineRule="auto"/>
              <w:jc w:val="right"/>
              <w:rPr>
                <w:rFonts w:cstheme="minorHAnsi"/>
                <w:color w:val="000000"/>
                <w:sz w:val="16"/>
                <w:szCs w:val="16"/>
              </w:rPr>
            </w:pPr>
          </w:p>
        </w:tc>
        <w:tc>
          <w:tcPr>
            <w:tcW w:w="865" w:type="dxa"/>
            <w:vAlign w:val="bottom"/>
          </w:tcPr>
          <w:p w14:paraId="2A62EDBA" w14:textId="77777777" w:rsidR="00C42BAA" w:rsidRPr="00F87A01" w:rsidRDefault="00C42BAA" w:rsidP="00193356">
            <w:pPr>
              <w:spacing w:after="0" w:line="240" w:lineRule="auto"/>
              <w:rPr>
                <w:rFonts w:cstheme="minorHAnsi"/>
                <w:color w:val="000000"/>
                <w:sz w:val="16"/>
                <w:szCs w:val="16"/>
              </w:rPr>
            </w:pPr>
          </w:p>
        </w:tc>
        <w:tc>
          <w:tcPr>
            <w:tcW w:w="865" w:type="dxa"/>
          </w:tcPr>
          <w:p w14:paraId="3046C0BA" w14:textId="77777777" w:rsidR="00C42BAA" w:rsidRPr="00F87A01" w:rsidRDefault="00C42BAA" w:rsidP="00193356">
            <w:pPr>
              <w:spacing w:after="0" w:line="240" w:lineRule="auto"/>
              <w:rPr>
                <w:rFonts w:cstheme="minorHAnsi"/>
                <w:color w:val="000000"/>
                <w:sz w:val="16"/>
                <w:szCs w:val="16"/>
              </w:rPr>
            </w:pPr>
          </w:p>
        </w:tc>
      </w:tr>
      <w:tr w:rsidR="00C42BAA" w:rsidRPr="00F87A01" w14:paraId="73FDB81D" w14:textId="77777777" w:rsidTr="00193356">
        <w:trPr>
          <w:trHeight w:val="20"/>
        </w:trPr>
        <w:tc>
          <w:tcPr>
            <w:tcW w:w="2325" w:type="dxa"/>
          </w:tcPr>
          <w:p w14:paraId="6734A81E"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6A226FCC"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4627CA56"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Capital</w:t>
            </w:r>
          </w:p>
        </w:tc>
        <w:tc>
          <w:tcPr>
            <w:tcW w:w="713" w:type="dxa"/>
            <w:shd w:val="clear" w:color="auto" w:fill="auto"/>
            <w:noWrap/>
            <w:vAlign w:val="bottom"/>
          </w:tcPr>
          <w:p w14:paraId="7F8A2E4A" w14:textId="77777777" w:rsidR="00C42BAA" w:rsidRPr="00F87A01" w:rsidRDefault="00C42BAA" w:rsidP="00193356">
            <w:pPr>
              <w:spacing w:after="0" w:line="240" w:lineRule="auto"/>
              <w:jc w:val="right"/>
              <w:rPr>
                <w:rFonts w:cstheme="minorHAnsi"/>
                <w:color w:val="000000"/>
                <w:sz w:val="16"/>
                <w:szCs w:val="16"/>
              </w:rPr>
            </w:pPr>
          </w:p>
        </w:tc>
        <w:tc>
          <w:tcPr>
            <w:tcW w:w="865" w:type="dxa"/>
            <w:vAlign w:val="bottom"/>
          </w:tcPr>
          <w:p w14:paraId="731EC00B" w14:textId="77777777" w:rsidR="00C42BAA" w:rsidRPr="00F87A01" w:rsidRDefault="00C42BAA" w:rsidP="00193356">
            <w:pPr>
              <w:spacing w:after="0" w:line="240" w:lineRule="auto"/>
              <w:rPr>
                <w:rFonts w:cstheme="minorHAnsi"/>
                <w:color w:val="000000"/>
                <w:sz w:val="16"/>
                <w:szCs w:val="16"/>
              </w:rPr>
            </w:pPr>
          </w:p>
        </w:tc>
        <w:tc>
          <w:tcPr>
            <w:tcW w:w="865" w:type="dxa"/>
          </w:tcPr>
          <w:p w14:paraId="7DBA6D3D" w14:textId="77777777" w:rsidR="00C42BAA" w:rsidRPr="00F87A01" w:rsidRDefault="00C42BAA" w:rsidP="00193356">
            <w:pPr>
              <w:spacing w:after="0" w:line="240" w:lineRule="auto"/>
              <w:rPr>
                <w:rFonts w:cstheme="minorHAnsi"/>
                <w:color w:val="000000"/>
                <w:sz w:val="16"/>
                <w:szCs w:val="16"/>
              </w:rPr>
            </w:pPr>
          </w:p>
        </w:tc>
      </w:tr>
      <w:tr w:rsidR="00C42BAA" w:rsidRPr="00F87A01" w14:paraId="7BE2237A" w14:textId="77777777" w:rsidTr="00193356">
        <w:trPr>
          <w:trHeight w:val="20"/>
        </w:trPr>
        <w:tc>
          <w:tcPr>
            <w:tcW w:w="2325" w:type="dxa"/>
          </w:tcPr>
          <w:p w14:paraId="678D3395"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2F00CF7E"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4D24F1FC"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Travel</w:t>
            </w:r>
          </w:p>
        </w:tc>
        <w:tc>
          <w:tcPr>
            <w:tcW w:w="713" w:type="dxa"/>
            <w:shd w:val="clear" w:color="auto" w:fill="auto"/>
            <w:noWrap/>
            <w:vAlign w:val="bottom"/>
          </w:tcPr>
          <w:p w14:paraId="1D6428E4" w14:textId="77777777" w:rsidR="00C42BAA" w:rsidRPr="00F87A01" w:rsidRDefault="00C42BAA" w:rsidP="00193356">
            <w:pPr>
              <w:spacing w:after="0" w:line="240" w:lineRule="auto"/>
              <w:jc w:val="right"/>
              <w:rPr>
                <w:rFonts w:cstheme="minorHAnsi"/>
                <w:color w:val="000000"/>
                <w:sz w:val="16"/>
                <w:szCs w:val="16"/>
              </w:rPr>
            </w:pPr>
          </w:p>
        </w:tc>
        <w:tc>
          <w:tcPr>
            <w:tcW w:w="865" w:type="dxa"/>
            <w:vAlign w:val="bottom"/>
          </w:tcPr>
          <w:p w14:paraId="26816C3A" w14:textId="77777777" w:rsidR="00C42BAA" w:rsidRPr="00F87A01" w:rsidRDefault="00C42BAA" w:rsidP="00193356">
            <w:pPr>
              <w:spacing w:after="0" w:line="240" w:lineRule="auto"/>
              <w:rPr>
                <w:rFonts w:cstheme="minorHAnsi"/>
                <w:color w:val="000000"/>
                <w:sz w:val="16"/>
                <w:szCs w:val="16"/>
              </w:rPr>
            </w:pPr>
          </w:p>
        </w:tc>
        <w:tc>
          <w:tcPr>
            <w:tcW w:w="865" w:type="dxa"/>
          </w:tcPr>
          <w:p w14:paraId="4E21A5CA" w14:textId="77777777" w:rsidR="00C42BAA" w:rsidRPr="00F87A01" w:rsidRDefault="00C42BAA" w:rsidP="00193356">
            <w:pPr>
              <w:spacing w:after="0" w:line="240" w:lineRule="auto"/>
              <w:rPr>
                <w:rFonts w:cstheme="minorHAnsi"/>
                <w:color w:val="000000"/>
                <w:sz w:val="16"/>
                <w:szCs w:val="16"/>
              </w:rPr>
            </w:pPr>
          </w:p>
        </w:tc>
      </w:tr>
      <w:tr w:rsidR="00C42BAA" w:rsidRPr="00F87A01" w14:paraId="2DB895A2" w14:textId="77777777" w:rsidTr="00193356">
        <w:trPr>
          <w:trHeight w:val="20"/>
        </w:trPr>
        <w:tc>
          <w:tcPr>
            <w:tcW w:w="2325" w:type="dxa"/>
          </w:tcPr>
          <w:p w14:paraId="2D77EB25"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6C84AC9A"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38DE78B2"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Overhead</w:t>
            </w:r>
          </w:p>
        </w:tc>
        <w:tc>
          <w:tcPr>
            <w:tcW w:w="713" w:type="dxa"/>
            <w:shd w:val="clear" w:color="auto" w:fill="auto"/>
            <w:noWrap/>
            <w:vAlign w:val="bottom"/>
          </w:tcPr>
          <w:p w14:paraId="49C91C1B" w14:textId="77777777" w:rsidR="00C42BAA" w:rsidRPr="00F87A01" w:rsidRDefault="00C42BAA" w:rsidP="00193356">
            <w:pPr>
              <w:spacing w:after="0" w:line="240" w:lineRule="auto"/>
              <w:jc w:val="right"/>
              <w:rPr>
                <w:rFonts w:cstheme="minorHAnsi"/>
                <w:color w:val="000000"/>
                <w:sz w:val="16"/>
                <w:szCs w:val="16"/>
              </w:rPr>
            </w:pPr>
            <w:r>
              <w:rPr>
                <w:rFonts w:cstheme="minorHAnsi"/>
                <w:color w:val="000000"/>
                <w:sz w:val="16"/>
                <w:szCs w:val="16"/>
              </w:rPr>
              <w:t>2805</w:t>
            </w:r>
          </w:p>
        </w:tc>
        <w:tc>
          <w:tcPr>
            <w:tcW w:w="865" w:type="dxa"/>
            <w:vAlign w:val="bottom"/>
          </w:tcPr>
          <w:p w14:paraId="434810AC" w14:textId="77777777" w:rsidR="00C42BAA" w:rsidRPr="00F87A01" w:rsidRDefault="00C42BAA" w:rsidP="00193356">
            <w:pPr>
              <w:spacing w:after="0" w:line="240" w:lineRule="auto"/>
              <w:rPr>
                <w:rFonts w:cstheme="minorHAnsi"/>
                <w:color w:val="000000"/>
                <w:sz w:val="16"/>
                <w:szCs w:val="16"/>
              </w:rPr>
            </w:pPr>
          </w:p>
        </w:tc>
        <w:tc>
          <w:tcPr>
            <w:tcW w:w="865" w:type="dxa"/>
          </w:tcPr>
          <w:p w14:paraId="3EB480A8" w14:textId="77777777" w:rsidR="00C42BAA" w:rsidRPr="00F87A01" w:rsidRDefault="00C42BAA" w:rsidP="00193356">
            <w:pPr>
              <w:spacing w:after="0" w:line="240" w:lineRule="auto"/>
              <w:rPr>
                <w:rFonts w:cstheme="minorHAnsi"/>
                <w:color w:val="000000"/>
                <w:sz w:val="16"/>
                <w:szCs w:val="16"/>
              </w:rPr>
            </w:pPr>
          </w:p>
        </w:tc>
      </w:tr>
      <w:tr w:rsidR="00C42BAA" w:rsidRPr="00F87A01" w14:paraId="7545006B" w14:textId="77777777" w:rsidTr="00193356">
        <w:trPr>
          <w:trHeight w:val="20"/>
        </w:trPr>
        <w:tc>
          <w:tcPr>
            <w:tcW w:w="2325" w:type="dxa"/>
          </w:tcPr>
          <w:p w14:paraId="1D513135" w14:textId="77777777" w:rsidR="00C42BAA" w:rsidRPr="00F87A01" w:rsidRDefault="00C42BAA" w:rsidP="00193356">
            <w:pPr>
              <w:spacing w:after="0" w:line="240" w:lineRule="auto"/>
              <w:rPr>
                <w:rFonts w:cstheme="minorHAnsi"/>
                <w:color w:val="000000"/>
                <w:sz w:val="16"/>
                <w:szCs w:val="16"/>
              </w:rPr>
            </w:pPr>
          </w:p>
        </w:tc>
        <w:tc>
          <w:tcPr>
            <w:tcW w:w="758" w:type="dxa"/>
            <w:vAlign w:val="bottom"/>
          </w:tcPr>
          <w:p w14:paraId="4ED9916C"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0BACCDE7"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Total</w:t>
            </w:r>
          </w:p>
        </w:tc>
        <w:tc>
          <w:tcPr>
            <w:tcW w:w="713" w:type="dxa"/>
            <w:shd w:val="clear" w:color="auto" w:fill="auto"/>
            <w:noWrap/>
            <w:vAlign w:val="bottom"/>
          </w:tcPr>
          <w:p w14:paraId="7F63DF72" w14:textId="77777777" w:rsidR="00C42BAA" w:rsidRPr="00F87A01" w:rsidRDefault="00C42BAA" w:rsidP="00193356">
            <w:pPr>
              <w:spacing w:after="0" w:line="240" w:lineRule="auto"/>
              <w:jc w:val="right"/>
              <w:rPr>
                <w:rFonts w:cstheme="minorHAnsi"/>
                <w:color w:val="000000"/>
                <w:sz w:val="16"/>
                <w:szCs w:val="16"/>
              </w:rPr>
            </w:pPr>
            <w:r>
              <w:rPr>
                <w:rFonts w:cstheme="minorHAnsi"/>
                <w:color w:val="000000"/>
                <w:sz w:val="16"/>
                <w:szCs w:val="16"/>
              </w:rPr>
              <w:t>17805</w:t>
            </w:r>
          </w:p>
        </w:tc>
        <w:tc>
          <w:tcPr>
            <w:tcW w:w="865" w:type="dxa"/>
            <w:vAlign w:val="bottom"/>
          </w:tcPr>
          <w:p w14:paraId="35801206" w14:textId="77777777" w:rsidR="00C42BAA" w:rsidRPr="00F87A01" w:rsidRDefault="00C42BAA" w:rsidP="00193356">
            <w:pPr>
              <w:spacing w:after="0" w:line="240" w:lineRule="auto"/>
              <w:rPr>
                <w:rFonts w:cstheme="minorHAnsi"/>
                <w:color w:val="000000"/>
                <w:sz w:val="16"/>
                <w:szCs w:val="16"/>
              </w:rPr>
            </w:pPr>
          </w:p>
        </w:tc>
        <w:tc>
          <w:tcPr>
            <w:tcW w:w="865" w:type="dxa"/>
          </w:tcPr>
          <w:p w14:paraId="0D404288" w14:textId="77777777" w:rsidR="00C42BAA" w:rsidRPr="00F87A01" w:rsidRDefault="00C42BAA" w:rsidP="00193356">
            <w:pPr>
              <w:spacing w:after="0" w:line="240" w:lineRule="auto"/>
              <w:rPr>
                <w:rFonts w:cstheme="minorHAnsi"/>
                <w:color w:val="000000"/>
                <w:sz w:val="16"/>
                <w:szCs w:val="16"/>
              </w:rPr>
            </w:pPr>
          </w:p>
        </w:tc>
      </w:tr>
    </w:tbl>
    <w:p w14:paraId="732DFEBB" w14:textId="77777777" w:rsidR="00C42BAA" w:rsidRDefault="00C42BAA" w:rsidP="00C42BAA">
      <w:pPr>
        <w:spacing w:line="240" w:lineRule="auto"/>
        <w:rPr>
          <w:rFonts w:cstheme="minorHAnsi"/>
          <w:sz w:val="18"/>
          <w:szCs w:val="18"/>
        </w:rPr>
      </w:pPr>
    </w:p>
    <w:p w14:paraId="4692417F" w14:textId="77777777" w:rsidR="00C42BAA" w:rsidRDefault="00C42BAA" w:rsidP="00C42BAA">
      <w:pPr>
        <w:spacing w:line="240" w:lineRule="auto"/>
        <w:rPr>
          <w:rFonts w:cstheme="minorHAnsi"/>
          <w:sz w:val="18"/>
          <w:szCs w:val="18"/>
        </w:rPr>
      </w:pPr>
    </w:p>
    <w:tbl>
      <w:tblPr>
        <w:tblW w:w="9360" w:type="dxa"/>
        <w:tblInd w:w="-5" w:type="dxa"/>
        <w:tblLayout w:type="fixed"/>
        <w:tblLook w:val="04A0" w:firstRow="1" w:lastRow="0" w:firstColumn="1" w:lastColumn="0" w:noHBand="0" w:noVBand="1"/>
      </w:tblPr>
      <w:tblGrid>
        <w:gridCol w:w="9360"/>
      </w:tblGrid>
      <w:tr w:rsidR="00C42BAA" w:rsidRPr="00CC6185" w14:paraId="12F94EC1" w14:textId="77777777" w:rsidTr="00193356">
        <w:trPr>
          <w:trHeight w:val="647"/>
        </w:trPr>
        <w:tc>
          <w:tcPr>
            <w:tcW w:w="9360" w:type="dxa"/>
            <w:tcBorders>
              <w:top w:val="single" w:sz="4" w:space="0" w:color="auto"/>
              <w:left w:val="single" w:sz="4" w:space="0" w:color="auto"/>
              <w:bottom w:val="single" w:sz="4" w:space="0" w:color="auto"/>
              <w:right w:val="single" w:sz="4" w:space="0" w:color="auto"/>
            </w:tcBorders>
            <w:shd w:val="clear" w:color="auto" w:fill="auto"/>
            <w:hideMark/>
          </w:tcPr>
          <w:p w14:paraId="73E77ED3"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b/>
                <w:color w:val="000000"/>
                <w:sz w:val="18"/>
                <w:szCs w:val="18"/>
              </w:rPr>
              <w:t>Outcome 4: Effective partnerships to ensure delivery and uptake at scale of SI, technologies and practices are established with farmers, local communities, and research and development partners in the private and public sectors.</w:t>
            </w:r>
          </w:p>
        </w:tc>
      </w:tr>
      <w:tr w:rsidR="00C42BAA" w:rsidRPr="00CC6185" w14:paraId="4E5B6614" w14:textId="77777777" w:rsidTr="00193356">
        <w:trPr>
          <w:trHeight w:val="467"/>
        </w:trPr>
        <w:tc>
          <w:tcPr>
            <w:tcW w:w="9360" w:type="dxa"/>
            <w:tcBorders>
              <w:top w:val="single" w:sz="4" w:space="0" w:color="auto"/>
              <w:left w:val="single" w:sz="4" w:space="0" w:color="auto"/>
              <w:bottom w:val="single" w:sz="4" w:space="0" w:color="auto"/>
              <w:right w:val="single" w:sz="4" w:space="0" w:color="auto"/>
            </w:tcBorders>
            <w:shd w:val="clear" w:color="auto" w:fill="auto"/>
            <w:hideMark/>
          </w:tcPr>
          <w:p w14:paraId="014EFD63"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b/>
                <w:color w:val="000000"/>
                <w:sz w:val="18"/>
                <w:szCs w:val="18"/>
              </w:rPr>
              <w:t>Output 1: Understanding of the social, economic, and institutional constraints to and opportunities for technology adoption from different farm typologies improved.</w:t>
            </w:r>
          </w:p>
        </w:tc>
      </w:tr>
    </w:tbl>
    <w:p w14:paraId="2367E011" w14:textId="77777777" w:rsidR="00C42BAA" w:rsidRDefault="00C42BAA" w:rsidP="00C42BAA">
      <w:pPr>
        <w:spacing w:line="240" w:lineRule="auto"/>
        <w:rPr>
          <w:rFonts w:eastAsia="Times New Roman" w:cstheme="minorHAnsi"/>
          <w:b/>
          <w:color w:val="000000"/>
          <w:sz w:val="18"/>
          <w:szCs w:val="18"/>
        </w:rPr>
      </w:pPr>
    </w:p>
    <w:p w14:paraId="630BA019" w14:textId="77777777" w:rsidR="00C42BAA" w:rsidRPr="00CC6185" w:rsidRDefault="00C42BAA" w:rsidP="00C42BAA">
      <w:pPr>
        <w:spacing w:line="240" w:lineRule="auto"/>
        <w:rPr>
          <w:rFonts w:eastAsia="Times New Roman" w:cstheme="minorHAnsi"/>
          <w:b/>
          <w:color w:val="000000"/>
          <w:sz w:val="18"/>
          <w:szCs w:val="18"/>
        </w:rPr>
      </w:pPr>
      <w:r w:rsidRPr="00CC6185">
        <w:rPr>
          <w:rFonts w:eastAsia="Times New Roman" w:cstheme="minorHAnsi"/>
          <w:b/>
          <w:color w:val="000000"/>
          <w:sz w:val="18"/>
          <w:szCs w:val="18"/>
        </w:rPr>
        <w:t>Activity 2: Map and assess relevant stakeholders to establish dialogue for the exploration of mutual synergies for scaling delivery of validated technologies.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4"/>
        <w:gridCol w:w="341"/>
        <w:gridCol w:w="340"/>
        <w:gridCol w:w="424"/>
        <w:gridCol w:w="1021"/>
        <w:gridCol w:w="1527"/>
        <w:gridCol w:w="181"/>
        <w:gridCol w:w="774"/>
        <w:gridCol w:w="113"/>
        <w:gridCol w:w="821"/>
        <w:gridCol w:w="502"/>
        <w:gridCol w:w="1722"/>
      </w:tblGrid>
      <w:tr w:rsidR="00C42BAA" w:rsidRPr="00CC6185" w14:paraId="5890B314" w14:textId="77777777" w:rsidTr="00193356">
        <w:tc>
          <w:tcPr>
            <w:tcW w:w="1602" w:type="dxa"/>
          </w:tcPr>
          <w:p w14:paraId="5009DA9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Sub-activity 2.1</w:t>
            </w:r>
          </w:p>
        </w:tc>
        <w:tc>
          <w:tcPr>
            <w:tcW w:w="7974" w:type="dxa"/>
            <w:gridSpan w:val="11"/>
          </w:tcPr>
          <w:p w14:paraId="2512AD57"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Consolidating existing platforms, concurrently leading multi stakeholder platform meetings at village level, and lead the organization of farmer to farmer exchange visits</w:t>
            </w:r>
          </w:p>
        </w:tc>
      </w:tr>
      <w:tr w:rsidR="00C42BAA" w:rsidRPr="00CC6185" w14:paraId="3544F80D" w14:textId="77777777" w:rsidTr="00193356">
        <w:tc>
          <w:tcPr>
            <w:tcW w:w="9576" w:type="dxa"/>
            <w:gridSpan w:val="12"/>
          </w:tcPr>
          <w:p w14:paraId="4232E340"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Research team</w:t>
            </w:r>
          </w:p>
        </w:tc>
      </w:tr>
      <w:tr w:rsidR="00C42BAA" w:rsidRPr="00CC6185" w14:paraId="112A3C13" w14:textId="77777777" w:rsidTr="00193356">
        <w:tc>
          <w:tcPr>
            <w:tcW w:w="2754" w:type="dxa"/>
            <w:gridSpan w:val="4"/>
          </w:tcPr>
          <w:p w14:paraId="31ECD07B"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Name</w:t>
            </w:r>
          </w:p>
        </w:tc>
        <w:tc>
          <w:tcPr>
            <w:tcW w:w="2814" w:type="dxa"/>
            <w:gridSpan w:val="3"/>
          </w:tcPr>
          <w:p w14:paraId="6506DCA4"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Institution</w:t>
            </w:r>
          </w:p>
        </w:tc>
        <w:tc>
          <w:tcPr>
            <w:tcW w:w="4008" w:type="dxa"/>
            <w:gridSpan w:val="5"/>
          </w:tcPr>
          <w:p w14:paraId="534B773D"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Role</w:t>
            </w:r>
          </w:p>
        </w:tc>
      </w:tr>
      <w:tr w:rsidR="00C42BAA" w:rsidRPr="00CC6185" w14:paraId="507E55D3" w14:textId="77777777" w:rsidTr="00193356">
        <w:tc>
          <w:tcPr>
            <w:tcW w:w="2754" w:type="dxa"/>
            <w:gridSpan w:val="4"/>
          </w:tcPr>
          <w:p w14:paraId="1C4F615F" w14:textId="77777777" w:rsidR="00C42BAA" w:rsidRPr="00CC6185" w:rsidRDefault="00C42BAA" w:rsidP="00193356">
            <w:pPr>
              <w:spacing w:after="0" w:line="240" w:lineRule="auto"/>
              <w:rPr>
                <w:rFonts w:cstheme="minorHAnsi"/>
                <w:i/>
                <w:color w:val="000000"/>
                <w:sz w:val="18"/>
                <w:szCs w:val="18"/>
              </w:rPr>
            </w:pPr>
            <w:r w:rsidRPr="00CC6185">
              <w:rPr>
                <w:rFonts w:eastAsia="Calibri" w:cstheme="minorHAnsi"/>
                <w:i/>
                <w:sz w:val="18"/>
                <w:szCs w:val="18"/>
              </w:rPr>
              <w:t>Oumar B. SAMAKE</w:t>
            </w:r>
          </w:p>
        </w:tc>
        <w:tc>
          <w:tcPr>
            <w:tcW w:w="2814" w:type="dxa"/>
            <w:gridSpan w:val="3"/>
          </w:tcPr>
          <w:p w14:paraId="2C574364"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AMEDD</w:t>
            </w:r>
          </w:p>
        </w:tc>
        <w:tc>
          <w:tcPr>
            <w:tcW w:w="4008" w:type="dxa"/>
            <w:gridSpan w:val="5"/>
          </w:tcPr>
          <w:p w14:paraId="2AC130EA"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Leader</w:t>
            </w:r>
          </w:p>
        </w:tc>
      </w:tr>
      <w:tr w:rsidR="00C42BAA" w:rsidRPr="00CC6185" w14:paraId="11916B37" w14:textId="77777777" w:rsidTr="00193356">
        <w:tc>
          <w:tcPr>
            <w:tcW w:w="2754" w:type="dxa"/>
            <w:gridSpan w:val="4"/>
          </w:tcPr>
          <w:p w14:paraId="19AF712C"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Arouna BAYOKO</w:t>
            </w:r>
          </w:p>
        </w:tc>
        <w:tc>
          <w:tcPr>
            <w:tcW w:w="2814" w:type="dxa"/>
            <w:gridSpan w:val="3"/>
          </w:tcPr>
          <w:p w14:paraId="7A955F93"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AMEDD</w:t>
            </w:r>
          </w:p>
        </w:tc>
        <w:tc>
          <w:tcPr>
            <w:tcW w:w="4008" w:type="dxa"/>
            <w:gridSpan w:val="5"/>
          </w:tcPr>
          <w:p w14:paraId="4F808C41"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Substitute</w:t>
            </w:r>
          </w:p>
        </w:tc>
      </w:tr>
      <w:tr w:rsidR="00C42BAA" w:rsidRPr="00CC6185" w14:paraId="2CEAB1D0" w14:textId="77777777" w:rsidTr="00193356">
        <w:tc>
          <w:tcPr>
            <w:tcW w:w="2754" w:type="dxa"/>
            <w:gridSpan w:val="4"/>
          </w:tcPr>
          <w:p w14:paraId="12CAC90B"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Pierre COULIBALY</w:t>
            </w:r>
          </w:p>
        </w:tc>
        <w:tc>
          <w:tcPr>
            <w:tcW w:w="2814" w:type="dxa"/>
            <w:gridSpan w:val="3"/>
          </w:tcPr>
          <w:p w14:paraId="088F56FC"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AMEDD</w:t>
            </w:r>
          </w:p>
        </w:tc>
        <w:tc>
          <w:tcPr>
            <w:tcW w:w="4008" w:type="dxa"/>
            <w:gridSpan w:val="5"/>
          </w:tcPr>
          <w:p w14:paraId="7E08A68F"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Substitute</w:t>
            </w:r>
          </w:p>
        </w:tc>
      </w:tr>
      <w:tr w:rsidR="00C42BAA" w:rsidRPr="00CC6185" w14:paraId="1931DD75" w14:textId="77777777" w:rsidTr="00193356">
        <w:tc>
          <w:tcPr>
            <w:tcW w:w="9576" w:type="dxa"/>
            <w:gridSpan w:val="12"/>
          </w:tcPr>
          <w:p w14:paraId="42B447C3" w14:textId="77777777" w:rsidR="00C42BAA" w:rsidRPr="00CC6185" w:rsidRDefault="00C42BAA" w:rsidP="00193356">
            <w:pPr>
              <w:spacing w:after="0" w:line="240" w:lineRule="auto"/>
              <w:rPr>
                <w:rFonts w:cstheme="minorHAnsi"/>
                <w:b/>
                <w:sz w:val="18"/>
                <w:szCs w:val="18"/>
              </w:rPr>
            </w:pPr>
            <w:r w:rsidRPr="00CC6185">
              <w:rPr>
                <w:rFonts w:eastAsia="Calibri" w:cstheme="minorHAnsi"/>
                <w:b/>
                <w:sz w:val="18"/>
                <w:szCs w:val="18"/>
              </w:rPr>
              <w:t>e. Student(s)</w:t>
            </w:r>
          </w:p>
        </w:tc>
      </w:tr>
      <w:tr w:rsidR="00C42BAA" w:rsidRPr="00CC6185" w14:paraId="763D37A9" w14:textId="77777777" w:rsidTr="00193356">
        <w:tc>
          <w:tcPr>
            <w:tcW w:w="2312" w:type="dxa"/>
            <w:gridSpan w:val="3"/>
          </w:tcPr>
          <w:p w14:paraId="29098E4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Name</w:t>
            </w:r>
          </w:p>
        </w:tc>
        <w:tc>
          <w:tcPr>
            <w:tcW w:w="3075" w:type="dxa"/>
            <w:gridSpan w:val="3"/>
          </w:tcPr>
          <w:p w14:paraId="6EA3D2D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Institute</w:t>
            </w:r>
          </w:p>
        </w:tc>
        <w:tc>
          <w:tcPr>
            <w:tcW w:w="1084" w:type="dxa"/>
            <w:gridSpan w:val="3"/>
          </w:tcPr>
          <w:p w14:paraId="1DDB8F6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Degree</w:t>
            </w:r>
          </w:p>
        </w:tc>
        <w:tc>
          <w:tcPr>
            <w:tcW w:w="1343" w:type="dxa"/>
            <w:gridSpan w:val="2"/>
          </w:tcPr>
          <w:p w14:paraId="0B18C5B9"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Start</w:t>
            </w:r>
          </w:p>
        </w:tc>
        <w:tc>
          <w:tcPr>
            <w:tcW w:w="1762" w:type="dxa"/>
          </w:tcPr>
          <w:p w14:paraId="50660E3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End</w:t>
            </w:r>
          </w:p>
        </w:tc>
      </w:tr>
      <w:tr w:rsidR="00C42BAA" w:rsidRPr="00CC6185" w14:paraId="23E3D474" w14:textId="77777777" w:rsidTr="00193356">
        <w:tc>
          <w:tcPr>
            <w:tcW w:w="2312" w:type="dxa"/>
            <w:gridSpan w:val="3"/>
          </w:tcPr>
          <w:p w14:paraId="258D581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1.</w:t>
            </w:r>
          </w:p>
        </w:tc>
        <w:tc>
          <w:tcPr>
            <w:tcW w:w="3075" w:type="dxa"/>
            <w:gridSpan w:val="3"/>
          </w:tcPr>
          <w:p w14:paraId="3A7A24FB" w14:textId="77777777" w:rsidR="00C42BAA" w:rsidRPr="00CC6185" w:rsidRDefault="00C42BAA" w:rsidP="00193356">
            <w:pPr>
              <w:spacing w:after="0" w:line="240" w:lineRule="auto"/>
              <w:rPr>
                <w:rFonts w:eastAsia="Calibri" w:cstheme="minorHAnsi"/>
                <w:sz w:val="18"/>
                <w:szCs w:val="18"/>
              </w:rPr>
            </w:pPr>
          </w:p>
        </w:tc>
        <w:tc>
          <w:tcPr>
            <w:tcW w:w="1084" w:type="dxa"/>
            <w:gridSpan w:val="3"/>
          </w:tcPr>
          <w:p w14:paraId="7AE97FDB" w14:textId="77777777" w:rsidR="00C42BAA" w:rsidRPr="00CC6185" w:rsidRDefault="00C42BAA" w:rsidP="00193356">
            <w:pPr>
              <w:spacing w:after="0" w:line="240" w:lineRule="auto"/>
              <w:rPr>
                <w:rFonts w:eastAsia="Calibri" w:cstheme="minorHAnsi"/>
                <w:sz w:val="18"/>
                <w:szCs w:val="18"/>
              </w:rPr>
            </w:pPr>
          </w:p>
        </w:tc>
        <w:tc>
          <w:tcPr>
            <w:tcW w:w="1343" w:type="dxa"/>
            <w:gridSpan w:val="2"/>
          </w:tcPr>
          <w:p w14:paraId="6ADAEA1E" w14:textId="77777777" w:rsidR="00C42BAA" w:rsidRPr="00CC6185" w:rsidRDefault="00C42BAA" w:rsidP="00193356">
            <w:pPr>
              <w:spacing w:after="0" w:line="240" w:lineRule="auto"/>
              <w:rPr>
                <w:rFonts w:eastAsia="Calibri" w:cstheme="minorHAnsi"/>
                <w:sz w:val="18"/>
                <w:szCs w:val="18"/>
              </w:rPr>
            </w:pPr>
          </w:p>
        </w:tc>
        <w:tc>
          <w:tcPr>
            <w:tcW w:w="1762" w:type="dxa"/>
          </w:tcPr>
          <w:p w14:paraId="6B5480F3" w14:textId="77777777" w:rsidR="00C42BAA" w:rsidRPr="00CC6185" w:rsidRDefault="00C42BAA" w:rsidP="00193356">
            <w:pPr>
              <w:spacing w:after="0" w:line="240" w:lineRule="auto"/>
              <w:rPr>
                <w:rFonts w:eastAsia="Calibri" w:cstheme="minorHAnsi"/>
                <w:sz w:val="18"/>
                <w:szCs w:val="18"/>
              </w:rPr>
            </w:pPr>
          </w:p>
        </w:tc>
      </w:tr>
      <w:tr w:rsidR="00C42BAA" w:rsidRPr="00CC6185" w14:paraId="44D43648" w14:textId="77777777" w:rsidTr="00193356">
        <w:tc>
          <w:tcPr>
            <w:tcW w:w="1602" w:type="dxa"/>
          </w:tcPr>
          <w:p w14:paraId="765A2873"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f. Location(s)</w:t>
            </w:r>
          </w:p>
        </w:tc>
        <w:tc>
          <w:tcPr>
            <w:tcW w:w="7974" w:type="dxa"/>
            <w:gridSpan w:val="11"/>
          </w:tcPr>
          <w:p w14:paraId="7BCEBA76" w14:textId="77777777" w:rsidR="00C42BAA" w:rsidRPr="00CC6185" w:rsidRDefault="00C42BAA" w:rsidP="00193356">
            <w:pPr>
              <w:spacing w:after="0" w:line="240" w:lineRule="auto"/>
              <w:rPr>
                <w:rFonts w:cstheme="minorHAnsi"/>
                <w:i/>
                <w:color w:val="000000"/>
                <w:sz w:val="18"/>
                <w:szCs w:val="18"/>
              </w:rPr>
            </w:pPr>
            <w:r w:rsidRPr="00CC6185">
              <w:rPr>
                <w:rFonts w:cstheme="minorHAnsi"/>
                <w:i/>
                <w:color w:val="000000"/>
                <w:sz w:val="18"/>
                <w:szCs w:val="18"/>
              </w:rPr>
              <w:t>Koutiala, Bougouni, Yorosso, Sikasso, Yanfolila</w:t>
            </w:r>
          </w:p>
        </w:tc>
      </w:tr>
      <w:tr w:rsidR="00C42BAA" w:rsidRPr="00CC6185" w14:paraId="0E57DDA6" w14:textId="77777777" w:rsidTr="00193356">
        <w:tc>
          <w:tcPr>
            <w:tcW w:w="1602" w:type="dxa"/>
          </w:tcPr>
          <w:p w14:paraId="1C3333E9"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g. Start</w:t>
            </w:r>
          </w:p>
        </w:tc>
        <w:tc>
          <w:tcPr>
            <w:tcW w:w="7974" w:type="dxa"/>
            <w:gridSpan w:val="11"/>
          </w:tcPr>
          <w:p w14:paraId="735B3D9E" w14:textId="77777777" w:rsidR="00C42BAA" w:rsidRPr="00CC6185" w:rsidRDefault="00C42BAA" w:rsidP="00193356">
            <w:pPr>
              <w:spacing w:after="0" w:line="240" w:lineRule="auto"/>
              <w:rPr>
                <w:rFonts w:cstheme="minorHAnsi"/>
                <w:i/>
                <w:color w:val="000000"/>
                <w:sz w:val="18"/>
                <w:szCs w:val="18"/>
              </w:rPr>
            </w:pPr>
            <w:r w:rsidRPr="00CC6185">
              <w:rPr>
                <w:rFonts w:cstheme="minorHAnsi"/>
                <w:i/>
                <w:color w:val="000000"/>
                <w:sz w:val="18"/>
                <w:szCs w:val="18"/>
              </w:rPr>
              <w:t>March 2017</w:t>
            </w:r>
          </w:p>
        </w:tc>
      </w:tr>
      <w:tr w:rsidR="00C42BAA" w:rsidRPr="00CC6185" w14:paraId="7AC6998E" w14:textId="77777777" w:rsidTr="00193356">
        <w:tc>
          <w:tcPr>
            <w:tcW w:w="1602" w:type="dxa"/>
          </w:tcPr>
          <w:p w14:paraId="5BDED789"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h. End</w:t>
            </w:r>
          </w:p>
        </w:tc>
        <w:tc>
          <w:tcPr>
            <w:tcW w:w="7974" w:type="dxa"/>
            <w:gridSpan w:val="11"/>
          </w:tcPr>
          <w:p w14:paraId="0EFF7F62" w14:textId="77777777" w:rsidR="00C42BAA" w:rsidRPr="00CC6185" w:rsidRDefault="00C42BAA" w:rsidP="00193356">
            <w:pPr>
              <w:spacing w:after="0" w:line="240" w:lineRule="auto"/>
              <w:rPr>
                <w:rFonts w:cstheme="minorHAnsi"/>
                <w:i/>
                <w:color w:val="000000"/>
                <w:sz w:val="18"/>
                <w:szCs w:val="18"/>
              </w:rPr>
            </w:pPr>
            <w:r w:rsidRPr="00CC6185">
              <w:rPr>
                <w:rFonts w:cstheme="minorHAnsi"/>
                <w:i/>
                <w:color w:val="000000"/>
                <w:sz w:val="18"/>
                <w:szCs w:val="18"/>
              </w:rPr>
              <w:t>December 2017</w:t>
            </w:r>
          </w:p>
        </w:tc>
      </w:tr>
      <w:tr w:rsidR="00C42BAA" w:rsidRPr="00CC6185" w14:paraId="3920224D" w14:textId="77777777" w:rsidTr="00193356">
        <w:tc>
          <w:tcPr>
            <w:tcW w:w="9576" w:type="dxa"/>
            <w:gridSpan w:val="12"/>
            <w:tcBorders>
              <w:top w:val="single" w:sz="4" w:space="0" w:color="auto"/>
              <w:left w:val="single" w:sz="4" w:space="0" w:color="auto"/>
              <w:bottom w:val="single" w:sz="4" w:space="0" w:color="auto"/>
              <w:right w:val="single" w:sz="4" w:space="0" w:color="auto"/>
            </w:tcBorders>
          </w:tcPr>
          <w:p w14:paraId="2FFDDD50"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1. Justification</w:t>
            </w:r>
          </w:p>
        </w:tc>
      </w:tr>
      <w:tr w:rsidR="00C42BAA" w:rsidRPr="00CC6185" w14:paraId="00C160C0" w14:textId="77777777" w:rsidTr="00193356">
        <w:tc>
          <w:tcPr>
            <w:tcW w:w="9576" w:type="dxa"/>
            <w:gridSpan w:val="12"/>
            <w:tcBorders>
              <w:top w:val="single" w:sz="4" w:space="0" w:color="auto"/>
              <w:left w:val="single" w:sz="4" w:space="0" w:color="auto"/>
              <w:bottom w:val="single" w:sz="4" w:space="0" w:color="auto"/>
              <w:right w:val="single" w:sz="4" w:space="0" w:color="auto"/>
            </w:tcBorders>
          </w:tcPr>
          <w:p w14:paraId="20D0AE74" w14:textId="77777777" w:rsidR="00C42BAA" w:rsidRPr="00CC6185" w:rsidRDefault="00C42BAA" w:rsidP="00193356">
            <w:pPr>
              <w:spacing w:after="0" w:line="240" w:lineRule="auto"/>
              <w:rPr>
                <w:rFonts w:cstheme="minorHAnsi"/>
                <w:i/>
                <w:sz w:val="18"/>
                <w:szCs w:val="18"/>
              </w:rPr>
            </w:pPr>
            <w:r w:rsidRPr="00CC6185">
              <w:rPr>
                <w:rFonts w:cstheme="minorHAnsi"/>
                <w:i/>
                <w:sz w:val="18"/>
                <w:szCs w:val="18"/>
                <w:lang w:val="en"/>
              </w:rPr>
              <w:t>From 2014 to the present day, Six platforms have been stablished as part of the project in Koutiala and Bougouni districts. These platforms, which bring together researchers, government technical services, NGOs and producers, held several meetings to discuss the challenges related to the project activities implementation. The consolidation of these platforms will stimulate the appropriation of the project activities by the State extension services and the producers. These platforms will form the backbone of the large-scale dissemination strategy of proven technologies.</w:t>
            </w:r>
          </w:p>
        </w:tc>
      </w:tr>
      <w:tr w:rsidR="00C42BAA" w:rsidRPr="00CC6185" w14:paraId="1CDF3719" w14:textId="77777777" w:rsidTr="00193356">
        <w:tc>
          <w:tcPr>
            <w:tcW w:w="9576" w:type="dxa"/>
            <w:gridSpan w:val="12"/>
            <w:tcBorders>
              <w:top w:val="single" w:sz="4" w:space="0" w:color="auto"/>
              <w:left w:val="single" w:sz="4" w:space="0" w:color="auto"/>
              <w:bottom w:val="single" w:sz="4" w:space="0" w:color="auto"/>
              <w:right w:val="single" w:sz="4" w:space="0" w:color="auto"/>
            </w:tcBorders>
          </w:tcPr>
          <w:p w14:paraId="15A9599A"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2. Objectives</w:t>
            </w:r>
          </w:p>
        </w:tc>
      </w:tr>
      <w:tr w:rsidR="00C42BAA" w:rsidRPr="00CC6185" w14:paraId="653616E5" w14:textId="77777777" w:rsidTr="00193356">
        <w:trPr>
          <w:trHeight w:val="355"/>
        </w:trPr>
        <w:tc>
          <w:tcPr>
            <w:tcW w:w="9576" w:type="dxa"/>
            <w:gridSpan w:val="12"/>
            <w:tcBorders>
              <w:top w:val="single" w:sz="4" w:space="0" w:color="auto"/>
              <w:left w:val="single" w:sz="4" w:space="0" w:color="auto"/>
              <w:bottom w:val="single" w:sz="4" w:space="0" w:color="auto"/>
              <w:right w:val="single" w:sz="4" w:space="0" w:color="auto"/>
            </w:tcBorders>
          </w:tcPr>
          <w:p w14:paraId="3A518A5E" w14:textId="77777777" w:rsidR="00C42BAA" w:rsidRPr="00CC6185" w:rsidRDefault="00C42BAA" w:rsidP="00193356">
            <w:pPr>
              <w:spacing w:after="0" w:line="240" w:lineRule="auto"/>
              <w:rPr>
                <w:rFonts w:cstheme="minorHAnsi"/>
                <w:i/>
                <w:sz w:val="18"/>
                <w:szCs w:val="18"/>
                <w:lang w:val="en"/>
              </w:rPr>
            </w:pPr>
            <w:r w:rsidRPr="00CC6185">
              <w:rPr>
                <w:rFonts w:cstheme="minorHAnsi"/>
                <w:i/>
                <w:sz w:val="18"/>
                <w:szCs w:val="18"/>
                <w:lang w:val="en"/>
              </w:rPr>
              <w:t>2.1 Analyze the strengths and weaknesses of existing platforms</w:t>
            </w:r>
          </w:p>
        </w:tc>
      </w:tr>
      <w:tr w:rsidR="00C42BAA" w:rsidRPr="00CC6185" w14:paraId="4C58FD4B" w14:textId="77777777" w:rsidTr="00193356">
        <w:tc>
          <w:tcPr>
            <w:tcW w:w="9576" w:type="dxa"/>
            <w:gridSpan w:val="12"/>
            <w:tcBorders>
              <w:top w:val="single" w:sz="4" w:space="0" w:color="auto"/>
              <w:left w:val="single" w:sz="4" w:space="0" w:color="auto"/>
              <w:bottom w:val="single" w:sz="4" w:space="0" w:color="auto"/>
              <w:right w:val="single" w:sz="4" w:space="0" w:color="auto"/>
            </w:tcBorders>
          </w:tcPr>
          <w:p w14:paraId="67193026"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2.2</w:t>
            </w:r>
            <w:r w:rsidRPr="00CC6185">
              <w:rPr>
                <w:rFonts w:cstheme="minorHAnsi"/>
                <w:i/>
                <w:sz w:val="18"/>
                <w:szCs w:val="18"/>
              </w:rPr>
              <w:t xml:space="preserve"> </w:t>
            </w:r>
            <w:r w:rsidRPr="00CC6185">
              <w:rPr>
                <w:rStyle w:val="shorttext"/>
                <w:rFonts w:cstheme="minorHAnsi"/>
                <w:i/>
                <w:sz w:val="18"/>
                <w:szCs w:val="18"/>
                <w:lang w:val="en"/>
              </w:rPr>
              <w:t>Strengthen platform capacity</w:t>
            </w:r>
          </w:p>
        </w:tc>
      </w:tr>
      <w:tr w:rsidR="00C42BAA" w:rsidRPr="00CC6185" w14:paraId="6CA30C04" w14:textId="77777777" w:rsidTr="00193356">
        <w:tc>
          <w:tcPr>
            <w:tcW w:w="9576" w:type="dxa"/>
            <w:gridSpan w:val="12"/>
            <w:tcBorders>
              <w:top w:val="single" w:sz="4" w:space="0" w:color="auto"/>
              <w:left w:val="single" w:sz="4" w:space="0" w:color="auto"/>
              <w:bottom w:val="single" w:sz="4" w:space="0" w:color="auto"/>
              <w:right w:val="single" w:sz="4" w:space="0" w:color="auto"/>
            </w:tcBorders>
          </w:tcPr>
          <w:p w14:paraId="0CF9F7C6"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 xml:space="preserve">2.3 </w:t>
            </w:r>
            <w:r w:rsidRPr="00CC6185">
              <w:rPr>
                <w:rFonts w:cstheme="minorHAnsi"/>
                <w:i/>
                <w:sz w:val="18"/>
                <w:szCs w:val="18"/>
                <w:lang w:val="en"/>
              </w:rPr>
              <w:t>Organize an inter-farmers visits on a successful platform case</w:t>
            </w:r>
          </w:p>
        </w:tc>
      </w:tr>
      <w:tr w:rsidR="00C42BAA" w:rsidRPr="00CC6185" w14:paraId="132BA5AD" w14:textId="77777777" w:rsidTr="00193356">
        <w:tc>
          <w:tcPr>
            <w:tcW w:w="9576" w:type="dxa"/>
            <w:gridSpan w:val="12"/>
            <w:tcBorders>
              <w:top w:val="single" w:sz="4" w:space="0" w:color="auto"/>
              <w:left w:val="single" w:sz="4" w:space="0" w:color="auto"/>
              <w:bottom w:val="single" w:sz="4" w:space="0" w:color="auto"/>
              <w:right w:val="single" w:sz="4" w:space="0" w:color="auto"/>
            </w:tcBorders>
          </w:tcPr>
          <w:p w14:paraId="4610F249" w14:textId="77777777" w:rsidR="00C42BAA" w:rsidRPr="00CC6185" w:rsidRDefault="00C42BAA" w:rsidP="00193356">
            <w:pPr>
              <w:spacing w:after="0" w:line="240" w:lineRule="auto"/>
              <w:rPr>
                <w:rFonts w:eastAsia="Calibri" w:cstheme="minorHAnsi"/>
                <w:b/>
                <w:i/>
                <w:sz w:val="18"/>
                <w:szCs w:val="18"/>
              </w:rPr>
            </w:pPr>
            <w:r w:rsidRPr="00CC6185">
              <w:rPr>
                <w:rFonts w:eastAsia="Calibri" w:cstheme="minorHAnsi"/>
                <w:b/>
                <w:i/>
                <w:sz w:val="18"/>
                <w:szCs w:val="18"/>
              </w:rPr>
              <w:t>3. Research questions</w:t>
            </w:r>
          </w:p>
        </w:tc>
      </w:tr>
      <w:tr w:rsidR="00C42BAA" w:rsidRPr="00CC6185" w14:paraId="1608028B" w14:textId="77777777" w:rsidTr="00193356">
        <w:tc>
          <w:tcPr>
            <w:tcW w:w="9576" w:type="dxa"/>
            <w:gridSpan w:val="12"/>
            <w:tcBorders>
              <w:top w:val="single" w:sz="4" w:space="0" w:color="auto"/>
              <w:left w:val="single" w:sz="4" w:space="0" w:color="auto"/>
              <w:bottom w:val="single" w:sz="4" w:space="0" w:color="auto"/>
              <w:right w:val="single" w:sz="4" w:space="0" w:color="auto"/>
            </w:tcBorders>
          </w:tcPr>
          <w:p w14:paraId="0C7F9872"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 xml:space="preserve">3.1 </w:t>
            </w:r>
            <w:r w:rsidRPr="00CC6185">
              <w:rPr>
                <w:rFonts w:cstheme="minorHAnsi"/>
                <w:i/>
                <w:color w:val="222222"/>
                <w:sz w:val="18"/>
                <w:szCs w:val="18"/>
                <w:lang w:val="en"/>
              </w:rPr>
              <w:t>Are platforms a tool for large-scale dissemination of proven technologies?</w:t>
            </w:r>
          </w:p>
        </w:tc>
      </w:tr>
      <w:tr w:rsidR="00C42BAA" w:rsidRPr="00CC6185" w14:paraId="22EEAD7C" w14:textId="77777777" w:rsidTr="00193356">
        <w:tc>
          <w:tcPr>
            <w:tcW w:w="9576" w:type="dxa"/>
            <w:gridSpan w:val="12"/>
            <w:tcBorders>
              <w:top w:val="single" w:sz="4" w:space="0" w:color="auto"/>
              <w:left w:val="single" w:sz="4" w:space="0" w:color="auto"/>
              <w:bottom w:val="single" w:sz="4" w:space="0" w:color="auto"/>
              <w:right w:val="single" w:sz="4" w:space="0" w:color="auto"/>
            </w:tcBorders>
          </w:tcPr>
          <w:p w14:paraId="4C5639A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b/>
                <w:sz w:val="18"/>
                <w:szCs w:val="18"/>
              </w:rPr>
              <w:t>4. Procedures</w:t>
            </w:r>
            <w:r w:rsidRPr="00CC6185">
              <w:rPr>
                <w:rFonts w:eastAsia="Calibri" w:cstheme="minorHAnsi"/>
                <w:sz w:val="18"/>
                <w:szCs w:val="18"/>
              </w:rPr>
              <w:t xml:space="preserve"> (survey methods, gender disaggregation, treatments, experimental design, sample size, etc.). </w:t>
            </w:r>
          </w:p>
        </w:tc>
      </w:tr>
      <w:tr w:rsidR="00C42BAA" w:rsidRPr="00CC6185" w14:paraId="558B46F5" w14:textId="77777777" w:rsidTr="00193356">
        <w:tc>
          <w:tcPr>
            <w:tcW w:w="9576" w:type="dxa"/>
            <w:gridSpan w:val="12"/>
            <w:tcBorders>
              <w:top w:val="single" w:sz="4" w:space="0" w:color="auto"/>
              <w:left w:val="single" w:sz="4" w:space="0" w:color="auto"/>
              <w:bottom w:val="single" w:sz="4" w:space="0" w:color="auto"/>
              <w:right w:val="single" w:sz="4" w:space="0" w:color="auto"/>
            </w:tcBorders>
          </w:tcPr>
          <w:p w14:paraId="39824484" w14:textId="77777777" w:rsidR="00C42BAA" w:rsidRPr="00CC6185" w:rsidRDefault="00C42BAA" w:rsidP="00193356">
            <w:pPr>
              <w:spacing w:after="0" w:line="240" w:lineRule="auto"/>
              <w:rPr>
                <w:rFonts w:cstheme="minorHAnsi"/>
                <w:i/>
                <w:sz w:val="18"/>
                <w:szCs w:val="18"/>
              </w:rPr>
            </w:pPr>
            <w:r w:rsidRPr="00CC6185">
              <w:rPr>
                <w:rFonts w:cstheme="minorHAnsi"/>
                <w:i/>
                <w:color w:val="222222"/>
                <w:sz w:val="18"/>
                <w:szCs w:val="18"/>
                <w:lang w:val="en"/>
              </w:rPr>
              <w:t xml:space="preserve">4.1 Conduct an analysis of the players of the different platforms with </w:t>
            </w:r>
            <w:commentRangeStart w:id="12"/>
            <w:r w:rsidRPr="00CC6185">
              <w:rPr>
                <w:rFonts w:cstheme="minorHAnsi"/>
                <w:i/>
                <w:color w:val="222222"/>
                <w:sz w:val="18"/>
                <w:szCs w:val="18"/>
                <w:lang w:val="en"/>
              </w:rPr>
              <w:t>ucinet</w:t>
            </w:r>
            <w:commentRangeEnd w:id="12"/>
            <w:r w:rsidRPr="00CC6185">
              <w:rPr>
                <w:rStyle w:val="CommentReference"/>
                <w:rFonts w:cstheme="minorHAnsi"/>
                <w:sz w:val="18"/>
                <w:szCs w:val="18"/>
              </w:rPr>
              <w:commentReference w:id="12"/>
            </w:r>
          </w:p>
        </w:tc>
      </w:tr>
      <w:tr w:rsidR="00C42BAA" w:rsidRPr="00CC6185" w14:paraId="0D90E1EA" w14:textId="77777777" w:rsidTr="00193356">
        <w:tc>
          <w:tcPr>
            <w:tcW w:w="9576" w:type="dxa"/>
            <w:gridSpan w:val="12"/>
            <w:tcBorders>
              <w:top w:val="single" w:sz="4" w:space="0" w:color="auto"/>
              <w:left w:val="single" w:sz="4" w:space="0" w:color="auto"/>
              <w:bottom w:val="single" w:sz="4" w:space="0" w:color="auto"/>
              <w:right w:val="single" w:sz="4" w:space="0" w:color="auto"/>
            </w:tcBorders>
          </w:tcPr>
          <w:p w14:paraId="5B2DF806" w14:textId="77777777" w:rsidR="00C42BAA" w:rsidRPr="00CC6185" w:rsidRDefault="00C42BAA" w:rsidP="00193356">
            <w:pPr>
              <w:spacing w:after="0" w:line="240" w:lineRule="auto"/>
              <w:rPr>
                <w:rFonts w:cstheme="minorHAnsi"/>
                <w:i/>
                <w:sz w:val="18"/>
                <w:szCs w:val="18"/>
              </w:rPr>
            </w:pPr>
            <w:r w:rsidRPr="00CC6185">
              <w:rPr>
                <w:rFonts w:cstheme="minorHAnsi"/>
                <w:i/>
                <w:color w:val="222222"/>
                <w:sz w:val="18"/>
                <w:szCs w:val="18"/>
                <w:lang w:val="en"/>
              </w:rPr>
              <w:t>4.2 Organize two training sessions for members of existing platforms</w:t>
            </w:r>
          </w:p>
        </w:tc>
      </w:tr>
      <w:tr w:rsidR="00C42BAA" w:rsidRPr="00CC6185" w14:paraId="0D13735F" w14:textId="77777777" w:rsidTr="00193356">
        <w:tc>
          <w:tcPr>
            <w:tcW w:w="9576" w:type="dxa"/>
            <w:gridSpan w:val="12"/>
            <w:tcBorders>
              <w:top w:val="single" w:sz="4" w:space="0" w:color="auto"/>
              <w:left w:val="single" w:sz="4" w:space="0" w:color="auto"/>
              <w:bottom w:val="single" w:sz="4" w:space="0" w:color="auto"/>
              <w:right w:val="single" w:sz="4" w:space="0" w:color="auto"/>
            </w:tcBorders>
          </w:tcPr>
          <w:p w14:paraId="0A37786C" w14:textId="77777777" w:rsidR="00C42BAA" w:rsidRPr="00CC6185" w:rsidRDefault="00C42BAA" w:rsidP="00193356">
            <w:pPr>
              <w:spacing w:after="0" w:line="240" w:lineRule="auto"/>
              <w:rPr>
                <w:rFonts w:cstheme="minorHAnsi"/>
                <w:i/>
                <w:sz w:val="18"/>
                <w:szCs w:val="18"/>
              </w:rPr>
            </w:pPr>
            <w:r w:rsidRPr="00CC6185">
              <w:rPr>
                <w:rFonts w:cstheme="minorHAnsi"/>
                <w:i/>
                <w:color w:val="222222"/>
                <w:sz w:val="18"/>
                <w:szCs w:val="18"/>
                <w:lang w:val="en"/>
              </w:rPr>
              <w:t>4.3 Facilitate the quarterly meetings of the said platforms</w:t>
            </w:r>
          </w:p>
        </w:tc>
      </w:tr>
      <w:tr w:rsidR="00C42BAA" w:rsidRPr="00CC6185" w14:paraId="608DBA7C" w14:textId="77777777" w:rsidTr="00193356">
        <w:tc>
          <w:tcPr>
            <w:tcW w:w="9576" w:type="dxa"/>
            <w:gridSpan w:val="12"/>
            <w:tcBorders>
              <w:top w:val="single" w:sz="4" w:space="0" w:color="auto"/>
              <w:left w:val="single" w:sz="4" w:space="0" w:color="auto"/>
              <w:bottom w:val="single" w:sz="4" w:space="0" w:color="auto"/>
              <w:right w:val="single" w:sz="4" w:space="0" w:color="auto"/>
            </w:tcBorders>
          </w:tcPr>
          <w:p w14:paraId="3E3DB677" w14:textId="77777777" w:rsidR="00C42BAA" w:rsidRPr="00CC6185" w:rsidRDefault="00C42BAA" w:rsidP="00193356">
            <w:pPr>
              <w:spacing w:after="0" w:line="240" w:lineRule="auto"/>
              <w:rPr>
                <w:rFonts w:cstheme="minorHAnsi"/>
                <w:i/>
                <w:sz w:val="18"/>
                <w:szCs w:val="18"/>
              </w:rPr>
            </w:pPr>
            <w:r w:rsidRPr="00CC6185">
              <w:rPr>
                <w:rFonts w:cstheme="minorHAnsi"/>
                <w:i/>
                <w:color w:val="222222"/>
                <w:sz w:val="18"/>
                <w:szCs w:val="18"/>
                <w:lang w:val="en"/>
              </w:rPr>
              <w:t>4.4 Organize exchange visits between platforms</w:t>
            </w:r>
          </w:p>
        </w:tc>
      </w:tr>
      <w:tr w:rsidR="00C42BAA" w:rsidRPr="00CC6185" w14:paraId="2D109AAB" w14:textId="77777777" w:rsidTr="00193356">
        <w:tc>
          <w:tcPr>
            <w:tcW w:w="6358" w:type="dxa"/>
            <w:gridSpan w:val="8"/>
            <w:tcBorders>
              <w:top w:val="single" w:sz="4" w:space="0" w:color="auto"/>
              <w:left w:val="single" w:sz="4" w:space="0" w:color="auto"/>
              <w:bottom w:val="single" w:sz="4" w:space="0" w:color="auto"/>
              <w:right w:val="single" w:sz="4" w:space="0" w:color="auto"/>
            </w:tcBorders>
          </w:tcPr>
          <w:p w14:paraId="38381D49"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5. Data to be collected and uploaded</w:t>
            </w:r>
          </w:p>
        </w:tc>
        <w:tc>
          <w:tcPr>
            <w:tcW w:w="3218" w:type="dxa"/>
            <w:gridSpan w:val="4"/>
            <w:tcBorders>
              <w:top w:val="single" w:sz="4" w:space="0" w:color="auto"/>
              <w:left w:val="single" w:sz="4" w:space="0" w:color="auto"/>
              <w:bottom w:val="single" w:sz="4" w:space="0" w:color="auto"/>
              <w:right w:val="single" w:sz="4" w:space="0" w:color="auto"/>
            </w:tcBorders>
          </w:tcPr>
          <w:p w14:paraId="5BC8451F"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Responsibility/Institute</w:t>
            </w:r>
          </w:p>
        </w:tc>
      </w:tr>
      <w:tr w:rsidR="00C42BAA" w:rsidRPr="00CC6185" w14:paraId="768A88D8" w14:textId="77777777" w:rsidTr="00193356">
        <w:tc>
          <w:tcPr>
            <w:tcW w:w="6358" w:type="dxa"/>
            <w:gridSpan w:val="8"/>
            <w:tcBorders>
              <w:top w:val="single" w:sz="4" w:space="0" w:color="auto"/>
              <w:left w:val="single" w:sz="4" w:space="0" w:color="auto"/>
              <w:bottom w:val="single" w:sz="4" w:space="0" w:color="auto"/>
              <w:right w:val="single" w:sz="4" w:space="0" w:color="auto"/>
            </w:tcBorders>
          </w:tcPr>
          <w:p w14:paraId="710A54E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5.1 </w:t>
            </w:r>
            <w:r w:rsidRPr="00CC6185">
              <w:rPr>
                <w:rFonts w:cstheme="minorHAnsi"/>
                <w:i/>
                <w:color w:val="222222"/>
                <w:sz w:val="18"/>
                <w:szCs w:val="18"/>
                <w:lang w:val="en"/>
              </w:rPr>
              <w:t>The categories of actors involved in the platforms, their strength and weakness</w:t>
            </w:r>
          </w:p>
        </w:tc>
        <w:tc>
          <w:tcPr>
            <w:tcW w:w="3218" w:type="dxa"/>
            <w:gridSpan w:val="4"/>
            <w:tcBorders>
              <w:top w:val="single" w:sz="4" w:space="0" w:color="auto"/>
              <w:left w:val="single" w:sz="4" w:space="0" w:color="auto"/>
              <w:bottom w:val="single" w:sz="4" w:space="0" w:color="auto"/>
              <w:right w:val="single" w:sz="4" w:space="0" w:color="auto"/>
            </w:tcBorders>
          </w:tcPr>
          <w:p w14:paraId="346735DF"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AMEDD</w:t>
            </w:r>
          </w:p>
        </w:tc>
      </w:tr>
      <w:tr w:rsidR="00C42BAA" w:rsidRPr="00CC6185" w14:paraId="6E1470B5" w14:textId="77777777" w:rsidTr="00193356">
        <w:tc>
          <w:tcPr>
            <w:tcW w:w="6358" w:type="dxa"/>
            <w:gridSpan w:val="8"/>
            <w:tcBorders>
              <w:top w:val="single" w:sz="4" w:space="0" w:color="auto"/>
              <w:left w:val="single" w:sz="4" w:space="0" w:color="auto"/>
              <w:bottom w:val="single" w:sz="4" w:space="0" w:color="auto"/>
              <w:right w:val="single" w:sz="4" w:space="0" w:color="auto"/>
            </w:tcBorders>
          </w:tcPr>
          <w:p w14:paraId="3BB0C8B2"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 xml:space="preserve">5.2 </w:t>
            </w:r>
            <w:r w:rsidRPr="00CC6185">
              <w:rPr>
                <w:rFonts w:cstheme="minorHAnsi"/>
                <w:i/>
                <w:color w:val="222222"/>
                <w:sz w:val="18"/>
                <w:szCs w:val="18"/>
                <w:lang w:val="en"/>
              </w:rPr>
              <w:t xml:space="preserve"> Number of actors trained</w:t>
            </w:r>
          </w:p>
        </w:tc>
        <w:tc>
          <w:tcPr>
            <w:tcW w:w="3218" w:type="dxa"/>
            <w:gridSpan w:val="4"/>
            <w:tcBorders>
              <w:top w:val="single" w:sz="4" w:space="0" w:color="auto"/>
              <w:left w:val="single" w:sz="4" w:space="0" w:color="auto"/>
              <w:bottom w:val="single" w:sz="4" w:space="0" w:color="auto"/>
              <w:right w:val="single" w:sz="4" w:space="0" w:color="auto"/>
            </w:tcBorders>
          </w:tcPr>
          <w:p w14:paraId="081022D1"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AMEDD</w:t>
            </w:r>
          </w:p>
        </w:tc>
      </w:tr>
      <w:tr w:rsidR="00C42BAA" w:rsidRPr="00CC6185" w14:paraId="56DFCF52" w14:textId="77777777" w:rsidTr="00193356">
        <w:tc>
          <w:tcPr>
            <w:tcW w:w="6358" w:type="dxa"/>
            <w:gridSpan w:val="8"/>
            <w:tcBorders>
              <w:top w:val="single" w:sz="4" w:space="0" w:color="auto"/>
              <w:left w:val="single" w:sz="4" w:space="0" w:color="auto"/>
              <w:bottom w:val="single" w:sz="4" w:space="0" w:color="auto"/>
              <w:right w:val="single" w:sz="4" w:space="0" w:color="auto"/>
            </w:tcBorders>
          </w:tcPr>
          <w:p w14:paraId="2134C638"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 xml:space="preserve">5.3 </w:t>
            </w:r>
            <w:r w:rsidRPr="00CC6185">
              <w:rPr>
                <w:rFonts w:cstheme="minorHAnsi"/>
                <w:i/>
                <w:color w:val="222222"/>
                <w:sz w:val="18"/>
                <w:szCs w:val="18"/>
                <w:lang w:val="en"/>
              </w:rPr>
              <w:t>Number of meetings and visits held</w:t>
            </w:r>
          </w:p>
        </w:tc>
        <w:tc>
          <w:tcPr>
            <w:tcW w:w="3218" w:type="dxa"/>
            <w:gridSpan w:val="4"/>
            <w:tcBorders>
              <w:top w:val="single" w:sz="4" w:space="0" w:color="auto"/>
              <w:left w:val="single" w:sz="4" w:space="0" w:color="auto"/>
              <w:bottom w:val="single" w:sz="4" w:space="0" w:color="auto"/>
              <w:right w:val="single" w:sz="4" w:space="0" w:color="auto"/>
            </w:tcBorders>
          </w:tcPr>
          <w:p w14:paraId="00A50C91"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AMEDD/IP</w:t>
            </w:r>
          </w:p>
        </w:tc>
      </w:tr>
      <w:tr w:rsidR="00C42BAA" w:rsidRPr="00CC6185" w14:paraId="12DCA66B" w14:textId="77777777" w:rsidTr="00193356">
        <w:tc>
          <w:tcPr>
            <w:tcW w:w="9576" w:type="dxa"/>
            <w:gridSpan w:val="12"/>
            <w:tcBorders>
              <w:top w:val="single" w:sz="4" w:space="0" w:color="auto"/>
              <w:left w:val="single" w:sz="4" w:space="0" w:color="auto"/>
              <w:bottom w:val="single" w:sz="4" w:space="0" w:color="auto"/>
              <w:right w:val="single" w:sz="4" w:space="0" w:color="auto"/>
            </w:tcBorders>
          </w:tcPr>
          <w:p w14:paraId="632162EA"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6. Milestones</w:t>
            </w:r>
          </w:p>
        </w:tc>
      </w:tr>
      <w:tr w:rsidR="00C42BAA" w:rsidRPr="00CC6185" w14:paraId="38E8F82B" w14:textId="77777777" w:rsidTr="00193356">
        <w:tc>
          <w:tcPr>
            <w:tcW w:w="3805" w:type="dxa"/>
            <w:gridSpan w:val="5"/>
            <w:tcBorders>
              <w:top w:val="single" w:sz="4" w:space="0" w:color="auto"/>
              <w:left w:val="single" w:sz="4" w:space="0" w:color="auto"/>
              <w:bottom w:val="single" w:sz="4" w:space="0" w:color="auto"/>
              <w:right w:val="single" w:sz="4" w:space="0" w:color="auto"/>
            </w:tcBorders>
          </w:tcPr>
          <w:p w14:paraId="35E91091"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lastRenderedPageBreak/>
              <w:t>Deliverables</w:t>
            </w:r>
          </w:p>
        </w:tc>
        <w:tc>
          <w:tcPr>
            <w:tcW w:w="3497" w:type="dxa"/>
            <w:gridSpan w:val="5"/>
            <w:tcBorders>
              <w:top w:val="single" w:sz="4" w:space="0" w:color="auto"/>
              <w:left w:val="single" w:sz="4" w:space="0" w:color="auto"/>
              <w:bottom w:val="single" w:sz="4" w:space="0" w:color="auto"/>
              <w:right w:val="single" w:sz="4" w:space="0" w:color="auto"/>
            </w:tcBorders>
          </w:tcPr>
          <w:p w14:paraId="492D5F4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Means of verification</w:t>
            </w:r>
          </w:p>
        </w:tc>
        <w:tc>
          <w:tcPr>
            <w:tcW w:w="2274" w:type="dxa"/>
            <w:gridSpan w:val="2"/>
            <w:tcBorders>
              <w:top w:val="single" w:sz="4" w:space="0" w:color="auto"/>
              <w:left w:val="single" w:sz="4" w:space="0" w:color="auto"/>
              <w:bottom w:val="single" w:sz="4" w:space="0" w:color="auto"/>
              <w:right w:val="single" w:sz="4" w:space="0" w:color="auto"/>
            </w:tcBorders>
          </w:tcPr>
          <w:p w14:paraId="6CACB6A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Date</w:t>
            </w:r>
          </w:p>
        </w:tc>
      </w:tr>
      <w:tr w:rsidR="00C42BAA" w:rsidRPr="00CC6185" w14:paraId="7720DE86" w14:textId="77777777" w:rsidTr="00193356">
        <w:tc>
          <w:tcPr>
            <w:tcW w:w="3805" w:type="dxa"/>
            <w:gridSpan w:val="5"/>
            <w:tcBorders>
              <w:top w:val="single" w:sz="4" w:space="0" w:color="auto"/>
              <w:left w:val="single" w:sz="4" w:space="0" w:color="auto"/>
              <w:bottom w:val="single" w:sz="4" w:space="0" w:color="auto"/>
              <w:right w:val="single" w:sz="4" w:space="0" w:color="auto"/>
            </w:tcBorders>
          </w:tcPr>
          <w:p w14:paraId="5C85640F" w14:textId="77777777" w:rsidR="00C42BAA" w:rsidRPr="00CC6185" w:rsidRDefault="00C42BAA" w:rsidP="00193356">
            <w:pPr>
              <w:spacing w:after="0" w:line="240" w:lineRule="auto"/>
              <w:jc w:val="both"/>
              <w:rPr>
                <w:rFonts w:eastAsia="Calibri" w:cstheme="minorHAnsi"/>
                <w:sz w:val="18"/>
                <w:szCs w:val="18"/>
              </w:rPr>
            </w:pPr>
            <w:r w:rsidRPr="00CC6185">
              <w:rPr>
                <w:rFonts w:cstheme="minorHAnsi"/>
                <w:color w:val="222222"/>
                <w:sz w:val="18"/>
                <w:szCs w:val="18"/>
                <w:lang w:val="en"/>
              </w:rPr>
              <w:t xml:space="preserve">6.1 </w:t>
            </w:r>
            <w:r w:rsidRPr="00CC6185">
              <w:rPr>
                <w:rFonts w:cstheme="minorHAnsi"/>
                <w:i/>
                <w:color w:val="222222"/>
                <w:sz w:val="18"/>
                <w:szCs w:val="18"/>
                <w:lang w:val="en"/>
              </w:rPr>
              <w:t>Study Report</w:t>
            </w:r>
          </w:p>
        </w:tc>
        <w:tc>
          <w:tcPr>
            <w:tcW w:w="3497" w:type="dxa"/>
            <w:gridSpan w:val="5"/>
            <w:tcBorders>
              <w:top w:val="single" w:sz="4" w:space="0" w:color="auto"/>
              <w:left w:val="single" w:sz="4" w:space="0" w:color="auto"/>
              <w:bottom w:val="single" w:sz="4" w:space="0" w:color="auto"/>
              <w:right w:val="single" w:sz="4" w:space="0" w:color="auto"/>
            </w:tcBorders>
          </w:tcPr>
          <w:p w14:paraId="045C7682" w14:textId="77777777" w:rsidR="00C42BAA" w:rsidRPr="00CC6185" w:rsidRDefault="00C42BAA" w:rsidP="00193356">
            <w:pPr>
              <w:spacing w:after="0" w:line="240" w:lineRule="auto"/>
              <w:rPr>
                <w:rFonts w:eastAsia="Calibri" w:cstheme="minorHAnsi"/>
                <w:i/>
                <w:sz w:val="18"/>
                <w:szCs w:val="18"/>
              </w:rPr>
            </w:pPr>
            <w:r w:rsidRPr="00CC6185">
              <w:rPr>
                <w:rFonts w:cstheme="minorHAnsi"/>
                <w:i/>
                <w:color w:val="222222"/>
                <w:sz w:val="18"/>
                <w:szCs w:val="18"/>
                <w:lang w:val="en"/>
              </w:rPr>
              <w:t>Report Documents</w:t>
            </w:r>
            <w:r w:rsidRPr="00CC6185">
              <w:rPr>
                <w:rFonts w:eastAsia="Calibri" w:cstheme="minorHAnsi"/>
                <w:i/>
                <w:sz w:val="18"/>
                <w:szCs w:val="18"/>
              </w:rPr>
              <w:t xml:space="preserve"> </w:t>
            </w:r>
            <w:r w:rsidRPr="00CC6185">
              <w:rPr>
                <w:rFonts w:cstheme="minorHAnsi"/>
                <w:i/>
                <w:color w:val="222222"/>
                <w:sz w:val="18"/>
                <w:szCs w:val="18"/>
                <w:lang w:val="en"/>
              </w:rPr>
              <w:t>List of Participants</w:t>
            </w:r>
          </w:p>
        </w:tc>
        <w:tc>
          <w:tcPr>
            <w:tcW w:w="2274" w:type="dxa"/>
            <w:gridSpan w:val="2"/>
            <w:tcBorders>
              <w:top w:val="single" w:sz="4" w:space="0" w:color="auto"/>
              <w:left w:val="single" w:sz="4" w:space="0" w:color="auto"/>
              <w:bottom w:val="single" w:sz="4" w:space="0" w:color="auto"/>
              <w:right w:val="single" w:sz="4" w:space="0" w:color="auto"/>
            </w:tcBorders>
          </w:tcPr>
          <w:p w14:paraId="6A3B11A5" w14:textId="77777777" w:rsidR="00C42BAA" w:rsidRPr="00CC6185" w:rsidRDefault="00C42BAA" w:rsidP="00193356">
            <w:pPr>
              <w:spacing w:after="0" w:line="240" w:lineRule="auto"/>
              <w:rPr>
                <w:rFonts w:eastAsia="Calibri" w:cstheme="minorHAnsi"/>
                <w:i/>
                <w:sz w:val="18"/>
                <w:szCs w:val="18"/>
              </w:rPr>
            </w:pPr>
            <w:r w:rsidRPr="00CC6185">
              <w:rPr>
                <w:rFonts w:cstheme="minorHAnsi"/>
                <w:i/>
                <w:color w:val="222222"/>
                <w:sz w:val="18"/>
                <w:szCs w:val="18"/>
                <w:lang w:val="en"/>
              </w:rPr>
              <w:t>December 2017</w:t>
            </w:r>
          </w:p>
        </w:tc>
      </w:tr>
      <w:tr w:rsidR="00C42BAA" w:rsidRPr="00CC6185" w14:paraId="0256915D" w14:textId="77777777" w:rsidTr="00193356">
        <w:tc>
          <w:tcPr>
            <w:tcW w:w="3805" w:type="dxa"/>
            <w:gridSpan w:val="5"/>
            <w:tcBorders>
              <w:top w:val="single" w:sz="4" w:space="0" w:color="auto"/>
              <w:left w:val="single" w:sz="4" w:space="0" w:color="auto"/>
              <w:bottom w:val="single" w:sz="4" w:space="0" w:color="auto"/>
              <w:right w:val="single" w:sz="4" w:space="0" w:color="auto"/>
            </w:tcBorders>
          </w:tcPr>
          <w:p w14:paraId="4305B6FC"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 xml:space="preserve">6.2 </w:t>
            </w:r>
          </w:p>
        </w:tc>
        <w:tc>
          <w:tcPr>
            <w:tcW w:w="3497" w:type="dxa"/>
            <w:gridSpan w:val="5"/>
            <w:tcBorders>
              <w:top w:val="single" w:sz="4" w:space="0" w:color="auto"/>
              <w:left w:val="single" w:sz="4" w:space="0" w:color="auto"/>
              <w:bottom w:val="single" w:sz="4" w:space="0" w:color="auto"/>
              <w:right w:val="single" w:sz="4" w:space="0" w:color="auto"/>
            </w:tcBorders>
          </w:tcPr>
          <w:p w14:paraId="4D49C893" w14:textId="77777777" w:rsidR="00C42BAA" w:rsidRPr="00CC6185" w:rsidRDefault="00C42BAA" w:rsidP="00193356">
            <w:pPr>
              <w:spacing w:after="0" w:line="240" w:lineRule="auto"/>
              <w:rPr>
                <w:rFonts w:cstheme="minorHAnsi"/>
                <w:i/>
                <w:color w:val="222222"/>
                <w:sz w:val="18"/>
                <w:szCs w:val="18"/>
                <w:lang w:val="en"/>
              </w:rPr>
            </w:pPr>
          </w:p>
        </w:tc>
        <w:tc>
          <w:tcPr>
            <w:tcW w:w="2274" w:type="dxa"/>
            <w:gridSpan w:val="2"/>
            <w:tcBorders>
              <w:top w:val="single" w:sz="4" w:space="0" w:color="auto"/>
              <w:left w:val="single" w:sz="4" w:space="0" w:color="auto"/>
              <w:bottom w:val="single" w:sz="4" w:space="0" w:color="auto"/>
              <w:right w:val="single" w:sz="4" w:space="0" w:color="auto"/>
            </w:tcBorders>
          </w:tcPr>
          <w:p w14:paraId="22A07FE1" w14:textId="77777777" w:rsidR="00C42BAA" w:rsidRPr="00CC6185" w:rsidRDefault="00C42BAA" w:rsidP="00193356">
            <w:pPr>
              <w:spacing w:after="0" w:line="240" w:lineRule="auto"/>
              <w:rPr>
                <w:rFonts w:cstheme="minorHAnsi"/>
                <w:i/>
                <w:color w:val="222222"/>
                <w:sz w:val="18"/>
                <w:szCs w:val="18"/>
                <w:lang w:val="en"/>
              </w:rPr>
            </w:pPr>
          </w:p>
        </w:tc>
      </w:tr>
      <w:tr w:rsidR="00C42BAA" w:rsidRPr="00CC6185" w14:paraId="585F3077" w14:textId="77777777" w:rsidTr="00193356">
        <w:tc>
          <w:tcPr>
            <w:tcW w:w="9576" w:type="dxa"/>
            <w:gridSpan w:val="12"/>
            <w:tcBorders>
              <w:top w:val="single" w:sz="4" w:space="0" w:color="auto"/>
              <w:left w:val="single" w:sz="4" w:space="0" w:color="auto"/>
              <w:bottom w:val="single" w:sz="4" w:space="0" w:color="auto"/>
              <w:right w:val="single" w:sz="4" w:space="0" w:color="auto"/>
            </w:tcBorders>
          </w:tcPr>
          <w:p w14:paraId="4E136038"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7. Sustainable intensification indicators</w:t>
            </w:r>
          </w:p>
        </w:tc>
      </w:tr>
      <w:tr w:rsidR="00C42BAA" w:rsidRPr="00CC6185" w14:paraId="5787F86D" w14:textId="77777777" w:rsidTr="00193356">
        <w:tc>
          <w:tcPr>
            <w:tcW w:w="1957" w:type="dxa"/>
            <w:gridSpan w:val="2"/>
            <w:tcBorders>
              <w:top w:val="single" w:sz="4" w:space="0" w:color="auto"/>
              <w:left w:val="single" w:sz="4" w:space="0" w:color="auto"/>
              <w:bottom w:val="single" w:sz="4" w:space="0" w:color="auto"/>
              <w:right w:val="single" w:sz="4" w:space="0" w:color="auto"/>
            </w:tcBorders>
          </w:tcPr>
          <w:p w14:paraId="56D33A3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7.1 Productivity</w:t>
            </w:r>
          </w:p>
        </w:tc>
        <w:tc>
          <w:tcPr>
            <w:tcW w:w="7619" w:type="dxa"/>
            <w:gridSpan w:val="10"/>
            <w:tcBorders>
              <w:top w:val="single" w:sz="4" w:space="0" w:color="auto"/>
              <w:left w:val="single" w:sz="4" w:space="0" w:color="auto"/>
              <w:bottom w:val="single" w:sz="4" w:space="0" w:color="auto"/>
              <w:right w:val="single" w:sz="4" w:space="0" w:color="auto"/>
            </w:tcBorders>
          </w:tcPr>
          <w:p w14:paraId="006C5866" w14:textId="77777777" w:rsidR="00C42BAA" w:rsidRPr="00CC6185" w:rsidRDefault="00C42BAA" w:rsidP="00193356">
            <w:pPr>
              <w:spacing w:after="0" w:line="240" w:lineRule="auto"/>
              <w:rPr>
                <w:rFonts w:eastAsia="Calibri" w:cstheme="minorHAnsi"/>
                <w:i/>
                <w:sz w:val="18"/>
                <w:szCs w:val="18"/>
              </w:rPr>
            </w:pPr>
          </w:p>
        </w:tc>
      </w:tr>
      <w:tr w:rsidR="00C42BAA" w:rsidRPr="00CC6185" w14:paraId="5C2F5903" w14:textId="77777777" w:rsidTr="00193356">
        <w:tc>
          <w:tcPr>
            <w:tcW w:w="1957" w:type="dxa"/>
            <w:gridSpan w:val="2"/>
            <w:tcBorders>
              <w:top w:val="single" w:sz="4" w:space="0" w:color="auto"/>
              <w:left w:val="single" w:sz="4" w:space="0" w:color="auto"/>
              <w:bottom w:val="single" w:sz="4" w:space="0" w:color="auto"/>
              <w:right w:val="single" w:sz="4" w:space="0" w:color="auto"/>
            </w:tcBorders>
          </w:tcPr>
          <w:p w14:paraId="1652505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7.2 Environmental</w:t>
            </w:r>
          </w:p>
        </w:tc>
        <w:tc>
          <w:tcPr>
            <w:tcW w:w="7619" w:type="dxa"/>
            <w:gridSpan w:val="10"/>
            <w:tcBorders>
              <w:top w:val="single" w:sz="4" w:space="0" w:color="auto"/>
              <w:left w:val="single" w:sz="4" w:space="0" w:color="auto"/>
              <w:bottom w:val="single" w:sz="4" w:space="0" w:color="auto"/>
              <w:right w:val="single" w:sz="4" w:space="0" w:color="auto"/>
            </w:tcBorders>
          </w:tcPr>
          <w:p w14:paraId="6EE1816E" w14:textId="77777777" w:rsidR="00C42BAA" w:rsidRPr="00CC6185" w:rsidRDefault="00C42BAA" w:rsidP="00193356">
            <w:pPr>
              <w:spacing w:after="0" w:line="240" w:lineRule="auto"/>
              <w:rPr>
                <w:rFonts w:eastAsia="Calibri" w:cstheme="minorHAnsi"/>
                <w:sz w:val="18"/>
                <w:szCs w:val="18"/>
              </w:rPr>
            </w:pPr>
          </w:p>
        </w:tc>
      </w:tr>
      <w:tr w:rsidR="00C42BAA" w:rsidRPr="00CC6185" w14:paraId="7E0E92E7" w14:textId="77777777" w:rsidTr="00193356">
        <w:tc>
          <w:tcPr>
            <w:tcW w:w="1957" w:type="dxa"/>
            <w:gridSpan w:val="2"/>
            <w:tcBorders>
              <w:top w:val="single" w:sz="4" w:space="0" w:color="auto"/>
              <w:left w:val="single" w:sz="4" w:space="0" w:color="auto"/>
              <w:bottom w:val="single" w:sz="4" w:space="0" w:color="auto"/>
              <w:right w:val="single" w:sz="4" w:space="0" w:color="auto"/>
            </w:tcBorders>
          </w:tcPr>
          <w:p w14:paraId="1F76B24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7.3 Economic</w:t>
            </w:r>
          </w:p>
        </w:tc>
        <w:tc>
          <w:tcPr>
            <w:tcW w:w="7619" w:type="dxa"/>
            <w:gridSpan w:val="10"/>
            <w:tcBorders>
              <w:top w:val="single" w:sz="4" w:space="0" w:color="auto"/>
              <w:left w:val="single" w:sz="4" w:space="0" w:color="auto"/>
              <w:bottom w:val="single" w:sz="4" w:space="0" w:color="auto"/>
              <w:right w:val="single" w:sz="4" w:space="0" w:color="auto"/>
            </w:tcBorders>
          </w:tcPr>
          <w:p w14:paraId="27A19CF1" w14:textId="77777777" w:rsidR="00C42BAA" w:rsidRPr="00CC6185" w:rsidRDefault="00C42BAA" w:rsidP="00193356">
            <w:pPr>
              <w:spacing w:after="0" w:line="240" w:lineRule="auto"/>
              <w:rPr>
                <w:rFonts w:eastAsia="Calibri" w:cstheme="minorHAnsi"/>
                <w:sz w:val="18"/>
                <w:szCs w:val="18"/>
              </w:rPr>
            </w:pPr>
          </w:p>
        </w:tc>
      </w:tr>
      <w:tr w:rsidR="00C42BAA" w:rsidRPr="00CC6185" w14:paraId="41F95FB0" w14:textId="77777777" w:rsidTr="00193356">
        <w:tc>
          <w:tcPr>
            <w:tcW w:w="1957" w:type="dxa"/>
            <w:gridSpan w:val="2"/>
            <w:tcBorders>
              <w:top w:val="single" w:sz="4" w:space="0" w:color="auto"/>
              <w:left w:val="single" w:sz="4" w:space="0" w:color="auto"/>
              <w:bottom w:val="single" w:sz="4" w:space="0" w:color="auto"/>
              <w:right w:val="single" w:sz="4" w:space="0" w:color="auto"/>
            </w:tcBorders>
          </w:tcPr>
          <w:p w14:paraId="1026A17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7.4 Social</w:t>
            </w:r>
          </w:p>
        </w:tc>
        <w:tc>
          <w:tcPr>
            <w:tcW w:w="7619" w:type="dxa"/>
            <w:gridSpan w:val="10"/>
            <w:tcBorders>
              <w:top w:val="single" w:sz="4" w:space="0" w:color="auto"/>
              <w:left w:val="single" w:sz="4" w:space="0" w:color="auto"/>
              <w:bottom w:val="single" w:sz="4" w:space="0" w:color="auto"/>
              <w:right w:val="single" w:sz="4" w:space="0" w:color="auto"/>
            </w:tcBorders>
          </w:tcPr>
          <w:p w14:paraId="350CAA98" w14:textId="77777777" w:rsidR="00C42BAA" w:rsidRPr="00CC6185" w:rsidRDefault="00C42BAA" w:rsidP="00193356">
            <w:pPr>
              <w:spacing w:after="0" w:line="240" w:lineRule="auto"/>
              <w:rPr>
                <w:rFonts w:eastAsia="Calibri" w:cstheme="minorHAnsi"/>
                <w:i/>
                <w:sz w:val="18"/>
                <w:szCs w:val="18"/>
              </w:rPr>
            </w:pPr>
          </w:p>
        </w:tc>
      </w:tr>
      <w:tr w:rsidR="00C42BAA" w:rsidRPr="00CC6185" w14:paraId="3A62C9C5" w14:textId="77777777" w:rsidTr="00193356">
        <w:tc>
          <w:tcPr>
            <w:tcW w:w="1957" w:type="dxa"/>
            <w:gridSpan w:val="2"/>
            <w:tcBorders>
              <w:top w:val="single" w:sz="4" w:space="0" w:color="auto"/>
              <w:left w:val="single" w:sz="4" w:space="0" w:color="auto"/>
              <w:bottom w:val="single" w:sz="4" w:space="0" w:color="auto"/>
              <w:right w:val="single" w:sz="4" w:space="0" w:color="auto"/>
            </w:tcBorders>
          </w:tcPr>
          <w:p w14:paraId="16D8ADF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7.5 Human</w:t>
            </w:r>
          </w:p>
        </w:tc>
        <w:tc>
          <w:tcPr>
            <w:tcW w:w="7619" w:type="dxa"/>
            <w:gridSpan w:val="10"/>
            <w:tcBorders>
              <w:top w:val="single" w:sz="4" w:space="0" w:color="auto"/>
              <w:left w:val="single" w:sz="4" w:space="0" w:color="auto"/>
              <w:bottom w:val="single" w:sz="4" w:space="0" w:color="auto"/>
              <w:right w:val="single" w:sz="4" w:space="0" w:color="auto"/>
            </w:tcBorders>
          </w:tcPr>
          <w:p w14:paraId="1195C993" w14:textId="77777777" w:rsidR="00C42BAA" w:rsidRPr="00CC6185" w:rsidRDefault="00C42BAA" w:rsidP="00193356">
            <w:pPr>
              <w:spacing w:after="0" w:line="240" w:lineRule="auto"/>
              <w:rPr>
                <w:rFonts w:eastAsia="Calibri" w:cstheme="minorHAnsi"/>
                <w:sz w:val="18"/>
                <w:szCs w:val="18"/>
              </w:rPr>
            </w:pPr>
          </w:p>
        </w:tc>
      </w:tr>
    </w:tbl>
    <w:p w14:paraId="7AE35B56" w14:textId="77777777" w:rsidR="00C42BAA" w:rsidRPr="00CC6185" w:rsidRDefault="00C42BAA" w:rsidP="00C42BAA">
      <w:pPr>
        <w:spacing w:line="240" w:lineRule="auto"/>
        <w:rPr>
          <w:rFonts w:cstheme="minorHAnsi"/>
          <w:sz w:val="18"/>
          <w:szCs w:val="18"/>
        </w:rPr>
      </w:pPr>
    </w:p>
    <w:p w14:paraId="7F33EB19" w14:textId="77777777" w:rsidR="00C42BAA" w:rsidRPr="00CC6185" w:rsidRDefault="00C42BAA" w:rsidP="00C42BAA">
      <w:pPr>
        <w:spacing w:line="240" w:lineRule="auto"/>
        <w:rPr>
          <w:rFonts w:eastAsia="Times New Roman" w:cstheme="minorHAnsi"/>
          <w:color w:val="000000"/>
          <w:sz w:val="18"/>
          <w:szCs w:val="18"/>
        </w:rPr>
      </w:pPr>
      <w:r w:rsidRPr="00CC6185">
        <w:rPr>
          <w:rFonts w:eastAsia="Times New Roman" w:cstheme="minorHAnsi"/>
          <w:b/>
          <w:color w:val="000000"/>
          <w:sz w:val="18"/>
          <w:szCs w:val="18"/>
        </w:rPr>
        <w:t>Activity 3: Leverage/link and integrate (engagement and outreach) with existent initiatives including Government extension systems to support and encourage the delivery pathways</w:t>
      </w:r>
      <w:r w:rsidRPr="00CC6185">
        <w:rPr>
          <w:rFonts w:eastAsia="Times New Roman" w:cstheme="minorHAnsi"/>
          <w:color w:val="000000"/>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360"/>
        <w:gridCol w:w="360"/>
        <w:gridCol w:w="450"/>
        <w:gridCol w:w="1080"/>
        <w:gridCol w:w="1800"/>
        <w:gridCol w:w="180"/>
        <w:gridCol w:w="810"/>
        <w:gridCol w:w="109"/>
        <w:gridCol w:w="811"/>
        <w:gridCol w:w="389"/>
        <w:gridCol w:w="1186"/>
      </w:tblGrid>
      <w:tr w:rsidR="00C42BAA" w:rsidRPr="00CC6185" w14:paraId="3EA29DB8" w14:textId="77777777" w:rsidTr="00193356">
        <w:tc>
          <w:tcPr>
            <w:tcW w:w="1638" w:type="dxa"/>
          </w:tcPr>
          <w:p w14:paraId="05CF1DD7" w14:textId="77777777" w:rsidR="00C42BAA" w:rsidRPr="00CC6185" w:rsidRDefault="00C42BAA" w:rsidP="00193356">
            <w:pPr>
              <w:spacing w:after="0" w:line="240" w:lineRule="auto"/>
              <w:rPr>
                <w:rFonts w:eastAsia="Calibri" w:cstheme="minorHAnsi"/>
                <w:sz w:val="18"/>
                <w:szCs w:val="18"/>
              </w:rPr>
            </w:pPr>
            <w:r w:rsidRPr="00CC6185">
              <w:rPr>
                <w:rFonts w:cstheme="minorHAnsi"/>
                <w:color w:val="000000"/>
                <w:sz w:val="18"/>
                <w:szCs w:val="18"/>
              </w:rPr>
              <w:t>Sub-activity 3.1:</w:t>
            </w:r>
          </w:p>
        </w:tc>
        <w:tc>
          <w:tcPr>
            <w:tcW w:w="7535" w:type="dxa"/>
            <w:gridSpan w:val="11"/>
          </w:tcPr>
          <w:p w14:paraId="75B8690A" w14:textId="77777777" w:rsidR="00C42BAA" w:rsidRPr="00F26A67" w:rsidRDefault="00C42BAA" w:rsidP="00193356">
            <w:pPr>
              <w:spacing w:after="0" w:line="240" w:lineRule="auto"/>
              <w:rPr>
                <w:rFonts w:cstheme="minorHAnsi"/>
                <w:color w:val="000000"/>
                <w:sz w:val="18"/>
                <w:szCs w:val="18"/>
              </w:rPr>
            </w:pPr>
            <w:r w:rsidRPr="00F26A67">
              <w:rPr>
                <w:rFonts w:cstheme="minorHAnsi"/>
                <w:color w:val="000000"/>
                <w:sz w:val="18"/>
                <w:szCs w:val="18"/>
              </w:rPr>
              <w:t xml:space="preserve">Competition organization between communities to stimulate adoption of technological innovations </w:t>
            </w:r>
          </w:p>
        </w:tc>
      </w:tr>
      <w:tr w:rsidR="00C42BAA" w:rsidRPr="00CC6185" w14:paraId="54C2AB49" w14:textId="77777777" w:rsidTr="00193356">
        <w:tc>
          <w:tcPr>
            <w:tcW w:w="9173" w:type="dxa"/>
            <w:gridSpan w:val="12"/>
          </w:tcPr>
          <w:p w14:paraId="7F8963B2"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Research team</w:t>
            </w:r>
          </w:p>
        </w:tc>
      </w:tr>
      <w:tr w:rsidR="00C42BAA" w:rsidRPr="00CC6185" w14:paraId="74B652E0" w14:textId="77777777" w:rsidTr="00193356">
        <w:tc>
          <w:tcPr>
            <w:tcW w:w="2808" w:type="dxa"/>
            <w:gridSpan w:val="4"/>
          </w:tcPr>
          <w:p w14:paraId="4B31E0AB"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Name</w:t>
            </w:r>
          </w:p>
        </w:tc>
        <w:tc>
          <w:tcPr>
            <w:tcW w:w="3060" w:type="dxa"/>
            <w:gridSpan w:val="3"/>
          </w:tcPr>
          <w:p w14:paraId="5384CF18"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Institution</w:t>
            </w:r>
          </w:p>
        </w:tc>
        <w:tc>
          <w:tcPr>
            <w:tcW w:w="3305" w:type="dxa"/>
            <w:gridSpan w:val="5"/>
          </w:tcPr>
          <w:p w14:paraId="2909B6CB"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Role</w:t>
            </w:r>
          </w:p>
        </w:tc>
      </w:tr>
      <w:tr w:rsidR="00C42BAA" w:rsidRPr="00CC6185" w14:paraId="4137C4C3" w14:textId="77777777" w:rsidTr="00193356">
        <w:tc>
          <w:tcPr>
            <w:tcW w:w="2808" w:type="dxa"/>
            <w:gridSpan w:val="4"/>
          </w:tcPr>
          <w:p w14:paraId="11964002" w14:textId="77777777" w:rsidR="00C42BAA" w:rsidRPr="00CC6185" w:rsidRDefault="00C42BAA" w:rsidP="00193356">
            <w:pPr>
              <w:spacing w:after="0" w:line="240" w:lineRule="auto"/>
              <w:rPr>
                <w:rFonts w:cstheme="minorHAnsi"/>
                <w:i/>
                <w:color w:val="000000"/>
                <w:sz w:val="18"/>
                <w:szCs w:val="18"/>
              </w:rPr>
            </w:pPr>
            <w:r w:rsidRPr="00CC6185">
              <w:rPr>
                <w:rFonts w:cstheme="minorHAnsi"/>
                <w:i/>
                <w:color w:val="000000"/>
                <w:sz w:val="18"/>
                <w:szCs w:val="18"/>
              </w:rPr>
              <w:t>Oumar B. SAMAKE</w:t>
            </w:r>
          </w:p>
        </w:tc>
        <w:tc>
          <w:tcPr>
            <w:tcW w:w="3060" w:type="dxa"/>
            <w:gridSpan w:val="3"/>
          </w:tcPr>
          <w:p w14:paraId="4C223E1B"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AMEDD</w:t>
            </w:r>
          </w:p>
        </w:tc>
        <w:tc>
          <w:tcPr>
            <w:tcW w:w="3305" w:type="dxa"/>
            <w:gridSpan w:val="5"/>
          </w:tcPr>
          <w:p w14:paraId="58B5602F"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Leader</w:t>
            </w:r>
          </w:p>
        </w:tc>
      </w:tr>
      <w:tr w:rsidR="00C42BAA" w:rsidRPr="00CC6185" w14:paraId="44148900" w14:textId="77777777" w:rsidTr="00193356">
        <w:tc>
          <w:tcPr>
            <w:tcW w:w="2808" w:type="dxa"/>
            <w:gridSpan w:val="4"/>
          </w:tcPr>
          <w:p w14:paraId="138456F1"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Arouna BAYOKO</w:t>
            </w:r>
          </w:p>
        </w:tc>
        <w:tc>
          <w:tcPr>
            <w:tcW w:w="3060" w:type="dxa"/>
            <w:gridSpan w:val="3"/>
          </w:tcPr>
          <w:p w14:paraId="570816D1"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AMEDD</w:t>
            </w:r>
          </w:p>
        </w:tc>
        <w:tc>
          <w:tcPr>
            <w:tcW w:w="3305" w:type="dxa"/>
            <w:gridSpan w:val="5"/>
          </w:tcPr>
          <w:p w14:paraId="6C6043C3"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Substitute</w:t>
            </w:r>
          </w:p>
        </w:tc>
      </w:tr>
      <w:tr w:rsidR="00C42BAA" w:rsidRPr="00CC6185" w14:paraId="1E2F9033" w14:textId="77777777" w:rsidTr="00193356">
        <w:tc>
          <w:tcPr>
            <w:tcW w:w="2808" w:type="dxa"/>
            <w:gridSpan w:val="4"/>
          </w:tcPr>
          <w:p w14:paraId="62D893E6" w14:textId="77777777" w:rsidR="00C42BAA" w:rsidRPr="00CC6185" w:rsidRDefault="00C42BAA" w:rsidP="00193356">
            <w:pPr>
              <w:spacing w:after="0" w:line="240" w:lineRule="auto"/>
              <w:rPr>
                <w:rFonts w:cstheme="minorHAnsi"/>
                <w:i/>
                <w:color w:val="000000"/>
                <w:sz w:val="18"/>
                <w:szCs w:val="18"/>
              </w:rPr>
            </w:pPr>
            <w:r w:rsidRPr="00CC6185">
              <w:rPr>
                <w:rFonts w:cstheme="minorHAnsi"/>
                <w:i/>
                <w:color w:val="000000"/>
                <w:sz w:val="18"/>
                <w:szCs w:val="18"/>
              </w:rPr>
              <w:t>Pierre COULIBALY</w:t>
            </w:r>
          </w:p>
        </w:tc>
        <w:tc>
          <w:tcPr>
            <w:tcW w:w="3060" w:type="dxa"/>
            <w:gridSpan w:val="3"/>
          </w:tcPr>
          <w:p w14:paraId="29AEC2A9"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AMEDD</w:t>
            </w:r>
          </w:p>
        </w:tc>
        <w:tc>
          <w:tcPr>
            <w:tcW w:w="3305" w:type="dxa"/>
            <w:gridSpan w:val="5"/>
          </w:tcPr>
          <w:p w14:paraId="306E9AA6"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Substitute</w:t>
            </w:r>
          </w:p>
        </w:tc>
      </w:tr>
      <w:tr w:rsidR="00C42BAA" w:rsidRPr="00CC6185" w14:paraId="375CBDB5" w14:textId="77777777" w:rsidTr="00193356">
        <w:tc>
          <w:tcPr>
            <w:tcW w:w="9173" w:type="dxa"/>
            <w:gridSpan w:val="12"/>
          </w:tcPr>
          <w:p w14:paraId="21BBA95B" w14:textId="77777777" w:rsidR="00C42BAA" w:rsidRPr="00CC6185" w:rsidRDefault="00C42BAA" w:rsidP="00193356">
            <w:pPr>
              <w:spacing w:after="0" w:line="240" w:lineRule="auto"/>
              <w:rPr>
                <w:rFonts w:eastAsia="Calibri" w:cstheme="minorHAnsi"/>
                <w:sz w:val="18"/>
                <w:szCs w:val="18"/>
              </w:rPr>
            </w:pPr>
          </w:p>
        </w:tc>
      </w:tr>
      <w:tr w:rsidR="00C42BAA" w:rsidRPr="00CC6185" w14:paraId="5A48EF45" w14:textId="77777777" w:rsidTr="00193356">
        <w:tc>
          <w:tcPr>
            <w:tcW w:w="9173" w:type="dxa"/>
            <w:gridSpan w:val="12"/>
          </w:tcPr>
          <w:p w14:paraId="7BE6A4B0" w14:textId="77777777" w:rsidR="00C42BAA" w:rsidRPr="00CC6185" w:rsidRDefault="00C42BAA" w:rsidP="00193356">
            <w:pPr>
              <w:spacing w:after="0" w:line="240" w:lineRule="auto"/>
              <w:rPr>
                <w:rFonts w:cstheme="minorHAnsi"/>
                <w:b/>
                <w:sz w:val="18"/>
                <w:szCs w:val="18"/>
              </w:rPr>
            </w:pPr>
            <w:r w:rsidRPr="00CC6185">
              <w:rPr>
                <w:rFonts w:eastAsia="Calibri" w:cstheme="minorHAnsi"/>
                <w:b/>
                <w:sz w:val="18"/>
                <w:szCs w:val="18"/>
              </w:rPr>
              <w:t>e. Student(s)</w:t>
            </w:r>
          </w:p>
        </w:tc>
      </w:tr>
      <w:tr w:rsidR="00C42BAA" w:rsidRPr="00CC6185" w14:paraId="08D2456E" w14:textId="77777777" w:rsidTr="00193356">
        <w:tc>
          <w:tcPr>
            <w:tcW w:w="2358" w:type="dxa"/>
            <w:gridSpan w:val="3"/>
          </w:tcPr>
          <w:p w14:paraId="3B10034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Name</w:t>
            </w:r>
          </w:p>
        </w:tc>
        <w:tc>
          <w:tcPr>
            <w:tcW w:w="3330" w:type="dxa"/>
            <w:gridSpan w:val="3"/>
          </w:tcPr>
          <w:p w14:paraId="705BADF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Institute</w:t>
            </w:r>
          </w:p>
        </w:tc>
        <w:tc>
          <w:tcPr>
            <w:tcW w:w="1099" w:type="dxa"/>
            <w:gridSpan w:val="3"/>
          </w:tcPr>
          <w:p w14:paraId="082E96E9"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Degree</w:t>
            </w:r>
          </w:p>
        </w:tc>
        <w:tc>
          <w:tcPr>
            <w:tcW w:w="1200" w:type="dxa"/>
            <w:gridSpan w:val="2"/>
          </w:tcPr>
          <w:p w14:paraId="7E600D9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Start</w:t>
            </w:r>
          </w:p>
        </w:tc>
        <w:tc>
          <w:tcPr>
            <w:tcW w:w="1186" w:type="dxa"/>
          </w:tcPr>
          <w:p w14:paraId="45F5FC0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End</w:t>
            </w:r>
          </w:p>
        </w:tc>
      </w:tr>
      <w:tr w:rsidR="00C42BAA" w:rsidRPr="00CC6185" w14:paraId="0F900DDC" w14:textId="77777777" w:rsidTr="00193356">
        <w:tc>
          <w:tcPr>
            <w:tcW w:w="1638" w:type="dxa"/>
          </w:tcPr>
          <w:p w14:paraId="05BE38DF"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f. Location(s)</w:t>
            </w:r>
          </w:p>
        </w:tc>
        <w:tc>
          <w:tcPr>
            <w:tcW w:w="7535" w:type="dxa"/>
            <w:gridSpan w:val="11"/>
          </w:tcPr>
          <w:p w14:paraId="6D98876B" w14:textId="77777777" w:rsidR="00C42BAA" w:rsidRPr="00CC6185" w:rsidRDefault="00C42BAA" w:rsidP="00193356">
            <w:pPr>
              <w:spacing w:after="0" w:line="240" w:lineRule="auto"/>
              <w:rPr>
                <w:rFonts w:cstheme="minorHAnsi"/>
                <w:i/>
                <w:color w:val="000000"/>
                <w:sz w:val="18"/>
                <w:szCs w:val="18"/>
              </w:rPr>
            </w:pPr>
            <w:r w:rsidRPr="00CC6185">
              <w:rPr>
                <w:rFonts w:cstheme="minorHAnsi"/>
                <w:i/>
                <w:color w:val="000000"/>
                <w:sz w:val="18"/>
                <w:szCs w:val="18"/>
              </w:rPr>
              <w:t>Koutiala, Bougouni, Yorosso, Sikasso, Yanfolila</w:t>
            </w:r>
          </w:p>
        </w:tc>
      </w:tr>
      <w:tr w:rsidR="00C42BAA" w:rsidRPr="00CC6185" w14:paraId="11977725" w14:textId="77777777" w:rsidTr="00193356">
        <w:tc>
          <w:tcPr>
            <w:tcW w:w="1638" w:type="dxa"/>
          </w:tcPr>
          <w:p w14:paraId="2470594F"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g. Start</w:t>
            </w:r>
          </w:p>
        </w:tc>
        <w:tc>
          <w:tcPr>
            <w:tcW w:w="7535" w:type="dxa"/>
            <w:gridSpan w:val="11"/>
          </w:tcPr>
          <w:p w14:paraId="051F01DF" w14:textId="77777777" w:rsidR="00C42BAA" w:rsidRPr="00CC6185" w:rsidRDefault="00C42BAA" w:rsidP="00193356">
            <w:pPr>
              <w:spacing w:after="0" w:line="240" w:lineRule="auto"/>
              <w:rPr>
                <w:rFonts w:cstheme="minorHAnsi"/>
                <w:i/>
                <w:color w:val="000000"/>
                <w:sz w:val="18"/>
                <w:szCs w:val="18"/>
              </w:rPr>
            </w:pPr>
            <w:r w:rsidRPr="00CC6185">
              <w:rPr>
                <w:rFonts w:cstheme="minorHAnsi"/>
                <w:i/>
                <w:color w:val="000000"/>
                <w:sz w:val="18"/>
                <w:szCs w:val="18"/>
              </w:rPr>
              <w:t>June 2017</w:t>
            </w:r>
          </w:p>
        </w:tc>
      </w:tr>
      <w:tr w:rsidR="00C42BAA" w:rsidRPr="00CC6185" w14:paraId="6B59215B" w14:textId="77777777" w:rsidTr="00193356">
        <w:tc>
          <w:tcPr>
            <w:tcW w:w="1638" w:type="dxa"/>
          </w:tcPr>
          <w:p w14:paraId="7AC28394"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h. End</w:t>
            </w:r>
          </w:p>
        </w:tc>
        <w:tc>
          <w:tcPr>
            <w:tcW w:w="7535" w:type="dxa"/>
            <w:gridSpan w:val="11"/>
          </w:tcPr>
          <w:p w14:paraId="133ECD5D" w14:textId="77777777" w:rsidR="00C42BAA" w:rsidRPr="00CC6185" w:rsidRDefault="00C42BAA" w:rsidP="00193356">
            <w:pPr>
              <w:spacing w:after="0" w:line="240" w:lineRule="auto"/>
              <w:rPr>
                <w:rFonts w:cstheme="minorHAnsi"/>
                <w:i/>
                <w:color w:val="000000"/>
                <w:sz w:val="18"/>
                <w:szCs w:val="18"/>
              </w:rPr>
            </w:pPr>
            <w:r w:rsidRPr="00CC6185">
              <w:rPr>
                <w:rFonts w:cstheme="minorHAnsi"/>
                <w:i/>
                <w:color w:val="000000"/>
                <w:sz w:val="18"/>
                <w:szCs w:val="18"/>
              </w:rPr>
              <w:t>January 2018</w:t>
            </w:r>
          </w:p>
        </w:tc>
      </w:tr>
      <w:tr w:rsidR="00C42BAA" w:rsidRPr="00CC6185" w14:paraId="185A5532" w14:textId="77777777" w:rsidTr="00193356">
        <w:tc>
          <w:tcPr>
            <w:tcW w:w="9173" w:type="dxa"/>
            <w:gridSpan w:val="12"/>
          </w:tcPr>
          <w:p w14:paraId="55617F37"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1. Justification</w:t>
            </w:r>
          </w:p>
        </w:tc>
      </w:tr>
      <w:tr w:rsidR="00C42BAA" w:rsidRPr="00CC6185" w14:paraId="2F995F45" w14:textId="77777777" w:rsidTr="00193356">
        <w:tc>
          <w:tcPr>
            <w:tcW w:w="9173" w:type="dxa"/>
            <w:gridSpan w:val="12"/>
            <w:tcBorders>
              <w:top w:val="single" w:sz="4" w:space="0" w:color="auto"/>
              <w:left w:val="single" w:sz="4" w:space="0" w:color="auto"/>
              <w:bottom w:val="single" w:sz="4" w:space="0" w:color="auto"/>
              <w:right w:val="single" w:sz="4" w:space="0" w:color="auto"/>
            </w:tcBorders>
          </w:tcPr>
          <w:p w14:paraId="5C832E70" w14:textId="77777777" w:rsidR="00C42BAA" w:rsidRPr="00CC6185" w:rsidRDefault="00C42BAA" w:rsidP="00193356">
            <w:pPr>
              <w:spacing w:after="0" w:line="240" w:lineRule="auto"/>
              <w:rPr>
                <w:rFonts w:eastAsia="Calibri" w:cstheme="minorHAnsi"/>
                <w:i/>
                <w:sz w:val="18"/>
                <w:szCs w:val="18"/>
              </w:rPr>
            </w:pPr>
            <w:r w:rsidRPr="00CC6185">
              <w:rPr>
                <w:rFonts w:cstheme="minorHAnsi"/>
                <w:i/>
                <w:color w:val="222222"/>
                <w:sz w:val="18"/>
                <w:szCs w:val="18"/>
                <w:lang w:val="en"/>
              </w:rPr>
              <w:t>The adoption of technologies by farmers often requires appropriate approaches. The competition proved effective for the introduction of new things in the way of farming practices. A competition can encourage a great adoption of the technologies developed / tested by Africa RISING. This approach will also make it possible to mobilize all stakeholders in favor of wider adoption.</w:t>
            </w:r>
          </w:p>
        </w:tc>
      </w:tr>
      <w:tr w:rsidR="00C42BAA" w:rsidRPr="00CC6185" w14:paraId="6010F407" w14:textId="77777777" w:rsidTr="00193356">
        <w:tc>
          <w:tcPr>
            <w:tcW w:w="9173" w:type="dxa"/>
            <w:gridSpan w:val="12"/>
            <w:tcBorders>
              <w:top w:val="single" w:sz="4" w:space="0" w:color="auto"/>
              <w:left w:val="single" w:sz="4" w:space="0" w:color="auto"/>
              <w:bottom w:val="single" w:sz="4" w:space="0" w:color="auto"/>
              <w:right w:val="single" w:sz="4" w:space="0" w:color="auto"/>
            </w:tcBorders>
          </w:tcPr>
          <w:p w14:paraId="29E8B914"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2. Objectives</w:t>
            </w:r>
          </w:p>
        </w:tc>
      </w:tr>
      <w:tr w:rsidR="00C42BAA" w:rsidRPr="00CC6185" w14:paraId="000F9D20" w14:textId="77777777" w:rsidTr="00193356">
        <w:tc>
          <w:tcPr>
            <w:tcW w:w="9173" w:type="dxa"/>
            <w:gridSpan w:val="12"/>
            <w:tcBorders>
              <w:top w:val="single" w:sz="4" w:space="0" w:color="auto"/>
              <w:left w:val="single" w:sz="4" w:space="0" w:color="auto"/>
              <w:bottom w:val="single" w:sz="4" w:space="0" w:color="auto"/>
              <w:right w:val="single" w:sz="4" w:space="0" w:color="auto"/>
            </w:tcBorders>
          </w:tcPr>
          <w:p w14:paraId="056EA07D" w14:textId="77777777" w:rsidR="00C42BAA" w:rsidRPr="00CC6185" w:rsidRDefault="00C42BAA" w:rsidP="00193356">
            <w:pPr>
              <w:spacing w:after="0" w:line="240" w:lineRule="auto"/>
              <w:rPr>
                <w:rFonts w:eastAsia="Calibri" w:cstheme="minorHAnsi"/>
                <w:i/>
                <w:sz w:val="18"/>
                <w:szCs w:val="18"/>
              </w:rPr>
            </w:pPr>
            <w:r w:rsidRPr="00CC6185">
              <w:rPr>
                <w:rFonts w:cstheme="minorHAnsi"/>
                <w:i/>
                <w:color w:val="222222"/>
                <w:sz w:val="18"/>
                <w:szCs w:val="18"/>
                <w:lang w:val="en"/>
              </w:rPr>
              <w:t>2.1 Mobilization of all stakeholders in favor of wider adoption by farmers</w:t>
            </w:r>
          </w:p>
        </w:tc>
      </w:tr>
      <w:tr w:rsidR="00C42BAA" w:rsidRPr="00CC6185" w14:paraId="4128EB55" w14:textId="77777777" w:rsidTr="00193356">
        <w:tc>
          <w:tcPr>
            <w:tcW w:w="9173" w:type="dxa"/>
            <w:gridSpan w:val="12"/>
            <w:tcBorders>
              <w:top w:val="single" w:sz="4" w:space="0" w:color="auto"/>
              <w:left w:val="single" w:sz="4" w:space="0" w:color="auto"/>
              <w:bottom w:val="single" w:sz="4" w:space="0" w:color="auto"/>
              <w:right w:val="single" w:sz="4" w:space="0" w:color="auto"/>
            </w:tcBorders>
          </w:tcPr>
          <w:p w14:paraId="720B9390" w14:textId="77777777" w:rsidR="00C42BAA" w:rsidRPr="00CC6185" w:rsidRDefault="00C42BAA" w:rsidP="00193356">
            <w:pPr>
              <w:spacing w:after="0" w:line="240" w:lineRule="auto"/>
              <w:rPr>
                <w:rFonts w:eastAsia="Calibri" w:cstheme="minorHAnsi"/>
                <w:i/>
                <w:sz w:val="18"/>
                <w:szCs w:val="18"/>
              </w:rPr>
            </w:pPr>
            <w:r w:rsidRPr="00CC6185">
              <w:rPr>
                <w:rFonts w:cstheme="minorHAnsi"/>
                <w:i/>
                <w:color w:val="222222"/>
                <w:sz w:val="18"/>
                <w:szCs w:val="18"/>
                <w:lang w:val="en"/>
              </w:rPr>
              <w:t>2.2 Test competition approach for the adoption of technologies</w:t>
            </w:r>
          </w:p>
        </w:tc>
      </w:tr>
      <w:tr w:rsidR="00C42BAA" w:rsidRPr="00CC6185" w14:paraId="72D32B76" w14:textId="77777777" w:rsidTr="00193356">
        <w:tc>
          <w:tcPr>
            <w:tcW w:w="9173" w:type="dxa"/>
            <w:gridSpan w:val="12"/>
            <w:tcBorders>
              <w:top w:val="single" w:sz="4" w:space="0" w:color="auto"/>
              <w:left w:val="single" w:sz="4" w:space="0" w:color="auto"/>
              <w:bottom w:val="single" w:sz="4" w:space="0" w:color="auto"/>
              <w:right w:val="single" w:sz="4" w:space="0" w:color="auto"/>
            </w:tcBorders>
          </w:tcPr>
          <w:p w14:paraId="59D8F245"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3. Research questions</w:t>
            </w:r>
          </w:p>
        </w:tc>
      </w:tr>
      <w:tr w:rsidR="00C42BAA" w:rsidRPr="00CC6185" w14:paraId="26535EF2" w14:textId="77777777" w:rsidTr="00193356">
        <w:tc>
          <w:tcPr>
            <w:tcW w:w="9173" w:type="dxa"/>
            <w:gridSpan w:val="12"/>
            <w:tcBorders>
              <w:top w:val="single" w:sz="4" w:space="0" w:color="auto"/>
              <w:left w:val="single" w:sz="4" w:space="0" w:color="auto"/>
              <w:bottom w:val="single" w:sz="4" w:space="0" w:color="auto"/>
              <w:right w:val="single" w:sz="4" w:space="0" w:color="auto"/>
            </w:tcBorders>
          </w:tcPr>
          <w:p w14:paraId="2A374B60"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 xml:space="preserve">3.1 </w:t>
            </w:r>
            <w:r w:rsidRPr="00CC6185">
              <w:rPr>
                <w:rFonts w:cstheme="minorHAnsi"/>
                <w:i/>
                <w:color w:val="000000"/>
                <w:sz w:val="18"/>
                <w:szCs w:val="18"/>
              </w:rPr>
              <w:t>Is competition an effective strategy for technology adoption?</w:t>
            </w:r>
          </w:p>
        </w:tc>
      </w:tr>
      <w:tr w:rsidR="00C42BAA" w:rsidRPr="00CC6185" w14:paraId="06A0F48C" w14:textId="77777777" w:rsidTr="00193356">
        <w:tc>
          <w:tcPr>
            <w:tcW w:w="9173" w:type="dxa"/>
            <w:gridSpan w:val="12"/>
            <w:tcBorders>
              <w:top w:val="single" w:sz="4" w:space="0" w:color="auto"/>
              <w:left w:val="single" w:sz="4" w:space="0" w:color="auto"/>
              <w:bottom w:val="single" w:sz="4" w:space="0" w:color="auto"/>
              <w:right w:val="single" w:sz="4" w:space="0" w:color="auto"/>
            </w:tcBorders>
          </w:tcPr>
          <w:p w14:paraId="676E1ED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b/>
                <w:sz w:val="18"/>
                <w:szCs w:val="18"/>
              </w:rPr>
              <w:t>4. Procedures</w:t>
            </w:r>
            <w:r w:rsidRPr="00CC6185">
              <w:rPr>
                <w:rFonts w:eastAsia="Calibri" w:cstheme="minorHAnsi"/>
                <w:sz w:val="18"/>
                <w:szCs w:val="18"/>
              </w:rPr>
              <w:t xml:space="preserve"> (survey methods, gender disaggregation, treatments, experimental design, sample size, etc.). </w:t>
            </w:r>
          </w:p>
        </w:tc>
      </w:tr>
      <w:tr w:rsidR="00C42BAA" w:rsidRPr="00CC6185" w14:paraId="0A5FE269" w14:textId="77777777" w:rsidTr="00193356">
        <w:tc>
          <w:tcPr>
            <w:tcW w:w="9173" w:type="dxa"/>
            <w:gridSpan w:val="12"/>
            <w:tcBorders>
              <w:top w:val="single" w:sz="4" w:space="0" w:color="auto"/>
              <w:left w:val="single" w:sz="4" w:space="0" w:color="auto"/>
              <w:bottom w:val="single" w:sz="4" w:space="0" w:color="auto"/>
              <w:right w:val="single" w:sz="4" w:space="0" w:color="auto"/>
            </w:tcBorders>
          </w:tcPr>
          <w:p w14:paraId="67D2504F"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 xml:space="preserve">4.1 </w:t>
            </w:r>
            <w:r w:rsidRPr="00CC6185">
              <w:rPr>
                <w:rFonts w:cstheme="minorHAnsi"/>
                <w:i/>
                <w:color w:val="000000"/>
                <w:sz w:val="18"/>
                <w:szCs w:val="18"/>
              </w:rPr>
              <w:t>Lunching competition (mobilization of authorities and others stakeholders)</w:t>
            </w:r>
          </w:p>
        </w:tc>
      </w:tr>
      <w:tr w:rsidR="00C42BAA" w:rsidRPr="00CC6185" w14:paraId="397191CE" w14:textId="77777777" w:rsidTr="00193356">
        <w:tc>
          <w:tcPr>
            <w:tcW w:w="9173" w:type="dxa"/>
            <w:gridSpan w:val="12"/>
            <w:tcBorders>
              <w:top w:val="single" w:sz="4" w:space="0" w:color="auto"/>
              <w:left w:val="single" w:sz="4" w:space="0" w:color="auto"/>
              <w:bottom w:val="single" w:sz="4" w:space="0" w:color="auto"/>
              <w:right w:val="single" w:sz="4" w:space="0" w:color="auto"/>
            </w:tcBorders>
          </w:tcPr>
          <w:p w14:paraId="1B7D855A"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4.2</w:t>
            </w:r>
            <w:r w:rsidRPr="00CC6185">
              <w:rPr>
                <w:rFonts w:cstheme="minorHAnsi"/>
                <w:i/>
                <w:color w:val="000000"/>
                <w:sz w:val="18"/>
                <w:szCs w:val="18"/>
              </w:rPr>
              <w:t xml:space="preserve"> Visits and notations with appropriate tools</w:t>
            </w:r>
          </w:p>
        </w:tc>
      </w:tr>
      <w:tr w:rsidR="00C42BAA" w:rsidRPr="00CC6185" w14:paraId="19344827" w14:textId="77777777" w:rsidTr="00193356">
        <w:tc>
          <w:tcPr>
            <w:tcW w:w="9173" w:type="dxa"/>
            <w:gridSpan w:val="12"/>
            <w:tcBorders>
              <w:top w:val="single" w:sz="4" w:space="0" w:color="auto"/>
              <w:left w:val="single" w:sz="4" w:space="0" w:color="auto"/>
              <w:bottom w:val="single" w:sz="4" w:space="0" w:color="auto"/>
              <w:right w:val="single" w:sz="4" w:space="0" w:color="auto"/>
            </w:tcBorders>
          </w:tcPr>
          <w:p w14:paraId="54F369F2"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4.3</w:t>
            </w:r>
            <w:r w:rsidRPr="00CC6185">
              <w:rPr>
                <w:rFonts w:cstheme="minorHAnsi"/>
                <w:i/>
                <w:color w:val="000000"/>
                <w:sz w:val="18"/>
                <w:szCs w:val="18"/>
              </w:rPr>
              <w:t xml:space="preserve"> proclamation of results and awards</w:t>
            </w:r>
          </w:p>
        </w:tc>
      </w:tr>
      <w:tr w:rsidR="00C42BAA" w:rsidRPr="00CC6185" w14:paraId="4BF23B89" w14:textId="77777777" w:rsidTr="00193356">
        <w:tc>
          <w:tcPr>
            <w:tcW w:w="9173" w:type="dxa"/>
            <w:gridSpan w:val="12"/>
            <w:tcBorders>
              <w:top w:val="single" w:sz="4" w:space="0" w:color="auto"/>
              <w:left w:val="single" w:sz="4" w:space="0" w:color="auto"/>
              <w:bottom w:val="single" w:sz="4" w:space="0" w:color="auto"/>
              <w:right w:val="single" w:sz="4" w:space="0" w:color="auto"/>
            </w:tcBorders>
          </w:tcPr>
          <w:p w14:paraId="05C0AE7A" w14:textId="77777777" w:rsidR="00C42BAA" w:rsidRPr="00CC6185" w:rsidRDefault="00C42BAA" w:rsidP="00193356">
            <w:pPr>
              <w:spacing w:after="0" w:line="240" w:lineRule="auto"/>
              <w:rPr>
                <w:rFonts w:eastAsia="Calibri" w:cstheme="minorHAnsi"/>
                <w:sz w:val="18"/>
                <w:szCs w:val="18"/>
              </w:rPr>
            </w:pPr>
          </w:p>
        </w:tc>
      </w:tr>
      <w:tr w:rsidR="00C42BAA" w:rsidRPr="00CC6185" w14:paraId="50B44EF2"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26E2DFF9"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5. Data to be collected and uploaded</w:t>
            </w:r>
          </w:p>
        </w:tc>
        <w:tc>
          <w:tcPr>
            <w:tcW w:w="2495" w:type="dxa"/>
            <w:gridSpan w:val="4"/>
            <w:tcBorders>
              <w:top w:val="single" w:sz="4" w:space="0" w:color="auto"/>
              <w:left w:val="single" w:sz="4" w:space="0" w:color="auto"/>
              <w:bottom w:val="single" w:sz="4" w:space="0" w:color="auto"/>
              <w:right w:val="single" w:sz="4" w:space="0" w:color="auto"/>
            </w:tcBorders>
          </w:tcPr>
          <w:p w14:paraId="68B707D4"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Responsibility/Institute</w:t>
            </w:r>
          </w:p>
        </w:tc>
      </w:tr>
      <w:tr w:rsidR="00C42BAA" w:rsidRPr="00CC6185" w14:paraId="4E75393F"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30456837"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 xml:space="preserve">Area of </w:t>
            </w:r>
            <w:r w:rsidRPr="00CC6185">
              <w:rPr>
                <w:rFonts w:cstheme="minorHAnsi"/>
                <w:color w:val="000000"/>
                <w:sz w:val="18"/>
                <w:szCs w:val="18"/>
              </w:rPr>
              <w:t>land under improved technologies or management practices</w:t>
            </w:r>
          </w:p>
        </w:tc>
        <w:tc>
          <w:tcPr>
            <w:tcW w:w="2495" w:type="dxa"/>
            <w:gridSpan w:val="4"/>
            <w:tcBorders>
              <w:top w:val="single" w:sz="4" w:space="0" w:color="auto"/>
              <w:left w:val="single" w:sz="4" w:space="0" w:color="auto"/>
              <w:bottom w:val="single" w:sz="4" w:space="0" w:color="auto"/>
              <w:right w:val="single" w:sz="4" w:space="0" w:color="auto"/>
            </w:tcBorders>
          </w:tcPr>
          <w:p w14:paraId="71BBD8B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Pierre COULIBALY/AMEDD</w:t>
            </w:r>
          </w:p>
        </w:tc>
      </w:tr>
      <w:tr w:rsidR="00C42BAA" w:rsidRPr="00CC6185" w14:paraId="6E7BC74F" w14:textId="77777777" w:rsidTr="00193356">
        <w:tc>
          <w:tcPr>
            <w:tcW w:w="9173" w:type="dxa"/>
            <w:gridSpan w:val="12"/>
            <w:tcBorders>
              <w:top w:val="single" w:sz="4" w:space="0" w:color="auto"/>
              <w:left w:val="single" w:sz="4" w:space="0" w:color="auto"/>
              <w:bottom w:val="single" w:sz="4" w:space="0" w:color="auto"/>
              <w:right w:val="single" w:sz="4" w:space="0" w:color="auto"/>
            </w:tcBorders>
          </w:tcPr>
          <w:p w14:paraId="02220739"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6. Milestones</w:t>
            </w:r>
          </w:p>
        </w:tc>
      </w:tr>
      <w:tr w:rsidR="00C42BAA" w:rsidRPr="00CC6185" w14:paraId="5F716B47" w14:textId="77777777" w:rsidTr="00193356">
        <w:trPr>
          <w:trHeight w:val="70"/>
        </w:trPr>
        <w:tc>
          <w:tcPr>
            <w:tcW w:w="3888" w:type="dxa"/>
            <w:gridSpan w:val="5"/>
            <w:tcBorders>
              <w:top w:val="single" w:sz="4" w:space="0" w:color="auto"/>
              <w:left w:val="single" w:sz="4" w:space="0" w:color="auto"/>
              <w:bottom w:val="single" w:sz="4" w:space="0" w:color="auto"/>
              <w:right w:val="single" w:sz="4" w:space="0" w:color="auto"/>
            </w:tcBorders>
          </w:tcPr>
          <w:p w14:paraId="1D9A04FC" w14:textId="77777777" w:rsidR="00C42BAA" w:rsidRPr="00CC6185" w:rsidRDefault="00C42BAA" w:rsidP="00193356">
            <w:pPr>
              <w:spacing w:after="0" w:line="240" w:lineRule="auto"/>
              <w:jc w:val="both"/>
              <w:rPr>
                <w:rFonts w:eastAsia="Calibri" w:cstheme="minorHAnsi"/>
                <w:b/>
                <w:sz w:val="18"/>
                <w:szCs w:val="18"/>
              </w:rPr>
            </w:pPr>
            <w:r w:rsidRPr="00CC6185">
              <w:rPr>
                <w:rFonts w:eastAsia="Calibri" w:cstheme="minorHAnsi"/>
                <w:b/>
                <w:sz w:val="18"/>
                <w:szCs w:val="18"/>
              </w:rPr>
              <w:t>Deliverables</w:t>
            </w:r>
          </w:p>
        </w:tc>
        <w:tc>
          <w:tcPr>
            <w:tcW w:w="3710" w:type="dxa"/>
            <w:gridSpan w:val="5"/>
            <w:tcBorders>
              <w:top w:val="single" w:sz="4" w:space="0" w:color="auto"/>
              <w:left w:val="single" w:sz="4" w:space="0" w:color="auto"/>
              <w:bottom w:val="single" w:sz="4" w:space="0" w:color="auto"/>
              <w:right w:val="single" w:sz="4" w:space="0" w:color="auto"/>
            </w:tcBorders>
          </w:tcPr>
          <w:p w14:paraId="38BDF583"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Means of verification</w:t>
            </w:r>
          </w:p>
        </w:tc>
        <w:tc>
          <w:tcPr>
            <w:tcW w:w="1575" w:type="dxa"/>
            <w:gridSpan w:val="2"/>
            <w:tcBorders>
              <w:top w:val="single" w:sz="4" w:space="0" w:color="auto"/>
              <w:left w:val="single" w:sz="4" w:space="0" w:color="auto"/>
              <w:bottom w:val="single" w:sz="4" w:space="0" w:color="auto"/>
              <w:right w:val="single" w:sz="4" w:space="0" w:color="auto"/>
            </w:tcBorders>
          </w:tcPr>
          <w:p w14:paraId="6A8084BE"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Date</w:t>
            </w:r>
          </w:p>
        </w:tc>
      </w:tr>
      <w:tr w:rsidR="00C42BAA" w:rsidRPr="00CC6185" w14:paraId="36CAF19B"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1D2D5F1B" w14:textId="77777777" w:rsidR="00C42BAA" w:rsidRPr="00CC6185" w:rsidRDefault="00C42BAA" w:rsidP="00193356">
            <w:pPr>
              <w:spacing w:after="0" w:line="240" w:lineRule="auto"/>
              <w:jc w:val="both"/>
              <w:rPr>
                <w:rFonts w:eastAsia="Calibri" w:cstheme="minorHAnsi"/>
                <w:i/>
                <w:sz w:val="18"/>
                <w:szCs w:val="18"/>
              </w:rPr>
            </w:pPr>
            <w:r w:rsidRPr="00CC6185">
              <w:rPr>
                <w:rFonts w:cstheme="minorHAnsi"/>
                <w:i/>
                <w:color w:val="222222"/>
                <w:sz w:val="18"/>
                <w:szCs w:val="18"/>
                <w:lang w:val="en"/>
              </w:rPr>
              <w:t xml:space="preserve">6.1 </w:t>
            </w:r>
            <w:commentRangeStart w:id="13"/>
            <w:r w:rsidRPr="00CC6185">
              <w:rPr>
                <w:rFonts w:cstheme="minorHAnsi"/>
                <w:i/>
                <w:color w:val="222222"/>
                <w:sz w:val="18"/>
                <w:szCs w:val="18"/>
                <w:lang w:val="en"/>
              </w:rPr>
              <w:t>Lunching</w:t>
            </w:r>
            <w:commentRangeEnd w:id="13"/>
            <w:r w:rsidRPr="00CC6185">
              <w:rPr>
                <w:rStyle w:val="CommentReference"/>
                <w:rFonts w:cstheme="minorHAnsi"/>
                <w:sz w:val="18"/>
                <w:szCs w:val="18"/>
              </w:rPr>
              <w:commentReference w:id="13"/>
            </w:r>
          </w:p>
        </w:tc>
        <w:tc>
          <w:tcPr>
            <w:tcW w:w="3710" w:type="dxa"/>
            <w:gridSpan w:val="5"/>
            <w:tcBorders>
              <w:top w:val="single" w:sz="4" w:space="0" w:color="auto"/>
              <w:left w:val="single" w:sz="4" w:space="0" w:color="auto"/>
              <w:bottom w:val="single" w:sz="4" w:space="0" w:color="auto"/>
              <w:right w:val="single" w:sz="4" w:space="0" w:color="auto"/>
            </w:tcBorders>
          </w:tcPr>
          <w:p w14:paraId="70A66041" w14:textId="77777777" w:rsidR="00C42BAA" w:rsidRPr="00CC6185" w:rsidRDefault="00C42BAA" w:rsidP="00193356">
            <w:pPr>
              <w:spacing w:after="0" w:line="240" w:lineRule="auto"/>
              <w:rPr>
                <w:rFonts w:eastAsia="Calibri" w:cstheme="minorHAnsi"/>
                <w:i/>
                <w:sz w:val="18"/>
                <w:szCs w:val="18"/>
              </w:rPr>
            </w:pPr>
            <w:r w:rsidRPr="00CC6185">
              <w:rPr>
                <w:rFonts w:cstheme="minorHAnsi"/>
                <w:i/>
                <w:color w:val="222222"/>
                <w:sz w:val="18"/>
                <w:szCs w:val="18"/>
                <w:lang w:val="en"/>
              </w:rPr>
              <w:t>List of farmers participating</w:t>
            </w:r>
          </w:p>
        </w:tc>
        <w:tc>
          <w:tcPr>
            <w:tcW w:w="1575" w:type="dxa"/>
            <w:gridSpan w:val="2"/>
            <w:tcBorders>
              <w:top w:val="single" w:sz="4" w:space="0" w:color="auto"/>
              <w:left w:val="single" w:sz="4" w:space="0" w:color="auto"/>
              <w:bottom w:val="single" w:sz="4" w:space="0" w:color="auto"/>
              <w:right w:val="single" w:sz="4" w:space="0" w:color="auto"/>
            </w:tcBorders>
          </w:tcPr>
          <w:p w14:paraId="39C78876"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September 2017</w:t>
            </w:r>
          </w:p>
        </w:tc>
      </w:tr>
      <w:tr w:rsidR="00C42BAA" w:rsidRPr="00CC6185" w14:paraId="3B85BDE5"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22A39FE0"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6.2 Visit and notation</w:t>
            </w:r>
          </w:p>
        </w:tc>
        <w:tc>
          <w:tcPr>
            <w:tcW w:w="3710" w:type="dxa"/>
            <w:gridSpan w:val="5"/>
            <w:tcBorders>
              <w:top w:val="single" w:sz="4" w:space="0" w:color="auto"/>
              <w:left w:val="single" w:sz="4" w:space="0" w:color="auto"/>
              <w:bottom w:val="single" w:sz="4" w:space="0" w:color="auto"/>
              <w:right w:val="single" w:sz="4" w:space="0" w:color="auto"/>
            </w:tcBorders>
          </w:tcPr>
          <w:p w14:paraId="7A3922AC"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Visit report</w:t>
            </w:r>
          </w:p>
        </w:tc>
        <w:tc>
          <w:tcPr>
            <w:tcW w:w="1575" w:type="dxa"/>
            <w:gridSpan w:val="2"/>
            <w:tcBorders>
              <w:top w:val="single" w:sz="4" w:space="0" w:color="auto"/>
              <w:left w:val="single" w:sz="4" w:space="0" w:color="auto"/>
              <w:bottom w:val="single" w:sz="4" w:space="0" w:color="auto"/>
              <w:right w:val="single" w:sz="4" w:space="0" w:color="auto"/>
            </w:tcBorders>
          </w:tcPr>
          <w:p w14:paraId="7CF41991" w14:textId="77777777" w:rsidR="00C42BAA" w:rsidRPr="00CC6185" w:rsidRDefault="00C42BAA" w:rsidP="00193356">
            <w:pPr>
              <w:spacing w:after="0" w:line="240" w:lineRule="auto"/>
              <w:rPr>
                <w:rFonts w:eastAsia="Calibri" w:cstheme="minorHAnsi"/>
                <w:i/>
                <w:sz w:val="18"/>
                <w:szCs w:val="18"/>
              </w:rPr>
            </w:pPr>
          </w:p>
        </w:tc>
      </w:tr>
      <w:tr w:rsidR="00C42BAA" w:rsidRPr="00CC6185" w14:paraId="6058F41B"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14D2DB87"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6.3 Results and award</w:t>
            </w:r>
          </w:p>
        </w:tc>
        <w:tc>
          <w:tcPr>
            <w:tcW w:w="3710" w:type="dxa"/>
            <w:gridSpan w:val="5"/>
            <w:tcBorders>
              <w:top w:val="single" w:sz="4" w:space="0" w:color="auto"/>
              <w:left w:val="single" w:sz="4" w:space="0" w:color="auto"/>
              <w:bottom w:val="single" w:sz="4" w:space="0" w:color="auto"/>
              <w:right w:val="single" w:sz="4" w:space="0" w:color="auto"/>
            </w:tcBorders>
          </w:tcPr>
          <w:p w14:paraId="783C7BA4" w14:textId="77777777" w:rsidR="00C42BAA" w:rsidRPr="00CC6185" w:rsidRDefault="00C42BAA" w:rsidP="00193356">
            <w:pPr>
              <w:spacing w:after="0" w:line="240" w:lineRule="auto"/>
              <w:rPr>
                <w:rFonts w:cstheme="minorHAnsi"/>
                <w:i/>
                <w:color w:val="222222"/>
                <w:sz w:val="18"/>
                <w:szCs w:val="18"/>
                <w:lang w:val="en"/>
              </w:rPr>
            </w:pPr>
            <w:r w:rsidRPr="00CC6185">
              <w:rPr>
                <w:rFonts w:cstheme="minorHAnsi"/>
                <w:i/>
                <w:color w:val="222222"/>
                <w:sz w:val="18"/>
                <w:szCs w:val="18"/>
                <w:lang w:val="en"/>
              </w:rPr>
              <w:t>PV of selection, technical report</w:t>
            </w:r>
          </w:p>
        </w:tc>
        <w:tc>
          <w:tcPr>
            <w:tcW w:w="1575" w:type="dxa"/>
            <w:gridSpan w:val="2"/>
            <w:tcBorders>
              <w:top w:val="single" w:sz="4" w:space="0" w:color="auto"/>
              <w:left w:val="single" w:sz="4" w:space="0" w:color="auto"/>
              <w:bottom w:val="single" w:sz="4" w:space="0" w:color="auto"/>
              <w:right w:val="single" w:sz="4" w:space="0" w:color="auto"/>
            </w:tcBorders>
          </w:tcPr>
          <w:p w14:paraId="43604C39" w14:textId="77777777" w:rsidR="00C42BAA" w:rsidRPr="00CC6185" w:rsidRDefault="00C42BAA" w:rsidP="00193356">
            <w:pPr>
              <w:spacing w:after="0" w:line="240" w:lineRule="auto"/>
              <w:rPr>
                <w:rFonts w:eastAsia="Calibri" w:cstheme="minorHAnsi"/>
                <w:i/>
                <w:sz w:val="18"/>
                <w:szCs w:val="18"/>
              </w:rPr>
            </w:pPr>
          </w:p>
        </w:tc>
      </w:tr>
      <w:tr w:rsidR="00C42BAA" w:rsidRPr="00CC6185" w14:paraId="53E8ACF2" w14:textId="77777777" w:rsidTr="00193356">
        <w:tc>
          <w:tcPr>
            <w:tcW w:w="9173" w:type="dxa"/>
            <w:gridSpan w:val="12"/>
            <w:tcBorders>
              <w:top w:val="single" w:sz="4" w:space="0" w:color="auto"/>
              <w:left w:val="single" w:sz="4" w:space="0" w:color="auto"/>
              <w:bottom w:val="single" w:sz="4" w:space="0" w:color="auto"/>
              <w:right w:val="single" w:sz="4" w:space="0" w:color="auto"/>
            </w:tcBorders>
          </w:tcPr>
          <w:p w14:paraId="4F99A200"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7. Sustainable intensification indicators N/A</w:t>
            </w:r>
          </w:p>
        </w:tc>
      </w:tr>
      <w:tr w:rsidR="00C42BAA" w:rsidRPr="00CC6185" w14:paraId="6500E425"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203F9CA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7.1 Productivity</w:t>
            </w:r>
          </w:p>
        </w:tc>
        <w:tc>
          <w:tcPr>
            <w:tcW w:w="7175" w:type="dxa"/>
            <w:gridSpan w:val="10"/>
            <w:tcBorders>
              <w:top w:val="single" w:sz="4" w:space="0" w:color="auto"/>
              <w:left w:val="single" w:sz="4" w:space="0" w:color="auto"/>
              <w:bottom w:val="single" w:sz="4" w:space="0" w:color="auto"/>
              <w:right w:val="single" w:sz="4" w:space="0" w:color="auto"/>
            </w:tcBorders>
          </w:tcPr>
          <w:p w14:paraId="436A6DBE" w14:textId="77777777" w:rsidR="00C42BAA" w:rsidRPr="00CC6185" w:rsidRDefault="00C42BAA" w:rsidP="00193356">
            <w:pPr>
              <w:spacing w:after="0" w:line="240" w:lineRule="auto"/>
              <w:rPr>
                <w:rFonts w:eastAsia="Calibri" w:cstheme="minorHAnsi"/>
                <w:sz w:val="18"/>
                <w:szCs w:val="18"/>
              </w:rPr>
            </w:pPr>
          </w:p>
        </w:tc>
      </w:tr>
      <w:tr w:rsidR="00C42BAA" w:rsidRPr="00CC6185" w14:paraId="76E93A2E"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6E3D3C4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7.2 Environmental</w:t>
            </w:r>
          </w:p>
        </w:tc>
        <w:tc>
          <w:tcPr>
            <w:tcW w:w="7175" w:type="dxa"/>
            <w:gridSpan w:val="10"/>
            <w:tcBorders>
              <w:top w:val="single" w:sz="4" w:space="0" w:color="auto"/>
              <w:left w:val="single" w:sz="4" w:space="0" w:color="auto"/>
              <w:bottom w:val="single" w:sz="4" w:space="0" w:color="auto"/>
              <w:right w:val="single" w:sz="4" w:space="0" w:color="auto"/>
            </w:tcBorders>
          </w:tcPr>
          <w:p w14:paraId="3E3E4BA8" w14:textId="77777777" w:rsidR="00C42BAA" w:rsidRPr="00CC6185" w:rsidRDefault="00C42BAA" w:rsidP="00193356">
            <w:pPr>
              <w:spacing w:after="0" w:line="240" w:lineRule="auto"/>
              <w:rPr>
                <w:rFonts w:eastAsia="Calibri" w:cstheme="minorHAnsi"/>
                <w:sz w:val="18"/>
                <w:szCs w:val="18"/>
              </w:rPr>
            </w:pPr>
          </w:p>
        </w:tc>
      </w:tr>
      <w:tr w:rsidR="00C42BAA" w:rsidRPr="00CC6185" w14:paraId="6FA3B123"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6C69E1D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7.3 Economic</w:t>
            </w:r>
          </w:p>
        </w:tc>
        <w:tc>
          <w:tcPr>
            <w:tcW w:w="7175" w:type="dxa"/>
            <w:gridSpan w:val="10"/>
            <w:tcBorders>
              <w:top w:val="single" w:sz="4" w:space="0" w:color="auto"/>
              <w:left w:val="single" w:sz="4" w:space="0" w:color="auto"/>
              <w:bottom w:val="single" w:sz="4" w:space="0" w:color="auto"/>
              <w:right w:val="single" w:sz="4" w:space="0" w:color="auto"/>
            </w:tcBorders>
          </w:tcPr>
          <w:p w14:paraId="350A852C" w14:textId="77777777" w:rsidR="00C42BAA" w:rsidRPr="00CC6185" w:rsidRDefault="00C42BAA" w:rsidP="00193356">
            <w:pPr>
              <w:spacing w:after="0" w:line="240" w:lineRule="auto"/>
              <w:rPr>
                <w:rFonts w:eastAsia="Calibri" w:cstheme="minorHAnsi"/>
                <w:sz w:val="18"/>
                <w:szCs w:val="18"/>
              </w:rPr>
            </w:pPr>
          </w:p>
        </w:tc>
      </w:tr>
      <w:tr w:rsidR="00C42BAA" w:rsidRPr="00CC6185" w14:paraId="6229B1AF"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75CF88D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7.4 Social</w:t>
            </w:r>
          </w:p>
        </w:tc>
        <w:tc>
          <w:tcPr>
            <w:tcW w:w="7175" w:type="dxa"/>
            <w:gridSpan w:val="10"/>
            <w:tcBorders>
              <w:top w:val="single" w:sz="4" w:space="0" w:color="auto"/>
              <w:left w:val="single" w:sz="4" w:space="0" w:color="auto"/>
              <w:bottom w:val="single" w:sz="4" w:space="0" w:color="auto"/>
              <w:right w:val="single" w:sz="4" w:space="0" w:color="auto"/>
            </w:tcBorders>
          </w:tcPr>
          <w:p w14:paraId="35C1AD7F" w14:textId="77777777" w:rsidR="00C42BAA" w:rsidRPr="00CC6185" w:rsidRDefault="00C42BAA" w:rsidP="00193356">
            <w:pPr>
              <w:spacing w:after="0" w:line="240" w:lineRule="auto"/>
              <w:rPr>
                <w:rFonts w:eastAsia="Calibri" w:cstheme="minorHAnsi"/>
                <w:sz w:val="18"/>
                <w:szCs w:val="18"/>
              </w:rPr>
            </w:pPr>
          </w:p>
        </w:tc>
      </w:tr>
      <w:tr w:rsidR="00C42BAA" w:rsidRPr="00CC6185" w14:paraId="1628596B"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74926A8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7.5 Human</w:t>
            </w:r>
          </w:p>
        </w:tc>
        <w:tc>
          <w:tcPr>
            <w:tcW w:w="7175" w:type="dxa"/>
            <w:gridSpan w:val="10"/>
            <w:tcBorders>
              <w:top w:val="single" w:sz="4" w:space="0" w:color="auto"/>
              <w:left w:val="single" w:sz="4" w:space="0" w:color="auto"/>
              <w:bottom w:val="single" w:sz="4" w:space="0" w:color="auto"/>
              <w:right w:val="single" w:sz="4" w:space="0" w:color="auto"/>
            </w:tcBorders>
          </w:tcPr>
          <w:p w14:paraId="300DA2B9" w14:textId="77777777" w:rsidR="00C42BAA" w:rsidRPr="00CC6185" w:rsidRDefault="00C42BAA" w:rsidP="00193356">
            <w:pPr>
              <w:spacing w:after="0" w:line="240" w:lineRule="auto"/>
              <w:rPr>
                <w:rFonts w:eastAsia="Calibri" w:cstheme="minorHAnsi"/>
                <w:sz w:val="18"/>
                <w:szCs w:val="18"/>
              </w:rPr>
            </w:pPr>
          </w:p>
        </w:tc>
      </w:tr>
    </w:tbl>
    <w:p w14:paraId="24FB18EB" w14:textId="77777777" w:rsidR="00C42BAA" w:rsidRPr="00CC6185" w:rsidRDefault="00C42BAA" w:rsidP="00C42BAA">
      <w:pPr>
        <w:spacing w:line="240" w:lineRule="auto"/>
        <w:rPr>
          <w:rFonts w:cs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360"/>
        <w:gridCol w:w="360"/>
        <w:gridCol w:w="450"/>
        <w:gridCol w:w="1080"/>
        <w:gridCol w:w="1800"/>
        <w:gridCol w:w="180"/>
        <w:gridCol w:w="810"/>
        <w:gridCol w:w="109"/>
        <w:gridCol w:w="811"/>
        <w:gridCol w:w="389"/>
        <w:gridCol w:w="1186"/>
      </w:tblGrid>
      <w:tr w:rsidR="00C42BAA" w:rsidRPr="00CC6185" w14:paraId="7A18BED1" w14:textId="77777777" w:rsidTr="00193356">
        <w:tc>
          <w:tcPr>
            <w:tcW w:w="1638" w:type="dxa"/>
          </w:tcPr>
          <w:p w14:paraId="4FF7A7F1" w14:textId="77777777" w:rsidR="00C42BAA" w:rsidRPr="00CC6185" w:rsidRDefault="00C42BAA" w:rsidP="00193356">
            <w:pPr>
              <w:spacing w:after="0" w:line="240" w:lineRule="auto"/>
              <w:rPr>
                <w:rFonts w:eastAsia="Calibri" w:cstheme="minorHAnsi"/>
                <w:sz w:val="18"/>
                <w:szCs w:val="18"/>
              </w:rPr>
            </w:pPr>
            <w:r w:rsidRPr="00CC6185">
              <w:rPr>
                <w:rFonts w:cstheme="minorHAnsi"/>
                <w:color w:val="000000"/>
                <w:sz w:val="18"/>
                <w:szCs w:val="18"/>
              </w:rPr>
              <w:lastRenderedPageBreak/>
              <w:t>Sub-activity 3.2</w:t>
            </w:r>
          </w:p>
        </w:tc>
        <w:tc>
          <w:tcPr>
            <w:tcW w:w="7535" w:type="dxa"/>
            <w:gridSpan w:val="11"/>
          </w:tcPr>
          <w:p w14:paraId="6AF2A7B5" w14:textId="77777777" w:rsidR="00C42BAA" w:rsidRPr="00CC6185" w:rsidRDefault="00C42BAA" w:rsidP="00193356">
            <w:pPr>
              <w:spacing w:after="0" w:line="240" w:lineRule="auto"/>
              <w:rPr>
                <w:rFonts w:cstheme="minorHAnsi"/>
                <w:sz w:val="18"/>
                <w:szCs w:val="18"/>
              </w:rPr>
            </w:pPr>
            <w:r w:rsidRPr="00CC6185">
              <w:rPr>
                <w:rFonts w:cstheme="minorHAnsi"/>
                <w:i/>
                <w:color w:val="000000"/>
                <w:sz w:val="18"/>
                <w:szCs w:val="18"/>
              </w:rPr>
              <w:t>Strengthen the capacity of NGOs (AMASSA, CAAD, FENAB, GRAADECOM), extensions services (Agriculture, Livestock, Forestry) and farmers organization for the technological packages widely dissemination</w:t>
            </w:r>
            <w:r w:rsidRPr="00CC6185">
              <w:rPr>
                <w:rFonts w:cstheme="minorHAnsi"/>
                <w:color w:val="000000"/>
                <w:sz w:val="18"/>
                <w:szCs w:val="18"/>
              </w:rPr>
              <w:t xml:space="preserve"> </w:t>
            </w:r>
          </w:p>
        </w:tc>
      </w:tr>
      <w:tr w:rsidR="00C42BAA" w:rsidRPr="00CC6185" w14:paraId="6E61A5E5" w14:textId="77777777" w:rsidTr="00193356">
        <w:tc>
          <w:tcPr>
            <w:tcW w:w="9173" w:type="dxa"/>
            <w:gridSpan w:val="12"/>
          </w:tcPr>
          <w:p w14:paraId="225D3FB4"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d. Research team</w:t>
            </w:r>
          </w:p>
        </w:tc>
      </w:tr>
      <w:tr w:rsidR="00C42BAA" w:rsidRPr="00CC6185" w14:paraId="56546B6C" w14:textId="77777777" w:rsidTr="00193356">
        <w:tc>
          <w:tcPr>
            <w:tcW w:w="2808" w:type="dxa"/>
            <w:gridSpan w:val="4"/>
          </w:tcPr>
          <w:p w14:paraId="3326234D"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Name</w:t>
            </w:r>
          </w:p>
        </w:tc>
        <w:tc>
          <w:tcPr>
            <w:tcW w:w="3060" w:type="dxa"/>
            <w:gridSpan w:val="3"/>
          </w:tcPr>
          <w:p w14:paraId="59250408"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Institution</w:t>
            </w:r>
          </w:p>
        </w:tc>
        <w:tc>
          <w:tcPr>
            <w:tcW w:w="3305" w:type="dxa"/>
            <w:gridSpan w:val="5"/>
          </w:tcPr>
          <w:p w14:paraId="7C18968C"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Role</w:t>
            </w:r>
          </w:p>
        </w:tc>
      </w:tr>
      <w:tr w:rsidR="00C42BAA" w:rsidRPr="00CC6185" w14:paraId="0EF3C7CF" w14:textId="77777777" w:rsidTr="00193356">
        <w:tc>
          <w:tcPr>
            <w:tcW w:w="2808" w:type="dxa"/>
            <w:gridSpan w:val="4"/>
          </w:tcPr>
          <w:p w14:paraId="7FAA0418" w14:textId="77777777" w:rsidR="00C42BAA" w:rsidRPr="00CC6185" w:rsidRDefault="00C42BAA" w:rsidP="00193356">
            <w:pPr>
              <w:spacing w:after="0" w:line="240" w:lineRule="auto"/>
              <w:rPr>
                <w:rFonts w:cstheme="minorHAnsi"/>
                <w:i/>
                <w:color w:val="000000"/>
                <w:sz w:val="18"/>
                <w:szCs w:val="18"/>
              </w:rPr>
            </w:pPr>
            <w:r w:rsidRPr="00CC6185">
              <w:rPr>
                <w:rFonts w:cstheme="minorHAnsi"/>
                <w:i/>
                <w:color w:val="000000"/>
                <w:sz w:val="18"/>
                <w:szCs w:val="18"/>
              </w:rPr>
              <w:t>Oumar B. SAMAKE</w:t>
            </w:r>
          </w:p>
        </w:tc>
        <w:tc>
          <w:tcPr>
            <w:tcW w:w="3060" w:type="dxa"/>
            <w:gridSpan w:val="3"/>
          </w:tcPr>
          <w:p w14:paraId="386C0235"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AMEDD</w:t>
            </w:r>
          </w:p>
        </w:tc>
        <w:tc>
          <w:tcPr>
            <w:tcW w:w="3305" w:type="dxa"/>
            <w:gridSpan w:val="5"/>
          </w:tcPr>
          <w:p w14:paraId="229D7DE7"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Leader</w:t>
            </w:r>
          </w:p>
        </w:tc>
      </w:tr>
      <w:tr w:rsidR="00C42BAA" w:rsidRPr="00CC6185" w14:paraId="7EE4B534" w14:textId="77777777" w:rsidTr="00193356">
        <w:tc>
          <w:tcPr>
            <w:tcW w:w="2808" w:type="dxa"/>
            <w:gridSpan w:val="4"/>
          </w:tcPr>
          <w:p w14:paraId="39450F37"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Pierre COULIBALY</w:t>
            </w:r>
          </w:p>
        </w:tc>
        <w:tc>
          <w:tcPr>
            <w:tcW w:w="3060" w:type="dxa"/>
            <w:gridSpan w:val="3"/>
          </w:tcPr>
          <w:p w14:paraId="2965819B"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AMEDD</w:t>
            </w:r>
          </w:p>
        </w:tc>
        <w:tc>
          <w:tcPr>
            <w:tcW w:w="3305" w:type="dxa"/>
            <w:gridSpan w:val="5"/>
          </w:tcPr>
          <w:p w14:paraId="3629DBDE"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Substitute</w:t>
            </w:r>
          </w:p>
        </w:tc>
      </w:tr>
      <w:tr w:rsidR="00C42BAA" w:rsidRPr="00CC6185" w14:paraId="79F04DA5" w14:textId="77777777" w:rsidTr="00193356">
        <w:tc>
          <w:tcPr>
            <w:tcW w:w="2808" w:type="dxa"/>
            <w:gridSpan w:val="4"/>
          </w:tcPr>
          <w:p w14:paraId="270878C3"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Arouna BAYOKO</w:t>
            </w:r>
          </w:p>
        </w:tc>
        <w:tc>
          <w:tcPr>
            <w:tcW w:w="3060" w:type="dxa"/>
            <w:gridSpan w:val="3"/>
          </w:tcPr>
          <w:p w14:paraId="0B0DA7D6"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AMEDD</w:t>
            </w:r>
          </w:p>
        </w:tc>
        <w:tc>
          <w:tcPr>
            <w:tcW w:w="3305" w:type="dxa"/>
            <w:gridSpan w:val="5"/>
          </w:tcPr>
          <w:p w14:paraId="25EC6BCD"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Substitute</w:t>
            </w:r>
          </w:p>
        </w:tc>
      </w:tr>
      <w:tr w:rsidR="00C42BAA" w:rsidRPr="00CC6185" w14:paraId="2708B0E2" w14:textId="77777777" w:rsidTr="00193356">
        <w:tc>
          <w:tcPr>
            <w:tcW w:w="9173" w:type="dxa"/>
            <w:gridSpan w:val="12"/>
          </w:tcPr>
          <w:p w14:paraId="12DF994C" w14:textId="77777777" w:rsidR="00C42BAA" w:rsidRPr="00CC6185" w:rsidRDefault="00C42BAA" w:rsidP="00193356">
            <w:pPr>
              <w:spacing w:after="0" w:line="240" w:lineRule="auto"/>
              <w:rPr>
                <w:rFonts w:eastAsia="Calibri" w:cstheme="minorHAnsi"/>
                <w:sz w:val="18"/>
                <w:szCs w:val="18"/>
              </w:rPr>
            </w:pPr>
          </w:p>
        </w:tc>
      </w:tr>
      <w:tr w:rsidR="00C42BAA" w:rsidRPr="00CC6185" w14:paraId="46B46126" w14:textId="77777777" w:rsidTr="00193356">
        <w:tc>
          <w:tcPr>
            <w:tcW w:w="9173" w:type="dxa"/>
            <w:gridSpan w:val="12"/>
          </w:tcPr>
          <w:p w14:paraId="13769164" w14:textId="77777777" w:rsidR="00C42BAA" w:rsidRPr="00CC6185" w:rsidRDefault="00C42BAA" w:rsidP="00193356">
            <w:pPr>
              <w:spacing w:after="0" w:line="240" w:lineRule="auto"/>
              <w:rPr>
                <w:rFonts w:cstheme="minorHAnsi"/>
                <w:b/>
                <w:sz w:val="18"/>
                <w:szCs w:val="18"/>
              </w:rPr>
            </w:pPr>
            <w:r w:rsidRPr="00CC6185">
              <w:rPr>
                <w:rFonts w:eastAsia="Calibri" w:cstheme="minorHAnsi"/>
                <w:b/>
                <w:sz w:val="18"/>
                <w:szCs w:val="18"/>
              </w:rPr>
              <w:t>e. Student(s)</w:t>
            </w:r>
          </w:p>
        </w:tc>
      </w:tr>
      <w:tr w:rsidR="00C42BAA" w:rsidRPr="00CC6185" w14:paraId="60910152" w14:textId="77777777" w:rsidTr="00193356">
        <w:tc>
          <w:tcPr>
            <w:tcW w:w="2358" w:type="dxa"/>
            <w:gridSpan w:val="3"/>
          </w:tcPr>
          <w:p w14:paraId="10FFD50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Name</w:t>
            </w:r>
          </w:p>
        </w:tc>
        <w:tc>
          <w:tcPr>
            <w:tcW w:w="3330" w:type="dxa"/>
            <w:gridSpan w:val="3"/>
          </w:tcPr>
          <w:p w14:paraId="419B7E4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Institute</w:t>
            </w:r>
          </w:p>
        </w:tc>
        <w:tc>
          <w:tcPr>
            <w:tcW w:w="1099" w:type="dxa"/>
            <w:gridSpan w:val="3"/>
          </w:tcPr>
          <w:p w14:paraId="0548276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Degree</w:t>
            </w:r>
          </w:p>
        </w:tc>
        <w:tc>
          <w:tcPr>
            <w:tcW w:w="1200" w:type="dxa"/>
            <w:gridSpan w:val="2"/>
          </w:tcPr>
          <w:p w14:paraId="3C1BC04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Start</w:t>
            </w:r>
          </w:p>
        </w:tc>
        <w:tc>
          <w:tcPr>
            <w:tcW w:w="1186" w:type="dxa"/>
          </w:tcPr>
          <w:p w14:paraId="0FAC504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End</w:t>
            </w:r>
          </w:p>
        </w:tc>
      </w:tr>
      <w:tr w:rsidR="00C42BAA" w:rsidRPr="00CC6185" w14:paraId="607048D5" w14:textId="77777777" w:rsidTr="00193356">
        <w:tc>
          <w:tcPr>
            <w:tcW w:w="1638" w:type="dxa"/>
          </w:tcPr>
          <w:p w14:paraId="35EC89D8"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f. Location(s)</w:t>
            </w:r>
          </w:p>
        </w:tc>
        <w:tc>
          <w:tcPr>
            <w:tcW w:w="7535" w:type="dxa"/>
            <w:gridSpan w:val="11"/>
          </w:tcPr>
          <w:p w14:paraId="4E710241" w14:textId="77777777" w:rsidR="00C42BAA" w:rsidRPr="00CC6185" w:rsidRDefault="00C42BAA" w:rsidP="00193356">
            <w:pPr>
              <w:spacing w:after="0" w:line="240" w:lineRule="auto"/>
              <w:rPr>
                <w:rFonts w:cstheme="minorHAnsi"/>
                <w:i/>
                <w:color w:val="000000"/>
                <w:sz w:val="18"/>
                <w:szCs w:val="18"/>
              </w:rPr>
            </w:pPr>
            <w:r w:rsidRPr="00CC6185">
              <w:rPr>
                <w:rFonts w:cstheme="minorHAnsi"/>
                <w:i/>
                <w:color w:val="000000"/>
                <w:sz w:val="18"/>
                <w:szCs w:val="18"/>
              </w:rPr>
              <w:t>Koutiala, Bougouni, Yorosso, Sikasso</w:t>
            </w:r>
          </w:p>
        </w:tc>
      </w:tr>
      <w:tr w:rsidR="00C42BAA" w:rsidRPr="00CC6185" w14:paraId="0F556B8D" w14:textId="77777777" w:rsidTr="00193356">
        <w:tc>
          <w:tcPr>
            <w:tcW w:w="1638" w:type="dxa"/>
          </w:tcPr>
          <w:p w14:paraId="4EA70FAF"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g. Start</w:t>
            </w:r>
          </w:p>
        </w:tc>
        <w:tc>
          <w:tcPr>
            <w:tcW w:w="7535" w:type="dxa"/>
            <w:gridSpan w:val="11"/>
          </w:tcPr>
          <w:p w14:paraId="7A119386" w14:textId="77777777" w:rsidR="00C42BAA" w:rsidRPr="00CC6185" w:rsidRDefault="00C42BAA" w:rsidP="00193356">
            <w:pPr>
              <w:spacing w:after="0" w:line="240" w:lineRule="auto"/>
              <w:rPr>
                <w:rFonts w:cstheme="minorHAnsi"/>
                <w:i/>
                <w:color w:val="000000"/>
                <w:sz w:val="18"/>
                <w:szCs w:val="18"/>
              </w:rPr>
            </w:pPr>
            <w:r w:rsidRPr="00CC6185">
              <w:rPr>
                <w:rFonts w:cstheme="minorHAnsi"/>
                <w:i/>
                <w:color w:val="000000"/>
                <w:sz w:val="18"/>
                <w:szCs w:val="18"/>
              </w:rPr>
              <w:t>April 2017</w:t>
            </w:r>
          </w:p>
        </w:tc>
      </w:tr>
      <w:tr w:rsidR="00C42BAA" w:rsidRPr="00CC6185" w14:paraId="3E3154B4" w14:textId="77777777" w:rsidTr="00193356">
        <w:tc>
          <w:tcPr>
            <w:tcW w:w="1638" w:type="dxa"/>
          </w:tcPr>
          <w:p w14:paraId="5B0BBB0A"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h. End</w:t>
            </w:r>
          </w:p>
        </w:tc>
        <w:tc>
          <w:tcPr>
            <w:tcW w:w="7535" w:type="dxa"/>
            <w:gridSpan w:val="11"/>
          </w:tcPr>
          <w:p w14:paraId="6C135F06" w14:textId="77777777" w:rsidR="00C42BAA" w:rsidRPr="00CC6185" w:rsidRDefault="00C42BAA" w:rsidP="00193356">
            <w:pPr>
              <w:spacing w:after="0" w:line="240" w:lineRule="auto"/>
              <w:rPr>
                <w:rFonts w:cstheme="minorHAnsi"/>
                <w:i/>
                <w:color w:val="000000"/>
                <w:sz w:val="18"/>
                <w:szCs w:val="18"/>
              </w:rPr>
            </w:pPr>
            <w:r w:rsidRPr="00CC6185">
              <w:rPr>
                <w:rFonts w:cstheme="minorHAnsi"/>
                <w:i/>
                <w:color w:val="000000"/>
                <w:sz w:val="18"/>
                <w:szCs w:val="18"/>
              </w:rPr>
              <w:t>June 2017</w:t>
            </w:r>
          </w:p>
        </w:tc>
      </w:tr>
      <w:tr w:rsidR="00C42BAA" w:rsidRPr="00CC6185" w14:paraId="7B3ECC70" w14:textId="77777777" w:rsidTr="00193356">
        <w:tc>
          <w:tcPr>
            <w:tcW w:w="1638" w:type="dxa"/>
          </w:tcPr>
          <w:p w14:paraId="058B4A0C" w14:textId="77777777" w:rsidR="00C42BAA" w:rsidRPr="00CC6185" w:rsidRDefault="00C42BAA" w:rsidP="00193356">
            <w:pPr>
              <w:spacing w:after="0" w:line="240" w:lineRule="auto"/>
              <w:rPr>
                <w:rFonts w:eastAsia="Calibri" w:cstheme="minorHAnsi"/>
                <w:sz w:val="18"/>
                <w:szCs w:val="18"/>
              </w:rPr>
            </w:pPr>
          </w:p>
        </w:tc>
        <w:tc>
          <w:tcPr>
            <w:tcW w:w="7535" w:type="dxa"/>
            <w:gridSpan w:val="11"/>
          </w:tcPr>
          <w:p w14:paraId="4BA45ADE" w14:textId="77777777" w:rsidR="00C42BAA" w:rsidRPr="00CC6185" w:rsidRDefault="00C42BAA" w:rsidP="00193356">
            <w:pPr>
              <w:spacing w:after="0" w:line="240" w:lineRule="auto"/>
              <w:rPr>
                <w:rFonts w:eastAsia="Calibri" w:cstheme="minorHAnsi"/>
                <w:sz w:val="18"/>
                <w:szCs w:val="18"/>
              </w:rPr>
            </w:pPr>
          </w:p>
        </w:tc>
      </w:tr>
      <w:tr w:rsidR="00C42BAA" w:rsidRPr="00CC6185" w14:paraId="357B31EC" w14:textId="77777777" w:rsidTr="00193356">
        <w:tc>
          <w:tcPr>
            <w:tcW w:w="9173" w:type="dxa"/>
            <w:gridSpan w:val="12"/>
          </w:tcPr>
          <w:p w14:paraId="3335E411"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1. Justification</w:t>
            </w:r>
          </w:p>
        </w:tc>
      </w:tr>
      <w:tr w:rsidR="00C42BAA" w:rsidRPr="00CC6185" w14:paraId="24B161D3" w14:textId="77777777" w:rsidTr="00193356">
        <w:tc>
          <w:tcPr>
            <w:tcW w:w="9173" w:type="dxa"/>
            <w:gridSpan w:val="12"/>
            <w:tcBorders>
              <w:top w:val="single" w:sz="4" w:space="0" w:color="auto"/>
              <w:left w:val="single" w:sz="4" w:space="0" w:color="auto"/>
              <w:bottom w:val="single" w:sz="4" w:space="0" w:color="auto"/>
              <w:right w:val="single" w:sz="4" w:space="0" w:color="auto"/>
            </w:tcBorders>
          </w:tcPr>
          <w:p w14:paraId="52370B17" w14:textId="77777777" w:rsidR="00C42BAA" w:rsidRPr="00CC6185" w:rsidRDefault="00C42BAA" w:rsidP="00193356">
            <w:pPr>
              <w:spacing w:after="0" w:line="240" w:lineRule="auto"/>
              <w:rPr>
                <w:rFonts w:eastAsia="Calibri" w:cstheme="minorHAnsi"/>
                <w:i/>
                <w:sz w:val="18"/>
                <w:szCs w:val="18"/>
              </w:rPr>
            </w:pPr>
            <w:r w:rsidRPr="00CC6185">
              <w:rPr>
                <w:rFonts w:cstheme="minorHAnsi"/>
                <w:i/>
                <w:color w:val="222222"/>
                <w:sz w:val="18"/>
                <w:szCs w:val="18"/>
                <w:lang w:val="en"/>
              </w:rPr>
              <w:t>NGOs, private service centers and state extension services can play an important role in the dissemination of food security and nutrition technologies. To achieve the objectives set, it is crucial to reinforce them on the dissemination strategy. This reinforcement will concern technical training and dissemination tools. In partnership with the research centers, AMEDD will share these many experiences in disseminating technologies to enable these structures to participate actively in scaling up and scaling out. Once the local NGOs are equipped with the skills for proper technology dissemination they will be working independently from 2018 onwards to achieve the target set by the project until its completion.s</w:t>
            </w:r>
          </w:p>
        </w:tc>
      </w:tr>
      <w:tr w:rsidR="00C42BAA" w:rsidRPr="00CC6185" w14:paraId="34EB6C1D" w14:textId="77777777" w:rsidTr="00193356">
        <w:tc>
          <w:tcPr>
            <w:tcW w:w="9173" w:type="dxa"/>
            <w:gridSpan w:val="12"/>
            <w:tcBorders>
              <w:top w:val="single" w:sz="4" w:space="0" w:color="auto"/>
              <w:left w:val="single" w:sz="4" w:space="0" w:color="auto"/>
              <w:bottom w:val="single" w:sz="4" w:space="0" w:color="auto"/>
              <w:right w:val="single" w:sz="4" w:space="0" w:color="auto"/>
            </w:tcBorders>
          </w:tcPr>
          <w:p w14:paraId="4402A7C8"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2. Objectives</w:t>
            </w:r>
          </w:p>
        </w:tc>
      </w:tr>
      <w:tr w:rsidR="00C42BAA" w:rsidRPr="00CC6185" w14:paraId="6B51E1F4" w14:textId="77777777" w:rsidTr="00193356">
        <w:tc>
          <w:tcPr>
            <w:tcW w:w="9173" w:type="dxa"/>
            <w:gridSpan w:val="12"/>
            <w:tcBorders>
              <w:top w:val="single" w:sz="4" w:space="0" w:color="auto"/>
              <w:left w:val="single" w:sz="4" w:space="0" w:color="auto"/>
              <w:bottom w:val="single" w:sz="4" w:space="0" w:color="auto"/>
              <w:right w:val="single" w:sz="4" w:space="0" w:color="auto"/>
            </w:tcBorders>
          </w:tcPr>
          <w:p w14:paraId="469F60D0" w14:textId="77777777" w:rsidR="00C42BAA" w:rsidRPr="00CC6185" w:rsidRDefault="00C42BAA" w:rsidP="00193356">
            <w:pPr>
              <w:spacing w:after="0" w:line="240" w:lineRule="auto"/>
              <w:rPr>
                <w:rFonts w:cstheme="minorHAnsi"/>
                <w:i/>
                <w:color w:val="222222"/>
                <w:sz w:val="18"/>
                <w:szCs w:val="18"/>
                <w:lang w:val="en"/>
              </w:rPr>
            </w:pPr>
            <w:r w:rsidRPr="00CC6185">
              <w:rPr>
                <w:rFonts w:cstheme="minorHAnsi"/>
                <w:i/>
                <w:color w:val="222222"/>
                <w:sz w:val="18"/>
                <w:szCs w:val="18"/>
                <w:lang w:val="en"/>
              </w:rPr>
              <w:t>2.1 Strengthen the capacity of extension structures on strategies for the dissemination of best bet technologies</w:t>
            </w:r>
          </w:p>
        </w:tc>
      </w:tr>
      <w:tr w:rsidR="00C42BAA" w:rsidRPr="00CC6185" w14:paraId="69B0AEC6" w14:textId="77777777" w:rsidTr="00193356">
        <w:tc>
          <w:tcPr>
            <w:tcW w:w="9173" w:type="dxa"/>
            <w:gridSpan w:val="12"/>
            <w:tcBorders>
              <w:top w:val="single" w:sz="4" w:space="0" w:color="auto"/>
              <w:left w:val="single" w:sz="4" w:space="0" w:color="auto"/>
              <w:bottom w:val="single" w:sz="4" w:space="0" w:color="auto"/>
              <w:right w:val="single" w:sz="4" w:space="0" w:color="auto"/>
            </w:tcBorders>
          </w:tcPr>
          <w:p w14:paraId="3F56380A" w14:textId="77777777" w:rsidR="00C42BAA" w:rsidRPr="00CC6185" w:rsidRDefault="00C42BAA" w:rsidP="00193356">
            <w:pPr>
              <w:spacing w:after="0" w:line="240" w:lineRule="auto"/>
              <w:rPr>
                <w:rFonts w:cstheme="minorHAnsi"/>
                <w:i/>
                <w:color w:val="222222"/>
                <w:sz w:val="18"/>
                <w:szCs w:val="18"/>
                <w:lang w:val="en"/>
              </w:rPr>
            </w:pPr>
            <w:r w:rsidRPr="00CC6185">
              <w:rPr>
                <w:rFonts w:cstheme="minorHAnsi"/>
                <w:i/>
                <w:color w:val="222222"/>
                <w:sz w:val="18"/>
                <w:szCs w:val="18"/>
                <w:lang w:val="en"/>
              </w:rPr>
              <w:t>2.2 Use appropriate intervention approaches</w:t>
            </w:r>
          </w:p>
        </w:tc>
      </w:tr>
      <w:tr w:rsidR="00C42BAA" w:rsidRPr="00CC6185" w14:paraId="08F655D1" w14:textId="77777777" w:rsidTr="00193356">
        <w:tc>
          <w:tcPr>
            <w:tcW w:w="9173" w:type="dxa"/>
            <w:gridSpan w:val="12"/>
            <w:tcBorders>
              <w:top w:val="single" w:sz="4" w:space="0" w:color="auto"/>
              <w:left w:val="single" w:sz="4" w:space="0" w:color="auto"/>
              <w:bottom w:val="single" w:sz="4" w:space="0" w:color="auto"/>
              <w:right w:val="single" w:sz="4" w:space="0" w:color="auto"/>
            </w:tcBorders>
          </w:tcPr>
          <w:p w14:paraId="3A2DC549" w14:textId="77777777" w:rsidR="00C42BAA" w:rsidRPr="00CC6185" w:rsidRDefault="00C42BAA" w:rsidP="00193356">
            <w:pPr>
              <w:spacing w:after="0" w:line="240" w:lineRule="auto"/>
              <w:rPr>
                <w:rFonts w:cstheme="minorHAnsi"/>
                <w:i/>
                <w:color w:val="222222"/>
                <w:sz w:val="18"/>
                <w:szCs w:val="18"/>
                <w:lang w:val="en"/>
              </w:rPr>
            </w:pPr>
            <w:r w:rsidRPr="00CC6185">
              <w:rPr>
                <w:rFonts w:cstheme="minorHAnsi"/>
                <w:i/>
                <w:color w:val="222222"/>
                <w:sz w:val="18"/>
                <w:szCs w:val="18"/>
                <w:lang w:val="en"/>
              </w:rPr>
              <w:t>2.3 Ensure the sustainability of the results</w:t>
            </w:r>
          </w:p>
        </w:tc>
      </w:tr>
      <w:tr w:rsidR="00C42BAA" w:rsidRPr="00CC6185" w14:paraId="55FE9833" w14:textId="77777777" w:rsidTr="00193356">
        <w:tc>
          <w:tcPr>
            <w:tcW w:w="9173" w:type="dxa"/>
            <w:gridSpan w:val="12"/>
            <w:tcBorders>
              <w:top w:val="single" w:sz="4" w:space="0" w:color="auto"/>
              <w:left w:val="single" w:sz="4" w:space="0" w:color="auto"/>
              <w:bottom w:val="single" w:sz="4" w:space="0" w:color="auto"/>
              <w:right w:val="single" w:sz="4" w:space="0" w:color="auto"/>
            </w:tcBorders>
          </w:tcPr>
          <w:p w14:paraId="6D46F3A9"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3. Research questions</w:t>
            </w:r>
          </w:p>
        </w:tc>
      </w:tr>
      <w:tr w:rsidR="00C42BAA" w:rsidRPr="00CC6185" w14:paraId="5F3B875F" w14:textId="77777777" w:rsidTr="00193356">
        <w:tc>
          <w:tcPr>
            <w:tcW w:w="9173" w:type="dxa"/>
            <w:gridSpan w:val="12"/>
            <w:tcBorders>
              <w:top w:val="single" w:sz="4" w:space="0" w:color="auto"/>
              <w:left w:val="single" w:sz="4" w:space="0" w:color="auto"/>
              <w:bottom w:val="single" w:sz="4" w:space="0" w:color="auto"/>
              <w:right w:val="single" w:sz="4" w:space="0" w:color="auto"/>
            </w:tcBorders>
          </w:tcPr>
          <w:p w14:paraId="2321B578"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3.1What are the roles of development structures for the sustainability of technology adoption?</w:t>
            </w:r>
          </w:p>
        </w:tc>
      </w:tr>
      <w:tr w:rsidR="00C42BAA" w:rsidRPr="00CC6185" w14:paraId="6C357900" w14:textId="77777777" w:rsidTr="00193356">
        <w:tc>
          <w:tcPr>
            <w:tcW w:w="9173" w:type="dxa"/>
            <w:gridSpan w:val="12"/>
            <w:tcBorders>
              <w:top w:val="single" w:sz="4" w:space="0" w:color="auto"/>
              <w:left w:val="single" w:sz="4" w:space="0" w:color="auto"/>
              <w:bottom w:val="single" w:sz="4" w:space="0" w:color="auto"/>
              <w:right w:val="single" w:sz="4" w:space="0" w:color="auto"/>
            </w:tcBorders>
          </w:tcPr>
          <w:p w14:paraId="09C52BF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b/>
                <w:sz w:val="18"/>
                <w:szCs w:val="18"/>
              </w:rPr>
              <w:t>4. Procedures</w:t>
            </w:r>
            <w:r w:rsidRPr="00CC6185">
              <w:rPr>
                <w:rFonts w:eastAsia="Calibri" w:cstheme="minorHAnsi"/>
                <w:sz w:val="18"/>
                <w:szCs w:val="18"/>
              </w:rPr>
              <w:t xml:space="preserve"> (survey methods, gender disaggregation, treatments, experimental design, sample size, etc.). </w:t>
            </w:r>
          </w:p>
        </w:tc>
      </w:tr>
      <w:tr w:rsidR="00C42BAA" w:rsidRPr="00CC6185" w14:paraId="1297AF3B" w14:textId="77777777" w:rsidTr="00193356">
        <w:tc>
          <w:tcPr>
            <w:tcW w:w="9173" w:type="dxa"/>
            <w:gridSpan w:val="12"/>
            <w:tcBorders>
              <w:top w:val="single" w:sz="4" w:space="0" w:color="auto"/>
              <w:left w:val="single" w:sz="4" w:space="0" w:color="auto"/>
              <w:bottom w:val="single" w:sz="4" w:space="0" w:color="auto"/>
              <w:right w:val="single" w:sz="4" w:space="0" w:color="auto"/>
            </w:tcBorders>
          </w:tcPr>
          <w:p w14:paraId="5A6FEB03"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4.1 Analysis training needs and updating of training materials</w:t>
            </w:r>
          </w:p>
        </w:tc>
      </w:tr>
      <w:tr w:rsidR="00C42BAA" w:rsidRPr="00CC6185" w14:paraId="498573EE" w14:textId="77777777" w:rsidTr="00193356">
        <w:tc>
          <w:tcPr>
            <w:tcW w:w="9173" w:type="dxa"/>
            <w:gridSpan w:val="12"/>
            <w:tcBorders>
              <w:top w:val="single" w:sz="4" w:space="0" w:color="auto"/>
              <w:left w:val="single" w:sz="4" w:space="0" w:color="auto"/>
              <w:bottom w:val="single" w:sz="4" w:space="0" w:color="auto"/>
              <w:right w:val="single" w:sz="4" w:space="0" w:color="auto"/>
            </w:tcBorders>
          </w:tcPr>
          <w:p w14:paraId="602A1571"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4.2 Training sessions in each district level</w:t>
            </w:r>
          </w:p>
        </w:tc>
      </w:tr>
      <w:tr w:rsidR="00C42BAA" w:rsidRPr="00CC6185" w14:paraId="3CB9723D" w14:textId="77777777" w:rsidTr="00193356">
        <w:tc>
          <w:tcPr>
            <w:tcW w:w="9173" w:type="dxa"/>
            <w:gridSpan w:val="12"/>
            <w:tcBorders>
              <w:top w:val="single" w:sz="4" w:space="0" w:color="auto"/>
              <w:left w:val="single" w:sz="4" w:space="0" w:color="auto"/>
              <w:bottom w:val="single" w:sz="4" w:space="0" w:color="auto"/>
              <w:right w:val="single" w:sz="4" w:space="0" w:color="auto"/>
            </w:tcBorders>
          </w:tcPr>
          <w:p w14:paraId="1FBD502C"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4.3 Training farmer’s organization and leader in the communes and villages</w:t>
            </w:r>
          </w:p>
        </w:tc>
      </w:tr>
      <w:tr w:rsidR="00C42BAA" w:rsidRPr="00CC6185" w14:paraId="2A21728C"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3160683A"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5. Data to be collected and uploaded</w:t>
            </w:r>
          </w:p>
        </w:tc>
        <w:tc>
          <w:tcPr>
            <w:tcW w:w="2495" w:type="dxa"/>
            <w:gridSpan w:val="4"/>
            <w:tcBorders>
              <w:top w:val="single" w:sz="4" w:space="0" w:color="auto"/>
              <w:left w:val="single" w:sz="4" w:space="0" w:color="auto"/>
              <w:bottom w:val="single" w:sz="4" w:space="0" w:color="auto"/>
              <w:right w:val="single" w:sz="4" w:space="0" w:color="auto"/>
            </w:tcBorders>
          </w:tcPr>
          <w:p w14:paraId="5A8B394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Responsibility/Institute</w:t>
            </w:r>
          </w:p>
        </w:tc>
      </w:tr>
      <w:tr w:rsidR="00C42BAA" w:rsidRPr="00CC6185" w14:paraId="692F05B9"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60343435"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5.1</w:t>
            </w:r>
            <w:r w:rsidRPr="00CC6185">
              <w:rPr>
                <w:rFonts w:cstheme="minorHAnsi"/>
                <w:i/>
                <w:color w:val="222222"/>
                <w:sz w:val="18"/>
                <w:szCs w:val="18"/>
                <w:lang w:val="en"/>
              </w:rPr>
              <w:t xml:space="preserve"> List of training needs of different actors</w:t>
            </w:r>
          </w:p>
        </w:tc>
        <w:tc>
          <w:tcPr>
            <w:tcW w:w="2495" w:type="dxa"/>
            <w:gridSpan w:val="4"/>
            <w:tcBorders>
              <w:top w:val="single" w:sz="4" w:space="0" w:color="auto"/>
              <w:left w:val="single" w:sz="4" w:space="0" w:color="auto"/>
              <w:bottom w:val="single" w:sz="4" w:space="0" w:color="auto"/>
              <w:right w:val="single" w:sz="4" w:space="0" w:color="auto"/>
            </w:tcBorders>
          </w:tcPr>
          <w:p w14:paraId="4DC3BCC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AMEDD</w:t>
            </w:r>
          </w:p>
        </w:tc>
      </w:tr>
      <w:tr w:rsidR="00C42BAA" w:rsidRPr="00CC6185" w14:paraId="4482DDD1"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4BFB70B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5.2 </w:t>
            </w:r>
            <w:r w:rsidRPr="00CC6185">
              <w:rPr>
                <w:rFonts w:cstheme="minorHAnsi"/>
                <w:i/>
                <w:color w:val="222222"/>
                <w:sz w:val="18"/>
                <w:szCs w:val="18"/>
                <w:lang w:val="en"/>
              </w:rPr>
              <w:t>List of participants in training sessions</w:t>
            </w:r>
          </w:p>
        </w:tc>
        <w:tc>
          <w:tcPr>
            <w:tcW w:w="2495" w:type="dxa"/>
            <w:gridSpan w:val="4"/>
            <w:tcBorders>
              <w:top w:val="single" w:sz="4" w:space="0" w:color="auto"/>
              <w:left w:val="single" w:sz="4" w:space="0" w:color="auto"/>
              <w:bottom w:val="single" w:sz="4" w:space="0" w:color="auto"/>
              <w:right w:val="single" w:sz="4" w:space="0" w:color="auto"/>
            </w:tcBorders>
          </w:tcPr>
          <w:p w14:paraId="081FBC2E" w14:textId="77777777" w:rsidR="00C42BAA" w:rsidRPr="00CC6185" w:rsidRDefault="00C42BAA" w:rsidP="00193356">
            <w:pPr>
              <w:spacing w:after="0" w:line="240" w:lineRule="auto"/>
              <w:rPr>
                <w:rFonts w:eastAsia="Calibri" w:cstheme="minorHAnsi"/>
                <w:sz w:val="18"/>
                <w:szCs w:val="18"/>
              </w:rPr>
            </w:pPr>
          </w:p>
        </w:tc>
      </w:tr>
      <w:tr w:rsidR="00C42BAA" w:rsidRPr="00CC6185" w14:paraId="557FFDDB" w14:textId="77777777" w:rsidTr="00193356">
        <w:tc>
          <w:tcPr>
            <w:tcW w:w="9173" w:type="dxa"/>
            <w:gridSpan w:val="12"/>
            <w:tcBorders>
              <w:top w:val="single" w:sz="4" w:space="0" w:color="auto"/>
              <w:left w:val="single" w:sz="4" w:space="0" w:color="auto"/>
              <w:bottom w:val="single" w:sz="4" w:space="0" w:color="auto"/>
              <w:right w:val="single" w:sz="4" w:space="0" w:color="auto"/>
            </w:tcBorders>
          </w:tcPr>
          <w:p w14:paraId="6B84821A"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6. Milestones</w:t>
            </w:r>
          </w:p>
        </w:tc>
      </w:tr>
      <w:tr w:rsidR="00C42BAA" w:rsidRPr="00CC6185" w14:paraId="250E83CE"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2A3A8F4E"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Deliverables</w:t>
            </w:r>
          </w:p>
        </w:tc>
        <w:tc>
          <w:tcPr>
            <w:tcW w:w="3710" w:type="dxa"/>
            <w:gridSpan w:val="5"/>
            <w:tcBorders>
              <w:top w:val="single" w:sz="4" w:space="0" w:color="auto"/>
              <w:left w:val="single" w:sz="4" w:space="0" w:color="auto"/>
              <w:bottom w:val="single" w:sz="4" w:space="0" w:color="auto"/>
              <w:right w:val="single" w:sz="4" w:space="0" w:color="auto"/>
            </w:tcBorders>
          </w:tcPr>
          <w:p w14:paraId="2398678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Means of verification</w:t>
            </w:r>
          </w:p>
        </w:tc>
        <w:tc>
          <w:tcPr>
            <w:tcW w:w="1575" w:type="dxa"/>
            <w:gridSpan w:val="2"/>
            <w:tcBorders>
              <w:top w:val="single" w:sz="4" w:space="0" w:color="auto"/>
              <w:left w:val="single" w:sz="4" w:space="0" w:color="auto"/>
              <w:bottom w:val="single" w:sz="4" w:space="0" w:color="auto"/>
              <w:right w:val="single" w:sz="4" w:space="0" w:color="auto"/>
            </w:tcBorders>
          </w:tcPr>
          <w:p w14:paraId="28C83E6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Date</w:t>
            </w:r>
          </w:p>
        </w:tc>
      </w:tr>
      <w:tr w:rsidR="00C42BAA" w:rsidRPr="00CC6185" w14:paraId="7D5FE500"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38E34AE1" w14:textId="77777777" w:rsidR="00C42BAA" w:rsidRPr="00CC6185" w:rsidRDefault="00C42BAA" w:rsidP="00193356">
            <w:pPr>
              <w:spacing w:after="0" w:line="240" w:lineRule="auto"/>
              <w:jc w:val="both"/>
              <w:rPr>
                <w:rFonts w:eastAsia="Calibri" w:cstheme="minorHAnsi"/>
                <w:i/>
                <w:sz w:val="18"/>
                <w:szCs w:val="18"/>
              </w:rPr>
            </w:pPr>
            <w:r w:rsidRPr="00CC6185">
              <w:rPr>
                <w:rFonts w:eastAsia="Calibri" w:cstheme="minorHAnsi"/>
                <w:i/>
                <w:sz w:val="18"/>
                <w:szCs w:val="18"/>
              </w:rPr>
              <w:t>6.1</w:t>
            </w:r>
            <w:r w:rsidRPr="00CC6185">
              <w:rPr>
                <w:rFonts w:cstheme="minorHAnsi"/>
                <w:i/>
                <w:color w:val="222222"/>
                <w:sz w:val="18"/>
                <w:szCs w:val="18"/>
                <w:lang w:val="en"/>
              </w:rPr>
              <w:t xml:space="preserve"> Analysis training needs and materials</w:t>
            </w:r>
          </w:p>
        </w:tc>
        <w:tc>
          <w:tcPr>
            <w:tcW w:w="3710" w:type="dxa"/>
            <w:gridSpan w:val="5"/>
            <w:tcBorders>
              <w:top w:val="single" w:sz="4" w:space="0" w:color="auto"/>
              <w:left w:val="single" w:sz="4" w:space="0" w:color="auto"/>
              <w:bottom w:val="single" w:sz="4" w:space="0" w:color="auto"/>
              <w:right w:val="single" w:sz="4" w:space="0" w:color="auto"/>
            </w:tcBorders>
          </w:tcPr>
          <w:p w14:paraId="02BC79CD" w14:textId="77777777" w:rsidR="00C42BAA" w:rsidRPr="00CC6185" w:rsidRDefault="00C42BAA" w:rsidP="00193356">
            <w:pPr>
              <w:spacing w:after="0" w:line="240" w:lineRule="auto"/>
              <w:rPr>
                <w:rFonts w:eastAsia="Calibri" w:cstheme="minorHAnsi"/>
                <w:i/>
                <w:sz w:val="18"/>
                <w:szCs w:val="18"/>
              </w:rPr>
            </w:pPr>
            <w:r w:rsidRPr="00CC6185">
              <w:rPr>
                <w:rFonts w:cstheme="minorHAnsi"/>
                <w:i/>
                <w:color w:val="222222"/>
                <w:sz w:val="18"/>
                <w:szCs w:val="18"/>
                <w:lang w:val="en"/>
              </w:rPr>
              <w:t xml:space="preserve">Analysis report, Modules </w:t>
            </w:r>
          </w:p>
        </w:tc>
        <w:tc>
          <w:tcPr>
            <w:tcW w:w="1575" w:type="dxa"/>
            <w:gridSpan w:val="2"/>
            <w:tcBorders>
              <w:top w:val="single" w:sz="4" w:space="0" w:color="auto"/>
              <w:left w:val="single" w:sz="4" w:space="0" w:color="auto"/>
              <w:bottom w:val="single" w:sz="4" w:space="0" w:color="auto"/>
              <w:right w:val="single" w:sz="4" w:space="0" w:color="auto"/>
            </w:tcBorders>
          </w:tcPr>
          <w:p w14:paraId="13995BB5"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31 May 2017</w:t>
            </w:r>
          </w:p>
        </w:tc>
      </w:tr>
      <w:tr w:rsidR="00C42BAA" w:rsidRPr="00CC6185" w14:paraId="42D1E0B3"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62E13552" w14:textId="77777777" w:rsidR="00C42BAA" w:rsidRPr="00CC6185" w:rsidRDefault="00C42BAA" w:rsidP="00193356">
            <w:pPr>
              <w:spacing w:after="0" w:line="240" w:lineRule="auto"/>
              <w:jc w:val="both"/>
              <w:rPr>
                <w:rFonts w:eastAsia="Calibri" w:cstheme="minorHAnsi"/>
                <w:i/>
                <w:sz w:val="18"/>
                <w:szCs w:val="18"/>
              </w:rPr>
            </w:pPr>
            <w:r w:rsidRPr="00CC6185">
              <w:rPr>
                <w:rFonts w:eastAsia="Calibri" w:cstheme="minorHAnsi"/>
                <w:i/>
                <w:sz w:val="18"/>
                <w:szCs w:val="18"/>
              </w:rPr>
              <w:t>6.2 Training of structures</w:t>
            </w:r>
          </w:p>
        </w:tc>
        <w:tc>
          <w:tcPr>
            <w:tcW w:w="3710" w:type="dxa"/>
            <w:gridSpan w:val="5"/>
            <w:tcBorders>
              <w:top w:val="single" w:sz="4" w:space="0" w:color="auto"/>
              <w:left w:val="single" w:sz="4" w:space="0" w:color="auto"/>
              <w:bottom w:val="single" w:sz="4" w:space="0" w:color="auto"/>
              <w:right w:val="single" w:sz="4" w:space="0" w:color="auto"/>
            </w:tcBorders>
          </w:tcPr>
          <w:p w14:paraId="74C78299" w14:textId="77777777" w:rsidR="00C42BAA" w:rsidRPr="00CC6185" w:rsidRDefault="00C42BAA" w:rsidP="00193356">
            <w:pPr>
              <w:spacing w:after="0" w:line="240" w:lineRule="auto"/>
              <w:rPr>
                <w:rFonts w:cstheme="minorHAnsi"/>
                <w:i/>
                <w:color w:val="222222"/>
                <w:sz w:val="18"/>
                <w:szCs w:val="18"/>
                <w:lang w:val="en"/>
              </w:rPr>
            </w:pPr>
            <w:r w:rsidRPr="00CC6185">
              <w:rPr>
                <w:rFonts w:cstheme="minorHAnsi"/>
                <w:i/>
                <w:color w:val="222222"/>
                <w:sz w:val="18"/>
                <w:szCs w:val="18"/>
                <w:lang w:val="en"/>
              </w:rPr>
              <w:t>Technical report, list of participants</w:t>
            </w:r>
          </w:p>
        </w:tc>
        <w:tc>
          <w:tcPr>
            <w:tcW w:w="1575" w:type="dxa"/>
            <w:gridSpan w:val="2"/>
            <w:tcBorders>
              <w:top w:val="single" w:sz="4" w:space="0" w:color="auto"/>
              <w:left w:val="single" w:sz="4" w:space="0" w:color="auto"/>
              <w:bottom w:val="single" w:sz="4" w:space="0" w:color="auto"/>
              <w:right w:val="single" w:sz="4" w:space="0" w:color="auto"/>
            </w:tcBorders>
          </w:tcPr>
          <w:p w14:paraId="24EA126F"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27 June 2017</w:t>
            </w:r>
          </w:p>
        </w:tc>
      </w:tr>
      <w:tr w:rsidR="00C42BAA" w:rsidRPr="00CC6185" w14:paraId="0661987E"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08A60B99" w14:textId="77777777" w:rsidR="00C42BAA" w:rsidRPr="00CC6185" w:rsidRDefault="00C42BAA" w:rsidP="00193356">
            <w:pPr>
              <w:spacing w:after="0" w:line="240" w:lineRule="auto"/>
              <w:jc w:val="both"/>
              <w:rPr>
                <w:rFonts w:eastAsia="Calibri" w:cstheme="minorHAnsi"/>
                <w:i/>
                <w:sz w:val="18"/>
                <w:szCs w:val="18"/>
              </w:rPr>
            </w:pPr>
            <w:r w:rsidRPr="00CC6185">
              <w:rPr>
                <w:rFonts w:eastAsia="Calibri" w:cstheme="minorHAnsi"/>
                <w:i/>
                <w:sz w:val="18"/>
                <w:szCs w:val="18"/>
              </w:rPr>
              <w:t>6.3 Training in the communes and villages</w:t>
            </w:r>
          </w:p>
        </w:tc>
        <w:tc>
          <w:tcPr>
            <w:tcW w:w="3710" w:type="dxa"/>
            <w:gridSpan w:val="5"/>
            <w:tcBorders>
              <w:top w:val="single" w:sz="4" w:space="0" w:color="auto"/>
              <w:left w:val="single" w:sz="4" w:space="0" w:color="auto"/>
              <w:bottom w:val="single" w:sz="4" w:space="0" w:color="auto"/>
              <w:right w:val="single" w:sz="4" w:space="0" w:color="auto"/>
            </w:tcBorders>
          </w:tcPr>
          <w:p w14:paraId="65179484" w14:textId="77777777" w:rsidR="00C42BAA" w:rsidRPr="00CC6185" w:rsidRDefault="00C42BAA" w:rsidP="00193356">
            <w:pPr>
              <w:spacing w:after="0" w:line="240" w:lineRule="auto"/>
              <w:rPr>
                <w:rFonts w:cstheme="minorHAnsi"/>
                <w:i/>
                <w:color w:val="222222"/>
                <w:sz w:val="18"/>
                <w:szCs w:val="18"/>
                <w:lang w:val="en"/>
              </w:rPr>
            </w:pPr>
            <w:r w:rsidRPr="00CC6185">
              <w:rPr>
                <w:rFonts w:cstheme="minorHAnsi"/>
                <w:i/>
                <w:color w:val="222222"/>
                <w:sz w:val="18"/>
                <w:szCs w:val="18"/>
                <w:lang w:val="en"/>
              </w:rPr>
              <w:t>Technical report, list of participants</w:t>
            </w:r>
          </w:p>
        </w:tc>
        <w:tc>
          <w:tcPr>
            <w:tcW w:w="1575" w:type="dxa"/>
            <w:gridSpan w:val="2"/>
            <w:tcBorders>
              <w:top w:val="single" w:sz="4" w:space="0" w:color="auto"/>
              <w:left w:val="single" w:sz="4" w:space="0" w:color="auto"/>
              <w:bottom w:val="single" w:sz="4" w:space="0" w:color="auto"/>
              <w:right w:val="single" w:sz="4" w:space="0" w:color="auto"/>
            </w:tcBorders>
          </w:tcPr>
          <w:p w14:paraId="54A98509"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29 August 2017</w:t>
            </w:r>
          </w:p>
        </w:tc>
      </w:tr>
      <w:tr w:rsidR="00C42BAA" w:rsidRPr="00CC6185" w14:paraId="1EA2751F" w14:textId="77777777" w:rsidTr="00193356">
        <w:tc>
          <w:tcPr>
            <w:tcW w:w="9173" w:type="dxa"/>
            <w:gridSpan w:val="12"/>
            <w:tcBorders>
              <w:top w:val="single" w:sz="4" w:space="0" w:color="auto"/>
              <w:left w:val="single" w:sz="4" w:space="0" w:color="auto"/>
              <w:bottom w:val="single" w:sz="4" w:space="0" w:color="auto"/>
              <w:right w:val="single" w:sz="4" w:space="0" w:color="auto"/>
            </w:tcBorders>
          </w:tcPr>
          <w:p w14:paraId="6923D4AA"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7. Sustainable intensification indicators N/A</w:t>
            </w:r>
          </w:p>
        </w:tc>
      </w:tr>
      <w:tr w:rsidR="00C42BAA" w:rsidRPr="00CC6185" w14:paraId="3656E97B"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5973E74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7.1 Productivity</w:t>
            </w:r>
          </w:p>
        </w:tc>
        <w:tc>
          <w:tcPr>
            <w:tcW w:w="7175" w:type="dxa"/>
            <w:gridSpan w:val="10"/>
            <w:tcBorders>
              <w:top w:val="single" w:sz="4" w:space="0" w:color="auto"/>
              <w:left w:val="single" w:sz="4" w:space="0" w:color="auto"/>
              <w:bottom w:val="single" w:sz="4" w:space="0" w:color="auto"/>
              <w:right w:val="single" w:sz="4" w:space="0" w:color="auto"/>
            </w:tcBorders>
          </w:tcPr>
          <w:p w14:paraId="4E7D41EC" w14:textId="77777777" w:rsidR="00C42BAA" w:rsidRPr="00CC6185" w:rsidRDefault="00C42BAA" w:rsidP="00193356">
            <w:pPr>
              <w:spacing w:after="0" w:line="240" w:lineRule="auto"/>
              <w:rPr>
                <w:rFonts w:eastAsia="Calibri" w:cstheme="minorHAnsi"/>
                <w:sz w:val="18"/>
                <w:szCs w:val="18"/>
              </w:rPr>
            </w:pPr>
          </w:p>
        </w:tc>
      </w:tr>
      <w:tr w:rsidR="00C42BAA" w:rsidRPr="00CC6185" w14:paraId="6D46A30A"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3F47D8F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7.2 Environmental</w:t>
            </w:r>
          </w:p>
        </w:tc>
        <w:tc>
          <w:tcPr>
            <w:tcW w:w="7175" w:type="dxa"/>
            <w:gridSpan w:val="10"/>
            <w:tcBorders>
              <w:top w:val="single" w:sz="4" w:space="0" w:color="auto"/>
              <w:left w:val="single" w:sz="4" w:space="0" w:color="auto"/>
              <w:bottom w:val="single" w:sz="4" w:space="0" w:color="auto"/>
              <w:right w:val="single" w:sz="4" w:space="0" w:color="auto"/>
            </w:tcBorders>
          </w:tcPr>
          <w:p w14:paraId="425C62C9" w14:textId="77777777" w:rsidR="00C42BAA" w:rsidRPr="00CC6185" w:rsidRDefault="00C42BAA" w:rsidP="00193356">
            <w:pPr>
              <w:spacing w:after="0" w:line="240" w:lineRule="auto"/>
              <w:rPr>
                <w:rFonts w:eastAsia="Calibri" w:cstheme="minorHAnsi"/>
                <w:sz w:val="18"/>
                <w:szCs w:val="18"/>
              </w:rPr>
            </w:pPr>
          </w:p>
        </w:tc>
      </w:tr>
      <w:tr w:rsidR="00C42BAA" w:rsidRPr="00CC6185" w14:paraId="3F076570"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49E9B7A9"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7.3 Economic</w:t>
            </w:r>
          </w:p>
        </w:tc>
        <w:tc>
          <w:tcPr>
            <w:tcW w:w="7175" w:type="dxa"/>
            <w:gridSpan w:val="10"/>
            <w:tcBorders>
              <w:top w:val="single" w:sz="4" w:space="0" w:color="auto"/>
              <w:left w:val="single" w:sz="4" w:space="0" w:color="auto"/>
              <w:bottom w:val="single" w:sz="4" w:space="0" w:color="auto"/>
              <w:right w:val="single" w:sz="4" w:space="0" w:color="auto"/>
            </w:tcBorders>
          </w:tcPr>
          <w:p w14:paraId="2637A025" w14:textId="77777777" w:rsidR="00C42BAA" w:rsidRPr="00CC6185" w:rsidRDefault="00C42BAA" w:rsidP="00193356">
            <w:pPr>
              <w:spacing w:after="0" w:line="240" w:lineRule="auto"/>
              <w:rPr>
                <w:rFonts w:eastAsia="Calibri" w:cstheme="minorHAnsi"/>
                <w:sz w:val="18"/>
                <w:szCs w:val="18"/>
              </w:rPr>
            </w:pPr>
          </w:p>
        </w:tc>
      </w:tr>
      <w:tr w:rsidR="00C42BAA" w:rsidRPr="00CC6185" w14:paraId="3219EFD5"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19CB43C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7.4 Social</w:t>
            </w:r>
          </w:p>
        </w:tc>
        <w:tc>
          <w:tcPr>
            <w:tcW w:w="7175" w:type="dxa"/>
            <w:gridSpan w:val="10"/>
            <w:tcBorders>
              <w:top w:val="single" w:sz="4" w:space="0" w:color="auto"/>
              <w:left w:val="single" w:sz="4" w:space="0" w:color="auto"/>
              <w:bottom w:val="single" w:sz="4" w:space="0" w:color="auto"/>
              <w:right w:val="single" w:sz="4" w:space="0" w:color="auto"/>
            </w:tcBorders>
          </w:tcPr>
          <w:p w14:paraId="25F48EE0" w14:textId="77777777" w:rsidR="00C42BAA" w:rsidRPr="00CC6185" w:rsidRDefault="00C42BAA" w:rsidP="00193356">
            <w:pPr>
              <w:spacing w:after="0" w:line="240" w:lineRule="auto"/>
              <w:rPr>
                <w:rFonts w:eastAsia="Calibri" w:cstheme="minorHAnsi"/>
                <w:sz w:val="18"/>
                <w:szCs w:val="18"/>
              </w:rPr>
            </w:pPr>
          </w:p>
        </w:tc>
      </w:tr>
      <w:tr w:rsidR="00C42BAA" w:rsidRPr="00CC6185" w14:paraId="38CE8AA2"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28128AA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7.5 Human</w:t>
            </w:r>
          </w:p>
        </w:tc>
        <w:tc>
          <w:tcPr>
            <w:tcW w:w="7175" w:type="dxa"/>
            <w:gridSpan w:val="10"/>
            <w:tcBorders>
              <w:top w:val="single" w:sz="4" w:space="0" w:color="auto"/>
              <w:left w:val="single" w:sz="4" w:space="0" w:color="auto"/>
              <w:bottom w:val="single" w:sz="4" w:space="0" w:color="auto"/>
              <w:right w:val="single" w:sz="4" w:space="0" w:color="auto"/>
            </w:tcBorders>
          </w:tcPr>
          <w:p w14:paraId="6A5E256C" w14:textId="77777777" w:rsidR="00C42BAA" w:rsidRPr="00CC6185" w:rsidRDefault="00C42BAA" w:rsidP="00193356">
            <w:pPr>
              <w:spacing w:after="0" w:line="240" w:lineRule="auto"/>
              <w:rPr>
                <w:rFonts w:eastAsia="Calibri" w:cstheme="minorHAnsi"/>
                <w:sz w:val="18"/>
                <w:szCs w:val="18"/>
              </w:rPr>
            </w:pPr>
          </w:p>
        </w:tc>
      </w:tr>
    </w:tbl>
    <w:p w14:paraId="66A93FFE" w14:textId="77777777" w:rsidR="00C42BAA" w:rsidRDefault="00C42BAA" w:rsidP="00C42BAA">
      <w:pPr>
        <w:spacing w:line="240" w:lineRule="auto"/>
        <w:rPr>
          <w:rFonts w:cstheme="minorHAnsi"/>
          <w:sz w:val="18"/>
          <w:szCs w:val="18"/>
        </w:rPr>
      </w:pPr>
    </w:p>
    <w:tbl>
      <w:tblPr>
        <w:tblW w:w="9072" w:type="dxa"/>
        <w:tblInd w:w="103" w:type="dxa"/>
        <w:tblLayout w:type="fixed"/>
        <w:tblLook w:val="04A0" w:firstRow="1" w:lastRow="0" w:firstColumn="1" w:lastColumn="0" w:noHBand="0" w:noVBand="1"/>
      </w:tblPr>
      <w:tblGrid>
        <w:gridCol w:w="9072"/>
      </w:tblGrid>
      <w:tr w:rsidR="00C42BAA" w:rsidRPr="00CC6185" w14:paraId="1C1EB2C9" w14:textId="77777777" w:rsidTr="00193356">
        <w:trPr>
          <w:trHeight w:val="161"/>
        </w:trPr>
        <w:tc>
          <w:tcPr>
            <w:tcW w:w="9072" w:type="dxa"/>
            <w:tcBorders>
              <w:top w:val="single" w:sz="4" w:space="0" w:color="auto"/>
              <w:left w:val="single" w:sz="4" w:space="0" w:color="auto"/>
              <w:bottom w:val="single" w:sz="4" w:space="0" w:color="auto"/>
              <w:right w:val="single" w:sz="4" w:space="0" w:color="auto"/>
            </w:tcBorders>
            <w:shd w:val="clear" w:color="auto" w:fill="auto"/>
            <w:hideMark/>
          </w:tcPr>
          <w:p w14:paraId="0608D6A2"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b/>
                <w:color w:val="000000"/>
                <w:sz w:val="18"/>
                <w:szCs w:val="18"/>
              </w:rPr>
              <w:t>Output 3: A technology adoption, monitoring, and evaluation framework for use by the project team and scaling partners developed and released.</w:t>
            </w:r>
          </w:p>
        </w:tc>
      </w:tr>
    </w:tbl>
    <w:p w14:paraId="60BD89C2" w14:textId="77777777" w:rsidR="00C42BAA" w:rsidRPr="00CC6185" w:rsidRDefault="00C42BAA" w:rsidP="00C42BAA">
      <w:pPr>
        <w:spacing w:line="240" w:lineRule="auto"/>
        <w:rPr>
          <w:rFonts w:cstheme="minorHAnsi"/>
          <w:sz w:val="18"/>
          <w:szCs w:val="18"/>
        </w:rPr>
      </w:pPr>
    </w:p>
    <w:p w14:paraId="625AAEEB" w14:textId="77777777" w:rsidR="00C42BAA" w:rsidRPr="00CC6185" w:rsidRDefault="00C42BAA" w:rsidP="00C42BAA">
      <w:pPr>
        <w:spacing w:line="240" w:lineRule="auto"/>
        <w:rPr>
          <w:rFonts w:cstheme="minorHAnsi"/>
          <w:b/>
          <w:sz w:val="18"/>
          <w:szCs w:val="18"/>
        </w:rPr>
      </w:pPr>
      <w:r w:rsidRPr="00CC6185">
        <w:rPr>
          <w:rFonts w:eastAsia="Times New Roman" w:cstheme="minorHAnsi"/>
          <w:b/>
          <w:color w:val="000000"/>
          <w:sz w:val="18"/>
          <w:szCs w:val="18"/>
        </w:rPr>
        <w:t>Activity 1: Monitor and modify the progress of technology adoption process towards scaling.</w:t>
      </w:r>
    </w:p>
    <w:tbl>
      <w:tblPr>
        <w:tblW w:w="9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360"/>
        <w:gridCol w:w="360"/>
        <w:gridCol w:w="450"/>
        <w:gridCol w:w="1080"/>
        <w:gridCol w:w="1327"/>
        <w:gridCol w:w="473"/>
        <w:gridCol w:w="990"/>
        <w:gridCol w:w="109"/>
        <w:gridCol w:w="846"/>
        <w:gridCol w:w="435"/>
        <w:gridCol w:w="1107"/>
      </w:tblGrid>
      <w:tr w:rsidR="00C42BAA" w:rsidRPr="00CC6185" w14:paraId="24B2F3B2" w14:textId="77777777" w:rsidTr="00193356">
        <w:tc>
          <w:tcPr>
            <w:tcW w:w="1638" w:type="dxa"/>
          </w:tcPr>
          <w:p w14:paraId="4BF5463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Sub-activity 1.1</w:t>
            </w:r>
          </w:p>
        </w:tc>
        <w:tc>
          <w:tcPr>
            <w:tcW w:w="7537" w:type="dxa"/>
            <w:gridSpan w:val="11"/>
          </w:tcPr>
          <w:p w14:paraId="1B9455F9" w14:textId="77777777" w:rsidR="00C42BAA" w:rsidRPr="00CC6185" w:rsidRDefault="00C42BAA" w:rsidP="00193356">
            <w:pPr>
              <w:spacing w:after="0" w:line="240" w:lineRule="auto"/>
              <w:rPr>
                <w:rFonts w:cstheme="minorHAnsi"/>
                <w:sz w:val="18"/>
                <w:szCs w:val="18"/>
              </w:rPr>
            </w:pPr>
            <w:r w:rsidRPr="00CC6185">
              <w:rPr>
                <w:rFonts w:eastAsia="Calibri" w:cstheme="minorHAnsi"/>
                <w:sz w:val="18"/>
                <w:szCs w:val="18"/>
              </w:rPr>
              <w:t>Scaling up of high yielding hybrids and dual/multi-purpose sorghum for crop and livestock integration and income generation in Sikasso region/Mali</w:t>
            </w:r>
          </w:p>
        </w:tc>
      </w:tr>
      <w:tr w:rsidR="00C42BAA" w:rsidRPr="00CC6185" w14:paraId="0ECF3BFD" w14:textId="77777777" w:rsidTr="00193356">
        <w:tc>
          <w:tcPr>
            <w:tcW w:w="9175" w:type="dxa"/>
            <w:gridSpan w:val="12"/>
          </w:tcPr>
          <w:p w14:paraId="003BBD0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Research team</w:t>
            </w:r>
          </w:p>
        </w:tc>
      </w:tr>
      <w:tr w:rsidR="00C42BAA" w:rsidRPr="00CC6185" w14:paraId="4FAEFA84" w14:textId="77777777" w:rsidTr="00193356">
        <w:tc>
          <w:tcPr>
            <w:tcW w:w="2808" w:type="dxa"/>
            <w:gridSpan w:val="4"/>
          </w:tcPr>
          <w:p w14:paraId="3F3D2437"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lastRenderedPageBreak/>
              <w:t>Name</w:t>
            </w:r>
          </w:p>
        </w:tc>
        <w:tc>
          <w:tcPr>
            <w:tcW w:w="2407" w:type="dxa"/>
            <w:gridSpan w:val="2"/>
          </w:tcPr>
          <w:p w14:paraId="27A328E1"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Institution</w:t>
            </w:r>
          </w:p>
        </w:tc>
        <w:tc>
          <w:tcPr>
            <w:tcW w:w="3960" w:type="dxa"/>
            <w:gridSpan w:val="6"/>
          </w:tcPr>
          <w:p w14:paraId="3964160E"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Role</w:t>
            </w:r>
          </w:p>
        </w:tc>
      </w:tr>
      <w:tr w:rsidR="00C42BAA" w:rsidRPr="00CC6185" w14:paraId="2DA20A6B" w14:textId="77777777" w:rsidTr="00193356">
        <w:tc>
          <w:tcPr>
            <w:tcW w:w="2808" w:type="dxa"/>
            <w:gridSpan w:val="4"/>
          </w:tcPr>
          <w:p w14:paraId="06CD753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Aboubacar TOURE</w:t>
            </w:r>
          </w:p>
        </w:tc>
        <w:tc>
          <w:tcPr>
            <w:tcW w:w="2407" w:type="dxa"/>
            <w:gridSpan w:val="2"/>
          </w:tcPr>
          <w:p w14:paraId="1316A1F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ICRISAT</w:t>
            </w:r>
          </w:p>
        </w:tc>
        <w:tc>
          <w:tcPr>
            <w:tcW w:w="3960" w:type="dxa"/>
            <w:gridSpan w:val="6"/>
          </w:tcPr>
          <w:p w14:paraId="6650322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Head of sorghum program/scientific support</w:t>
            </w:r>
          </w:p>
        </w:tc>
      </w:tr>
      <w:tr w:rsidR="00C42BAA" w:rsidRPr="00CC6185" w14:paraId="4A302799" w14:textId="77777777" w:rsidTr="00193356">
        <w:tc>
          <w:tcPr>
            <w:tcW w:w="2808" w:type="dxa"/>
            <w:gridSpan w:val="4"/>
          </w:tcPr>
          <w:p w14:paraId="3C76807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Baloua NEBIE</w:t>
            </w:r>
          </w:p>
        </w:tc>
        <w:tc>
          <w:tcPr>
            <w:tcW w:w="2407" w:type="dxa"/>
            <w:gridSpan w:val="2"/>
          </w:tcPr>
          <w:p w14:paraId="292A332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ICRISAT</w:t>
            </w:r>
          </w:p>
        </w:tc>
        <w:tc>
          <w:tcPr>
            <w:tcW w:w="3960" w:type="dxa"/>
            <w:gridSpan w:val="6"/>
          </w:tcPr>
          <w:p w14:paraId="52F98A0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Coordination of activities</w:t>
            </w:r>
          </w:p>
        </w:tc>
      </w:tr>
      <w:tr w:rsidR="00C42BAA" w:rsidRPr="00CC6185" w14:paraId="2D1FB9B8" w14:textId="77777777" w:rsidTr="00193356">
        <w:tc>
          <w:tcPr>
            <w:tcW w:w="2808" w:type="dxa"/>
            <w:gridSpan w:val="4"/>
          </w:tcPr>
          <w:p w14:paraId="346BED4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Mamourou SIDIBE</w:t>
            </w:r>
          </w:p>
        </w:tc>
        <w:tc>
          <w:tcPr>
            <w:tcW w:w="2407" w:type="dxa"/>
            <w:gridSpan w:val="2"/>
          </w:tcPr>
          <w:p w14:paraId="2B7993D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ICRISAT</w:t>
            </w:r>
          </w:p>
        </w:tc>
        <w:tc>
          <w:tcPr>
            <w:tcW w:w="3960" w:type="dxa"/>
            <w:gridSpan w:val="6"/>
          </w:tcPr>
          <w:p w14:paraId="7229153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Supervision of activities</w:t>
            </w:r>
          </w:p>
        </w:tc>
      </w:tr>
      <w:tr w:rsidR="00C42BAA" w:rsidRPr="00CC6185" w14:paraId="40AD18C6" w14:textId="77777777" w:rsidTr="00193356">
        <w:tc>
          <w:tcPr>
            <w:tcW w:w="2808" w:type="dxa"/>
            <w:gridSpan w:val="4"/>
          </w:tcPr>
          <w:p w14:paraId="3524A07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Abdoulaye G. DIALLO</w:t>
            </w:r>
          </w:p>
        </w:tc>
        <w:tc>
          <w:tcPr>
            <w:tcW w:w="2407" w:type="dxa"/>
            <w:gridSpan w:val="2"/>
          </w:tcPr>
          <w:p w14:paraId="592D8A5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IER</w:t>
            </w:r>
          </w:p>
        </w:tc>
        <w:tc>
          <w:tcPr>
            <w:tcW w:w="3960" w:type="dxa"/>
            <w:gridSpan w:val="6"/>
          </w:tcPr>
          <w:p w14:paraId="4320140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Supervision of activities</w:t>
            </w:r>
          </w:p>
        </w:tc>
      </w:tr>
      <w:tr w:rsidR="00C42BAA" w:rsidRPr="00CC6185" w14:paraId="448FF983" w14:textId="77777777" w:rsidTr="00193356">
        <w:tc>
          <w:tcPr>
            <w:tcW w:w="9175" w:type="dxa"/>
            <w:gridSpan w:val="12"/>
          </w:tcPr>
          <w:p w14:paraId="4B9C41AA" w14:textId="77777777" w:rsidR="00C42BAA" w:rsidRPr="00CC6185" w:rsidRDefault="00C42BAA" w:rsidP="00193356">
            <w:pPr>
              <w:spacing w:after="0" w:line="240" w:lineRule="auto"/>
              <w:rPr>
                <w:rFonts w:eastAsia="Calibri" w:cstheme="minorHAnsi"/>
                <w:sz w:val="18"/>
                <w:szCs w:val="18"/>
              </w:rPr>
            </w:pPr>
          </w:p>
        </w:tc>
      </w:tr>
      <w:tr w:rsidR="00C42BAA" w:rsidRPr="00CC6185" w14:paraId="315BA2FE" w14:textId="77777777" w:rsidTr="00193356">
        <w:tc>
          <w:tcPr>
            <w:tcW w:w="9175" w:type="dxa"/>
            <w:gridSpan w:val="12"/>
          </w:tcPr>
          <w:p w14:paraId="6263FFDD" w14:textId="77777777" w:rsidR="00C42BAA" w:rsidRPr="00CC6185" w:rsidRDefault="00C42BAA" w:rsidP="00193356">
            <w:pPr>
              <w:spacing w:after="0" w:line="240" w:lineRule="auto"/>
              <w:rPr>
                <w:rFonts w:cstheme="minorHAnsi"/>
                <w:sz w:val="18"/>
                <w:szCs w:val="18"/>
              </w:rPr>
            </w:pPr>
            <w:r w:rsidRPr="00CC6185">
              <w:rPr>
                <w:rFonts w:eastAsia="Calibri" w:cstheme="minorHAnsi"/>
                <w:sz w:val="18"/>
                <w:szCs w:val="18"/>
              </w:rPr>
              <w:t>e. Student(s)</w:t>
            </w:r>
          </w:p>
        </w:tc>
      </w:tr>
      <w:tr w:rsidR="00C42BAA" w:rsidRPr="00CC6185" w14:paraId="7EF1FEA9" w14:textId="77777777" w:rsidTr="00193356">
        <w:tc>
          <w:tcPr>
            <w:tcW w:w="2358" w:type="dxa"/>
            <w:gridSpan w:val="3"/>
          </w:tcPr>
          <w:p w14:paraId="2388BEB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Name</w:t>
            </w:r>
          </w:p>
        </w:tc>
        <w:tc>
          <w:tcPr>
            <w:tcW w:w="3330" w:type="dxa"/>
            <w:gridSpan w:val="4"/>
          </w:tcPr>
          <w:p w14:paraId="5009678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Institute</w:t>
            </w:r>
          </w:p>
        </w:tc>
        <w:tc>
          <w:tcPr>
            <w:tcW w:w="1099" w:type="dxa"/>
            <w:gridSpan w:val="2"/>
          </w:tcPr>
          <w:p w14:paraId="13D5288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Degree</w:t>
            </w:r>
          </w:p>
        </w:tc>
        <w:tc>
          <w:tcPr>
            <w:tcW w:w="1281" w:type="dxa"/>
            <w:gridSpan w:val="2"/>
          </w:tcPr>
          <w:p w14:paraId="7380299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Start</w:t>
            </w:r>
          </w:p>
        </w:tc>
        <w:tc>
          <w:tcPr>
            <w:tcW w:w="1107" w:type="dxa"/>
          </w:tcPr>
          <w:p w14:paraId="16C782C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End</w:t>
            </w:r>
          </w:p>
        </w:tc>
      </w:tr>
      <w:tr w:rsidR="00C42BAA" w:rsidRPr="00CC6185" w14:paraId="6D47E65F" w14:textId="77777777" w:rsidTr="00193356">
        <w:tc>
          <w:tcPr>
            <w:tcW w:w="2358" w:type="dxa"/>
            <w:gridSpan w:val="3"/>
          </w:tcPr>
          <w:p w14:paraId="24C393D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1. </w:t>
            </w:r>
          </w:p>
        </w:tc>
        <w:tc>
          <w:tcPr>
            <w:tcW w:w="3330" w:type="dxa"/>
            <w:gridSpan w:val="4"/>
          </w:tcPr>
          <w:p w14:paraId="7E0AFE5C" w14:textId="77777777" w:rsidR="00C42BAA" w:rsidRPr="00CC6185" w:rsidRDefault="00C42BAA" w:rsidP="00193356">
            <w:pPr>
              <w:spacing w:after="0" w:line="240" w:lineRule="auto"/>
              <w:rPr>
                <w:rFonts w:eastAsia="Calibri" w:cstheme="minorHAnsi"/>
                <w:sz w:val="18"/>
                <w:szCs w:val="18"/>
              </w:rPr>
            </w:pPr>
          </w:p>
        </w:tc>
        <w:tc>
          <w:tcPr>
            <w:tcW w:w="1099" w:type="dxa"/>
            <w:gridSpan w:val="2"/>
          </w:tcPr>
          <w:p w14:paraId="06CD012B" w14:textId="77777777" w:rsidR="00C42BAA" w:rsidRPr="00CC6185" w:rsidRDefault="00C42BAA" w:rsidP="00193356">
            <w:pPr>
              <w:spacing w:after="0" w:line="240" w:lineRule="auto"/>
              <w:rPr>
                <w:rFonts w:eastAsia="Calibri" w:cstheme="minorHAnsi"/>
                <w:sz w:val="18"/>
                <w:szCs w:val="18"/>
              </w:rPr>
            </w:pPr>
          </w:p>
        </w:tc>
        <w:tc>
          <w:tcPr>
            <w:tcW w:w="1281" w:type="dxa"/>
            <w:gridSpan w:val="2"/>
          </w:tcPr>
          <w:p w14:paraId="01B277E9" w14:textId="77777777" w:rsidR="00C42BAA" w:rsidRPr="00CC6185" w:rsidRDefault="00C42BAA" w:rsidP="00193356">
            <w:pPr>
              <w:spacing w:after="0" w:line="240" w:lineRule="auto"/>
              <w:rPr>
                <w:rFonts w:eastAsia="Calibri" w:cstheme="minorHAnsi"/>
                <w:sz w:val="18"/>
                <w:szCs w:val="18"/>
              </w:rPr>
            </w:pPr>
          </w:p>
        </w:tc>
        <w:tc>
          <w:tcPr>
            <w:tcW w:w="1107" w:type="dxa"/>
          </w:tcPr>
          <w:p w14:paraId="36AEDC58" w14:textId="77777777" w:rsidR="00C42BAA" w:rsidRPr="00CC6185" w:rsidRDefault="00C42BAA" w:rsidP="00193356">
            <w:pPr>
              <w:spacing w:after="0" w:line="240" w:lineRule="auto"/>
              <w:rPr>
                <w:rFonts w:eastAsia="Calibri" w:cstheme="minorHAnsi"/>
                <w:sz w:val="18"/>
                <w:szCs w:val="18"/>
              </w:rPr>
            </w:pPr>
          </w:p>
        </w:tc>
      </w:tr>
      <w:tr w:rsidR="00C42BAA" w:rsidRPr="00CC6185" w14:paraId="38406762" w14:textId="77777777" w:rsidTr="00193356">
        <w:tc>
          <w:tcPr>
            <w:tcW w:w="2358" w:type="dxa"/>
            <w:gridSpan w:val="3"/>
          </w:tcPr>
          <w:p w14:paraId="7A5DC98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w:t>
            </w:r>
          </w:p>
        </w:tc>
        <w:tc>
          <w:tcPr>
            <w:tcW w:w="3330" w:type="dxa"/>
            <w:gridSpan w:val="4"/>
          </w:tcPr>
          <w:p w14:paraId="7B08A24B" w14:textId="77777777" w:rsidR="00C42BAA" w:rsidRPr="00CC6185" w:rsidRDefault="00C42BAA" w:rsidP="00193356">
            <w:pPr>
              <w:spacing w:after="0" w:line="240" w:lineRule="auto"/>
              <w:rPr>
                <w:rFonts w:eastAsia="Calibri" w:cstheme="minorHAnsi"/>
                <w:sz w:val="18"/>
                <w:szCs w:val="18"/>
              </w:rPr>
            </w:pPr>
          </w:p>
        </w:tc>
        <w:tc>
          <w:tcPr>
            <w:tcW w:w="1099" w:type="dxa"/>
            <w:gridSpan w:val="2"/>
          </w:tcPr>
          <w:p w14:paraId="15471341" w14:textId="77777777" w:rsidR="00C42BAA" w:rsidRPr="00CC6185" w:rsidRDefault="00C42BAA" w:rsidP="00193356">
            <w:pPr>
              <w:spacing w:after="0" w:line="240" w:lineRule="auto"/>
              <w:rPr>
                <w:rFonts w:eastAsia="Calibri" w:cstheme="minorHAnsi"/>
                <w:sz w:val="18"/>
                <w:szCs w:val="18"/>
              </w:rPr>
            </w:pPr>
          </w:p>
        </w:tc>
        <w:tc>
          <w:tcPr>
            <w:tcW w:w="1281" w:type="dxa"/>
            <w:gridSpan w:val="2"/>
          </w:tcPr>
          <w:p w14:paraId="62BA6FC4" w14:textId="77777777" w:rsidR="00C42BAA" w:rsidRPr="00CC6185" w:rsidRDefault="00C42BAA" w:rsidP="00193356">
            <w:pPr>
              <w:spacing w:after="0" w:line="240" w:lineRule="auto"/>
              <w:rPr>
                <w:rFonts w:eastAsia="Calibri" w:cstheme="minorHAnsi"/>
                <w:sz w:val="18"/>
                <w:szCs w:val="18"/>
              </w:rPr>
            </w:pPr>
          </w:p>
        </w:tc>
        <w:tc>
          <w:tcPr>
            <w:tcW w:w="1107" w:type="dxa"/>
          </w:tcPr>
          <w:p w14:paraId="255E932A" w14:textId="77777777" w:rsidR="00C42BAA" w:rsidRPr="00CC6185" w:rsidRDefault="00C42BAA" w:rsidP="00193356">
            <w:pPr>
              <w:spacing w:after="0" w:line="240" w:lineRule="auto"/>
              <w:rPr>
                <w:rFonts w:eastAsia="Calibri" w:cstheme="minorHAnsi"/>
                <w:sz w:val="18"/>
                <w:szCs w:val="18"/>
              </w:rPr>
            </w:pPr>
          </w:p>
        </w:tc>
      </w:tr>
      <w:tr w:rsidR="00C42BAA" w:rsidRPr="00CC6185" w14:paraId="3B3A3B01" w14:textId="77777777" w:rsidTr="00193356">
        <w:tc>
          <w:tcPr>
            <w:tcW w:w="2358" w:type="dxa"/>
            <w:gridSpan w:val="3"/>
          </w:tcPr>
          <w:p w14:paraId="19CAEC2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3.</w:t>
            </w:r>
          </w:p>
        </w:tc>
        <w:tc>
          <w:tcPr>
            <w:tcW w:w="3330" w:type="dxa"/>
            <w:gridSpan w:val="4"/>
          </w:tcPr>
          <w:p w14:paraId="18D15315" w14:textId="77777777" w:rsidR="00C42BAA" w:rsidRPr="00CC6185" w:rsidRDefault="00C42BAA" w:rsidP="00193356">
            <w:pPr>
              <w:spacing w:after="0" w:line="240" w:lineRule="auto"/>
              <w:rPr>
                <w:rFonts w:eastAsia="Calibri" w:cstheme="minorHAnsi"/>
                <w:sz w:val="18"/>
                <w:szCs w:val="18"/>
              </w:rPr>
            </w:pPr>
          </w:p>
        </w:tc>
        <w:tc>
          <w:tcPr>
            <w:tcW w:w="1099" w:type="dxa"/>
            <w:gridSpan w:val="2"/>
          </w:tcPr>
          <w:p w14:paraId="316CFCBC" w14:textId="77777777" w:rsidR="00C42BAA" w:rsidRPr="00CC6185" w:rsidRDefault="00C42BAA" w:rsidP="00193356">
            <w:pPr>
              <w:spacing w:after="0" w:line="240" w:lineRule="auto"/>
              <w:rPr>
                <w:rFonts w:eastAsia="Calibri" w:cstheme="minorHAnsi"/>
                <w:sz w:val="18"/>
                <w:szCs w:val="18"/>
              </w:rPr>
            </w:pPr>
          </w:p>
        </w:tc>
        <w:tc>
          <w:tcPr>
            <w:tcW w:w="1281" w:type="dxa"/>
            <w:gridSpan w:val="2"/>
          </w:tcPr>
          <w:p w14:paraId="3D28834D" w14:textId="77777777" w:rsidR="00C42BAA" w:rsidRPr="00CC6185" w:rsidRDefault="00C42BAA" w:rsidP="00193356">
            <w:pPr>
              <w:spacing w:after="0" w:line="240" w:lineRule="auto"/>
              <w:rPr>
                <w:rFonts w:eastAsia="Calibri" w:cstheme="minorHAnsi"/>
                <w:sz w:val="18"/>
                <w:szCs w:val="18"/>
              </w:rPr>
            </w:pPr>
          </w:p>
        </w:tc>
        <w:tc>
          <w:tcPr>
            <w:tcW w:w="1107" w:type="dxa"/>
          </w:tcPr>
          <w:p w14:paraId="5641F3FE" w14:textId="77777777" w:rsidR="00C42BAA" w:rsidRPr="00CC6185" w:rsidRDefault="00C42BAA" w:rsidP="00193356">
            <w:pPr>
              <w:spacing w:after="0" w:line="240" w:lineRule="auto"/>
              <w:rPr>
                <w:rFonts w:eastAsia="Calibri" w:cstheme="minorHAnsi"/>
                <w:sz w:val="18"/>
                <w:szCs w:val="18"/>
              </w:rPr>
            </w:pPr>
          </w:p>
        </w:tc>
      </w:tr>
      <w:tr w:rsidR="00C42BAA" w:rsidRPr="00CC6185" w14:paraId="7EEF33EE" w14:textId="77777777" w:rsidTr="00193356">
        <w:trPr>
          <w:trHeight w:val="278"/>
        </w:trPr>
        <w:tc>
          <w:tcPr>
            <w:tcW w:w="1638" w:type="dxa"/>
          </w:tcPr>
          <w:p w14:paraId="43F66623" w14:textId="77777777" w:rsidR="00C42BAA" w:rsidRPr="00CC6185" w:rsidRDefault="00C42BAA" w:rsidP="00193356">
            <w:pPr>
              <w:spacing w:after="0" w:line="240" w:lineRule="auto"/>
              <w:rPr>
                <w:rFonts w:eastAsia="Calibri" w:cstheme="minorHAnsi"/>
                <w:sz w:val="18"/>
                <w:szCs w:val="18"/>
              </w:rPr>
            </w:pPr>
          </w:p>
        </w:tc>
        <w:tc>
          <w:tcPr>
            <w:tcW w:w="7537" w:type="dxa"/>
            <w:gridSpan w:val="11"/>
          </w:tcPr>
          <w:p w14:paraId="5EB91F36" w14:textId="77777777" w:rsidR="00C42BAA" w:rsidRPr="00CC6185" w:rsidRDefault="00C42BAA" w:rsidP="00193356">
            <w:pPr>
              <w:spacing w:after="0" w:line="240" w:lineRule="auto"/>
              <w:rPr>
                <w:rFonts w:eastAsia="Calibri" w:cstheme="minorHAnsi"/>
                <w:sz w:val="18"/>
                <w:szCs w:val="18"/>
              </w:rPr>
            </w:pPr>
          </w:p>
        </w:tc>
      </w:tr>
      <w:tr w:rsidR="00C42BAA" w:rsidRPr="00CC6185" w14:paraId="53305856" w14:textId="77777777" w:rsidTr="00193356">
        <w:tc>
          <w:tcPr>
            <w:tcW w:w="1638" w:type="dxa"/>
          </w:tcPr>
          <w:p w14:paraId="39A81F1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f. Location(s)</w:t>
            </w:r>
          </w:p>
        </w:tc>
        <w:tc>
          <w:tcPr>
            <w:tcW w:w="7537" w:type="dxa"/>
            <w:gridSpan w:val="11"/>
          </w:tcPr>
          <w:p w14:paraId="01BD389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Koutiala and Bougouni circles/Mali (528 farmers, 22 villages with 24 farmers per village)</w:t>
            </w:r>
          </w:p>
        </w:tc>
      </w:tr>
      <w:tr w:rsidR="00C42BAA" w:rsidRPr="00CC6185" w14:paraId="15194643" w14:textId="77777777" w:rsidTr="00193356">
        <w:tc>
          <w:tcPr>
            <w:tcW w:w="1638" w:type="dxa"/>
          </w:tcPr>
          <w:p w14:paraId="00B9BB8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g. Start</w:t>
            </w:r>
          </w:p>
        </w:tc>
        <w:tc>
          <w:tcPr>
            <w:tcW w:w="7537" w:type="dxa"/>
            <w:gridSpan w:val="11"/>
          </w:tcPr>
          <w:p w14:paraId="705C042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April 01, 2017</w:t>
            </w:r>
          </w:p>
        </w:tc>
      </w:tr>
      <w:tr w:rsidR="00C42BAA" w:rsidRPr="00CC6185" w14:paraId="6F2278D7" w14:textId="77777777" w:rsidTr="00193356">
        <w:tc>
          <w:tcPr>
            <w:tcW w:w="1638" w:type="dxa"/>
          </w:tcPr>
          <w:p w14:paraId="05A9266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h. End</w:t>
            </w:r>
          </w:p>
        </w:tc>
        <w:tc>
          <w:tcPr>
            <w:tcW w:w="7537" w:type="dxa"/>
            <w:gridSpan w:val="11"/>
          </w:tcPr>
          <w:p w14:paraId="4533CBE9"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December 31, 2017</w:t>
            </w:r>
          </w:p>
        </w:tc>
      </w:tr>
      <w:tr w:rsidR="00C42BAA" w:rsidRPr="00CC6185" w14:paraId="5372303A" w14:textId="77777777" w:rsidTr="00193356">
        <w:tc>
          <w:tcPr>
            <w:tcW w:w="1638" w:type="dxa"/>
          </w:tcPr>
          <w:p w14:paraId="1882D016" w14:textId="77777777" w:rsidR="00C42BAA" w:rsidRPr="00CC6185" w:rsidRDefault="00C42BAA" w:rsidP="00193356">
            <w:pPr>
              <w:spacing w:after="0" w:line="240" w:lineRule="auto"/>
              <w:rPr>
                <w:rFonts w:eastAsia="Calibri" w:cstheme="minorHAnsi"/>
                <w:sz w:val="18"/>
                <w:szCs w:val="18"/>
              </w:rPr>
            </w:pPr>
          </w:p>
        </w:tc>
        <w:tc>
          <w:tcPr>
            <w:tcW w:w="7537" w:type="dxa"/>
            <w:gridSpan w:val="11"/>
          </w:tcPr>
          <w:p w14:paraId="6D7598C2" w14:textId="77777777" w:rsidR="00C42BAA" w:rsidRPr="00CC6185" w:rsidRDefault="00C42BAA" w:rsidP="00193356">
            <w:pPr>
              <w:spacing w:after="0" w:line="240" w:lineRule="auto"/>
              <w:rPr>
                <w:rFonts w:eastAsia="Calibri" w:cstheme="minorHAnsi"/>
                <w:sz w:val="18"/>
                <w:szCs w:val="18"/>
              </w:rPr>
            </w:pPr>
          </w:p>
        </w:tc>
      </w:tr>
      <w:tr w:rsidR="00C42BAA" w:rsidRPr="00CC6185" w14:paraId="1C3EEFE8" w14:textId="77777777" w:rsidTr="00193356">
        <w:tc>
          <w:tcPr>
            <w:tcW w:w="9175" w:type="dxa"/>
            <w:gridSpan w:val="12"/>
          </w:tcPr>
          <w:p w14:paraId="5EB114A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1. Justification</w:t>
            </w:r>
          </w:p>
          <w:p w14:paraId="4A7361D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In Mali, sorghum and millet are used by farmers as staple food, especially in rural areas. With the continual increasing of livestock coupled with the diminution of natural pastures, crops residues are planning important role in animal feeding. Farmers actually are using landraces residues as fodder but the quantity and especially the quality of this feed is limited. The stems are tall and hard due to high lignin content which negatively influence fodder digestibility. Also, local varieties and improved Open Pollinated Varieties (OPVs) varieties have the yield platooned </w:t>
            </w:r>
          </w:p>
          <w:p w14:paraId="477CDD3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New varieties of sorghum combing grain yield (around 2t/ha), fodder yield (15 to 20 t/ha for fresh stover) and quality (green leaves until grain maturity) are now available. In addition to these varieties, hybrids with high yield were developed. These varieties and hybrids were tested during phase one of Africa RISING program in different agro-ecologies and seed production is going-in with farmers’ cooperatives. Therefore this activity was proposed for scaling trough four technology parks, farmers’ fields and through linking farmer’s producers to seed cooperatives where they are available. With these varieties, farmers could make double gain and also increase their productivity and income.</w:t>
            </w:r>
          </w:p>
        </w:tc>
      </w:tr>
      <w:tr w:rsidR="00C42BAA" w:rsidRPr="00CC6185" w14:paraId="7C3F4286" w14:textId="77777777" w:rsidTr="00193356">
        <w:tc>
          <w:tcPr>
            <w:tcW w:w="9175" w:type="dxa"/>
            <w:gridSpan w:val="12"/>
            <w:tcBorders>
              <w:top w:val="single" w:sz="4" w:space="0" w:color="auto"/>
              <w:left w:val="single" w:sz="4" w:space="0" w:color="auto"/>
              <w:bottom w:val="single" w:sz="4" w:space="0" w:color="auto"/>
              <w:right w:val="single" w:sz="4" w:space="0" w:color="auto"/>
            </w:tcBorders>
          </w:tcPr>
          <w:p w14:paraId="35864CD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 Objectives</w:t>
            </w:r>
          </w:p>
        </w:tc>
      </w:tr>
      <w:tr w:rsidR="00C42BAA" w:rsidRPr="00CC6185" w14:paraId="5E730724" w14:textId="77777777" w:rsidTr="00193356">
        <w:tc>
          <w:tcPr>
            <w:tcW w:w="9175" w:type="dxa"/>
            <w:gridSpan w:val="12"/>
            <w:tcBorders>
              <w:top w:val="single" w:sz="4" w:space="0" w:color="auto"/>
              <w:left w:val="single" w:sz="4" w:space="0" w:color="auto"/>
              <w:bottom w:val="single" w:sz="4" w:space="0" w:color="auto"/>
              <w:right w:val="single" w:sz="4" w:space="0" w:color="auto"/>
            </w:tcBorders>
          </w:tcPr>
          <w:p w14:paraId="21E80E2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2.1 Diversify sorghum varieties grown by farmers by introducing new varieties</w:t>
            </w:r>
          </w:p>
        </w:tc>
      </w:tr>
      <w:tr w:rsidR="00C42BAA" w:rsidRPr="00CC6185" w14:paraId="74E75DE0" w14:textId="77777777" w:rsidTr="00193356">
        <w:tc>
          <w:tcPr>
            <w:tcW w:w="9175" w:type="dxa"/>
            <w:gridSpan w:val="12"/>
            <w:tcBorders>
              <w:top w:val="single" w:sz="4" w:space="0" w:color="auto"/>
              <w:left w:val="single" w:sz="4" w:space="0" w:color="auto"/>
              <w:bottom w:val="single" w:sz="4" w:space="0" w:color="auto"/>
              <w:right w:val="single" w:sz="4" w:space="0" w:color="auto"/>
            </w:tcBorders>
          </w:tcPr>
          <w:p w14:paraId="7DE5D34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2.2 Intensify farmers production through dual/multi-purpose sorghum varieties and high yielding hybrids</w:t>
            </w:r>
          </w:p>
        </w:tc>
      </w:tr>
      <w:tr w:rsidR="00C42BAA" w:rsidRPr="00CC6185" w14:paraId="5E60CE7B" w14:textId="77777777" w:rsidTr="00193356">
        <w:tc>
          <w:tcPr>
            <w:tcW w:w="9175" w:type="dxa"/>
            <w:gridSpan w:val="12"/>
            <w:tcBorders>
              <w:top w:val="single" w:sz="4" w:space="0" w:color="auto"/>
              <w:left w:val="single" w:sz="4" w:space="0" w:color="auto"/>
              <w:bottom w:val="single" w:sz="4" w:space="0" w:color="auto"/>
              <w:right w:val="single" w:sz="4" w:space="0" w:color="auto"/>
            </w:tcBorders>
          </w:tcPr>
          <w:p w14:paraId="6B0949C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2.3 Ensure availability of dual-multipurpose sorghum/hybrids seed for 2018 activities</w:t>
            </w:r>
          </w:p>
        </w:tc>
      </w:tr>
      <w:tr w:rsidR="00C42BAA" w:rsidRPr="00CC6185" w14:paraId="5F9EBCD5" w14:textId="77777777" w:rsidTr="00193356">
        <w:tc>
          <w:tcPr>
            <w:tcW w:w="9175" w:type="dxa"/>
            <w:gridSpan w:val="12"/>
            <w:tcBorders>
              <w:top w:val="single" w:sz="4" w:space="0" w:color="auto"/>
              <w:left w:val="single" w:sz="4" w:space="0" w:color="auto"/>
              <w:bottom w:val="single" w:sz="4" w:space="0" w:color="auto"/>
              <w:right w:val="single" w:sz="4" w:space="0" w:color="auto"/>
            </w:tcBorders>
          </w:tcPr>
          <w:p w14:paraId="42DE2784" w14:textId="77777777" w:rsidR="00C42BAA" w:rsidRPr="00CC6185" w:rsidRDefault="00C42BAA" w:rsidP="00193356">
            <w:pPr>
              <w:spacing w:after="0" w:line="240" w:lineRule="auto"/>
              <w:rPr>
                <w:rFonts w:eastAsia="Calibri" w:cstheme="minorHAnsi"/>
                <w:sz w:val="18"/>
                <w:szCs w:val="18"/>
              </w:rPr>
            </w:pPr>
          </w:p>
        </w:tc>
      </w:tr>
      <w:tr w:rsidR="00C42BAA" w:rsidRPr="00CC6185" w14:paraId="28941C8D" w14:textId="77777777" w:rsidTr="00193356">
        <w:tc>
          <w:tcPr>
            <w:tcW w:w="9175" w:type="dxa"/>
            <w:gridSpan w:val="12"/>
            <w:tcBorders>
              <w:top w:val="single" w:sz="4" w:space="0" w:color="auto"/>
              <w:left w:val="single" w:sz="4" w:space="0" w:color="auto"/>
              <w:bottom w:val="single" w:sz="4" w:space="0" w:color="auto"/>
              <w:right w:val="single" w:sz="4" w:space="0" w:color="auto"/>
            </w:tcBorders>
          </w:tcPr>
          <w:p w14:paraId="67BF14F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3. Research questions</w:t>
            </w:r>
          </w:p>
        </w:tc>
      </w:tr>
      <w:tr w:rsidR="00C42BAA" w:rsidRPr="00CC6185" w14:paraId="186BFBD6" w14:textId="77777777" w:rsidTr="00193356">
        <w:tc>
          <w:tcPr>
            <w:tcW w:w="9175" w:type="dxa"/>
            <w:gridSpan w:val="12"/>
            <w:tcBorders>
              <w:top w:val="single" w:sz="4" w:space="0" w:color="auto"/>
              <w:left w:val="single" w:sz="4" w:space="0" w:color="auto"/>
              <w:bottom w:val="single" w:sz="4" w:space="0" w:color="auto"/>
              <w:right w:val="single" w:sz="4" w:space="0" w:color="auto"/>
            </w:tcBorders>
          </w:tcPr>
          <w:p w14:paraId="5518186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3.1 N/A</w:t>
            </w:r>
          </w:p>
        </w:tc>
      </w:tr>
      <w:tr w:rsidR="00C42BAA" w:rsidRPr="00CC6185" w14:paraId="49ED172C" w14:textId="77777777" w:rsidTr="00193356">
        <w:tc>
          <w:tcPr>
            <w:tcW w:w="9175" w:type="dxa"/>
            <w:gridSpan w:val="12"/>
            <w:tcBorders>
              <w:top w:val="single" w:sz="4" w:space="0" w:color="auto"/>
              <w:left w:val="single" w:sz="4" w:space="0" w:color="auto"/>
              <w:bottom w:val="single" w:sz="4" w:space="0" w:color="auto"/>
              <w:right w:val="single" w:sz="4" w:space="0" w:color="auto"/>
            </w:tcBorders>
          </w:tcPr>
          <w:p w14:paraId="01A8F5D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3.3</w:t>
            </w:r>
          </w:p>
        </w:tc>
      </w:tr>
      <w:tr w:rsidR="00C42BAA" w:rsidRPr="00CC6185" w14:paraId="0FFCB09F" w14:textId="77777777" w:rsidTr="00193356">
        <w:tc>
          <w:tcPr>
            <w:tcW w:w="9175" w:type="dxa"/>
            <w:gridSpan w:val="12"/>
            <w:tcBorders>
              <w:top w:val="single" w:sz="4" w:space="0" w:color="auto"/>
              <w:left w:val="single" w:sz="4" w:space="0" w:color="auto"/>
              <w:bottom w:val="single" w:sz="4" w:space="0" w:color="auto"/>
              <w:right w:val="single" w:sz="4" w:space="0" w:color="auto"/>
            </w:tcBorders>
          </w:tcPr>
          <w:p w14:paraId="279EBE71" w14:textId="77777777" w:rsidR="00C42BAA" w:rsidRPr="00CC6185" w:rsidRDefault="00C42BAA" w:rsidP="00193356">
            <w:pPr>
              <w:spacing w:after="0" w:line="240" w:lineRule="auto"/>
              <w:rPr>
                <w:rFonts w:eastAsia="Calibri" w:cstheme="minorHAnsi"/>
                <w:sz w:val="18"/>
                <w:szCs w:val="18"/>
              </w:rPr>
            </w:pPr>
          </w:p>
        </w:tc>
      </w:tr>
      <w:tr w:rsidR="00C42BAA" w:rsidRPr="00CC6185" w14:paraId="510E3610" w14:textId="77777777" w:rsidTr="00193356">
        <w:tc>
          <w:tcPr>
            <w:tcW w:w="9175" w:type="dxa"/>
            <w:gridSpan w:val="12"/>
            <w:tcBorders>
              <w:top w:val="single" w:sz="4" w:space="0" w:color="auto"/>
              <w:left w:val="single" w:sz="4" w:space="0" w:color="auto"/>
              <w:bottom w:val="single" w:sz="4" w:space="0" w:color="auto"/>
              <w:right w:val="single" w:sz="4" w:space="0" w:color="auto"/>
            </w:tcBorders>
          </w:tcPr>
          <w:p w14:paraId="6C1086B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4. Procedures (survey methods, gender disaggregation, treatments, experimental design, sample size, etc). </w:t>
            </w:r>
          </w:p>
        </w:tc>
      </w:tr>
      <w:tr w:rsidR="00C42BAA" w:rsidRPr="00CC6185" w14:paraId="1DA5F1A3" w14:textId="77777777" w:rsidTr="00193356">
        <w:tc>
          <w:tcPr>
            <w:tcW w:w="9175" w:type="dxa"/>
            <w:gridSpan w:val="12"/>
            <w:tcBorders>
              <w:top w:val="single" w:sz="4" w:space="0" w:color="auto"/>
              <w:left w:val="single" w:sz="4" w:space="0" w:color="auto"/>
              <w:bottom w:val="single" w:sz="4" w:space="0" w:color="auto"/>
              <w:right w:val="single" w:sz="4" w:space="0" w:color="auto"/>
            </w:tcBorders>
          </w:tcPr>
          <w:p w14:paraId="293CD43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4.1 Identification of farmers integrating crop and livestock in their production system</w:t>
            </w:r>
          </w:p>
        </w:tc>
      </w:tr>
      <w:tr w:rsidR="00C42BAA" w:rsidRPr="00CC6185" w14:paraId="169D8E51" w14:textId="77777777" w:rsidTr="00193356">
        <w:tc>
          <w:tcPr>
            <w:tcW w:w="9175" w:type="dxa"/>
            <w:gridSpan w:val="12"/>
            <w:tcBorders>
              <w:top w:val="single" w:sz="4" w:space="0" w:color="auto"/>
              <w:left w:val="single" w:sz="4" w:space="0" w:color="auto"/>
              <w:bottom w:val="single" w:sz="4" w:space="0" w:color="auto"/>
              <w:right w:val="single" w:sz="4" w:space="0" w:color="auto"/>
            </w:tcBorders>
          </w:tcPr>
          <w:p w14:paraId="0233C1C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4.2 Evaluation of variety and hybrids by farmers (men and women) in their fields with farmers’ practices and improved practices (plants density and fertilizer application).</w:t>
            </w:r>
          </w:p>
        </w:tc>
      </w:tr>
      <w:tr w:rsidR="00C42BAA" w:rsidRPr="00CC6185" w14:paraId="29A8F567" w14:textId="77777777" w:rsidTr="00193356">
        <w:tc>
          <w:tcPr>
            <w:tcW w:w="9175" w:type="dxa"/>
            <w:gridSpan w:val="12"/>
            <w:tcBorders>
              <w:top w:val="single" w:sz="4" w:space="0" w:color="auto"/>
              <w:left w:val="single" w:sz="4" w:space="0" w:color="auto"/>
              <w:bottom w:val="single" w:sz="4" w:space="0" w:color="auto"/>
              <w:right w:val="single" w:sz="4" w:space="0" w:color="auto"/>
            </w:tcBorders>
          </w:tcPr>
          <w:p w14:paraId="3569748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4.3 Data collection and analysis </w:t>
            </w:r>
          </w:p>
        </w:tc>
      </w:tr>
      <w:tr w:rsidR="00C42BAA" w:rsidRPr="00CC6185" w14:paraId="638EC53A" w14:textId="77777777" w:rsidTr="00193356">
        <w:tc>
          <w:tcPr>
            <w:tcW w:w="9175" w:type="dxa"/>
            <w:gridSpan w:val="12"/>
            <w:tcBorders>
              <w:top w:val="single" w:sz="4" w:space="0" w:color="auto"/>
              <w:left w:val="single" w:sz="4" w:space="0" w:color="auto"/>
              <w:bottom w:val="single" w:sz="4" w:space="0" w:color="auto"/>
              <w:right w:val="single" w:sz="4" w:space="0" w:color="auto"/>
            </w:tcBorders>
          </w:tcPr>
          <w:p w14:paraId="51DB4264" w14:textId="77777777" w:rsidR="00C42BAA" w:rsidRPr="00CC6185" w:rsidRDefault="00C42BAA" w:rsidP="00193356">
            <w:pPr>
              <w:spacing w:after="0" w:line="240" w:lineRule="auto"/>
              <w:rPr>
                <w:rFonts w:eastAsia="Calibri" w:cstheme="minorHAnsi"/>
                <w:sz w:val="18"/>
                <w:szCs w:val="18"/>
              </w:rPr>
            </w:pPr>
          </w:p>
        </w:tc>
      </w:tr>
      <w:tr w:rsidR="00C42BAA" w:rsidRPr="00CC6185" w14:paraId="108426EA"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7731262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5. Data to be collected and uploaded</w:t>
            </w:r>
          </w:p>
        </w:tc>
        <w:tc>
          <w:tcPr>
            <w:tcW w:w="2497" w:type="dxa"/>
            <w:gridSpan w:val="4"/>
            <w:tcBorders>
              <w:top w:val="single" w:sz="4" w:space="0" w:color="auto"/>
              <w:left w:val="single" w:sz="4" w:space="0" w:color="auto"/>
              <w:bottom w:val="single" w:sz="4" w:space="0" w:color="auto"/>
              <w:right w:val="single" w:sz="4" w:space="0" w:color="auto"/>
            </w:tcBorders>
          </w:tcPr>
          <w:p w14:paraId="3392599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Responsibility/Institute</w:t>
            </w:r>
          </w:p>
        </w:tc>
      </w:tr>
      <w:tr w:rsidR="00C42BAA" w:rsidRPr="00CC6185" w14:paraId="29B60619"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38D59AC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5.1 List of farmers implementing the activity</w:t>
            </w:r>
          </w:p>
        </w:tc>
        <w:tc>
          <w:tcPr>
            <w:tcW w:w="2497" w:type="dxa"/>
            <w:gridSpan w:val="4"/>
            <w:tcBorders>
              <w:top w:val="single" w:sz="4" w:space="0" w:color="auto"/>
              <w:left w:val="single" w:sz="4" w:space="0" w:color="auto"/>
              <w:bottom w:val="single" w:sz="4" w:space="0" w:color="auto"/>
              <w:right w:val="single" w:sz="4" w:space="0" w:color="auto"/>
            </w:tcBorders>
          </w:tcPr>
          <w:p w14:paraId="75A0825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Site coordinator and Technician/ICRISAT</w:t>
            </w:r>
          </w:p>
        </w:tc>
      </w:tr>
      <w:tr w:rsidR="00C42BAA" w:rsidRPr="00CC6185" w14:paraId="4346A46B"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4714BE8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5.2 Feedbacks  of farmers during field days</w:t>
            </w:r>
          </w:p>
        </w:tc>
        <w:tc>
          <w:tcPr>
            <w:tcW w:w="2497" w:type="dxa"/>
            <w:gridSpan w:val="4"/>
            <w:tcBorders>
              <w:top w:val="single" w:sz="4" w:space="0" w:color="auto"/>
              <w:left w:val="single" w:sz="4" w:space="0" w:color="auto"/>
              <w:bottom w:val="single" w:sz="4" w:space="0" w:color="auto"/>
              <w:right w:val="single" w:sz="4" w:space="0" w:color="auto"/>
            </w:tcBorders>
          </w:tcPr>
          <w:p w14:paraId="01DE2BE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Baloua NEBIE/ICRISAT</w:t>
            </w:r>
          </w:p>
        </w:tc>
      </w:tr>
      <w:tr w:rsidR="00C42BAA" w:rsidRPr="00CC6185" w14:paraId="64CAA043"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081E678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5.3 Grain yield </w:t>
            </w:r>
          </w:p>
        </w:tc>
        <w:tc>
          <w:tcPr>
            <w:tcW w:w="2497" w:type="dxa"/>
            <w:gridSpan w:val="4"/>
            <w:tcBorders>
              <w:top w:val="single" w:sz="4" w:space="0" w:color="auto"/>
              <w:left w:val="single" w:sz="4" w:space="0" w:color="auto"/>
              <w:bottom w:val="single" w:sz="4" w:space="0" w:color="auto"/>
              <w:right w:val="single" w:sz="4" w:space="0" w:color="auto"/>
            </w:tcBorders>
          </w:tcPr>
          <w:p w14:paraId="1175870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Baloua NEBIE/ICRISAT</w:t>
            </w:r>
          </w:p>
        </w:tc>
      </w:tr>
      <w:tr w:rsidR="00C42BAA" w:rsidRPr="00CC6185" w14:paraId="303CBBC6"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4C73206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5.4 Plot survey (yields and input costs)</w:t>
            </w:r>
          </w:p>
        </w:tc>
        <w:tc>
          <w:tcPr>
            <w:tcW w:w="2497" w:type="dxa"/>
            <w:gridSpan w:val="4"/>
            <w:tcBorders>
              <w:top w:val="single" w:sz="4" w:space="0" w:color="auto"/>
              <w:left w:val="single" w:sz="4" w:space="0" w:color="auto"/>
              <w:bottom w:val="single" w:sz="4" w:space="0" w:color="auto"/>
              <w:right w:val="single" w:sz="4" w:space="0" w:color="auto"/>
            </w:tcBorders>
          </w:tcPr>
          <w:p w14:paraId="77AFD9A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Felix BADOLO/ICRISAT</w:t>
            </w:r>
          </w:p>
        </w:tc>
      </w:tr>
      <w:tr w:rsidR="00C42BAA" w:rsidRPr="00CC6185" w14:paraId="1B51F71A" w14:textId="77777777" w:rsidTr="00193356">
        <w:trPr>
          <w:trHeight w:val="255"/>
        </w:trPr>
        <w:tc>
          <w:tcPr>
            <w:tcW w:w="6678" w:type="dxa"/>
            <w:gridSpan w:val="8"/>
            <w:tcBorders>
              <w:top w:val="single" w:sz="4" w:space="0" w:color="auto"/>
              <w:left w:val="single" w:sz="4" w:space="0" w:color="auto"/>
              <w:bottom w:val="single" w:sz="4" w:space="0" w:color="auto"/>
              <w:right w:val="single" w:sz="4" w:space="0" w:color="auto"/>
            </w:tcBorders>
          </w:tcPr>
          <w:p w14:paraId="24FC5D1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5.4 Stover yield</w:t>
            </w:r>
          </w:p>
        </w:tc>
        <w:tc>
          <w:tcPr>
            <w:tcW w:w="2497" w:type="dxa"/>
            <w:gridSpan w:val="4"/>
            <w:tcBorders>
              <w:top w:val="single" w:sz="4" w:space="0" w:color="auto"/>
              <w:left w:val="single" w:sz="4" w:space="0" w:color="auto"/>
              <w:bottom w:val="single" w:sz="4" w:space="0" w:color="auto"/>
              <w:right w:val="single" w:sz="4" w:space="0" w:color="auto"/>
            </w:tcBorders>
          </w:tcPr>
          <w:p w14:paraId="008C241C" w14:textId="77777777" w:rsidR="00C42BAA" w:rsidRPr="00CC6185" w:rsidRDefault="00C42BAA" w:rsidP="00193356">
            <w:pPr>
              <w:spacing w:after="0" w:line="240" w:lineRule="auto"/>
              <w:rPr>
                <w:rFonts w:eastAsia="Calibri" w:cstheme="minorHAnsi"/>
                <w:sz w:val="18"/>
                <w:szCs w:val="18"/>
              </w:rPr>
            </w:pPr>
          </w:p>
        </w:tc>
      </w:tr>
      <w:tr w:rsidR="00C42BAA" w:rsidRPr="00CC6185" w14:paraId="2A01196E" w14:textId="77777777" w:rsidTr="00193356">
        <w:tc>
          <w:tcPr>
            <w:tcW w:w="9175" w:type="dxa"/>
            <w:gridSpan w:val="12"/>
            <w:tcBorders>
              <w:top w:val="single" w:sz="4" w:space="0" w:color="auto"/>
              <w:left w:val="single" w:sz="4" w:space="0" w:color="auto"/>
              <w:bottom w:val="single" w:sz="4" w:space="0" w:color="auto"/>
              <w:right w:val="single" w:sz="4" w:space="0" w:color="auto"/>
            </w:tcBorders>
          </w:tcPr>
          <w:p w14:paraId="32816B60" w14:textId="77777777" w:rsidR="00C42BAA" w:rsidRPr="00CC6185" w:rsidRDefault="00C42BAA" w:rsidP="00193356">
            <w:pPr>
              <w:spacing w:after="0" w:line="240" w:lineRule="auto"/>
              <w:rPr>
                <w:rFonts w:eastAsia="Calibri" w:cstheme="minorHAnsi"/>
                <w:sz w:val="18"/>
                <w:szCs w:val="18"/>
              </w:rPr>
            </w:pPr>
          </w:p>
        </w:tc>
      </w:tr>
      <w:tr w:rsidR="00C42BAA" w:rsidRPr="00CC6185" w14:paraId="3F4ECCE4" w14:textId="77777777" w:rsidTr="00193356">
        <w:tc>
          <w:tcPr>
            <w:tcW w:w="9175" w:type="dxa"/>
            <w:gridSpan w:val="12"/>
            <w:tcBorders>
              <w:top w:val="single" w:sz="4" w:space="0" w:color="auto"/>
              <w:left w:val="single" w:sz="4" w:space="0" w:color="auto"/>
              <w:bottom w:val="single" w:sz="4" w:space="0" w:color="auto"/>
              <w:right w:val="single" w:sz="4" w:space="0" w:color="auto"/>
            </w:tcBorders>
          </w:tcPr>
          <w:p w14:paraId="0739611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6. Milestones</w:t>
            </w:r>
          </w:p>
        </w:tc>
      </w:tr>
      <w:tr w:rsidR="00C42BAA" w:rsidRPr="00CC6185" w14:paraId="056A5377"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4D172FFD"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Deliverables</w:t>
            </w:r>
          </w:p>
        </w:tc>
        <w:tc>
          <w:tcPr>
            <w:tcW w:w="3745" w:type="dxa"/>
            <w:gridSpan w:val="5"/>
            <w:tcBorders>
              <w:top w:val="single" w:sz="4" w:space="0" w:color="auto"/>
              <w:left w:val="single" w:sz="4" w:space="0" w:color="auto"/>
              <w:bottom w:val="single" w:sz="4" w:space="0" w:color="auto"/>
              <w:right w:val="single" w:sz="4" w:space="0" w:color="auto"/>
            </w:tcBorders>
          </w:tcPr>
          <w:p w14:paraId="0D98E75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Means of verification</w:t>
            </w:r>
          </w:p>
        </w:tc>
        <w:tc>
          <w:tcPr>
            <w:tcW w:w="1542" w:type="dxa"/>
            <w:gridSpan w:val="2"/>
            <w:tcBorders>
              <w:top w:val="single" w:sz="4" w:space="0" w:color="auto"/>
              <w:left w:val="single" w:sz="4" w:space="0" w:color="auto"/>
              <w:bottom w:val="single" w:sz="4" w:space="0" w:color="auto"/>
              <w:right w:val="single" w:sz="4" w:space="0" w:color="auto"/>
            </w:tcBorders>
          </w:tcPr>
          <w:p w14:paraId="3DEE98D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Date</w:t>
            </w:r>
          </w:p>
        </w:tc>
      </w:tr>
      <w:tr w:rsidR="00C42BAA" w:rsidRPr="00CC6185" w14:paraId="00E5E322"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5B10AA29"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6.1 Identification of Farmers testers by site coordinators</w:t>
            </w:r>
          </w:p>
        </w:tc>
        <w:tc>
          <w:tcPr>
            <w:tcW w:w="3745" w:type="dxa"/>
            <w:gridSpan w:val="5"/>
            <w:tcBorders>
              <w:top w:val="single" w:sz="4" w:space="0" w:color="auto"/>
              <w:left w:val="single" w:sz="4" w:space="0" w:color="auto"/>
              <w:bottom w:val="single" w:sz="4" w:space="0" w:color="auto"/>
              <w:right w:val="single" w:sz="4" w:space="0" w:color="auto"/>
            </w:tcBorders>
          </w:tcPr>
          <w:p w14:paraId="295CCDF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List of testers, phone numbers</w:t>
            </w:r>
          </w:p>
        </w:tc>
        <w:tc>
          <w:tcPr>
            <w:tcW w:w="1542" w:type="dxa"/>
            <w:gridSpan w:val="2"/>
            <w:tcBorders>
              <w:top w:val="single" w:sz="4" w:space="0" w:color="auto"/>
              <w:left w:val="single" w:sz="4" w:space="0" w:color="auto"/>
              <w:bottom w:val="single" w:sz="4" w:space="0" w:color="auto"/>
              <w:right w:val="single" w:sz="4" w:space="0" w:color="auto"/>
            </w:tcBorders>
          </w:tcPr>
          <w:p w14:paraId="6857871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April 30, 2017</w:t>
            </w:r>
          </w:p>
        </w:tc>
      </w:tr>
      <w:tr w:rsidR="00C42BAA" w:rsidRPr="00CC6185" w14:paraId="1F38B222"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0E47532A"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lastRenderedPageBreak/>
              <w:t>6.2 Seed and protocols preparation and delivering to site coordinators</w:t>
            </w:r>
          </w:p>
        </w:tc>
        <w:tc>
          <w:tcPr>
            <w:tcW w:w="3745" w:type="dxa"/>
            <w:gridSpan w:val="5"/>
            <w:tcBorders>
              <w:top w:val="single" w:sz="4" w:space="0" w:color="auto"/>
              <w:left w:val="single" w:sz="4" w:space="0" w:color="auto"/>
              <w:bottom w:val="single" w:sz="4" w:space="0" w:color="auto"/>
              <w:right w:val="single" w:sz="4" w:space="0" w:color="auto"/>
            </w:tcBorders>
          </w:tcPr>
          <w:p w14:paraId="614E347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Availability of protocols, seed packages, call site coordinators</w:t>
            </w:r>
          </w:p>
        </w:tc>
        <w:tc>
          <w:tcPr>
            <w:tcW w:w="1542" w:type="dxa"/>
            <w:gridSpan w:val="2"/>
            <w:tcBorders>
              <w:top w:val="single" w:sz="4" w:space="0" w:color="auto"/>
              <w:left w:val="single" w:sz="4" w:space="0" w:color="auto"/>
              <w:bottom w:val="single" w:sz="4" w:space="0" w:color="auto"/>
              <w:right w:val="single" w:sz="4" w:space="0" w:color="auto"/>
            </w:tcBorders>
          </w:tcPr>
          <w:p w14:paraId="1040C0F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May 31, 2017</w:t>
            </w:r>
          </w:p>
        </w:tc>
      </w:tr>
      <w:tr w:rsidR="00C42BAA" w:rsidRPr="00CC6185" w14:paraId="3962DFDB"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5D167E5E"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6.3 Training of sites coordinators, technicians and farmers focal points on trials installation and management</w:t>
            </w:r>
          </w:p>
        </w:tc>
        <w:tc>
          <w:tcPr>
            <w:tcW w:w="3745" w:type="dxa"/>
            <w:gridSpan w:val="5"/>
            <w:tcBorders>
              <w:top w:val="single" w:sz="4" w:space="0" w:color="auto"/>
              <w:left w:val="single" w:sz="4" w:space="0" w:color="auto"/>
              <w:bottom w:val="single" w:sz="4" w:space="0" w:color="auto"/>
              <w:right w:val="single" w:sz="4" w:space="0" w:color="auto"/>
            </w:tcBorders>
          </w:tcPr>
          <w:p w14:paraId="42FAC8F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List of participants, contact information</w:t>
            </w:r>
          </w:p>
        </w:tc>
        <w:tc>
          <w:tcPr>
            <w:tcW w:w="1542" w:type="dxa"/>
            <w:gridSpan w:val="2"/>
            <w:tcBorders>
              <w:top w:val="single" w:sz="4" w:space="0" w:color="auto"/>
              <w:left w:val="single" w:sz="4" w:space="0" w:color="auto"/>
              <w:bottom w:val="single" w:sz="4" w:space="0" w:color="auto"/>
              <w:right w:val="single" w:sz="4" w:space="0" w:color="auto"/>
            </w:tcBorders>
          </w:tcPr>
          <w:p w14:paraId="29FBBBD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June 15, 2017</w:t>
            </w:r>
          </w:p>
        </w:tc>
      </w:tr>
      <w:tr w:rsidR="00C42BAA" w:rsidRPr="00CC6185" w14:paraId="361F4508"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2132B4D8"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 xml:space="preserve">6.4 Farmers field day </w:t>
            </w:r>
          </w:p>
        </w:tc>
        <w:tc>
          <w:tcPr>
            <w:tcW w:w="3745" w:type="dxa"/>
            <w:gridSpan w:val="5"/>
            <w:tcBorders>
              <w:top w:val="single" w:sz="4" w:space="0" w:color="auto"/>
              <w:left w:val="single" w:sz="4" w:space="0" w:color="auto"/>
              <w:bottom w:val="single" w:sz="4" w:space="0" w:color="auto"/>
              <w:right w:val="single" w:sz="4" w:space="0" w:color="auto"/>
            </w:tcBorders>
          </w:tcPr>
          <w:p w14:paraId="3150859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List of farmers visiting trials</w:t>
            </w:r>
          </w:p>
        </w:tc>
        <w:tc>
          <w:tcPr>
            <w:tcW w:w="1542" w:type="dxa"/>
            <w:gridSpan w:val="2"/>
            <w:tcBorders>
              <w:top w:val="single" w:sz="4" w:space="0" w:color="auto"/>
              <w:left w:val="single" w:sz="4" w:space="0" w:color="auto"/>
              <w:bottom w:val="single" w:sz="4" w:space="0" w:color="auto"/>
              <w:right w:val="single" w:sz="4" w:space="0" w:color="auto"/>
            </w:tcBorders>
          </w:tcPr>
          <w:p w14:paraId="79225B8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October 30, 2017</w:t>
            </w:r>
          </w:p>
        </w:tc>
      </w:tr>
      <w:tr w:rsidR="00C42BAA" w:rsidRPr="00CC6185" w14:paraId="7DC6AD90"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68A813DA"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6.5 Data collection/harvesting and analysis</w:t>
            </w:r>
          </w:p>
        </w:tc>
        <w:tc>
          <w:tcPr>
            <w:tcW w:w="3745" w:type="dxa"/>
            <w:gridSpan w:val="5"/>
            <w:tcBorders>
              <w:top w:val="single" w:sz="4" w:space="0" w:color="auto"/>
              <w:left w:val="single" w:sz="4" w:space="0" w:color="auto"/>
              <w:bottom w:val="single" w:sz="4" w:space="0" w:color="auto"/>
              <w:right w:val="single" w:sz="4" w:space="0" w:color="auto"/>
            </w:tcBorders>
          </w:tcPr>
          <w:p w14:paraId="130E8B2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Protocols, data base, etc.</w:t>
            </w:r>
          </w:p>
        </w:tc>
        <w:tc>
          <w:tcPr>
            <w:tcW w:w="1542" w:type="dxa"/>
            <w:gridSpan w:val="2"/>
            <w:tcBorders>
              <w:top w:val="single" w:sz="4" w:space="0" w:color="auto"/>
              <w:left w:val="single" w:sz="4" w:space="0" w:color="auto"/>
              <w:bottom w:val="single" w:sz="4" w:space="0" w:color="auto"/>
              <w:right w:val="single" w:sz="4" w:space="0" w:color="auto"/>
            </w:tcBorders>
          </w:tcPr>
          <w:p w14:paraId="2FFC514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November 30-December 31, 2017</w:t>
            </w:r>
          </w:p>
        </w:tc>
      </w:tr>
      <w:tr w:rsidR="00C42BAA" w:rsidRPr="00CC6185" w14:paraId="18EF4342" w14:textId="77777777" w:rsidTr="00193356">
        <w:tc>
          <w:tcPr>
            <w:tcW w:w="9175" w:type="dxa"/>
            <w:gridSpan w:val="12"/>
            <w:tcBorders>
              <w:top w:val="single" w:sz="4" w:space="0" w:color="auto"/>
              <w:left w:val="single" w:sz="4" w:space="0" w:color="auto"/>
              <w:bottom w:val="single" w:sz="4" w:space="0" w:color="auto"/>
              <w:right w:val="single" w:sz="4" w:space="0" w:color="auto"/>
            </w:tcBorders>
          </w:tcPr>
          <w:p w14:paraId="49FD63EC" w14:textId="77777777" w:rsidR="00C42BAA" w:rsidRPr="00CC6185" w:rsidRDefault="00C42BAA" w:rsidP="00193356">
            <w:pPr>
              <w:spacing w:after="0" w:line="240" w:lineRule="auto"/>
              <w:rPr>
                <w:rFonts w:eastAsia="Calibri" w:cstheme="minorHAnsi"/>
                <w:sz w:val="18"/>
                <w:szCs w:val="18"/>
              </w:rPr>
            </w:pPr>
          </w:p>
        </w:tc>
      </w:tr>
      <w:tr w:rsidR="00C42BAA" w:rsidRPr="00CC6185" w14:paraId="0199CF1E" w14:textId="77777777" w:rsidTr="00193356">
        <w:tc>
          <w:tcPr>
            <w:tcW w:w="9175" w:type="dxa"/>
            <w:gridSpan w:val="12"/>
            <w:tcBorders>
              <w:top w:val="single" w:sz="4" w:space="0" w:color="auto"/>
              <w:left w:val="single" w:sz="4" w:space="0" w:color="auto"/>
              <w:bottom w:val="single" w:sz="4" w:space="0" w:color="auto"/>
              <w:right w:val="single" w:sz="4" w:space="0" w:color="auto"/>
            </w:tcBorders>
          </w:tcPr>
          <w:p w14:paraId="2DF3EB6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7. Sustainable intensification indicators </w:t>
            </w:r>
          </w:p>
        </w:tc>
      </w:tr>
      <w:tr w:rsidR="00C42BAA" w:rsidRPr="00CC6185" w14:paraId="222834C5"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04AB747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7.1 Productivity</w:t>
            </w:r>
          </w:p>
        </w:tc>
        <w:tc>
          <w:tcPr>
            <w:tcW w:w="7177" w:type="dxa"/>
            <w:gridSpan w:val="10"/>
            <w:tcBorders>
              <w:top w:val="single" w:sz="4" w:space="0" w:color="auto"/>
              <w:left w:val="single" w:sz="4" w:space="0" w:color="auto"/>
              <w:bottom w:val="single" w:sz="4" w:space="0" w:color="auto"/>
              <w:right w:val="single" w:sz="4" w:space="0" w:color="auto"/>
            </w:tcBorders>
          </w:tcPr>
          <w:p w14:paraId="409EAB8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Yield/ha</w:t>
            </w:r>
          </w:p>
        </w:tc>
      </w:tr>
      <w:tr w:rsidR="00C42BAA" w:rsidRPr="00CC6185" w14:paraId="22892A6E"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7B7D3D6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7.2 Environmental</w:t>
            </w:r>
          </w:p>
        </w:tc>
        <w:tc>
          <w:tcPr>
            <w:tcW w:w="7177" w:type="dxa"/>
            <w:gridSpan w:val="10"/>
            <w:tcBorders>
              <w:top w:val="single" w:sz="4" w:space="0" w:color="auto"/>
              <w:left w:val="single" w:sz="4" w:space="0" w:color="auto"/>
              <w:bottom w:val="single" w:sz="4" w:space="0" w:color="auto"/>
              <w:right w:val="single" w:sz="4" w:space="0" w:color="auto"/>
            </w:tcBorders>
          </w:tcPr>
          <w:p w14:paraId="0EA9C8CD" w14:textId="77777777" w:rsidR="00C42BAA" w:rsidRPr="00CC6185" w:rsidRDefault="00C42BAA" w:rsidP="00193356">
            <w:pPr>
              <w:spacing w:after="0" w:line="240" w:lineRule="auto"/>
              <w:rPr>
                <w:rFonts w:eastAsia="Calibri" w:cstheme="minorHAnsi"/>
                <w:sz w:val="18"/>
                <w:szCs w:val="18"/>
              </w:rPr>
            </w:pPr>
          </w:p>
        </w:tc>
      </w:tr>
      <w:tr w:rsidR="00C42BAA" w:rsidRPr="00CC6185" w14:paraId="4D27742E"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032D7C2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7.3 Economic</w:t>
            </w:r>
          </w:p>
        </w:tc>
        <w:tc>
          <w:tcPr>
            <w:tcW w:w="7177" w:type="dxa"/>
            <w:gridSpan w:val="10"/>
            <w:tcBorders>
              <w:top w:val="single" w:sz="4" w:space="0" w:color="auto"/>
              <w:left w:val="single" w:sz="4" w:space="0" w:color="auto"/>
              <w:bottom w:val="single" w:sz="4" w:space="0" w:color="auto"/>
              <w:right w:val="single" w:sz="4" w:space="0" w:color="auto"/>
            </w:tcBorders>
          </w:tcPr>
          <w:p w14:paraId="0300B4D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Net income/ha</w:t>
            </w:r>
          </w:p>
        </w:tc>
      </w:tr>
      <w:tr w:rsidR="00C42BAA" w:rsidRPr="00CC6185" w14:paraId="6087A53A"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7DA0D6C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7.4 Social</w:t>
            </w:r>
          </w:p>
        </w:tc>
        <w:tc>
          <w:tcPr>
            <w:tcW w:w="7177" w:type="dxa"/>
            <w:gridSpan w:val="10"/>
            <w:tcBorders>
              <w:top w:val="single" w:sz="4" w:space="0" w:color="auto"/>
              <w:left w:val="single" w:sz="4" w:space="0" w:color="auto"/>
              <w:bottom w:val="single" w:sz="4" w:space="0" w:color="auto"/>
              <w:right w:val="single" w:sz="4" w:space="0" w:color="auto"/>
            </w:tcBorders>
          </w:tcPr>
          <w:p w14:paraId="1E5C9332" w14:textId="77777777" w:rsidR="00C42BAA" w:rsidRPr="00CC6185" w:rsidRDefault="00C42BAA" w:rsidP="00193356">
            <w:pPr>
              <w:spacing w:after="0" w:line="240" w:lineRule="auto"/>
              <w:rPr>
                <w:rFonts w:eastAsia="Calibri" w:cstheme="minorHAnsi"/>
                <w:sz w:val="18"/>
                <w:szCs w:val="18"/>
              </w:rPr>
            </w:pPr>
          </w:p>
        </w:tc>
      </w:tr>
      <w:tr w:rsidR="00C42BAA" w:rsidRPr="00CC6185" w14:paraId="5153F8DE"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4EDA878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7.5 Human</w:t>
            </w:r>
          </w:p>
        </w:tc>
        <w:tc>
          <w:tcPr>
            <w:tcW w:w="7177" w:type="dxa"/>
            <w:gridSpan w:val="10"/>
            <w:tcBorders>
              <w:top w:val="single" w:sz="4" w:space="0" w:color="auto"/>
              <w:left w:val="single" w:sz="4" w:space="0" w:color="auto"/>
              <w:bottom w:val="single" w:sz="4" w:space="0" w:color="auto"/>
              <w:right w:val="single" w:sz="4" w:space="0" w:color="auto"/>
            </w:tcBorders>
          </w:tcPr>
          <w:p w14:paraId="308DF746" w14:textId="77777777" w:rsidR="00C42BAA" w:rsidRPr="00CC6185" w:rsidRDefault="00C42BAA" w:rsidP="00193356">
            <w:pPr>
              <w:spacing w:after="0" w:line="240" w:lineRule="auto"/>
              <w:rPr>
                <w:rFonts w:eastAsia="Calibri" w:cstheme="minorHAnsi"/>
                <w:sz w:val="18"/>
                <w:szCs w:val="18"/>
              </w:rPr>
            </w:pPr>
          </w:p>
        </w:tc>
      </w:tr>
      <w:tr w:rsidR="00C42BAA" w:rsidRPr="00CC6185" w14:paraId="35909D1E" w14:textId="77777777" w:rsidTr="00193356">
        <w:tc>
          <w:tcPr>
            <w:tcW w:w="9175" w:type="dxa"/>
            <w:gridSpan w:val="12"/>
            <w:tcBorders>
              <w:top w:val="single" w:sz="4" w:space="0" w:color="auto"/>
              <w:left w:val="single" w:sz="4" w:space="0" w:color="auto"/>
              <w:bottom w:val="single" w:sz="4" w:space="0" w:color="auto"/>
              <w:right w:val="single" w:sz="4" w:space="0" w:color="auto"/>
            </w:tcBorders>
          </w:tcPr>
          <w:p w14:paraId="1D7F3E95" w14:textId="77777777" w:rsidR="00C42BAA" w:rsidRPr="00CC6185" w:rsidRDefault="00C42BAA" w:rsidP="00193356">
            <w:pPr>
              <w:spacing w:after="0" w:line="240" w:lineRule="auto"/>
              <w:rPr>
                <w:rFonts w:eastAsia="Calibri" w:cstheme="minorHAnsi"/>
                <w:sz w:val="18"/>
                <w:szCs w:val="18"/>
              </w:rPr>
            </w:pPr>
          </w:p>
        </w:tc>
      </w:tr>
    </w:tbl>
    <w:p w14:paraId="07E84A37" w14:textId="77777777" w:rsidR="00C42BAA" w:rsidRPr="00CC6185" w:rsidRDefault="00C42BAA" w:rsidP="00C42BAA">
      <w:pPr>
        <w:spacing w:line="240" w:lineRule="auto"/>
        <w:rPr>
          <w:rFonts w:cs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1"/>
        <w:gridCol w:w="298"/>
        <w:gridCol w:w="295"/>
        <w:gridCol w:w="366"/>
        <w:gridCol w:w="953"/>
        <w:gridCol w:w="1533"/>
        <w:gridCol w:w="180"/>
        <w:gridCol w:w="753"/>
        <w:gridCol w:w="106"/>
        <w:gridCol w:w="795"/>
        <w:gridCol w:w="517"/>
        <w:gridCol w:w="1973"/>
      </w:tblGrid>
      <w:tr w:rsidR="00C42BAA" w:rsidRPr="00CC6185" w14:paraId="693F6CB2" w14:textId="77777777" w:rsidTr="00193356">
        <w:tc>
          <w:tcPr>
            <w:tcW w:w="1599" w:type="dxa"/>
          </w:tcPr>
          <w:p w14:paraId="7573C9F0"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sz w:val="18"/>
                <w:szCs w:val="18"/>
              </w:rPr>
              <w:t>Sub-activity 1.2</w:t>
            </w:r>
          </w:p>
        </w:tc>
        <w:tc>
          <w:tcPr>
            <w:tcW w:w="7977" w:type="dxa"/>
            <w:gridSpan w:val="11"/>
          </w:tcPr>
          <w:p w14:paraId="7616F199"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Dissemination of sustainable natural resources management technologies implemented as technological packages (contour bunding with agro-forestery options) in the districts of Sikasso, Koutiala, Bougouni, Yorosso</w:t>
            </w:r>
          </w:p>
        </w:tc>
      </w:tr>
      <w:tr w:rsidR="00C42BAA" w:rsidRPr="00CC6185" w14:paraId="6396761D" w14:textId="77777777" w:rsidTr="00193356">
        <w:tc>
          <w:tcPr>
            <w:tcW w:w="9576" w:type="dxa"/>
            <w:gridSpan w:val="12"/>
          </w:tcPr>
          <w:p w14:paraId="4139DB14"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Research team</w:t>
            </w:r>
          </w:p>
        </w:tc>
      </w:tr>
      <w:tr w:rsidR="00C42BAA" w:rsidRPr="00CC6185" w14:paraId="625F7BBE" w14:textId="77777777" w:rsidTr="00193356">
        <w:tc>
          <w:tcPr>
            <w:tcW w:w="2598" w:type="dxa"/>
            <w:gridSpan w:val="4"/>
          </w:tcPr>
          <w:p w14:paraId="1E3E2D4D"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Name</w:t>
            </w:r>
          </w:p>
        </w:tc>
        <w:tc>
          <w:tcPr>
            <w:tcW w:w="2748" w:type="dxa"/>
            <w:gridSpan w:val="3"/>
          </w:tcPr>
          <w:p w14:paraId="525C92A0"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Institution</w:t>
            </w:r>
          </w:p>
        </w:tc>
        <w:tc>
          <w:tcPr>
            <w:tcW w:w="4230" w:type="dxa"/>
            <w:gridSpan w:val="5"/>
          </w:tcPr>
          <w:p w14:paraId="4471F20B"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Role</w:t>
            </w:r>
          </w:p>
        </w:tc>
      </w:tr>
      <w:tr w:rsidR="00C42BAA" w:rsidRPr="00CC6185" w14:paraId="39B7E199" w14:textId="77777777" w:rsidTr="00193356">
        <w:tc>
          <w:tcPr>
            <w:tcW w:w="2598" w:type="dxa"/>
            <w:gridSpan w:val="4"/>
          </w:tcPr>
          <w:p w14:paraId="041B0982" w14:textId="77777777" w:rsidR="00C42BAA" w:rsidRPr="00CC6185" w:rsidRDefault="00C42BAA" w:rsidP="00193356">
            <w:pPr>
              <w:spacing w:after="0" w:line="240" w:lineRule="auto"/>
              <w:rPr>
                <w:rFonts w:cstheme="minorHAnsi"/>
                <w:i/>
                <w:color w:val="000000"/>
                <w:sz w:val="18"/>
                <w:szCs w:val="18"/>
              </w:rPr>
            </w:pPr>
            <w:r w:rsidRPr="00CC6185">
              <w:rPr>
                <w:rFonts w:cstheme="minorHAnsi"/>
                <w:i/>
                <w:color w:val="000000"/>
                <w:sz w:val="18"/>
                <w:szCs w:val="18"/>
              </w:rPr>
              <w:t>Oumar B. SAMAKE</w:t>
            </w:r>
          </w:p>
        </w:tc>
        <w:tc>
          <w:tcPr>
            <w:tcW w:w="2748" w:type="dxa"/>
            <w:gridSpan w:val="3"/>
          </w:tcPr>
          <w:p w14:paraId="1C487FC5"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AMEDD</w:t>
            </w:r>
          </w:p>
        </w:tc>
        <w:tc>
          <w:tcPr>
            <w:tcW w:w="4230" w:type="dxa"/>
            <w:gridSpan w:val="5"/>
          </w:tcPr>
          <w:p w14:paraId="245A5D3E"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Leader</w:t>
            </w:r>
          </w:p>
        </w:tc>
      </w:tr>
      <w:tr w:rsidR="00C42BAA" w:rsidRPr="00CC6185" w14:paraId="41796DB1" w14:textId="77777777" w:rsidTr="00193356">
        <w:tc>
          <w:tcPr>
            <w:tcW w:w="2598" w:type="dxa"/>
            <w:gridSpan w:val="4"/>
          </w:tcPr>
          <w:p w14:paraId="5E568EC2" w14:textId="77777777" w:rsidR="00C42BAA" w:rsidRPr="00CC6185" w:rsidRDefault="00C42BAA" w:rsidP="00193356">
            <w:pPr>
              <w:spacing w:after="0" w:line="240" w:lineRule="auto"/>
              <w:rPr>
                <w:rFonts w:cstheme="minorHAnsi"/>
                <w:i/>
                <w:color w:val="000000"/>
                <w:sz w:val="18"/>
                <w:szCs w:val="18"/>
              </w:rPr>
            </w:pPr>
            <w:r w:rsidRPr="00CC6185">
              <w:rPr>
                <w:rFonts w:cstheme="minorHAnsi"/>
                <w:i/>
                <w:color w:val="000000"/>
                <w:sz w:val="18"/>
                <w:szCs w:val="18"/>
              </w:rPr>
              <w:t>Ousmane DEMBELE</w:t>
            </w:r>
          </w:p>
        </w:tc>
        <w:tc>
          <w:tcPr>
            <w:tcW w:w="2748" w:type="dxa"/>
            <w:gridSpan w:val="3"/>
          </w:tcPr>
          <w:p w14:paraId="39AFA30F"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AMEDD</w:t>
            </w:r>
          </w:p>
        </w:tc>
        <w:tc>
          <w:tcPr>
            <w:tcW w:w="4230" w:type="dxa"/>
            <w:gridSpan w:val="5"/>
          </w:tcPr>
          <w:p w14:paraId="220F5696"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Substitute</w:t>
            </w:r>
          </w:p>
        </w:tc>
      </w:tr>
      <w:tr w:rsidR="00C42BAA" w:rsidRPr="00CC6185" w14:paraId="425995A7" w14:textId="77777777" w:rsidTr="00193356">
        <w:tc>
          <w:tcPr>
            <w:tcW w:w="2598" w:type="dxa"/>
            <w:gridSpan w:val="4"/>
          </w:tcPr>
          <w:p w14:paraId="6A71F7CA"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Pierre COULIBALY</w:t>
            </w:r>
          </w:p>
        </w:tc>
        <w:tc>
          <w:tcPr>
            <w:tcW w:w="2748" w:type="dxa"/>
            <w:gridSpan w:val="3"/>
          </w:tcPr>
          <w:p w14:paraId="313BEE14"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AMEDD</w:t>
            </w:r>
          </w:p>
        </w:tc>
        <w:tc>
          <w:tcPr>
            <w:tcW w:w="4230" w:type="dxa"/>
            <w:gridSpan w:val="5"/>
          </w:tcPr>
          <w:p w14:paraId="63294C1B"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Substitute</w:t>
            </w:r>
          </w:p>
        </w:tc>
      </w:tr>
      <w:tr w:rsidR="00C42BAA" w:rsidRPr="00CC6185" w14:paraId="7F1D5703" w14:textId="77777777" w:rsidTr="00193356">
        <w:tc>
          <w:tcPr>
            <w:tcW w:w="9576" w:type="dxa"/>
            <w:gridSpan w:val="12"/>
          </w:tcPr>
          <w:p w14:paraId="01CF0C73" w14:textId="77777777" w:rsidR="00C42BAA" w:rsidRPr="00CC6185" w:rsidRDefault="00C42BAA" w:rsidP="00193356">
            <w:pPr>
              <w:spacing w:after="0" w:line="240" w:lineRule="auto"/>
              <w:rPr>
                <w:rFonts w:cstheme="minorHAnsi"/>
                <w:b/>
                <w:sz w:val="18"/>
                <w:szCs w:val="18"/>
              </w:rPr>
            </w:pPr>
            <w:r w:rsidRPr="00CC6185">
              <w:rPr>
                <w:rFonts w:eastAsia="Calibri" w:cstheme="minorHAnsi"/>
                <w:b/>
                <w:sz w:val="18"/>
                <w:szCs w:val="18"/>
              </w:rPr>
              <w:t>e. Student(s)</w:t>
            </w:r>
          </w:p>
        </w:tc>
      </w:tr>
      <w:tr w:rsidR="00C42BAA" w:rsidRPr="00CC6185" w14:paraId="36355020" w14:textId="77777777" w:rsidTr="00193356">
        <w:tc>
          <w:tcPr>
            <w:tcW w:w="2216" w:type="dxa"/>
            <w:gridSpan w:val="3"/>
          </w:tcPr>
          <w:p w14:paraId="23A019F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Name</w:t>
            </w:r>
          </w:p>
        </w:tc>
        <w:tc>
          <w:tcPr>
            <w:tcW w:w="2950" w:type="dxa"/>
            <w:gridSpan w:val="3"/>
          </w:tcPr>
          <w:p w14:paraId="5011A7B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Institute</w:t>
            </w:r>
          </w:p>
        </w:tc>
        <w:tc>
          <w:tcPr>
            <w:tcW w:w="1054" w:type="dxa"/>
            <w:gridSpan w:val="3"/>
          </w:tcPr>
          <w:p w14:paraId="505D240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Degree</w:t>
            </w:r>
          </w:p>
        </w:tc>
        <w:tc>
          <w:tcPr>
            <w:tcW w:w="1332" w:type="dxa"/>
            <w:gridSpan w:val="2"/>
          </w:tcPr>
          <w:p w14:paraId="203AF72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Start</w:t>
            </w:r>
          </w:p>
        </w:tc>
        <w:tc>
          <w:tcPr>
            <w:tcW w:w="2024" w:type="dxa"/>
          </w:tcPr>
          <w:p w14:paraId="112792B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End</w:t>
            </w:r>
          </w:p>
        </w:tc>
      </w:tr>
      <w:tr w:rsidR="00C42BAA" w:rsidRPr="00CC6185" w14:paraId="71860F91" w14:textId="77777777" w:rsidTr="00193356">
        <w:tc>
          <w:tcPr>
            <w:tcW w:w="2216" w:type="dxa"/>
            <w:gridSpan w:val="3"/>
          </w:tcPr>
          <w:p w14:paraId="364FB1F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1.</w:t>
            </w:r>
          </w:p>
        </w:tc>
        <w:tc>
          <w:tcPr>
            <w:tcW w:w="2950" w:type="dxa"/>
            <w:gridSpan w:val="3"/>
          </w:tcPr>
          <w:p w14:paraId="2A6A4DFB" w14:textId="77777777" w:rsidR="00C42BAA" w:rsidRPr="00CC6185" w:rsidRDefault="00C42BAA" w:rsidP="00193356">
            <w:pPr>
              <w:spacing w:after="0" w:line="240" w:lineRule="auto"/>
              <w:rPr>
                <w:rFonts w:eastAsia="Calibri" w:cstheme="minorHAnsi"/>
                <w:sz w:val="18"/>
                <w:szCs w:val="18"/>
              </w:rPr>
            </w:pPr>
          </w:p>
        </w:tc>
        <w:tc>
          <w:tcPr>
            <w:tcW w:w="1054" w:type="dxa"/>
            <w:gridSpan w:val="3"/>
          </w:tcPr>
          <w:p w14:paraId="4B3E7172" w14:textId="77777777" w:rsidR="00C42BAA" w:rsidRPr="00CC6185" w:rsidRDefault="00C42BAA" w:rsidP="00193356">
            <w:pPr>
              <w:spacing w:after="0" w:line="240" w:lineRule="auto"/>
              <w:rPr>
                <w:rFonts w:eastAsia="Calibri" w:cstheme="minorHAnsi"/>
                <w:sz w:val="18"/>
                <w:szCs w:val="18"/>
              </w:rPr>
            </w:pPr>
          </w:p>
        </w:tc>
        <w:tc>
          <w:tcPr>
            <w:tcW w:w="1332" w:type="dxa"/>
            <w:gridSpan w:val="2"/>
          </w:tcPr>
          <w:p w14:paraId="35930565" w14:textId="77777777" w:rsidR="00C42BAA" w:rsidRPr="00CC6185" w:rsidRDefault="00C42BAA" w:rsidP="00193356">
            <w:pPr>
              <w:spacing w:after="0" w:line="240" w:lineRule="auto"/>
              <w:rPr>
                <w:rFonts w:eastAsia="Calibri" w:cstheme="minorHAnsi"/>
                <w:sz w:val="18"/>
                <w:szCs w:val="18"/>
              </w:rPr>
            </w:pPr>
          </w:p>
        </w:tc>
        <w:tc>
          <w:tcPr>
            <w:tcW w:w="2024" w:type="dxa"/>
          </w:tcPr>
          <w:p w14:paraId="6442CB81" w14:textId="77777777" w:rsidR="00C42BAA" w:rsidRPr="00CC6185" w:rsidRDefault="00C42BAA" w:rsidP="00193356">
            <w:pPr>
              <w:spacing w:after="0" w:line="240" w:lineRule="auto"/>
              <w:rPr>
                <w:rFonts w:eastAsia="Calibri" w:cstheme="minorHAnsi"/>
                <w:sz w:val="18"/>
                <w:szCs w:val="18"/>
              </w:rPr>
            </w:pPr>
          </w:p>
        </w:tc>
      </w:tr>
      <w:tr w:rsidR="00C42BAA" w:rsidRPr="00CC6185" w14:paraId="5D9EDB82" w14:textId="77777777" w:rsidTr="00193356">
        <w:tc>
          <w:tcPr>
            <w:tcW w:w="1599" w:type="dxa"/>
          </w:tcPr>
          <w:p w14:paraId="3F10299C"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f. Location(s)</w:t>
            </w:r>
          </w:p>
        </w:tc>
        <w:tc>
          <w:tcPr>
            <w:tcW w:w="7977" w:type="dxa"/>
            <w:gridSpan w:val="11"/>
          </w:tcPr>
          <w:p w14:paraId="6A1909EE" w14:textId="77777777" w:rsidR="00C42BAA" w:rsidRPr="00CC6185" w:rsidRDefault="00C42BAA" w:rsidP="00193356">
            <w:pPr>
              <w:spacing w:after="0" w:line="240" w:lineRule="auto"/>
              <w:rPr>
                <w:rFonts w:cstheme="minorHAnsi"/>
                <w:i/>
                <w:color w:val="000000"/>
                <w:sz w:val="18"/>
                <w:szCs w:val="18"/>
              </w:rPr>
            </w:pPr>
            <w:r w:rsidRPr="00CC6185">
              <w:rPr>
                <w:rFonts w:cstheme="minorHAnsi"/>
                <w:i/>
                <w:color w:val="000000"/>
                <w:sz w:val="18"/>
                <w:szCs w:val="18"/>
              </w:rPr>
              <w:t>Koutiala, Bougouni, Yorosso, Sikasso, Yanfolila</w:t>
            </w:r>
          </w:p>
        </w:tc>
      </w:tr>
      <w:tr w:rsidR="00C42BAA" w:rsidRPr="00CC6185" w14:paraId="5F727360" w14:textId="77777777" w:rsidTr="00193356">
        <w:tc>
          <w:tcPr>
            <w:tcW w:w="1599" w:type="dxa"/>
          </w:tcPr>
          <w:p w14:paraId="3257E138"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g. Start</w:t>
            </w:r>
          </w:p>
        </w:tc>
        <w:tc>
          <w:tcPr>
            <w:tcW w:w="7977" w:type="dxa"/>
            <w:gridSpan w:val="11"/>
          </w:tcPr>
          <w:p w14:paraId="7067F6C2" w14:textId="77777777" w:rsidR="00C42BAA" w:rsidRPr="00CC6185" w:rsidRDefault="00C42BAA" w:rsidP="00193356">
            <w:pPr>
              <w:spacing w:after="0" w:line="240" w:lineRule="auto"/>
              <w:rPr>
                <w:rFonts w:cstheme="minorHAnsi"/>
                <w:i/>
                <w:color w:val="000000"/>
                <w:sz w:val="18"/>
                <w:szCs w:val="18"/>
              </w:rPr>
            </w:pPr>
            <w:r w:rsidRPr="00CC6185">
              <w:rPr>
                <w:rFonts w:cstheme="minorHAnsi"/>
                <w:i/>
                <w:color w:val="000000"/>
                <w:sz w:val="18"/>
                <w:szCs w:val="18"/>
              </w:rPr>
              <w:t>April 2017</w:t>
            </w:r>
          </w:p>
        </w:tc>
      </w:tr>
      <w:tr w:rsidR="00C42BAA" w:rsidRPr="00CC6185" w14:paraId="07DD1031" w14:textId="77777777" w:rsidTr="00193356">
        <w:tc>
          <w:tcPr>
            <w:tcW w:w="1599" w:type="dxa"/>
          </w:tcPr>
          <w:p w14:paraId="44C1104D"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h. End</w:t>
            </w:r>
          </w:p>
        </w:tc>
        <w:tc>
          <w:tcPr>
            <w:tcW w:w="7977" w:type="dxa"/>
            <w:gridSpan w:val="11"/>
          </w:tcPr>
          <w:p w14:paraId="3D9B3F6D" w14:textId="77777777" w:rsidR="00C42BAA" w:rsidRPr="00CC6185" w:rsidRDefault="00C42BAA" w:rsidP="00193356">
            <w:pPr>
              <w:spacing w:after="0" w:line="240" w:lineRule="auto"/>
              <w:rPr>
                <w:rFonts w:cstheme="minorHAnsi"/>
                <w:i/>
                <w:color w:val="000000"/>
                <w:sz w:val="18"/>
                <w:szCs w:val="18"/>
              </w:rPr>
            </w:pPr>
            <w:r w:rsidRPr="00CC6185">
              <w:rPr>
                <w:rFonts w:cstheme="minorHAnsi"/>
                <w:i/>
                <w:color w:val="000000"/>
                <w:sz w:val="18"/>
                <w:szCs w:val="18"/>
              </w:rPr>
              <w:t>December 2017</w:t>
            </w:r>
          </w:p>
        </w:tc>
      </w:tr>
      <w:tr w:rsidR="00C42BAA" w:rsidRPr="00CC6185" w14:paraId="3E544E18" w14:textId="77777777" w:rsidTr="00193356">
        <w:tc>
          <w:tcPr>
            <w:tcW w:w="9576" w:type="dxa"/>
            <w:gridSpan w:val="12"/>
          </w:tcPr>
          <w:p w14:paraId="46C2E83D"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1. Justification</w:t>
            </w:r>
          </w:p>
        </w:tc>
      </w:tr>
      <w:tr w:rsidR="00C42BAA" w:rsidRPr="00CC6185" w14:paraId="3D622F11" w14:textId="77777777" w:rsidTr="00193356">
        <w:tc>
          <w:tcPr>
            <w:tcW w:w="9576" w:type="dxa"/>
            <w:gridSpan w:val="12"/>
            <w:tcBorders>
              <w:top w:val="single" w:sz="4" w:space="0" w:color="auto"/>
              <w:left w:val="single" w:sz="4" w:space="0" w:color="auto"/>
              <w:bottom w:val="single" w:sz="4" w:space="0" w:color="auto"/>
              <w:right w:val="single" w:sz="4" w:space="0" w:color="auto"/>
            </w:tcBorders>
          </w:tcPr>
          <w:p w14:paraId="4344B1B4" w14:textId="77777777" w:rsidR="00C42BAA" w:rsidRPr="00CC6185" w:rsidRDefault="00C42BAA" w:rsidP="00193356">
            <w:pPr>
              <w:spacing w:after="0" w:line="240" w:lineRule="auto"/>
              <w:rPr>
                <w:rFonts w:eastAsia="Calibri" w:cstheme="minorHAnsi"/>
                <w:sz w:val="18"/>
                <w:szCs w:val="18"/>
              </w:rPr>
            </w:pPr>
            <w:r w:rsidRPr="00CC6185">
              <w:rPr>
                <w:rFonts w:cstheme="minorHAnsi"/>
                <w:color w:val="000000"/>
                <w:sz w:val="18"/>
                <w:szCs w:val="18"/>
              </w:rPr>
              <w:t>Sustainable natural resource management technologies are crucial for increasing agricultural production and productivity. The main problem of Malian agriculture is the lack of control over water and land. This problem has increased with the advent of climate change. Several water and land management technologies have been developed and tested in Africa RISING Phase 1. It is important to scale up these technologies by placing great emphasis on women and young farmers.</w:t>
            </w:r>
          </w:p>
        </w:tc>
      </w:tr>
      <w:tr w:rsidR="00C42BAA" w:rsidRPr="00CC6185" w14:paraId="7726508C" w14:textId="77777777" w:rsidTr="00193356">
        <w:tc>
          <w:tcPr>
            <w:tcW w:w="9576" w:type="dxa"/>
            <w:gridSpan w:val="12"/>
            <w:tcBorders>
              <w:top w:val="single" w:sz="4" w:space="0" w:color="auto"/>
              <w:left w:val="single" w:sz="4" w:space="0" w:color="auto"/>
              <w:bottom w:val="single" w:sz="4" w:space="0" w:color="auto"/>
              <w:right w:val="single" w:sz="4" w:space="0" w:color="auto"/>
            </w:tcBorders>
          </w:tcPr>
          <w:p w14:paraId="7AB46F7F"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2. Objectives</w:t>
            </w:r>
          </w:p>
        </w:tc>
      </w:tr>
      <w:tr w:rsidR="00C42BAA" w:rsidRPr="00CC6185" w14:paraId="05B1CEE0" w14:textId="77777777" w:rsidTr="00193356">
        <w:tc>
          <w:tcPr>
            <w:tcW w:w="9576" w:type="dxa"/>
            <w:gridSpan w:val="12"/>
            <w:tcBorders>
              <w:top w:val="single" w:sz="4" w:space="0" w:color="auto"/>
              <w:left w:val="single" w:sz="4" w:space="0" w:color="auto"/>
              <w:bottom w:val="single" w:sz="4" w:space="0" w:color="auto"/>
              <w:right w:val="single" w:sz="4" w:space="0" w:color="auto"/>
            </w:tcBorders>
          </w:tcPr>
          <w:p w14:paraId="13ECFCFA" w14:textId="77777777" w:rsidR="00C42BAA" w:rsidRPr="00CC6185" w:rsidRDefault="00C42BAA" w:rsidP="00193356">
            <w:pPr>
              <w:spacing w:after="0" w:line="240" w:lineRule="auto"/>
              <w:rPr>
                <w:rFonts w:cstheme="minorHAnsi"/>
                <w:i/>
                <w:sz w:val="18"/>
                <w:szCs w:val="18"/>
              </w:rPr>
            </w:pPr>
            <w:r w:rsidRPr="00CC6185">
              <w:rPr>
                <w:rFonts w:cstheme="minorHAnsi"/>
                <w:i/>
                <w:color w:val="222222"/>
                <w:sz w:val="18"/>
                <w:szCs w:val="18"/>
                <w:lang w:val="en"/>
              </w:rPr>
              <w:t>2.1 Select at least 3 technologies packages for dissemination</w:t>
            </w:r>
          </w:p>
        </w:tc>
      </w:tr>
      <w:tr w:rsidR="00C42BAA" w:rsidRPr="00CC6185" w14:paraId="4ADE76AF" w14:textId="77777777" w:rsidTr="00193356">
        <w:tc>
          <w:tcPr>
            <w:tcW w:w="9576" w:type="dxa"/>
            <w:gridSpan w:val="12"/>
            <w:tcBorders>
              <w:top w:val="single" w:sz="4" w:space="0" w:color="auto"/>
              <w:left w:val="single" w:sz="4" w:space="0" w:color="auto"/>
              <w:bottom w:val="single" w:sz="4" w:space="0" w:color="auto"/>
              <w:right w:val="single" w:sz="4" w:space="0" w:color="auto"/>
            </w:tcBorders>
          </w:tcPr>
          <w:p w14:paraId="115A28DE" w14:textId="77777777" w:rsidR="00C42BAA" w:rsidRPr="00CC6185" w:rsidRDefault="00C42BAA" w:rsidP="00193356">
            <w:pPr>
              <w:spacing w:after="0" w:line="240" w:lineRule="auto"/>
              <w:rPr>
                <w:rFonts w:cstheme="minorHAnsi"/>
                <w:i/>
                <w:sz w:val="18"/>
                <w:szCs w:val="18"/>
              </w:rPr>
            </w:pPr>
            <w:r w:rsidRPr="00CC6185">
              <w:rPr>
                <w:rFonts w:cstheme="minorHAnsi"/>
                <w:i/>
                <w:color w:val="222222"/>
                <w:sz w:val="18"/>
                <w:szCs w:val="18"/>
                <w:lang w:val="en"/>
              </w:rPr>
              <w:t xml:space="preserve">2.2 At least </w:t>
            </w:r>
            <w:commentRangeStart w:id="14"/>
            <w:r w:rsidRPr="00CC6185">
              <w:rPr>
                <w:rFonts w:cstheme="minorHAnsi"/>
                <w:i/>
                <w:color w:val="222222"/>
                <w:sz w:val="18"/>
                <w:szCs w:val="18"/>
                <w:lang w:val="en"/>
              </w:rPr>
              <w:t xml:space="preserve">10,000 </w:t>
            </w:r>
            <w:commentRangeEnd w:id="14"/>
            <w:r w:rsidRPr="00CC6185">
              <w:rPr>
                <w:rStyle w:val="CommentReference"/>
                <w:rFonts w:cstheme="minorHAnsi"/>
                <w:sz w:val="18"/>
                <w:szCs w:val="18"/>
              </w:rPr>
              <w:commentReference w:id="14"/>
            </w:r>
            <w:r w:rsidRPr="00CC6185">
              <w:rPr>
                <w:rFonts w:cstheme="minorHAnsi"/>
                <w:i/>
                <w:color w:val="222222"/>
                <w:sz w:val="18"/>
                <w:szCs w:val="18"/>
                <w:lang w:val="en"/>
              </w:rPr>
              <w:t>farmers adopt the technologies disseminated</w:t>
            </w:r>
          </w:p>
        </w:tc>
      </w:tr>
      <w:tr w:rsidR="00C42BAA" w:rsidRPr="00CC6185" w14:paraId="5456A7C6" w14:textId="77777777" w:rsidTr="00193356">
        <w:tc>
          <w:tcPr>
            <w:tcW w:w="9576" w:type="dxa"/>
            <w:gridSpan w:val="12"/>
            <w:tcBorders>
              <w:top w:val="single" w:sz="4" w:space="0" w:color="auto"/>
              <w:left w:val="single" w:sz="4" w:space="0" w:color="auto"/>
              <w:bottom w:val="single" w:sz="4" w:space="0" w:color="auto"/>
              <w:right w:val="single" w:sz="4" w:space="0" w:color="auto"/>
            </w:tcBorders>
          </w:tcPr>
          <w:p w14:paraId="537BED97"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3. Research questions</w:t>
            </w:r>
          </w:p>
        </w:tc>
      </w:tr>
      <w:tr w:rsidR="00C42BAA" w:rsidRPr="00CC6185" w14:paraId="165DC855" w14:textId="77777777" w:rsidTr="00193356">
        <w:tc>
          <w:tcPr>
            <w:tcW w:w="9576" w:type="dxa"/>
            <w:gridSpan w:val="12"/>
            <w:tcBorders>
              <w:top w:val="single" w:sz="4" w:space="0" w:color="auto"/>
              <w:left w:val="single" w:sz="4" w:space="0" w:color="auto"/>
              <w:bottom w:val="single" w:sz="4" w:space="0" w:color="auto"/>
              <w:right w:val="single" w:sz="4" w:space="0" w:color="auto"/>
            </w:tcBorders>
          </w:tcPr>
          <w:p w14:paraId="1B6F42AE" w14:textId="77777777" w:rsidR="00C42BAA" w:rsidRPr="00CC6185" w:rsidRDefault="00C42BAA" w:rsidP="00193356">
            <w:pPr>
              <w:spacing w:after="0" w:line="240" w:lineRule="auto"/>
              <w:rPr>
                <w:rFonts w:eastAsia="Calibri" w:cstheme="minorHAnsi"/>
                <w:i/>
                <w:sz w:val="18"/>
                <w:szCs w:val="18"/>
              </w:rPr>
            </w:pPr>
            <w:commentRangeStart w:id="15"/>
            <w:r w:rsidRPr="00CC6185">
              <w:rPr>
                <w:rFonts w:eastAsia="Calibri" w:cstheme="minorHAnsi"/>
                <w:i/>
                <w:sz w:val="18"/>
                <w:szCs w:val="18"/>
              </w:rPr>
              <w:t xml:space="preserve">3.1 </w:t>
            </w:r>
            <w:r w:rsidRPr="00CC6185">
              <w:rPr>
                <w:rFonts w:cstheme="minorHAnsi"/>
                <w:i/>
                <w:color w:val="000000"/>
                <w:sz w:val="18"/>
                <w:szCs w:val="18"/>
              </w:rPr>
              <w:t>Which technological adoption ensure better food security for households throughout the year according to the localities?</w:t>
            </w:r>
            <w:commentRangeEnd w:id="15"/>
            <w:r w:rsidRPr="00CC6185">
              <w:rPr>
                <w:rStyle w:val="CommentReference"/>
                <w:rFonts w:cstheme="minorHAnsi"/>
                <w:sz w:val="18"/>
                <w:szCs w:val="18"/>
              </w:rPr>
              <w:commentReference w:id="15"/>
            </w:r>
          </w:p>
        </w:tc>
      </w:tr>
      <w:tr w:rsidR="00C42BAA" w:rsidRPr="00CC6185" w14:paraId="4010F7E9" w14:textId="77777777" w:rsidTr="00193356">
        <w:tc>
          <w:tcPr>
            <w:tcW w:w="9576" w:type="dxa"/>
            <w:gridSpan w:val="12"/>
            <w:tcBorders>
              <w:top w:val="single" w:sz="4" w:space="0" w:color="auto"/>
              <w:left w:val="single" w:sz="4" w:space="0" w:color="auto"/>
              <w:bottom w:val="single" w:sz="4" w:space="0" w:color="auto"/>
              <w:right w:val="single" w:sz="4" w:space="0" w:color="auto"/>
            </w:tcBorders>
          </w:tcPr>
          <w:p w14:paraId="26DB246C"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 xml:space="preserve">4. Procedures (survey methods, gender disaggregation, treatments, experimental design, sample size, etc.). </w:t>
            </w:r>
          </w:p>
        </w:tc>
      </w:tr>
      <w:tr w:rsidR="00C42BAA" w:rsidRPr="00CC6185" w14:paraId="2D7B3E06" w14:textId="77777777" w:rsidTr="00193356">
        <w:tc>
          <w:tcPr>
            <w:tcW w:w="9576" w:type="dxa"/>
            <w:gridSpan w:val="12"/>
            <w:tcBorders>
              <w:top w:val="single" w:sz="4" w:space="0" w:color="auto"/>
              <w:left w:val="single" w:sz="4" w:space="0" w:color="auto"/>
              <w:bottom w:val="single" w:sz="4" w:space="0" w:color="auto"/>
              <w:right w:val="single" w:sz="4" w:space="0" w:color="auto"/>
            </w:tcBorders>
          </w:tcPr>
          <w:p w14:paraId="660373B8" w14:textId="77777777" w:rsidR="00C42BAA" w:rsidRPr="00CC6185" w:rsidRDefault="00C42BAA" w:rsidP="00193356">
            <w:pPr>
              <w:spacing w:after="0" w:line="240" w:lineRule="auto"/>
              <w:rPr>
                <w:rFonts w:eastAsia="Calibri" w:cstheme="minorHAnsi"/>
                <w:i/>
                <w:sz w:val="18"/>
                <w:szCs w:val="18"/>
              </w:rPr>
            </w:pPr>
            <w:r w:rsidRPr="00CC6185">
              <w:rPr>
                <w:rFonts w:cstheme="minorHAnsi"/>
                <w:i/>
                <w:color w:val="222222"/>
                <w:sz w:val="18"/>
                <w:szCs w:val="18"/>
                <w:lang w:val="en"/>
              </w:rPr>
              <w:t>4.1 Communal workshop of information and choice of technological packages</w:t>
            </w:r>
          </w:p>
        </w:tc>
      </w:tr>
      <w:tr w:rsidR="00C42BAA" w:rsidRPr="00CC6185" w14:paraId="6D3E692F" w14:textId="77777777" w:rsidTr="00193356">
        <w:tc>
          <w:tcPr>
            <w:tcW w:w="9576" w:type="dxa"/>
            <w:gridSpan w:val="12"/>
            <w:tcBorders>
              <w:top w:val="single" w:sz="4" w:space="0" w:color="auto"/>
              <w:left w:val="single" w:sz="4" w:space="0" w:color="auto"/>
              <w:bottom w:val="single" w:sz="4" w:space="0" w:color="auto"/>
              <w:right w:val="single" w:sz="4" w:space="0" w:color="auto"/>
            </w:tcBorders>
          </w:tcPr>
          <w:p w14:paraId="6C074066" w14:textId="77777777" w:rsidR="00C42BAA" w:rsidRPr="00CC6185" w:rsidRDefault="00C42BAA" w:rsidP="00193356">
            <w:pPr>
              <w:spacing w:after="0" w:line="240" w:lineRule="auto"/>
              <w:rPr>
                <w:rFonts w:cstheme="minorHAnsi"/>
                <w:i/>
                <w:color w:val="222222"/>
                <w:sz w:val="18"/>
                <w:szCs w:val="18"/>
                <w:lang w:val="en"/>
              </w:rPr>
            </w:pPr>
            <w:r w:rsidRPr="00CC6185">
              <w:rPr>
                <w:rFonts w:cstheme="minorHAnsi"/>
                <w:i/>
                <w:color w:val="222222"/>
                <w:sz w:val="18"/>
                <w:szCs w:val="18"/>
                <w:lang w:val="en"/>
              </w:rPr>
              <w:t>4.2 Contracting with agricultural services centers, NGOs, extension services for disseminate the technologies package in the villages (at least 20% of wowen farmers)</w:t>
            </w:r>
          </w:p>
        </w:tc>
      </w:tr>
      <w:tr w:rsidR="00C42BAA" w:rsidRPr="00CC6185" w14:paraId="1BCBE270" w14:textId="77777777" w:rsidTr="00193356">
        <w:tc>
          <w:tcPr>
            <w:tcW w:w="9576" w:type="dxa"/>
            <w:gridSpan w:val="12"/>
            <w:tcBorders>
              <w:top w:val="single" w:sz="4" w:space="0" w:color="auto"/>
              <w:left w:val="single" w:sz="4" w:space="0" w:color="auto"/>
              <w:bottom w:val="single" w:sz="4" w:space="0" w:color="auto"/>
              <w:right w:val="single" w:sz="4" w:space="0" w:color="auto"/>
            </w:tcBorders>
          </w:tcPr>
          <w:p w14:paraId="0E563214" w14:textId="77777777" w:rsidR="00C42BAA" w:rsidRPr="00CC6185" w:rsidRDefault="00C42BAA" w:rsidP="00193356">
            <w:pPr>
              <w:spacing w:after="0" w:line="240" w:lineRule="auto"/>
              <w:rPr>
                <w:rFonts w:cstheme="minorHAnsi"/>
                <w:i/>
                <w:color w:val="222222"/>
                <w:sz w:val="18"/>
                <w:szCs w:val="18"/>
                <w:lang w:val="en"/>
              </w:rPr>
            </w:pPr>
            <w:r w:rsidRPr="00CC6185">
              <w:rPr>
                <w:rFonts w:cstheme="minorHAnsi"/>
                <w:i/>
                <w:color w:val="222222"/>
                <w:sz w:val="18"/>
                <w:szCs w:val="18"/>
                <w:lang w:val="en"/>
              </w:rPr>
              <w:t>4.3 Monitoring and exchange visits</w:t>
            </w:r>
          </w:p>
        </w:tc>
      </w:tr>
      <w:tr w:rsidR="00C42BAA" w:rsidRPr="00CC6185" w14:paraId="4F8693BE" w14:textId="77777777" w:rsidTr="00193356">
        <w:tc>
          <w:tcPr>
            <w:tcW w:w="9576" w:type="dxa"/>
            <w:gridSpan w:val="12"/>
            <w:tcBorders>
              <w:top w:val="single" w:sz="4" w:space="0" w:color="auto"/>
              <w:left w:val="single" w:sz="4" w:space="0" w:color="auto"/>
              <w:bottom w:val="single" w:sz="4" w:space="0" w:color="auto"/>
              <w:right w:val="single" w:sz="4" w:space="0" w:color="auto"/>
            </w:tcBorders>
          </w:tcPr>
          <w:p w14:paraId="77BAACDD" w14:textId="77777777" w:rsidR="00C42BAA" w:rsidRPr="00CC6185" w:rsidRDefault="00C42BAA" w:rsidP="00193356">
            <w:pPr>
              <w:spacing w:after="0" w:line="240" w:lineRule="auto"/>
              <w:rPr>
                <w:rFonts w:cstheme="minorHAnsi"/>
                <w:i/>
                <w:color w:val="222222"/>
                <w:sz w:val="18"/>
                <w:szCs w:val="18"/>
                <w:lang w:val="en"/>
              </w:rPr>
            </w:pPr>
            <w:r w:rsidRPr="00CC6185">
              <w:rPr>
                <w:rFonts w:cstheme="minorHAnsi"/>
                <w:i/>
                <w:color w:val="222222"/>
                <w:sz w:val="18"/>
                <w:szCs w:val="18"/>
                <w:lang w:val="en"/>
              </w:rPr>
              <w:t>4.4 Feedback of communities</w:t>
            </w:r>
          </w:p>
        </w:tc>
      </w:tr>
      <w:tr w:rsidR="00C42BAA" w:rsidRPr="00CC6185" w14:paraId="02F91FB0" w14:textId="77777777" w:rsidTr="00193356">
        <w:tc>
          <w:tcPr>
            <w:tcW w:w="6114" w:type="dxa"/>
            <w:gridSpan w:val="8"/>
            <w:tcBorders>
              <w:top w:val="single" w:sz="4" w:space="0" w:color="auto"/>
              <w:left w:val="single" w:sz="4" w:space="0" w:color="auto"/>
              <w:bottom w:val="single" w:sz="4" w:space="0" w:color="auto"/>
              <w:right w:val="single" w:sz="4" w:space="0" w:color="auto"/>
            </w:tcBorders>
          </w:tcPr>
          <w:p w14:paraId="78DECAC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5</w:t>
            </w:r>
            <w:r w:rsidRPr="00CC6185">
              <w:rPr>
                <w:rFonts w:eastAsia="Calibri" w:cstheme="minorHAnsi"/>
                <w:b/>
                <w:sz w:val="18"/>
                <w:szCs w:val="18"/>
              </w:rPr>
              <w:t>. Data to be collected and uploaded</w:t>
            </w:r>
          </w:p>
        </w:tc>
        <w:tc>
          <w:tcPr>
            <w:tcW w:w="3462" w:type="dxa"/>
            <w:gridSpan w:val="4"/>
            <w:tcBorders>
              <w:top w:val="single" w:sz="4" w:space="0" w:color="auto"/>
              <w:left w:val="single" w:sz="4" w:space="0" w:color="auto"/>
              <w:bottom w:val="single" w:sz="4" w:space="0" w:color="auto"/>
              <w:right w:val="single" w:sz="4" w:space="0" w:color="auto"/>
            </w:tcBorders>
          </w:tcPr>
          <w:p w14:paraId="1616C7BB"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Responsibility/Institute</w:t>
            </w:r>
          </w:p>
        </w:tc>
      </w:tr>
      <w:tr w:rsidR="00C42BAA" w:rsidRPr="00CC6185" w14:paraId="2F897A76" w14:textId="77777777" w:rsidTr="00193356">
        <w:tc>
          <w:tcPr>
            <w:tcW w:w="6114" w:type="dxa"/>
            <w:gridSpan w:val="8"/>
            <w:tcBorders>
              <w:top w:val="single" w:sz="4" w:space="0" w:color="auto"/>
              <w:left w:val="single" w:sz="4" w:space="0" w:color="auto"/>
              <w:bottom w:val="single" w:sz="4" w:space="0" w:color="auto"/>
              <w:right w:val="single" w:sz="4" w:space="0" w:color="auto"/>
            </w:tcBorders>
          </w:tcPr>
          <w:p w14:paraId="2A4152BE" w14:textId="77777777" w:rsidR="00C42BAA" w:rsidRPr="00CC6185" w:rsidRDefault="00C42BAA" w:rsidP="00193356">
            <w:pPr>
              <w:spacing w:after="0" w:line="240" w:lineRule="auto"/>
              <w:rPr>
                <w:rFonts w:eastAsia="Calibri" w:cstheme="minorHAnsi"/>
                <w:i/>
                <w:sz w:val="18"/>
                <w:szCs w:val="18"/>
              </w:rPr>
            </w:pPr>
            <w:r w:rsidRPr="00CC6185">
              <w:rPr>
                <w:rFonts w:cstheme="minorHAnsi"/>
                <w:i/>
                <w:color w:val="222222"/>
                <w:sz w:val="18"/>
                <w:szCs w:val="18"/>
                <w:lang w:val="en"/>
              </w:rPr>
              <w:t>5.1 Number of affected producers</w:t>
            </w:r>
          </w:p>
        </w:tc>
        <w:tc>
          <w:tcPr>
            <w:tcW w:w="3462" w:type="dxa"/>
            <w:gridSpan w:val="4"/>
            <w:tcBorders>
              <w:top w:val="single" w:sz="4" w:space="0" w:color="auto"/>
              <w:left w:val="single" w:sz="4" w:space="0" w:color="auto"/>
              <w:bottom w:val="single" w:sz="4" w:space="0" w:color="auto"/>
              <w:right w:val="single" w:sz="4" w:space="0" w:color="auto"/>
            </w:tcBorders>
          </w:tcPr>
          <w:p w14:paraId="2710188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AMEDD</w:t>
            </w:r>
          </w:p>
        </w:tc>
      </w:tr>
      <w:tr w:rsidR="00C42BAA" w:rsidRPr="00CC6185" w14:paraId="364C2CF9" w14:textId="77777777" w:rsidTr="00193356">
        <w:tc>
          <w:tcPr>
            <w:tcW w:w="6114" w:type="dxa"/>
            <w:gridSpan w:val="8"/>
            <w:tcBorders>
              <w:top w:val="single" w:sz="4" w:space="0" w:color="auto"/>
              <w:left w:val="single" w:sz="4" w:space="0" w:color="auto"/>
              <w:bottom w:val="single" w:sz="4" w:space="0" w:color="auto"/>
              <w:right w:val="single" w:sz="4" w:space="0" w:color="auto"/>
            </w:tcBorders>
          </w:tcPr>
          <w:p w14:paraId="482BDA08" w14:textId="77777777" w:rsidR="00C42BAA" w:rsidRPr="00CC6185" w:rsidRDefault="00C42BAA" w:rsidP="00193356">
            <w:pPr>
              <w:spacing w:after="0" w:line="240" w:lineRule="auto"/>
              <w:rPr>
                <w:rFonts w:eastAsia="Calibri" w:cstheme="minorHAnsi"/>
                <w:i/>
                <w:sz w:val="18"/>
                <w:szCs w:val="18"/>
              </w:rPr>
            </w:pPr>
            <w:r w:rsidRPr="00CC6185">
              <w:rPr>
                <w:rFonts w:cstheme="minorHAnsi"/>
                <w:i/>
                <w:color w:val="222222"/>
                <w:sz w:val="18"/>
                <w:szCs w:val="18"/>
                <w:lang w:val="en"/>
              </w:rPr>
              <w:t>5.2 Area under proven technologies</w:t>
            </w:r>
          </w:p>
        </w:tc>
        <w:tc>
          <w:tcPr>
            <w:tcW w:w="3462" w:type="dxa"/>
            <w:gridSpan w:val="4"/>
            <w:tcBorders>
              <w:top w:val="single" w:sz="4" w:space="0" w:color="auto"/>
              <w:left w:val="single" w:sz="4" w:space="0" w:color="auto"/>
              <w:bottom w:val="single" w:sz="4" w:space="0" w:color="auto"/>
              <w:right w:val="single" w:sz="4" w:space="0" w:color="auto"/>
            </w:tcBorders>
          </w:tcPr>
          <w:p w14:paraId="5558449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AMEDD</w:t>
            </w:r>
          </w:p>
        </w:tc>
      </w:tr>
      <w:tr w:rsidR="00C42BAA" w:rsidRPr="00CC6185" w14:paraId="1E991D26" w14:textId="77777777" w:rsidTr="00193356">
        <w:tc>
          <w:tcPr>
            <w:tcW w:w="9576" w:type="dxa"/>
            <w:gridSpan w:val="12"/>
            <w:tcBorders>
              <w:top w:val="single" w:sz="4" w:space="0" w:color="auto"/>
              <w:left w:val="single" w:sz="4" w:space="0" w:color="auto"/>
              <w:bottom w:val="single" w:sz="4" w:space="0" w:color="auto"/>
              <w:right w:val="single" w:sz="4" w:space="0" w:color="auto"/>
            </w:tcBorders>
          </w:tcPr>
          <w:p w14:paraId="23661750"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6. Milestones</w:t>
            </w:r>
          </w:p>
        </w:tc>
      </w:tr>
      <w:tr w:rsidR="00C42BAA" w:rsidRPr="00CC6185" w14:paraId="6AD0F413" w14:textId="77777777" w:rsidTr="00193356">
        <w:tc>
          <w:tcPr>
            <w:tcW w:w="3578" w:type="dxa"/>
            <w:gridSpan w:val="5"/>
            <w:tcBorders>
              <w:top w:val="single" w:sz="4" w:space="0" w:color="auto"/>
              <w:left w:val="single" w:sz="4" w:space="0" w:color="auto"/>
              <w:bottom w:val="single" w:sz="4" w:space="0" w:color="auto"/>
              <w:right w:val="single" w:sz="4" w:space="0" w:color="auto"/>
            </w:tcBorders>
          </w:tcPr>
          <w:p w14:paraId="73000069" w14:textId="77777777" w:rsidR="00C42BAA" w:rsidRPr="00CC6185" w:rsidRDefault="00C42BAA" w:rsidP="00193356">
            <w:pPr>
              <w:spacing w:after="0" w:line="240" w:lineRule="auto"/>
              <w:jc w:val="both"/>
              <w:rPr>
                <w:rFonts w:eastAsia="Calibri" w:cstheme="minorHAnsi"/>
                <w:b/>
                <w:sz w:val="18"/>
                <w:szCs w:val="18"/>
              </w:rPr>
            </w:pPr>
            <w:r w:rsidRPr="00CC6185">
              <w:rPr>
                <w:rFonts w:eastAsia="Calibri" w:cstheme="minorHAnsi"/>
                <w:b/>
                <w:sz w:val="18"/>
                <w:szCs w:val="18"/>
              </w:rPr>
              <w:t>Deliverables</w:t>
            </w:r>
          </w:p>
        </w:tc>
        <w:tc>
          <w:tcPr>
            <w:tcW w:w="3446" w:type="dxa"/>
            <w:gridSpan w:val="5"/>
            <w:tcBorders>
              <w:top w:val="single" w:sz="4" w:space="0" w:color="auto"/>
              <w:left w:val="single" w:sz="4" w:space="0" w:color="auto"/>
              <w:bottom w:val="single" w:sz="4" w:space="0" w:color="auto"/>
              <w:right w:val="single" w:sz="4" w:space="0" w:color="auto"/>
            </w:tcBorders>
          </w:tcPr>
          <w:p w14:paraId="621CB288"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Means of verification</w:t>
            </w:r>
          </w:p>
        </w:tc>
        <w:tc>
          <w:tcPr>
            <w:tcW w:w="2552" w:type="dxa"/>
            <w:gridSpan w:val="2"/>
            <w:tcBorders>
              <w:top w:val="single" w:sz="4" w:space="0" w:color="auto"/>
              <w:left w:val="single" w:sz="4" w:space="0" w:color="auto"/>
              <w:bottom w:val="single" w:sz="4" w:space="0" w:color="auto"/>
              <w:right w:val="single" w:sz="4" w:space="0" w:color="auto"/>
            </w:tcBorders>
          </w:tcPr>
          <w:p w14:paraId="01F9E4F3"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Date</w:t>
            </w:r>
          </w:p>
        </w:tc>
      </w:tr>
      <w:tr w:rsidR="00C42BAA" w:rsidRPr="00CC6185" w14:paraId="22BC4516" w14:textId="77777777" w:rsidTr="00193356">
        <w:tc>
          <w:tcPr>
            <w:tcW w:w="3578" w:type="dxa"/>
            <w:gridSpan w:val="5"/>
            <w:tcBorders>
              <w:top w:val="single" w:sz="4" w:space="0" w:color="auto"/>
              <w:left w:val="single" w:sz="4" w:space="0" w:color="auto"/>
              <w:bottom w:val="single" w:sz="4" w:space="0" w:color="auto"/>
              <w:right w:val="single" w:sz="4" w:space="0" w:color="auto"/>
            </w:tcBorders>
          </w:tcPr>
          <w:p w14:paraId="6D3066C7" w14:textId="77777777" w:rsidR="00C42BAA" w:rsidRPr="00CC6185" w:rsidRDefault="00C42BAA" w:rsidP="00193356">
            <w:pPr>
              <w:spacing w:after="0" w:line="240" w:lineRule="auto"/>
              <w:jc w:val="both"/>
              <w:rPr>
                <w:rFonts w:eastAsia="Calibri" w:cstheme="minorHAnsi"/>
                <w:i/>
                <w:sz w:val="18"/>
                <w:szCs w:val="18"/>
              </w:rPr>
            </w:pPr>
            <w:r w:rsidRPr="00CC6185">
              <w:rPr>
                <w:rFonts w:eastAsia="Calibri" w:cstheme="minorHAnsi"/>
                <w:i/>
                <w:sz w:val="18"/>
                <w:szCs w:val="18"/>
              </w:rPr>
              <w:t xml:space="preserve">6.1 </w:t>
            </w:r>
            <w:r w:rsidRPr="00CC6185">
              <w:rPr>
                <w:rStyle w:val="shorttext"/>
                <w:rFonts w:cstheme="minorHAnsi"/>
                <w:i/>
                <w:color w:val="222222"/>
                <w:sz w:val="18"/>
                <w:szCs w:val="18"/>
                <w:lang w:val="en"/>
              </w:rPr>
              <w:t>Technology Data Sheets</w:t>
            </w:r>
          </w:p>
        </w:tc>
        <w:tc>
          <w:tcPr>
            <w:tcW w:w="3446" w:type="dxa"/>
            <w:gridSpan w:val="5"/>
            <w:tcBorders>
              <w:top w:val="single" w:sz="4" w:space="0" w:color="auto"/>
              <w:left w:val="single" w:sz="4" w:space="0" w:color="auto"/>
              <w:bottom w:val="single" w:sz="4" w:space="0" w:color="auto"/>
              <w:right w:val="single" w:sz="4" w:space="0" w:color="auto"/>
            </w:tcBorders>
          </w:tcPr>
          <w:p w14:paraId="74E3C405" w14:textId="77777777" w:rsidR="00C42BAA" w:rsidRPr="00CC6185" w:rsidRDefault="00C42BAA" w:rsidP="00193356">
            <w:pPr>
              <w:spacing w:after="0" w:line="240" w:lineRule="auto"/>
              <w:rPr>
                <w:rFonts w:eastAsia="Calibri" w:cstheme="minorHAnsi"/>
                <w:i/>
                <w:sz w:val="18"/>
                <w:szCs w:val="18"/>
              </w:rPr>
            </w:pPr>
            <w:r w:rsidRPr="00CC6185">
              <w:rPr>
                <w:rStyle w:val="shorttext"/>
                <w:rFonts w:cstheme="minorHAnsi"/>
                <w:i/>
                <w:color w:val="222222"/>
                <w:sz w:val="18"/>
                <w:szCs w:val="18"/>
                <w:lang w:val="en"/>
              </w:rPr>
              <w:t>Contracts, Activity Report</w:t>
            </w:r>
          </w:p>
        </w:tc>
        <w:tc>
          <w:tcPr>
            <w:tcW w:w="2552" w:type="dxa"/>
            <w:gridSpan w:val="2"/>
            <w:tcBorders>
              <w:top w:val="single" w:sz="4" w:space="0" w:color="auto"/>
              <w:left w:val="single" w:sz="4" w:space="0" w:color="auto"/>
              <w:bottom w:val="single" w:sz="4" w:space="0" w:color="auto"/>
              <w:right w:val="single" w:sz="4" w:space="0" w:color="auto"/>
            </w:tcBorders>
          </w:tcPr>
          <w:p w14:paraId="60E3EB07"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December 2017</w:t>
            </w:r>
          </w:p>
        </w:tc>
      </w:tr>
      <w:tr w:rsidR="00C42BAA" w:rsidRPr="00CC6185" w14:paraId="2EB0043B" w14:textId="77777777" w:rsidTr="00193356">
        <w:tc>
          <w:tcPr>
            <w:tcW w:w="3578" w:type="dxa"/>
            <w:gridSpan w:val="5"/>
            <w:tcBorders>
              <w:top w:val="single" w:sz="4" w:space="0" w:color="auto"/>
              <w:left w:val="single" w:sz="4" w:space="0" w:color="auto"/>
              <w:bottom w:val="single" w:sz="4" w:space="0" w:color="auto"/>
              <w:right w:val="single" w:sz="4" w:space="0" w:color="auto"/>
            </w:tcBorders>
          </w:tcPr>
          <w:p w14:paraId="2BB312CB"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 xml:space="preserve">6.2 Identification of </w:t>
            </w:r>
            <w:r w:rsidRPr="00CC6185">
              <w:rPr>
                <w:rFonts w:cstheme="minorHAnsi"/>
                <w:i/>
                <w:color w:val="222222"/>
                <w:sz w:val="18"/>
                <w:szCs w:val="18"/>
                <w:lang w:val="en"/>
              </w:rPr>
              <w:t xml:space="preserve">technologies </w:t>
            </w:r>
            <w:r w:rsidRPr="00CC6185">
              <w:rPr>
                <w:rFonts w:eastAsia="Calibri" w:cstheme="minorHAnsi"/>
                <w:i/>
                <w:sz w:val="18"/>
                <w:szCs w:val="18"/>
              </w:rPr>
              <w:t xml:space="preserve">packages </w:t>
            </w:r>
          </w:p>
        </w:tc>
        <w:tc>
          <w:tcPr>
            <w:tcW w:w="3446" w:type="dxa"/>
            <w:gridSpan w:val="5"/>
            <w:tcBorders>
              <w:top w:val="single" w:sz="4" w:space="0" w:color="auto"/>
              <w:left w:val="single" w:sz="4" w:space="0" w:color="auto"/>
              <w:bottom w:val="single" w:sz="4" w:space="0" w:color="auto"/>
              <w:right w:val="single" w:sz="4" w:space="0" w:color="auto"/>
            </w:tcBorders>
          </w:tcPr>
          <w:p w14:paraId="0FE4B942" w14:textId="77777777" w:rsidR="00C42BAA" w:rsidRPr="00CC6185" w:rsidRDefault="00C42BAA" w:rsidP="00193356">
            <w:pPr>
              <w:spacing w:after="0" w:line="240" w:lineRule="auto"/>
              <w:rPr>
                <w:rStyle w:val="shorttext"/>
                <w:rFonts w:cstheme="minorHAnsi"/>
                <w:i/>
                <w:color w:val="222222"/>
                <w:sz w:val="18"/>
                <w:szCs w:val="18"/>
                <w:lang w:val="en"/>
              </w:rPr>
            </w:pPr>
            <w:r w:rsidRPr="00CC6185">
              <w:rPr>
                <w:rStyle w:val="shorttext"/>
                <w:rFonts w:cstheme="minorHAnsi"/>
                <w:i/>
                <w:color w:val="222222"/>
                <w:sz w:val="18"/>
                <w:szCs w:val="18"/>
                <w:lang w:val="en"/>
              </w:rPr>
              <w:t>Workshop report</w:t>
            </w:r>
          </w:p>
        </w:tc>
        <w:tc>
          <w:tcPr>
            <w:tcW w:w="2552" w:type="dxa"/>
            <w:gridSpan w:val="2"/>
            <w:tcBorders>
              <w:top w:val="single" w:sz="4" w:space="0" w:color="auto"/>
              <w:left w:val="single" w:sz="4" w:space="0" w:color="auto"/>
              <w:bottom w:val="single" w:sz="4" w:space="0" w:color="auto"/>
              <w:right w:val="single" w:sz="4" w:space="0" w:color="auto"/>
            </w:tcBorders>
          </w:tcPr>
          <w:p w14:paraId="54A3E5B4"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31 May 2017</w:t>
            </w:r>
          </w:p>
        </w:tc>
      </w:tr>
      <w:tr w:rsidR="00C42BAA" w:rsidRPr="00CC6185" w14:paraId="3C9B7FDE" w14:textId="77777777" w:rsidTr="00193356">
        <w:tc>
          <w:tcPr>
            <w:tcW w:w="3578" w:type="dxa"/>
            <w:gridSpan w:val="5"/>
            <w:tcBorders>
              <w:top w:val="single" w:sz="4" w:space="0" w:color="auto"/>
              <w:left w:val="single" w:sz="4" w:space="0" w:color="auto"/>
              <w:bottom w:val="single" w:sz="4" w:space="0" w:color="auto"/>
              <w:right w:val="single" w:sz="4" w:space="0" w:color="auto"/>
            </w:tcBorders>
          </w:tcPr>
          <w:p w14:paraId="319F1D1B"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lastRenderedPageBreak/>
              <w:t xml:space="preserve">Training and contracting with agricultural services centers, NGOs, extension services </w:t>
            </w:r>
          </w:p>
        </w:tc>
        <w:tc>
          <w:tcPr>
            <w:tcW w:w="3446" w:type="dxa"/>
            <w:gridSpan w:val="5"/>
            <w:tcBorders>
              <w:top w:val="single" w:sz="4" w:space="0" w:color="auto"/>
              <w:left w:val="single" w:sz="4" w:space="0" w:color="auto"/>
              <w:bottom w:val="single" w:sz="4" w:space="0" w:color="auto"/>
              <w:right w:val="single" w:sz="4" w:space="0" w:color="auto"/>
            </w:tcBorders>
          </w:tcPr>
          <w:p w14:paraId="402C6E33" w14:textId="77777777" w:rsidR="00C42BAA" w:rsidRPr="00CC6185" w:rsidRDefault="00C42BAA" w:rsidP="00193356">
            <w:pPr>
              <w:spacing w:after="0" w:line="240" w:lineRule="auto"/>
              <w:rPr>
                <w:rStyle w:val="shorttext"/>
                <w:rFonts w:cstheme="minorHAnsi"/>
                <w:i/>
                <w:color w:val="222222"/>
                <w:sz w:val="18"/>
                <w:szCs w:val="18"/>
                <w:lang w:val="en"/>
              </w:rPr>
            </w:pPr>
            <w:r w:rsidRPr="00CC6185">
              <w:rPr>
                <w:rStyle w:val="shorttext"/>
                <w:rFonts w:cstheme="minorHAnsi"/>
                <w:i/>
                <w:color w:val="222222"/>
                <w:sz w:val="18"/>
                <w:szCs w:val="18"/>
                <w:lang w:val="en"/>
              </w:rPr>
              <w:t>Training report, Contracts</w:t>
            </w:r>
          </w:p>
        </w:tc>
        <w:tc>
          <w:tcPr>
            <w:tcW w:w="2552" w:type="dxa"/>
            <w:gridSpan w:val="2"/>
            <w:tcBorders>
              <w:top w:val="single" w:sz="4" w:space="0" w:color="auto"/>
              <w:left w:val="single" w:sz="4" w:space="0" w:color="auto"/>
              <w:bottom w:val="single" w:sz="4" w:space="0" w:color="auto"/>
              <w:right w:val="single" w:sz="4" w:space="0" w:color="auto"/>
            </w:tcBorders>
          </w:tcPr>
          <w:p w14:paraId="038C68C2"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15 June 2017</w:t>
            </w:r>
          </w:p>
        </w:tc>
      </w:tr>
      <w:tr w:rsidR="00C42BAA" w:rsidRPr="00CC6185" w14:paraId="6BD23587" w14:textId="77777777" w:rsidTr="00193356">
        <w:tc>
          <w:tcPr>
            <w:tcW w:w="3578" w:type="dxa"/>
            <w:gridSpan w:val="5"/>
            <w:tcBorders>
              <w:top w:val="single" w:sz="4" w:space="0" w:color="auto"/>
              <w:left w:val="single" w:sz="4" w:space="0" w:color="auto"/>
              <w:bottom w:val="single" w:sz="4" w:space="0" w:color="auto"/>
              <w:right w:val="single" w:sz="4" w:space="0" w:color="auto"/>
            </w:tcBorders>
          </w:tcPr>
          <w:p w14:paraId="348533A0"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Dissemination of package in the villages</w:t>
            </w:r>
          </w:p>
        </w:tc>
        <w:tc>
          <w:tcPr>
            <w:tcW w:w="3446" w:type="dxa"/>
            <w:gridSpan w:val="5"/>
            <w:tcBorders>
              <w:top w:val="single" w:sz="4" w:space="0" w:color="auto"/>
              <w:left w:val="single" w:sz="4" w:space="0" w:color="auto"/>
              <w:bottom w:val="single" w:sz="4" w:space="0" w:color="auto"/>
              <w:right w:val="single" w:sz="4" w:space="0" w:color="auto"/>
            </w:tcBorders>
          </w:tcPr>
          <w:p w14:paraId="751A6201" w14:textId="77777777" w:rsidR="00C42BAA" w:rsidRPr="00CC6185" w:rsidRDefault="00C42BAA" w:rsidP="00193356">
            <w:pPr>
              <w:spacing w:after="0" w:line="240" w:lineRule="auto"/>
              <w:rPr>
                <w:rStyle w:val="shorttext"/>
                <w:rFonts w:cstheme="minorHAnsi"/>
                <w:i/>
                <w:color w:val="222222"/>
                <w:sz w:val="18"/>
                <w:szCs w:val="18"/>
                <w:lang w:val="en"/>
              </w:rPr>
            </w:pPr>
            <w:r w:rsidRPr="00CC6185">
              <w:rPr>
                <w:rStyle w:val="shorttext"/>
                <w:rFonts w:cstheme="minorHAnsi"/>
                <w:i/>
                <w:color w:val="222222"/>
                <w:sz w:val="18"/>
                <w:szCs w:val="18"/>
                <w:lang w:val="en"/>
              </w:rPr>
              <w:t>List of farmer adopting technologies</w:t>
            </w:r>
          </w:p>
        </w:tc>
        <w:tc>
          <w:tcPr>
            <w:tcW w:w="2552" w:type="dxa"/>
            <w:gridSpan w:val="2"/>
            <w:tcBorders>
              <w:top w:val="single" w:sz="4" w:space="0" w:color="auto"/>
              <w:left w:val="single" w:sz="4" w:space="0" w:color="auto"/>
              <w:bottom w:val="single" w:sz="4" w:space="0" w:color="auto"/>
              <w:right w:val="single" w:sz="4" w:space="0" w:color="auto"/>
            </w:tcBorders>
          </w:tcPr>
          <w:p w14:paraId="102EBB40"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June to august 2017</w:t>
            </w:r>
          </w:p>
        </w:tc>
      </w:tr>
      <w:tr w:rsidR="00C42BAA" w:rsidRPr="00CC6185" w14:paraId="29CFDC8A" w14:textId="77777777" w:rsidTr="00193356">
        <w:tc>
          <w:tcPr>
            <w:tcW w:w="3578" w:type="dxa"/>
            <w:gridSpan w:val="5"/>
            <w:tcBorders>
              <w:top w:val="single" w:sz="4" w:space="0" w:color="auto"/>
              <w:left w:val="single" w:sz="4" w:space="0" w:color="auto"/>
              <w:bottom w:val="single" w:sz="4" w:space="0" w:color="auto"/>
              <w:right w:val="single" w:sz="4" w:space="0" w:color="auto"/>
            </w:tcBorders>
          </w:tcPr>
          <w:p w14:paraId="7A5C6D7B"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Monitoring and exchange visit</w:t>
            </w:r>
          </w:p>
        </w:tc>
        <w:tc>
          <w:tcPr>
            <w:tcW w:w="3446" w:type="dxa"/>
            <w:gridSpan w:val="5"/>
            <w:tcBorders>
              <w:top w:val="single" w:sz="4" w:space="0" w:color="auto"/>
              <w:left w:val="single" w:sz="4" w:space="0" w:color="auto"/>
              <w:bottom w:val="single" w:sz="4" w:space="0" w:color="auto"/>
              <w:right w:val="single" w:sz="4" w:space="0" w:color="auto"/>
            </w:tcBorders>
          </w:tcPr>
          <w:p w14:paraId="46E1082F" w14:textId="77777777" w:rsidR="00C42BAA" w:rsidRPr="00CC6185" w:rsidRDefault="00C42BAA" w:rsidP="00193356">
            <w:pPr>
              <w:spacing w:after="0" w:line="240" w:lineRule="auto"/>
              <w:rPr>
                <w:rStyle w:val="shorttext"/>
                <w:rFonts w:cstheme="minorHAnsi"/>
                <w:i/>
                <w:color w:val="222222"/>
                <w:sz w:val="18"/>
                <w:szCs w:val="18"/>
                <w:lang w:val="en"/>
              </w:rPr>
            </w:pPr>
            <w:r w:rsidRPr="00CC6185">
              <w:rPr>
                <w:rStyle w:val="shorttext"/>
                <w:rFonts w:cstheme="minorHAnsi"/>
                <w:i/>
                <w:color w:val="222222"/>
                <w:sz w:val="18"/>
                <w:szCs w:val="18"/>
                <w:lang w:val="en"/>
              </w:rPr>
              <w:t>Monitoring report, list of farmers</w:t>
            </w:r>
          </w:p>
        </w:tc>
        <w:tc>
          <w:tcPr>
            <w:tcW w:w="2552" w:type="dxa"/>
            <w:gridSpan w:val="2"/>
            <w:tcBorders>
              <w:top w:val="single" w:sz="4" w:space="0" w:color="auto"/>
              <w:left w:val="single" w:sz="4" w:space="0" w:color="auto"/>
              <w:bottom w:val="single" w:sz="4" w:space="0" w:color="auto"/>
              <w:right w:val="single" w:sz="4" w:space="0" w:color="auto"/>
            </w:tcBorders>
          </w:tcPr>
          <w:p w14:paraId="4203E0B2"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August to September 2017</w:t>
            </w:r>
          </w:p>
        </w:tc>
      </w:tr>
      <w:tr w:rsidR="00C42BAA" w:rsidRPr="00CC6185" w14:paraId="5BE7C1B3" w14:textId="77777777" w:rsidTr="00193356">
        <w:tc>
          <w:tcPr>
            <w:tcW w:w="9576" w:type="dxa"/>
            <w:gridSpan w:val="12"/>
            <w:tcBorders>
              <w:top w:val="single" w:sz="4" w:space="0" w:color="auto"/>
              <w:left w:val="single" w:sz="4" w:space="0" w:color="auto"/>
              <w:bottom w:val="single" w:sz="4" w:space="0" w:color="auto"/>
              <w:right w:val="single" w:sz="4" w:space="0" w:color="auto"/>
            </w:tcBorders>
          </w:tcPr>
          <w:p w14:paraId="264C65BD"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7. Sustainable intensification indicators N/A</w:t>
            </w:r>
          </w:p>
        </w:tc>
      </w:tr>
      <w:tr w:rsidR="00C42BAA" w:rsidRPr="00CC6185" w14:paraId="0FA853E1" w14:textId="77777777" w:rsidTr="00193356">
        <w:tc>
          <w:tcPr>
            <w:tcW w:w="1909" w:type="dxa"/>
            <w:gridSpan w:val="2"/>
            <w:tcBorders>
              <w:top w:val="single" w:sz="4" w:space="0" w:color="auto"/>
              <w:left w:val="single" w:sz="4" w:space="0" w:color="auto"/>
              <w:bottom w:val="single" w:sz="4" w:space="0" w:color="auto"/>
              <w:right w:val="single" w:sz="4" w:space="0" w:color="auto"/>
            </w:tcBorders>
          </w:tcPr>
          <w:p w14:paraId="64FED92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7.1 Productivity</w:t>
            </w:r>
          </w:p>
        </w:tc>
        <w:tc>
          <w:tcPr>
            <w:tcW w:w="7667" w:type="dxa"/>
            <w:gridSpan w:val="10"/>
            <w:tcBorders>
              <w:top w:val="single" w:sz="4" w:space="0" w:color="auto"/>
              <w:left w:val="single" w:sz="4" w:space="0" w:color="auto"/>
              <w:bottom w:val="single" w:sz="4" w:space="0" w:color="auto"/>
              <w:right w:val="single" w:sz="4" w:space="0" w:color="auto"/>
            </w:tcBorders>
          </w:tcPr>
          <w:p w14:paraId="1FDD80F1" w14:textId="77777777" w:rsidR="00C42BAA" w:rsidRPr="00CC6185" w:rsidRDefault="00C42BAA" w:rsidP="00193356">
            <w:pPr>
              <w:spacing w:after="0" w:line="240" w:lineRule="auto"/>
              <w:rPr>
                <w:rFonts w:eastAsia="Calibri" w:cstheme="minorHAnsi"/>
                <w:i/>
                <w:sz w:val="18"/>
                <w:szCs w:val="18"/>
              </w:rPr>
            </w:pPr>
          </w:p>
        </w:tc>
      </w:tr>
      <w:tr w:rsidR="00C42BAA" w:rsidRPr="00CC6185" w14:paraId="3DDD3071" w14:textId="77777777" w:rsidTr="00193356">
        <w:tc>
          <w:tcPr>
            <w:tcW w:w="1909" w:type="dxa"/>
            <w:gridSpan w:val="2"/>
            <w:tcBorders>
              <w:top w:val="single" w:sz="4" w:space="0" w:color="auto"/>
              <w:left w:val="single" w:sz="4" w:space="0" w:color="auto"/>
              <w:bottom w:val="single" w:sz="4" w:space="0" w:color="auto"/>
              <w:right w:val="single" w:sz="4" w:space="0" w:color="auto"/>
            </w:tcBorders>
          </w:tcPr>
          <w:p w14:paraId="47A6864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7.2 Environmental</w:t>
            </w:r>
          </w:p>
        </w:tc>
        <w:tc>
          <w:tcPr>
            <w:tcW w:w="7667" w:type="dxa"/>
            <w:gridSpan w:val="10"/>
            <w:tcBorders>
              <w:top w:val="single" w:sz="4" w:space="0" w:color="auto"/>
              <w:left w:val="single" w:sz="4" w:space="0" w:color="auto"/>
              <w:bottom w:val="single" w:sz="4" w:space="0" w:color="auto"/>
              <w:right w:val="single" w:sz="4" w:space="0" w:color="auto"/>
            </w:tcBorders>
          </w:tcPr>
          <w:p w14:paraId="5A7B0E37" w14:textId="77777777" w:rsidR="00C42BAA" w:rsidRPr="00CC6185" w:rsidRDefault="00C42BAA" w:rsidP="00193356">
            <w:pPr>
              <w:spacing w:after="0" w:line="240" w:lineRule="auto"/>
              <w:rPr>
                <w:rFonts w:eastAsia="Calibri" w:cstheme="minorHAnsi"/>
                <w:i/>
                <w:sz w:val="18"/>
                <w:szCs w:val="18"/>
              </w:rPr>
            </w:pPr>
          </w:p>
        </w:tc>
      </w:tr>
      <w:tr w:rsidR="00C42BAA" w:rsidRPr="00CC6185" w14:paraId="66D027CC" w14:textId="77777777" w:rsidTr="00193356">
        <w:tc>
          <w:tcPr>
            <w:tcW w:w="1909" w:type="dxa"/>
            <w:gridSpan w:val="2"/>
            <w:tcBorders>
              <w:top w:val="single" w:sz="4" w:space="0" w:color="auto"/>
              <w:left w:val="single" w:sz="4" w:space="0" w:color="auto"/>
              <w:bottom w:val="single" w:sz="4" w:space="0" w:color="auto"/>
              <w:right w:val="single" w:sz="4" w:space="0" w:color="auto"/>
            </w:tcBorders>
          </w:tcPr>
          <w:p w14:paraId="69983E6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7.3 Economic</w:t>
            </w:r>
          </w:p>
        </w:tc>
        <w:tc>
          <w:tcPr>
            <w:tcW w:w="7667" w:type="dxa"/>
            <w:gridSpan w:val="10"/>
            <w:tcBorders>
              <w:top w:val="single" w:sz="4" w:space="0" w:color="auto"/>
              <w:left w:val="single" w:sz="4" w:space="0" w:color="auto"/>
              <w:bottom w:val="single" w:sz="4" w:space="0" w:color="auto"/>
              <w:right w:val="single" w:sz="4" w:space="0" w:color="auto"/>
            </w:tcBorders>
          </w:tcPr>
          <w:p w14:paraId="10A00AEF" w14:textId="77777777" w:rsidR="00C42BAA" w:rsidRPr="00CC6185" w:rsidRDefault="00C42BAA" w:rsidP="00193356">
            <w:pPr>
              <w:spacing w:after="0" w:line="240" w:lineRule="auto"/>
              <w:rPr>
                <w:rFonts w:eastAsia="Calibri" w:cstheme="minorHAnsi"/>
                <w:i/>
                <w:sz w:val="18"/>
                <w:szCs w:val="18"/>
              </w:rPr>
            </w:pPr>
          </w:p>
        </w:tc>
      </w:tr>
      <w:tr w:rsidR="00C42BAA" w:rsidRPr="00CC6185" w14:paraId="65976728" w14:textId="77777777" w:rsidTr="00193356">
        <w:tc>
          <w:tcPr>
            <w:tcW w:w="1909" w:type="dxa"/>
            <w:gridSpan w:val="2"/>
            <w:tcBorders>
              <w:top w:val="single" w:sz="4" w:space="0" w:color="auto"/>
              <w:left w:val="single" w:sz="4" w:space="0" w:color="auto"/>
              <w:bottom w:val="single" w:sz="4" w:space="0" w:color="auto"/>
              <w:right w:val="single" w:sz="4" w:space="0" w:color="auto"/>
            </w:tcBorders>
          </w:tcPr>
          <w:p w14:paraId="5A93A70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7.4 Social</w:t>
            </w:r>
          </w:p>
        </w:tc>
        <w:tc>
          <w:tcPr>
            <w:tcW w:w="7667" w:type="dxa"/>
            <w:gridSpan w:val="10"/>
            <w:tcBorders>
              <w:top w:val="single" w:sz="4" w:space="0" w:color="auto"/>
              <w:left w:val="single" w:sz="4" w:space="0" w:color="auto"/>
              <w:bottom w:val="single" w:sz="4" w:space="0" w:color="auto"/>
              <w:right w:val="single" w:sz="4" w:space="0" w:color="auto"/>
            </w:tcBorders>
          </w:tcPr>
          <w:p w14:paraId="6D7CBE24" w14:textId="77777777" w:rsidR="00C42BAA" w:rsidRPr="00CC6185" w:rsidRDefault="00C42BAA" w:rsidP="00193356">
            <w:pPr>
              <w:spacing w:after="0" w:line="240" w:lineRule="auto"/>
              <w:rPr>
                <w:rFonts w:eastAsia="Calibri" w:cstheme="minorHAnsi"/>
                <w:sz w:val="18"/>
                <w:szCs w:val="18"/>
              </w:rPr>
            </w:pPr>
          </w:p>
        </w:tc>
      </w:tr>
      <w:tr w:rsidR="00C42BAA" w:rsidRPr="00CC6185" w14:paraId="34E55901" w14:textId="77777777" w:rsidTr="00193356">
        <w:tc>
          <w:tcPr>
            <w:tcW w:w="1909" w:type="dxa"/>
            <w:gridSpan w:val="2"/>
            <w:tcBorders>
              <w:top w:val="single" w:sz="4" w:space="0" w:color="auto"/>
              <w:left w:val="single" w:sz="4" w:space="0" w:color="auto"/>
              <w:bottom w:val="single" w:sz="4" w:space="0" w:color="auto"/>
              <w:right w:val="single" w:sz="4" w:space="0" w:color="auto"/>
            </w:tcBorders>
          </w:tcPr>
          <w:p w14:paraId="7C5D61F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7.5 Human</w:t>
            </w:r>
          </w:p>
        </w:tc>
        <w:tc>
          <w:tcPr>
            <w:tcW w:w="7667" w:type="dxa"/>
            <w:gridSpan w:val="10"/>
            <w:tcBorders>
              <w:top w:val="single" w:sz="4" w:space="0" w:color="auto"/>
              <w:left w:val="single" w:sz="4" w:space="0" w:color="auto"/>
              <w:bottom w:val="single" w:sz="4" w:space="0" w:color="auto"/>
              <w:right w:val="single" w:sz="4" w:space="0" w:color="auto"/>
            </w:tcBorders>
          </w:tcPr>
          <w:p w14:paraId="2583306C" w14:textId="77777777" w:rsidR="00C42BAA" w:rsidRPr="00CC6185" w:rsidRDefault="00C42BAA" w:rsidP="00193356">
            <w:pPr>
              <w:spacing w:after="0" w:line="240" w:lineRule="auto"/>
              <w:rPr>
                <w:rFonts w:eastAsia="Calibri" w:cstheme="minorHAnsi"/>
                <w:sz w:val="18"/>
                <w:szCs w:val="18"/>
              </w:rPr>
            </w:pPr>
          </w:p>
        </w:tc>
      </w:tr>
    </w:tbl>
    <w:p w14:paraId="5D9456ED" w14:textId="77777777" w:rsidR="00C42BAA" w:rsidRDefault="00C42BAA" w:rsidP="00C42BAA">
      <w:pPr>
        <w:spacing w:line="240" w:lineRule="auto"/>
        <w:rPr>
          <w:rFonts w:cs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36"/>
        <w:gridCol w:w="335"/>
        <w:gridCol w:w="418"/>
        <w:gridCol w:w="1031"/>
        <w:gridCol w:w="1699"/>
        <w:gridCol w:w="193"/>
        <w:gridCol w:w="843"/>
        <w:gridCol w:w="113"/>
        <w:gridCol w:w="860"/>
        <w:gridCol w:w="464"/>
        <w:gridCol w:w="1443"/>
      </w:tblGrid>
      <w:tr w:rsidR="00C42BAA" w:rsidRPr="00CC6185" w14:paraId="025ABA49" w14:textId="77777777" w:rsidTr="00193356">
        <w:tc>
          <w:tcPr>
            <w:tcW w:w="1615" w:type="dxa"/>
          </w:tcPr>
          <w:p w14:paraId="1ED79A97"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sz w:val="18"/>
                <w:szCs w:val="18"/>
              </w:rPr>
              <w:t>Sub-activity 1.3</w:t>
            </w:r>
          </w:p>
        </w:tc>
        <w:tc>
          <w:tcPr>
            <w:tcW w:w="7735" w:type="dxa"/>
            <w:gridSpan w:val="11"/>
          </w:tcPr>
          <w:p w14:paraId="50525A30" w14:textId="77777777" w:rsidR="00C42BAA" w:rsidRPr="00CC6185" w:rsidRDefault="00C42BAA" w:rsidP="00193356">
            <w:pPr>
              <w:spacing w:after="0" w:line="240" w:lineRule="auto"/>
              <w:rPr>
                <w:rFonts w:cstheme="minorHAnsi"/>
                <w:i/>
                <w:color w:val="000000"/>
                <w:sz w:val="18"/>
                <w:szCs w:val="18"/>
              </w:rPr>
            </w:pPr>
            <w:r w:rsidRPr="00CC6185">
              <w:rPr>
                <w:rFonts w:cstheme="minorHAnsi"/>
                <w:color w:val="000000"/>
                <w:sz w:val="18"/>
                <w:szCs w:val="18"/>
              </w:rPr>
              <w:t>Promote the use of both vegetables and agroforestry species (tomato, aubergine, okra, tamarind, baobab, moringa)</w:t>
            </w:r>
            <w:r w:rsidRPr="00CC6185">
              <w:rPr>
                <w:rFonts w:cstheme="minorHAnsi"/>
                <w:i/>
                <w:color w:val="000000"/>
                <w:sz w:val="18"/>
                <w:szCs w:val="18"/>
              </w:rPr>
              <w:t xml:space="preserve"> </w:t>
            </w:r>
          </w:p>
        </w:tc>
      </w:tr>
      <w:tr w:rsidR="00C42BAA" w:rsidRPr="00CC6185" w14:paraId="0CC90900" w14:textId="77777777" w:rsidTr="00193356">
        <w:tc>
          <w:tcPr>
            <w:tcW w:w="9350" w:type="dxa"/>
            <w:gridSpan w:val="12"/>
          </w:tcPr>
          <w:p w14:paraId="6DA923A3"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d. Research team</w:t>
            </w:r>
          </w:p>
        </w:tc>
      </w:tr>
      <w:tr w:rsidR="00C42BAA" w:rsidRPr="00CC6185" w14:paraId="43A25C53" w14:textId="77777777" w:rsidTr="00193356">
        <w:tc>
          <w:tcPr>
            <w:tcW w:w="2704" w:type="dxa"/>
            <w:gridSpan w:val="4"/>
          </w:tcPr>
          <w:p w14:paraId="176AF4E2" w14:textId="77777777" w:rsidR="00C42BAA" w:rsidRPr="00CC6185" w:rsidRDefault="00C42BAA" w:rsidP="00193356">
            <w:pPr>
              <w:spacing w:after="0" w:line="240" w:lineRule="auto"/>
              <w:rPr>
                <w:rFonts w:eastAsia="Calibri" w:cstheme="minorHAnsi"/>
                <w:b/>
                <w:i/>
                <w:sz w:val="18"/>
                <w:szCs w:val="18"/>
              </w:rPr>
            </w:pPr>
            <w:r w:rsidRPr="00CC6185">
              <w:rPr>
                <w:rFonts w:eastAsia="Calibri" w:cstheme="minorHAnsi"/>
                <w:b/>
                <w:i/>
                <w:sz w:val="18"/>
                <w:szCs w:val="18"/>
              </w:rPr>
              <w:t>Name</w:t>
            </w:r>
          </w:p>
        </w:tc>
        <w:tc>
          <w:tcPr>
            <w:tcW w:w="2923" w:type="dxa"/>
            <w:gridSpan w:val="3"/>
          </w:tcPr>
          <w:p w14:paraId="7D413832" w14:textId="77777777" w:rsidR="00C42BAA" w:rsidRPr="00CC6185" w:rsidRDefault="00C42BAA" w:rsidP="00193356">
            <w:pPr>
              <w:spacing w:after="0" w:line="240" w:lineRule="auto"/>
              <w:rPr>
                <w:rFonts w:eastAsia="Calibri" w:cstheme="minorHAnsi"/>
                <w:b/>
                <w:i/>
                <w:sz w:val="18"/>
                <w:szCs w:val="18"/>
              </w:rPr>
            </w:pPr>
            <w:r w:rsidRPr="00CC6185">
              <w:rPr>
                <w:rFonts w:eastAsia="Calibri" w:cstheme="minorHAnsi"/>
                <w:b/>
                <w:i/>
                <w:sz w:val="18"/>
                <w:szCs w:val="18"/>
              </w:rPr>
              <w:t>Institution</w:t>
            </w:r>
          </w:p>
        </w:tc>
        <w:tc>
          <w:tcPr>
            <w:tcW w:w="3723" w:type="dxa"/>
            <w:gridSpan w:val="5"/>
          </w:tcPr>
          <w:p w14:paraId="4A15DBE9" w14:textId="77777777" w:rsidR="00C42BAA" w:rsidRPr="00CC6185" w:rsidRDefault="00C42BAA" w:rsidP="00193356">
            <w:pPr>
              <w:spacing w:after="0" w:line="240" w:lineRule="auto"/>
              <w:rPr>
                <w:rFonts w:eastAsia="Calibri" w:cstheme="minorHAnsi"/>
                <w:b/>
                <w:i/>
                <w:sz w:val="18"/>
                <w:szCs w:val="18"/>
              </w:rPr>
            </w:pPr>
            <w:r w:rsidRPr="00CC6185">
              <w:rPr>
                <w:rFonts w:eastAsia="Calibri" w:cstheme="minorHAnsi"/>
                <w:b/>
                <w:i/>
                <w:sz w:val="18"/>
                <w:szCs w:val="18"/>
              </w:rPr>
              <w:t>Role</w:t>
            </w:r>
          </w:p>
        </w:tc>
      </w:tr>
      <w:tr w:rsidR="00C42BAA" w:rsidRPr="00CC6185" w14:paraId="0314A07A" w14:textId="77777777" w:rsidTr="00193356">
        <w:tc>
          <w:tcPr>
            <w:tcW w:w="2704" w:type="dxa"/>
            <w:gridSpan w:val="4"/>
          </w:tcPr>
          <w:p w14:paraId="46BCBE75"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Oumar B. SAMAKE</w:t>
            </w:r>
          </w:p>
        </w:tc>
        <w:tc>
          <w:tcPr>
            <w:tcW w:w="2923" w:type="dxa"/>
            <w:gridSpan w:val="3"/>
          </w:tcPr>
          <w:p w14:paraId="51E37455"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AMEDD</w:t>
            </w:r>
          </w:p>
        </w:tc>
        <w:tc>
          <w:tcPr>
            <w:tcW w:w="3723" w:type="dxa"/>
            <w:gridSpan w:val="5"/>
          </w:tcPr>
          <w:p w14:paraId="1DF2B4F3"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Leader</w:t>
            </w:r>
          </w:p>
        </w:tc>
      </w:tr>
      <w:tr w:rsidR="00C42BAA" w:rsidRPr="00CC6185" w14:paraId="35F249DA" w14:textId="77777777" w:rsidTr="00193356">
        <w:tc>
          <w:tcPr>
            <w:tcW w:w="2704" w:type="dxa"/>
            <w:gridSpan w:val="4"/>
          </w:tcPr>
          <w:p w14:paraId="495D25C3" w14:textId="77777777" w:rsidR="00C42BAA" w:rsidRPr="00CC6185" w:rsidRDefault="00C42BAA" w:rsidP="00193356">
            <w:pPr>
              <w:spacing w:after="0" w:line="240" w:lineRule="auto"/>
              <w:rPr>
                <w:rFonts w:cstheme="minorHAnsi"/>
                <w:color w:val="000000"/>
                <w:sz w:val="18"/>
                <w:szCs w:val="18"/>
              </w:rPr>
            </w:pPr>
            <w:r w:rsidRPr="00CC6185">
              <w:rPr>
                <w:rFonts w:cstheme="minorHAnsi"/>
                <w:color w:val="000000"/>
                <w:sz w:val="18"/>
                <w:szCs w:val="18"/>
              </w:rPr>
              <w:t>Pierre COULIBALY</w:t>
            </w:r>
          </w:p>
        </w:tc>
        <w:tc>
          <w:tcPr>
            <w:tcW w:w="2923" w:type="dxa"/>
            <w:gridSpan w:val="3"/>
          </w:tcPr>
          <w:p w14:paraId="157E8196"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AMEDD</w:t>
            </w:r>
          </w:p>
        </w:tc>
        <w:tc>
          <w:tcPr>
            <w:tcW w:w="3723" w:type="dxa"/>
            <w:gridSpan w:val="5"/>
          </w:tcPr>
          <w:p w14:paraId="313E1682"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Substitute</w:t>
            </w:r>
          </w:p>
        </w:tc>
      </w:tr>
      <w:tr w:rsidR="00C42BAA" w:rsidRPr="00CC6185" w14:paraId="7DEE7C43" w14:textId="77777777" w:rsidTr="00193356">
        <w:tc>
          <w:tcPr>
            <w:tcW w:w="2704" w:type="dxa"/>
            <w:gridSpan w:val="4"/>
          </w:tcPr>
          <w:p w14:paraId="2B07F4C2"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Ousmane DEMBELE</w:t>
            </w:r>
          </w:p>
        </w:tc>
        <w:tc>
          <w:tcPr>
            <w:tcW w:w="2923" w:type="dxa"/>
            <w:gridSpan w:val="3"/>
          </w:tcPr>
          <w:p w14:paraId="6B4571AB"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AMEDD</w:t>
            </w:r>
          </w:p>
        </w:tc>
        <w:tc>
          <w:tcPr>
            <w:tcW w:w="3723" w:type="dxa"/>
            <w:gridSpan w:val="5"/>
          </w:tcPr>
          <w:p w14:paraId="622699FD"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Substitute</w:t>
            </w:r>
          </w:p>
        </w:tc>
      </w:tr>
      <w:tr w:rsidR="00C42BAA" w:rsidRPr="00CC6185" w14:paraId="531E0BCC" w14:textId="77777777" w:rsidTr="00193356">
        <w:tc>
          <w:tcPr>
            <w:tcW w:w="9350" w:type="dxa"/>
            <w:gridSpan w:val="12"/>
          </w:tcPr>
          <w:p w14:paraId="4122121F" w14:textId="77777777" w:rsidR="00C42BAA" w:rsidRPr="00CC6185" w:rsidRDefault="00C42BAA" w:rsidP="00193356">
            <w:pPr>
              <w:spacing w:after="0" w:line="240" w:lineRule="auto"/>
              <w:rPr>
                <w:rFonts w:cstheme="minorHAnsi"/>
                <w:b/>
                <w:sz w:val="18"/>
                <w:szCs w:val="18"/>
              </w:rPr>
            </w:pPr>
            <w:r w:rsidRPr="00CC6185">
              <w:rPr>
                <w:rFonts w:eastAsia="Calibri" w:cstheme="minorHAnsi"/>
                <w:b/>
                <w:sz w:val="18"/>
                <w:szCs w:val="18"/>
              </w:rPr>
              <w:t>e. Student(s)</w:t>
            </w:r>
          </w:p>
        </w:tc>
      </w:tr>
      <w:tr w:rsidR="00C42BAA" w:rsidRPr="00CC6185" w14:paraId="72941158" w14:textId="77777777" w:rsidTr="00193356">
        <w:tc>
          <w:tcPr>
            <w:tcW w:w="2286" w:type="dxa"/>
            <w:gridSpan w:val="3"/>
          </w:tcPr>
          <w:p w14:paraId="42B77776"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Name</w:t>
            </w:r>
          </w:p>
        </w:tc>
        <w:tc>
          <w:tcPr>
            <w:tcW w:w="3148" w:type="dxa"/>
            <w:gridSpan w:val="3"/>
          </w:tcPr>
          <w:p w14:paraId="136EC85B"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Institute</w:t>
            </w:r>
          </w:p>
        </w:tc>
        <w:tc>
          <w:tcPr>
            <w:tcW w:w="1149" w:type="dxa"/>
            <w:gridSpan w:val="3"/>
          </w:tcPr>
          <w:p w14:paraId="1C090069"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Degree</w:t>
            </w:r>
          </w:p>
        </w:tc>
        <w:tc>
          <w:tcPr>
            <w:tcW w:w="1324" w:type="dxa"/>
            <w:gridSpan w:val="2"/>
          </w:tcPr>
          <w:p w14:paraId="20617C36"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Start</w:t>
            </w:r>
          </w:p>
        </w:tc>
        <w:tc>
          <w:tcPr>
            <w:tcW w:w="1443" w:type="dxa"/>
          </w:tcPr>
          <w:p w14:paraId="56E6E2B5"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End</w:t>
            </w:r>
          </w:p>
        </w:tc>
      </w:tr>
      <w:tr w:rsidR="00C42BAA" w:rsidRPr="00CC6185" w14:paraId="0DBDED76" w14:textId="77777777" w:rsidTr="00193356">
        <w:tc>
          <w:tcPr>
            <w:tcW w:w="2286" w:type="dxa"/>
            <w:gridSpan w:val="3"/>
          </w:tcPr>
          <w:p w14:paraId="356A43C5"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1.Moumouni TOURE</w:t>
            </w:r>
          </w:p>
        </w:tc>
        <w:tc>
          <w:tcPr>
            <w:tcW w:w="3148" w:type="dxa"/>
            <w:gridSpan w:val="3"/>
          </w:tcPr>
          <w:p w14:paraId="48B6BE7F"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IPR USFRA</w:t>
            </w:r>
          </w:p>
        </w:tc>
        <w:tc>
          <w:tcPr>
            <w:tcW w:w="1149" w:type="dxa"/>
            <w:gridSpan w:val="3"/>
          </w:tcPr>
          <w:p w14:paraId="25B6F77D"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Ingenieur</w:t>
            </w:r>
          </w:p>
        </w:tc>
        <w:tc>
          <w:tcPr>
            <w:tcW w:w="1324" w:type="dxa"/>
            <w:gridSpan w:val="2"/>
          </w:tcPr>
          <w:p w14:paraId="774138B8"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Oct 2017</w:t>
            </w:r>
          </w:p>
        </w:tc>
        <w:tc>
          <w:tcPr>
            <w:tcW w:w="1443" w:type="dxa"/>
          </w:tcPr>
          <w:p w14:paraId="1C29E188"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Dec 2022</w:t>
            </w:r>
          </w:p>
        </w:tc>
      </w:tr>
      <w:tr w:rsidR="00C42BAA" w:rsidRPr="00CC6185" w14:paraId="4E226028" w14:textId="77777777" w:rsidTr="00193356">
        <w:tc>
          <w:tcPr>
            <w:tcW w:w="2286" w:type="dxa"/>
            <w:gridSpan w:val="3"/>
          </w:tcPr>
          <w:p w14:paraId="4A4B6D2E"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2. Abdoulaye DEMBELE</w:t>
            </w:r>
          </w:p>
        </w:tc>
        <w:tc>
          <w:tcPr>
            <w:tcW w:w="3148" w:type="dxa"/>
            <w:gridSpan w:val="3"/>
          </w:tcPr>
          <w:p w14:paraId="4AA86915"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IPR USFRA</w:t>
            </w:r>
          </w:p>
        </w:tc>
        <w:tc>
          <w:tcPr>
            <w:tcW w:w="1149" w:type="dxa"/>
            <w:gridSpan w:val="3"/>
          </w:tcPr>
          <w:p w14:paraId="39D42FA2"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 xml:space="preserve">Technicien </w:t>
            </w:r>
          </w:p>
        </w:tc>
        <w:tc>
          <w:tcPr>
            <w:tcW w:w="1324" w:type="dxa"/>
            <w:gridSpan w:val="2"/>
          </w:tcPr>
          <w:p w14:paraId="1C342E00"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Oct 2017</w:t>
            </w:r>
          </w:p>
        </w:tc>
        <w:tc>
          <w:tcPr>
            <w:tcW w:w="1443" w:type="dxa"/>
          </w:tcPr>
          <w:p w14:paraId="18D568CE"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Dec 2019</w:t>
            </w:r>
          </w:p>
        </w:tc>
      </w:tr>
      <w:tr w:rsidR="00C42BAA" w:rsidRPr="00CC6185" w14:paraId="6497EEFA" w14:textId="77777777" w:rsidTr="00193356">
        <w:tc>
          <w:tcPr>
            <w:tcW w:w="1615" w:type="dxa"/>
          </w:tcPr>
          <w:p w14:paraId="17CFB6A6"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f. Location(s)</w:t>
            </w:r>
          </w:p>
        </w:tc>
        <w:tc>
          <w:tcPr>
            <w:tcW w:w="7735" w:type="dxa"/>
            <w:gridSpan w:val="11"/>
          </w:tcPr>
          <w:p w14:paraId="169EC929" w14:textId="77777777" w:rsidR="00C42BAA" w:rsidRPr="00CC6185" w:rsidRDefault="00C42BAA" w:rsidP="00193356">
            <w:pPr>
              <w:spacing w:after="0" w:line="240" w:lineRule="auto"/>
              <w:rPr>
                <w:rFonts w:cstheme="minorHAnsi"/>
                <w:i/>
                <w:color w:val="000000"/>
                <w:sz w:val="18"/>
                <w:szCs w:val="18"/>
              </w:rPr>
            </w:pPr>
            <w:r w:rsidRPr="00CC6185">
              <w:rPr>
                <w:rFonts w:cstheme="minorHAnsi"/>
                <w:i/>
                <w:color w:val="000000"/>
                <w:sz w:val="18"/>
                <w:szCs w:val="18"/>
              </w:rPr>
              <w:t>Koutiala, Bougouni, Yorosso, Sikasso</w:t>
            </w:r>
          </w:p>
        </w:tc>
      </w:tr>
      <w:tr w:rsidR="00C42BAA" w:rsidRPr="00CC6185" w14:paraId="6271661B" w14:textId="77777777" w:rsidTr="00193356">
        <w:tc>
          <w:tcPr>
            <w:tcW w:w="1615" w:type="dxa"/>
          </w:tcPr>
          <w:p w14:paraId="33B7D8CB"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g. Start</w:t>
            </w:r>
          </w:p>
        </w:tc>
        <w:tc>
          <w:tcPr>
            <w:tcW w:w="7735" w:type="dxa"/>
            <w:gridSpan w:val="11"/>
          </w:tcPr>
          <w:p w14:paraId="2F04B3C5" w14:textId="77777777" w:rsidR="00C42BAA" w:rsidRPr="00CC6185" w:rsidRDefault="00C42BAA" w:rsidP="00193356">
            <w:pPr>
              <w:spacing w:after="0" w:line="240" w:lineRule="auto"/>
              <w:rPr>
                <w:rFonts w:cstheme="minorHAnsi"/>
                <w:i/>
                <w:color w:val="000000"/>
                <w:sz w:val="18"/>
                <w:szCs w:val="18"/>
              </w:rPr>
            </w:pPr>
            <w:r w:rsidRPr="00CC6185">
              <w:rPr>
                <w:rFonts w:cstheme="minorHAnsi"/>
                <w:i/>
                <w:color w:val="000000"/>
                <w:sz w:val="18"/>
                <w:szCs w:val="18"/>
              </w:rPr>
              <w:t>Sept 2017</w:t>
            </w:r>
          </w:p>
        </w:tc>
      </w:tr>
      <w:tr w:rsidR="00C42BAA" w:rsidRPr="00CC6185" w14:paraId="14EC3AD3" w14:textId="77777777" w:rsidTr="00193356">
        <w:tc>
          <w:tcPr>
            <w:tcW w:w="1615" w:type="dxa"/>
          </w:tcPr>
          <w:p w14:paraId="3366F5F9"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h. End</w:t>
            </w:r>
          </w:p>
        </w:tc>
        <w:tc>
          <w:tcPr>
            <w:tcW w:w="7735" w:type="dxa"/>
            <w:gridSpan w:val="11"/>
          </w:tcPr>
          <w:p w14:paraId="0FF714F8" w14:textId="77777777" w:rsidR="00C42BAA" w:rsidRPr="00CC6185" w:rsidRDefault="00C42BAA" w:rsidP="00193356">
            <w:pPr>
              <w:spacing w:after="0" w:line="240" w:lineRule="auto"/>
              <w:rPr>
                <w:rFonts w:cstheme="minorHAnsi"/>
                <w:i/>
                <w:color w:val="000000"/>
                <w:sz w:val="18"/>
                <w:szCs w:val="18"/>
              </w:rPr>
            </w:pPr>
            <w:r w:rsidRPr="00CC6185">
              <w:rPr>
                <w:rFonts w:cstheme="minorHAnsi"/>
                <w:i/>
                <w:color w:val="000000"/>
                <w:sz w:val="18"/>
                <w:szCs w:val="18"/>
              </w:rPr>
              <w:t>March 2018</w:t>
            </w:r>
          </w:p>
        </w:tc>
      </w:tr>
      <w:tr w:rsidR="00C42BAA" w:rsidRPr="00CC6185" w14:paraId="28A317A9" w14:textId="77777777" w:rsidTr="00193356">
        <w:tc>
          <w:tcPr>
            <w:tcW w:w="9350" w:type="dxa"/>
            <w:gridSpan w:val="12"/>
          </w:tcPr>
          <w:p w14:paraId="45996421"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1. Justification</w:t>
            </w:r>
          </w:p>
        </w:tc>
      </w:tr>
      <w:tr w:rsidR="00C42BAA" w:rsidRPr="00CC6185" w14:paraId="1B98F83F" w14:textId="77777777" w:rsidTr="00193356">
        <w:tc>
          <w:tcPr>
            <w:tcW w:w="9350" w:type="dxa"/>
            <w:gridSpan w:val="12"/>
            <w:tcBorders>
              <w:top w:val="single" w:sz="4" w:space="0" w:color="auto"/>
              <w:left w:val="single" w:sz="4" w:space="0" w:color="auto"/>
              <w:bottom w:val="single" w:sz="4" w:space="0" w:color="auto"/>
              <w:right w:val="single" w:sz="4" w:space="0" w:color="auto"/>
            </w:tcBorders>
          </w:tcPr>
          <w:p w14:paraId="13CF87C9" w14:textId="77777777" w:rsidR="00C42BAA" w:rsidRPr="00CC6185" w:rsidRDefault="00C42BAA" w:rsidP="00193356">
            <w:pPr>
              <w:spacing w:after="0" w:line="240" w:lineRule="auto"/>
              <w:rPr>
                <w:rFonts w:eastAsia="Calibri" w:cstheme="minorHAnsi"/>
                <w:i/>
                <w:sz w:val="18"/>
                <w:szCs w:val="18"/>
              </w:rPr>
            </w:pPr>
            <w:r w:rsidRPr="00CC6185">
              <w:rPr>
                <w:rFonts w:cstheme="minorHAnsi"/>
                <w:i/>
                <w:color w:val="222222"/>
                <w:sz w:val="18"/>
                <w:szCs w:val="18"/>
                <w:lang w:val="en"/>
              </w:rPr>
              <w:t>Market gardening is increasingly practiced by women. In Africa RISING Phase 1, vegetable production technology in association with agroforestry trees (baobab, moringa) has been highly appreciated by rural women. This technology will overcome malnutrition among women and children in the Sikasso region, which is paradoxically a large area of production but with the highest malnutrition rate in Mali. It is therefore a matter of disseminating it on a larger scale.</w:t>
            </w:r>
          </w:p>
        </w:tc>
      </w:tr>
      <w:tr w:rsidR="00C42BAA" w:rsidRPr="00CC6185" w14:paraId="6153E38E" w14:textId="77777777" w:rsidTr="00193356">
        <w:tc>
          <w:tcPr>
            <w:tcW w:w="9350" w:type="dxa"/>
            <w:gridSpan w:val="12"/>
            <w:tcBorders>
              <w:top w:val="single" w:sz="4" w:space="0" w:color="auto"/>
              <w:left w:val="single" w:sz="4" w:space="0" w:color="auto"/>
              <w:bottom w:val="single" w:sz="4" w:space="0" w:color="auto"/>
              <w:right w:val="single" w:sz="4" w:space="0" w:color="auto"/>
            </w:tcBorders>
          </w:tcPr>
          <w:p w14:paraId="567854A3"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2. Objectives</w:t>
            </w:r>
          </w:p>
        </w:tc>
      </w:tr>
      <w:tr w:rsidR="00C42BAA" w:rsidRPr="00CC6185" w14:paraId="3EEB931D" w14:textId="77777777" w:rsidTr="00193356">
        <w:tc>
          <w:tcPr>
            <w:tcW w:w="9350" w:type="dxa"/>
            <w:gridSpan w:val="12"/>
            <w:tcBorders>
              <w:top w:val="single" w:sz="4" w:space="0" w:color="auto"/>
              <w:left w:val="single" w:sz="4" w:space="0" w:color="auto"/>
              <w:bottom w:val="single" w:sz="4" w:space="0" w:color="auto"/>
              <w:right w:val="single" w:sz="4" w:space="0" w:color="auto"/>
            </w:tcBorders>
          </w:tcPr>
          <w:p w14:paraId="6A4D9F77" w14:textId="77777777" w:rsidR="00C42BAA" w:rsidRPr="00CC6185" w:rsidRDefault="00C42BAA" w:rsidP="00193356">
            <w:pPr>
              <w:spacing w:after="0" w:line="240" w:lineRule="auto"/>
              <w:rPr>
                <w:rFonts w:cstheme="minorHAnsi"/>
                <w:i/>
                <w:color w:val="222222"/>
                <w:sz w:val="18"/>
                <w:szCs w:val="18"/>
                <w:lang w:val="en"/>
              </w:rPr>
            </w:pPr>
            <w:r w:rsidRPr="00CC6185">
              <w:rPr>
                <w:rFonts w:cstheme="minorHAnsi"/>
                <w:i/>
                <w:color w:val="222222"/>
                <w:sz w:val="18"/>
                <w:szCs w:val="18"/>
                <w:lang w:val="en"/>
              </w:rPr>
              <w:t>21 Reducing child malnutrition by increasing and diversifying market gardening products and agroforestry</w:t>
            </w:r>
          </w:p>
        </w:tc>
      </w:tr>
      <w:tr w:rsidR="00C42BAA" w:rsidRPr="00CC6185" w14:paraId="7CA2D0C9" w14:textId="77777777" w:rsidTr="00193356">
        <w:tc>
          <w:tcPr>
            <w:tcW w:w="9350" w:type="dxa"/>
            <w:gridSpan w:val="12"/>
            <w:tcBorders>
              <w:top w:val="single" w:sz="4" w:space="0" w:color="auto"/>
              <w:left w:val="single" w:sz="4" w:space="0" w:color="auto"/>
              <w:bottom w:val="single" w:sz="4" w:space="0" w:color="auto"/>
              <w:right w:val="single" w:sz="4" w:space="0" w:color="auto"/>
            </w:tcBorders>
          </w:tcPr>
          <w:p w14:paraId="6E77952D" w14:textId="77777777" w:rsidR="00C42BAA" w:rsidRPr="00CC6185" w:rsidRDefault="00C42BAA" w:rsidP="00193356">
            <w:pPr>
              <w:spacing w:after="0" w:line="240" w:lineRule="auto"/>
              <w:rPr>
                <w:rFonts w:eastAsia="Calibri" w:cstheme="minorHAnsi"/>
                <w:i/>
                <w:sz w:val="18"/>
                <w:szCs w:val="18"/>
              </w:rPr>
            </w:pPr>
            <w:r w:rsidRPr="00CC6185">
              <w:rPr>
                <w:rFonts w:cstheme="minorHAnsi"/>
                <w:i/>
                <w:color w:val="222222"/>
                <w:sz w:val="18"/>
                <w:szCs w:val="18"/>
                <w:lang w:val="en"/>
              </w:rPr>
              <w:t>2.2 Improving the income of rural women</w:t>
            </w:r>
          </w:p>
        </w:tc>
      </w:tr>
      <w:tr w:rsidR="00C42BAA" w:rsidRPr="00CC6185" w14:paraId="1FCA6EF0" w14:textId="77777777" w:rsidTr="00193356">
        <w:tc>
          <w:tcPr>
            <w:tcW w:w="9350" w:type="dxa"/>
            <w:gridSpan w:val="12"/>
            <w:tcBorders>
              <w:top w:val="single" w:sz="4" w:space="0" w:color="auto"/>
              <w:left w:val="single" w:sz="4" w:space="0" w:color="auto"/>
              <w:bottom w:val="single" w:sz="4" w:space="0" w:color="auto"/>
              <w:right w:val="single" w:sz="4" w:space="0" w:color="auto"/>
            </w:tcBorders>
          </w:tcPr>
          <w:p w14:paraId="0D30AF86"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3. Research questions</w:t>
            </w:r>
          </w:p>
        </w:tc>
      </w:tr>
      <w:tr w:rsidR="00C42BAA" w:rsidRPr="00CC6185" w14:paraId="3477DA6B" w14:textId="77777777" w:rsidTr="00193356">
        <w:tc>
          <w:tcPr>
            <w:tcW w:w="9350" w:type="dxa"/>
            <w:gridSpan w:val="12"/>
            <w:tcBorders>
              <w:top w:val="single" w:sz="4" w:space="0" w:color="auto"/>
              <w:left w:val="single" w:sz="4" w:space="0" w:color="auto"/>
              <w:bottom w:val="single" w:sz="4" w:space="0" w:color="auto"/>
              <w:right w:val="single" w:sz="4" w:space="0" w:color="auto"/>
            </w:tcBorders>
          </w:tcPr>
          <w:p w14:paraId="340EBD10" w14:textId="77777777" w:rsidR="00C42BAA" w:rsidRPr="00CC6185" w:rsidRDefault="00C42BAA" w:rsidP="00193356">
            <w:pPr>
              <w:spacing w:after="0" w:line="240" w:lineRule="auto"/>
              <w:rPr>
                <w:rFonts w:eastAsia="Calibri" w:cstheme="minorHAnsi"/>
                <w:i/>
                <w:sz w:val="18"/>
                <w:szCs w:val="18"/>
              </w:rPr>
            </w:pPr>
            <w:r w:rsidRPr="00CC6185">
              <w:rPr>
                <w:rFonts w:cstheme="minorHAnsi"/>
                <w:i/>
                <w:color w:val="000000"/>
                <w:sz w:val="18"/>
                <w:szCs w:val="18"/>
              </w:rPr>
              <w:t>How does the association of vegetables and agroforestry species reduce women and children malnutrition?</w:t>
            </w:r>
          </w:p>
        </w:tc>
      </w:tr>
      <w:tr w:rsidR="00C42BAA" w:rsidRPr="00CC6185" w14:paraId="0E13EBC6" w14:textId="77777777" w:rsidTr="00193356">
        <w:tc>
          <w:tcPr>
            <w:tcW w:w="9350" w:type="dxa"/>
            <w:gridSpan w:val="12"/>
            <w:tcBorders>
              <w:top w:val="single" w:sz="4" w:space="0" w:color="auto"/>
              <w:left w:val="single" w:sz="4" w:space="0" w:color="auto"/>
              <w:bottom w:val="single" w:sz="4" w:space="0" w:color="auto"/>
              <w:right w:val="single" w:sz="4" w:space="0" w:color="auto"/>
            </w:tcBorders>
          </w:tcPr>
          <w:p w14:paraId="7502F8E9"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 xml:space="preserve">4. Procedures (survey methods, gender disaggregation, treatments, experimental design, sample size, etc.). </w:t>
            </w:r>
          </w:p>
        </w:tc>
      </w:tr>
      <w:tr w:rsidR="00C42BAA" w:rsidRPr="00CC6185" w14:paraId="59D777CC" w14:textId="77777777" w:rsidTr="00193356">
        <w:tc>
          <w:tcPr>
            <w:tcW w:w="9350" w:type="dxa"/>
            <w:gridSpan w:val="12"/>
            <w:tcBorders>
              <w:top w:val="single" w:sz="4" w:space="0" w:color="auto"/>
              <w:left w:val="single" w:sz="4" w:space="0" w:color="auto"/>
              <w:bottom w:val="single" w:sz="4" w:space="0" w:color="auto"/>
              <w:right w:val="single" w:sz="4" w:space="0" w:color="auto"/>
            </w:tcBorders>
          </w:tcPr>
          <w:p w14:paraId="2D48B86A"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 xml:space="preserve">4.1 </w:t>
            </w:r>
            <w:r w:rsidRPr="00CC6185">
              <w:rPr>
                <w:rFonts w:cstheme="minorHAnsi"/>
                <w:i/>
                <w:color w:val="000000"/>
                <w:sz w:val="18"/>
                <w:szCs w:val="18"/>
              </w:rPr>
              <w:t>Identification of groups of women for the production of vegetables</w:t>
            </w:r>
          </w:p>
        </w:tc>
      </w:tr>
      <w:tr w:rsidR="00C42BAA" w:rsidRPr="00CC6185" w14:paraId="55392369" w14:textId="77777777" w:rsidTr="00193356">
        <w:tc>
          <w:tcPr>
            <w:tcW w:w="9350" w:type="dxa"/>
            <w:gridSpan w:val="12"/>
            <w:tcBorders>
              <w:top w:val="single" w:sz="4" w:space="0" w:color="auto"/>
              <w:left w:val="single" w:sz="4" w:space="0" w:color="auto"/>
              <w:bottom w:val="single" w:sz="4" w:space="0" w:color="auto"/>
              <w:right w:val="single" w:sz="4" w:space="0" w:color="auto"/>
            </w:tcBorders>
          </w:tcPr>
          <w:p w14:paraId="3A1BBD47"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4.2</w:t>
            </w:r>
            <w:r w:rsidRPr="00CC6185">
              <w:rPr>
                <w:rFonts w:cstheme="minorHAnsi"/>
                <w:i/>
                <w:color w:val="000000"/>
                <w:sz w:val="18"/>
                <w:szCs w:val="18"/>
              </w:rPr>
              <w:t xml:space="preserve"> Construction or rehabilitation of perimeter market garden</w:t>
            </w:r>
          </w:p>
        </w:tc>
      </w:tr>
      <w:tr w:rsidR="00C42BAA" w:rsidRPr="00CC6185" w14:paraId="6843B2C5" w14:textId="77777777" w:rsidTr="00193356">
        <w:tc>
          <w:tcPr>
            <w:tcW w:w="9350" w:type="dxa"/>
            <w:gridSpan w:val="12"/>
            <w:tcBorders>
              <w:top w:val="single" w:sz="4" w:space="0" w:color="auto"/>
              <w:left w:val="single" w:sz="4" w:space="0" w:color="auto"/>
              <w:bottom w:val="single" w:sz="4" w:space="0" w:color="auto"/>
              <w:right w:val="single" w:sz="4" w:space="0" w:color="auto"/>
            </w:tcBorders>
          </w:tcPr>
          <w:p w14:paraId="0C104C17"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4.3</w:t>
            </w:r>
            <w:r w:rsidRPr="00CC6185">
              <w:rPr>
                <w:rFonts w:cstheme="minorHAnsi"/>
                <w:i/>
                <w:color w:val="000000"/>
                <w:sz w:val="18"/>
                <w:szCs w:val="18"/>
              </w:rPr>
              <w:t xml:space="preserve"> Facilitating access to inputs and seeds</w:t>
            </w:r>
          </w:p>
        </w:tc>
      </w:tr>
      <w:tr w:rsidR="00C42BAA" w:rsidRPr="00CC6185" w14:paraId="6AC3DA16" w14:textId="77777777" w:rsidTr="00193356">
        <w:tc>
          <w:tcPr>
            <w:tcW w:w="9350" w:type="dxa"/>
            <w:gridSpan w:val="12"/>
            <w:tcBorders>
              <w:top w:val="single" w:sz="4" w:space="0" w:color="auto"/>
              <w:left w:val="single" w:sz="4" w:space="0" w:color="auto"/>
              <w:bottom w:val="single" w:sz="4" w:space="0" w:color="auto"/>
              <w:right w:val="single" w:sz="4" w:space="0" w:color="auto"/>
            </w:tcBorders>
          </w:tcPr>
          <w:p w14:paraId="082E140D" w14:textId="77777777" w:rsidR="00C42BAA" w:rsidRPr="00CC6185" w:rsidRDefault="00C42BAA" w:rsidP="00193356">
            <w:pPr>
              <w:spacing w:after="0" w:line="240" w:lineRule="auto"/>
              <w:rPr>
                <w:rFonts w:eastAsia="Calibri" w:cstheme="minorHAnsi"/>
                <w:i/>
                <w:sz w:val="18"/>
                <w:szCs w:val="18"/>
              </w:rPr>
            </w:pPr>
            <w:r w:rsidRPr="00CC6185">
              <w:rPr>
                <w:rFonts w:cstheme="minorHAnsi"/>
                <w:i/>
                <w:color w:val="000000"/>
                <w:sz w:val="18"/>
                <w:szCs w:val="18"/>
              </w:rPr>
              <w:t>4.4 Training of women's groups on production, agroforestry, conservation and marketing techniques</w:t>
            </w:r>
          </w:p>
        </w:tc>
      </w:tr>
      <w:tr w:rsidR="00C42BAA" w:rsidRPr="00CC6185" w14:paraId="6B79276C" w14:textId="77777777" w:rsidTr="00193356">
        <w:tc>
          <w:tcPr>
            <w:tcW w:w="9350" w:type="dxa"/>
            <w:gridSpan w:val="12"/>
            <w:tcBorders>
              <w:top w:val="single" w:sz="4" w:space="0" w:color="auto"/>
              <w:left w:val="single" w:sz="4" w:space="0" w:color="auto"/>
              <w:bottom w:val="single" w:sz="4" w:space="0" w:color="auto"/>
              <w:right w:val="single" w:sz="4" w:space="0" w:color="auto"/>
            </w:tcBorders>
          </w:tcPr>
          <w:p w14:paraId="76927400" w14:textId="77777777" w:rsidR="00C42BAA" w:rsidRPr="00CC6185" w:rsidRDefault="00C42BAA" w:rsidP="00193356">
            <w:pPr>
              <w:spacing w:after="0" w:line="240" w:lineRule="auto"/>
              <w:rPr>
                <w:rFonts w:cstheme="minorHAnsi"/>
                <w:i/>
                <w:color w:val="000000"/>
                <w:sz w:val="18"/>
                <w:szCs w:val="18"/>
              </w:rPr>
            </w:pPr>
            <w:r w:rsidRPr="00CC6185">
              <w:rPr>
                <w:rFonts w:cstheme="minorHAnsi"/>
                <w:i/>
                <w:color w:val="000000"/>
                <w:sz w:val="18"/>
                <w:szCs w:val="18"/>
              </w:rPr>
              <w:t xml:space="preserve">4.5 </w:t>
            </w:r>
            <w:r w:rsidRPr="00CC6185">
              <w:rPr>
                <w:rFonts w:cstheme="minorHAnsi"/>
                <w:i/>
                <w:color w:val="222222"/>
                <w:sz w:val="18"/>
                <w:szCs w:val="18"/>
                <w:lang w:val="en"/>
              </w:rPr>
              <w:t>Facilitating the linkage</w:t>
            </w:r>
            <w:r w:rsidRPr="00CC6185">
              <w:rPr>
                <w:rFonts w:cstheme="minorHAnsi"/>
                <w:i/>
                <w:color w:val="000000"/>
                <w:sz w:val="18"/>
                <w:szCs w:val="18"/>
              </w:rPr>
              <w:t xml:space="preserve"> with the market </w:t>
            </w:r>
          </w:p>
        </w:tc>
      </w:tr>
      <w:tr w:rsidR="00C42BAA" w:rsidRPr="00CC6185" w14:paraId="4510BCFD" w14:textId="77777777" w:rsidTr="00193356">
        <w:tc>
          <w:tcPr>
            <w:tcW w:w="6470" w:type="dxa"/>
            <w:gridSpan w:val="8"/>
            <w:tcBorders>
              <w:top w:val="single" w:sz="4" w:space="0" w:color="auto"/>
              <w:left w:val="single" w:sz="4" w:space="0" w:color="auto"/>
              <w:bottom w:val="single" w:sz="4" w:space="0" w:color="auto"/>
              <w:right w:val="single" w:sz="4" w:space="0" w:color="auto"/>
            </w:tcBorders>
          </w:tcPr>
          <w:p w14:paraId="21EA4B27"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5. Data to be collected and uploaded</w:t>
            </w:r>
          </w:p>
        </w:tc>
        <w:tc>
          <w:tcPr>
            <w:tcW w:w="2880" w:type="dxa"/>
            <w:gridSpan w:val="4"/>
            <w:tcBorders>
              <w:top w:val="single" w:sz="4" w:space="0" w:color="auto"/>
              <w:left w:val="single" w:sz="4" w:space="0" w:color="auto"/>
              <w:bottom w:val="single" w:sz="4" w:space="0" w:color="auto"/>
              <w:right w:val="single" w:sz="4" w:space="0" w:color="auto"/>
            </w:tcBorders>
          </w:tcPr>
          <w:p w14:paraId="3451E6D1"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Responsibility/Institute</w:t>
            </w:r>
          </w:p>
        </w:tc>
      </w:tr>
      <w:tr w:rsidR="00C42BAA" w:rsidRPr="00CC6185" w14:paraId="1AFF7526" w14:textId="77777777" w:rsidTr="00193356">
        <w:tc>
          <w:tcPr>
            <w:tcW w:w="6470" w:type="dxa"/>
            <w:gridSpan w:val="8"/>
            <w:tcBorders>
              <w:top w:val="single" w:sz="4" w:space="0" w:color="auto"/>
              <w:left w:val="single" w:sz="4" w:space="0" w:color="auto"/>
              <w:bottom w:val="single" w:sz="4" w:space="0" w:color="auto"/>
              <w:right w:val="single" w:sz="4" w:space="0" w:color="auto"/>
            </w:tcBorders>
          </w:tcPr>
          <w:p w14:paraId="2E2F0051" w14:textId="77777777" w:rsidR="00C42BAA" w:rsidRPr="00CC6185" w:rsidRDefault="00C42BAA" w:rsidP="00193356">
            <w:pPr>
              <w:spacing w:after="0" w:line="240" w:lineRule="auto"/>
              <w:rPr>
                <w:rFonts w:eastAsia="Calibri" w:cstheme="minorHAnsi"/>
                <w:i/>
                <w:sz w:val="18"/>
                <w:szCs w:val="18"/>
              </w:rPr>
            </w:pPr>
            <w:r w:rsidRPr="00CC6185">
              <w:rPr>
                <w:rFonts w:cstheme="minorHAnsi"/>
                <w:i/>
                <w:color w:val="222222"/>
                <w:sz w:val="18"/>
                <w:szCs w:val="18"/>
                <w:lang w:val="en"/>
              </w:rPr>
              <w:t>5.1 Area of perimeter garden market</w:t>
            </w:r>
          </w:p>
        </w:tc>
        <w:tc>
          <w:tcPr>
            <w:tcW w:w="2880" w:type="dxa"/>
            <w:gridSpan w:val="4"/>
            <w:tcBorders>
              <w:top w:val="single" w:sz="4" w:space="0" w:color="auto"/>
              <w:left w:val="single" w:sz="4" w:space="0" w:color="auto"/>
              <w:bottom w:val="single" w:sz="4" w:space="0" w:color="auto"/>
              <w:right w:val="single" w:sz="4" w:space="0" w:color="auto"/>
            </w:tcBorders>
          </w:tcPr>
          <w:p w14:paraId="5C2BE510"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Moumouni TOURE /AMEDD</w:t>
            </w:r>
          </w:p>
        </w:tc>
      </w:tr>
      <w:tr w:rsidR="00C42BAA" w:rsidRPr="00CC6185" w14:paraId="60B4B307" w14:textId="77777777" w:rsidTr="00193356">
        <w:tc>
          <w:tcPr>
            <w:tcW w:w="6470" w:type="dxa"/>
            <w:gridSpan w:val="8"/>
            <w:tcBorders>
              <w:top w:val="single" w:sz="4" w:space="0" w:color="auto"/>
              <w:left w:val="single" w:sz="4" w:space="0" w:color="auto"/>
              <w:bottom w:val="single" w:sz="4" w:space="0" w:color="auto"/>
              <w:right w:val="single" w:sz="4" w:space="0" w:color="auto"/>
            </w:tcBorders>
          </w:tcPr>
          <w:p w14:paraId="553E0094" w14:textId="77777777" w:rsidR="00C42BAA" w:rsidRPr="00CC6185" w:rsidRDefault="00C42BAA" w:rsidP="00193356">
            <w:pPr>
              <w:spacing w:after="0" w:line="240" w:lineRule="auto"/>
              <w:rPr>
                <w:rFonts w:cstheme="minorHAnsi"/>
                <w:i/>
                <w:color w:val="222222"/>
                <w:sz w:val="18"/>
                <w:szCs w:val="18"/>
                <w:lang w:val="en"/>
              </w:rPr>
            </w:pPr>
            <w:r w:rsidRPr="00CC6185">
              <w:rPr>
                <w:rFonts w:cstheme="minorHAnsi"/>
                <w:i/>
                <w:color w:val="222222"/>
                <w:sz w:val="18"/>
                <w:szCs w:val="18"/>
                <w:lang w:val="en"/>
              </w:rPr>
              <w:t>5.2 Number of househod beneficiary (wowen and children)</w:t>
            </w:r>
          </w:p>
        </w:tc>
        <w:tc>
          <w:tcPr>
            <w:tcW w:w="2880" w:type="dxa"/>
            <w:gridSpan w:val="4"/>
            <w:tcBorders>
              <w:top w:val="single" w:sz="4" w:space="0" w:color="auto"/>
              <w:left w:val="single" w:sz="4" w:space="0" w:color="auto"/>
              <w:bottom w:val="single" w:sz="4" w:space="0" w:color="auto"/>
              <w:right w:val="single" w:sz="4" w:space="0" w:color="auto"/>
            </w:tcBorders>
          </w:tcPr>
          <w:p w14:paraId="46A91C6F"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Moumouni TOURE /AMEDD</w:t>
            </w:r>
          </w:p>
        </w:tc>
      </w:tr>
      <w:tr w:rsidR="00C42BAA" w:rsidRPr="00CC6185" w14:paraId="4DECC1D2" w14:textId="77777777" w:rsidTr="00193356">
        <w:tc>
          <w:tcPr>
            <w:tcW w:w="6470" w:type="dxa"/>
            <w:gridSpan w:val="8"/>
            <w:tcBorders>
              <w:top w:val="single" w:sz="4" w:space="0" w:color="auto"/>
              <w:left w:val="single" w:sz="4" w:space="0" w:color="auto"/>
              <w:bottom w:val="single" w:sz="4" w:space="0" w:color="auto"/>
              <w:right w:val="single" w:sz="4" w:space="0" w:color="auto"/>
            </w:tcBorders>
          </w:tcPr>
          <w:p w14:paraId="0F44F22E" w14:textId="77777777" w:rsidR="00C42BAA" w:rsidRPr="00CC6185" w:rsidRDefault="00C42BAA" w:rsidP="00193356">
            <w:pPr>
              <w:spacing w:after="0" w:line="240" w:lineRule="auto"/>
              <w:rPr>
                <w:rFonts w:cstheme="minorHAnsi"/>
                <w:i/>
                <w:color w:val="222222"/>
                <w:sz w:val="18"/>
                <w:szCs w:val="18"/>
                <w:lang w:val="en"/>
              </w:rPr>
            </w:pPr>
            <w:r w:rsidRPr="00CC6185">
              <w:rPr>
                <w:rFonts w:cstheme="minorHAnsi"/>
                <w:i/>
                <w:color w:val="222222"/>
                <w:sz w:val="18"/>
                <w:szCs w:val="18"/>
                <w:lang w:val="en"/>
              </w:rPr>
              <w:t>5.3 Cost and benefice</w:t>
            </w:r>
          </w:p>
        </w:tc>
        <w:tc>
          <w:tcPr>
            <w:tcW w:w="2880" w:type="dxa"/>
            <w:gridSpan w:val="4"/>
            <w:tcBorders>
              <w:top w:val="single" w:sz="4" w:space="0" w:color="auto"/>
              <w:left w:val="single" w:sz="4" w:space="0" w:color="auto"/>
              <w:bottom w:val="single" w:sz="4" w:space="0" w:color="auto"/>
              <w:right w:val="single" w:sz="4" w:space="0" w:color="auto"/>
            </w:tcBorders>
          </w:tcPr>
          <w:p w14:paraId="630B91FF"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Moumouni TOURE /AMEDD</w:t>
            </w:r>
          </w:p>
        </w:tc>
      </w:tr>
      <w:tr w:rsidR="00C42BAA" w:rsidRPr="00CC6185" w14:paraId="08926153" w14:textId="77777777" w:rsidTr="00193356">
        <w:tc>
          <w:tcPr>
            <w:tcW w:w="9350" w:type="dxa"/>
            <w:gridSpan w:val="12"/>
            <w:tcBorders>
              <w:top w:val="single" w:sz="4" w:space="0" w:color="auto"/>
              <w:left w:val="single" w:sz="4" w:space="0" w:color="auto"/>
              <w:bottom w:val="single" w:sz="4" w:space="0" w:color="auto"/>
              <w:right w:val="single" w:sz="4" w:space="0" w:color="auto"/>
            </w:tcBorders>
          </w:tcPr>
          <w:p w14:paraId="0ED47B7F"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6. Milestones</w:t>
            </w:r>
          </w:p>
        </w:tc>
      </w:tr>
      <w:tr w:rsidR="00C42BAA" w:rsidRPr="00CC6185" w14:paraId="2CFD11FE" w14:textId="77777777" w:rsidTr="00193356">
        <w:tc>
          <w:tcPr>
            <w:tcW w:w="3735" w:type="dxa"/>
            <w:gridSpan w:val="5"/>
            <w:tcBorders>
              <w:top w:val="single" w:sz="4" w:space="0" w:color="auto"/>
              <w:left w:val="single" w:sz="4" w:space="0" w:color="auto"/>
              <w:bottom w:val="single" w:sz="4" w:space="0" w:color="auto"/>
              <w:right w:val="single" w:sz="4" w:space="0" w:color="auto"/>
            </w:tcBorders>
          </w:tcPr>
          <w:p w14:paraId="72AC6ABE" w14:textId="77777777" w:rsidR="00C42BAA" w:rsidRPr="00CC6185" w:rsidRDefault="00C42BAA" w:rsidP="00193356">
            <w:pPr>
              <w:spacing w:after="0" w:line="240" w:lineRule="auto"/>
              <w:jc w:val="both"/>
              <w:rPr>
                <w:rFonts w:eastAsia="Calibri" w:cstheme="minorHAnsi"/>
                <w:b/>
                <w:sz w:val="18"/>
                <w:szCs w:val="18"/>
              </w:rPr>
            </w:pPr>
            <w:r w:rsidRPr="00CC6185">
              <w:rPr>
                <w:rFonts w:eastAsia="Calibri" w:cstheme="minorHAnsi"/>
                <w:b/>
                <w:sz w:val="18"/>
                <w:szCs w:val="18"/>
              </w:rPr>
              <w:t>Deliverables</w:t>
            </w:r>
          </w:p>
        </w:tc>
        <w:tc>
          <w:tcPr>
            <w:tcW w:w="3708" w:type="dxa"/>
            <w:gridSpan w:val="5"/>
            <w:tcBorders>
              <w:top w:val="single" w:sz="4" w:space="0" w:color="auto"/>
              <w:left w:val="single" w:sz="4" w:space="0" w:color="auto"/>
              <w:bottom w:val="single" w:sz="4" w:space="0" w:color="auto"/>
              <w:right w:val="single" w:sz="4" w:space="0" w:color="auto"/>
            </w:tcBorders>
          </w:tcPr>
          <w:p w14:paraId="5B87E0B3"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Means of verification</w:t>
            </w:r>
          </w:p>
        </w:tc>
        <w:tc>
          <w:tcPr>
            <w:tcW w:w="1907" w:type="dxa"/>
            <w:gridSpan w:val="2"/>
            <w:tcBorders>
              <w:top w:val="single" w:sz="4" w:space="0" w:color="auto"/>
              <w:left w:val="single" w:sz="4" w:space="0" w:color="auto"/>
              <w:bottom w:val="single" w:sz="4" w:space="0" w:color="auto"/>
              <w:right w:val="single" w:sz="4" w:space="0" w:color="auto"/>
            </w:tcBorders>
          </w:tcPr>
          <w:p w14:paraId="06C41F9A"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Date</w:t>
            </w:r>
          </w:p>
        </w:tc>
      </w:tr>
      <w:tr w:rsidR="00C42BAA" w:rsidRPr="00CC6185" w14:paraId="6B103D23" w14:textId="77777777" w:rsidTr="00193356">
        <w:tc>
          <w:tcPr>
            <w:tcW w:w="3735" w:type="dxa"/>
            <w:gridSpan w:val="5"/>
            <w:tcBorders>
              <w:top w:val="single" w:sz="4" w:space="0" w:color="auto"/>
              <w:left w:val="single" w:sz="4" w:space="0" w:color="auto"/>
              <w:bottom w:val="single" w:sz="4" w:space="0" w:color="auto"/>
              <w:right w:val="single" w:sz="4" w:space="0" w:color="auto"/>
            </w:tcBorders>
          </w:tcPr>
          <w:p w14:paraId="03A7F5D9"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6</w:t>
            </w:r>
            <w:r w:rsidRPr="00CC6185">
              <w:rPr>
                <w:rFonts w:cstheme="minorHAnsi"/>
                <w:i/>
                <w:color w:val="222222"/>
                <w:sz w:val="18"/>
                <w:szCs w:val="18"/>
                <w:lang w:val="en"/>
              </w:rPr>
              <w:t>.1 Identification of beneficiary</w:t>
            </w:r>
          </w:p>
        </w:tc>
        <w:tc>
          <w:tcPr>
            <w:tcW w:w="3708" w:type="dxa"/>
            <w:gridSpan w:val="5"/>
            <w:tcBorders>
              <w:top w:val="single" w:sz="4" w:space="0" w:color="auto"/>
              <w:left w:val="single" w:sz="4" w:space="0" w:color="auto"/>
              <w:bottom w:val="single" w:sz="4" w:space="0" w:color="auto"/>
              <w:right w:val="single" w:sz="4" w:space="0" w:color="auto"/>
            </w:tcBorders>
          </w:tcPr>
          <w:p w14:paraId="5D8F3EA0" w14:textId="77777777" w:rsidR="00C42BAA" w:rsidRPr="00CC6185" w:rsidRDefault="00C42BAA" w:rsidP="00193356">
            <w:pPr>
              <w:spacing w:after="0" w:line="240" w:lineRule="auto"/>
              <w:rPr>
                <w:rFonts w:eastAsia="Calibri" w:cstheme="minorHAnsi"/>
                <w:i/>
                <w:sz w:val="18"/>
                <w:szCs w:val="18"/>
              </w:rPr>
            </w:pPr>
            <w:r w:rsidRPr="00CC6185">
              <w:rPr>
                <w:rFonts w:cstheme="minorHAnsi"/>
                <w:i/>
                <w:color w:val="222222"/>
                <w:sz w:val="18"/>
                <w:szCs w:val="18"/>
                <w:lang w:val="en"/>
              </w:rPr>
              <w:t>List of goups of wowen, legal documents</w:t>
            </w:r>
          </w:p>
        </w:tc>
        <w:tc>
          <w:tcPr>
            <w:tcW w:w="1907" w:type="dxa"/>
            <w:gridSpan w:val="2"/>
            <w:tcBorders>
              <w:top w:val="single" w:sz="4" w:space="0" w:color="auto"/>
              <w:left w:val="single" w:sz="4" w:space="0" w:color="auto"/>
              <w:bottom w:val="single" w:sz="4" w:space="0" w:color="auto"/>
              <w:right w:val="single" w:sz="4" w:space="0" w:color="auto"/>
            </w:tcBorders>
          </w:tcPr>
          <w:p w14:paraId="5B627430"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10 Sept. 2017</w:t>
            </w:r>
          </w:p>
        </w:tc>
      </w:tr>
      <w:tr w:rsidR="00C42BAA" w:rsidRPr="00CC6185" w14:paraId="787285D0" w14:textId="77777777" w:rsidTr="00193356">
        <w:tc>
          <w:tcPr>
            <w:tcW w:w="3735" w:type="dxa"/>
            <w:gridSpan w:val="5"/>
            <w:tcBorders>
              <w:top w:val="single" w:sz="4" w:space="0" w:color="auto"/>
              <w:left w:val="single" w:sz="4" w:space="0" w:color="auto"/>
              <w:bottom w:val="single" w:sz="4" w:space="0" w:color="auto"/>
              <w:right w:val="single" w:sz="4" w:space="0" w:color="auto"/>
            </w:tcBorders>
          </w:tcPr>
          <w:p w14:paraId="6906508A" w14:textId="77777777" w:rsidR="00C42BAA" w:rsidRPr="00CC6185" w:rsidRDefault="00C42BAA" w:rsidP="00193356">
            <w:pPr>
              <w:spacing w:after="0" w:line="240" w:lineRule="auto"/>
              <w:rPr>
                <w:rFonts w:eastAsia="Calibri" w:cstheme="minorHAnsi"/>
                <w:i/>
                <w:sz w:val="18"/>
                <w:szCs w:val="18"/>
              </w:rPr>
            </w:pPr>
            <w:r w:rsidRPr="00CC6185">
              <w:rPr>
                <w:rFonts w:cstheme="minorHAnsi"/>
                <w:i/>
                <w:color w:val="000000"/>
                <w:sz w:val="18"/>
                <w:szCs w:val="18"/>
              </w:rPr>
              <w:t>6.2 Construction or rehabilitation of perimeter market garden</w:t>
            </w:r>
          </w:p>
        </w:tc>
        <w:tc>
          <w:tcPr>
            <w:tcW w:w="3708" w:type="dxa"/>
            <w:gridSpan w:val="5"/>
            <w:tcBorders>
              <w:top w:val="single" w:sz="4" w:space="0" w:color="auto"/>
              <w:left w:val="single" w:sz="4" w:space="0" w:color="auto"/>
              <w:bottom w:val="single" w:sz="4" w:space="0" w:color="auto"/>
              <w:right w:val="single" w:sz="4" w:space="0" w:color="auto"/>
            </w:tcBorders>
          </w:tcPr>
          <w:p w14:paraId="324C9C78" w14:textId="77777777" w:rsidR="00C42BAA" w:rsidRPr="00CC6185" w:rsidRDefault="00C42BAA" w:rsidP="00193356">
            <w:pPr>
              <w:spacing w:after="0" w:line="240" w:lineRule="auto"/>
              <w:rPr>
                <w:rFonts w:cstheme="minorHAnsi"/>
                <w:i/>
                <w:color w:val="222222"/>
                <w:sz w:val="18"/>
                <w:szCs w:val="18"/>
                <w:lang w:val="en"/>
              </w:rPr>
            </w:pPr>
            <w:r w:rsidRPr="00CC6185">
              <w:rPr>
                <w:rFonts w:cstheme="minorHAnsi"/>
                <w:i/>
                <w:color w:val="222222"/>
                <w:sz w:val="18"/>
                <w:szCs w:val="18"/>
                <w:lang w:val="en"/>
              </w:rPr>
              <w:t>Contract, activity report</w:t>
            </w:r>
          </w:p>
        </w:tc>
        <w:tc>
          <w:tcPr>
            <w:tcW w:w="1907" w:type="dxa"/>
            <w:gridSpan w:val="2"/>
            <w:tcBorders>
              <w:top w:val="single" w:sz="4" w:space="0" w:color="auto"/>
              <w:left w:val="single" w:sz="4" w:space="0" w:color="auto"/>
              <w:bottom w:val="single" w:sz="4" w:space="0" w:color="auto"/>
              <w:right w:val="single" w:sz="4" w:space="0" w:color="auto"/>
            </w:tcBorders>
          </w:tcPr>
          <w:p w14:paraId="401B755F"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2</w:t>
            </w:r>
            <w:r w:rsidRPr="00CC6185">
              <w:rPr>
                <w:rFonts w:eastAsia="Calibri" w:cstheme="minorHAnsi"/>
                <w:i/>
                <w:sz w:val="18"/>
                <w:szCs w:val="18"/>
                <w:vertAlign w:val="superscript"/>
              </w:rPr>
              <w:t>nd</w:t>
            </w:r>
            <w:r w:rsidRPr="00CC6185">
              <w:rPr>
                <w:rFonts w:eastAsia="Calibri" w:cstheme="minorHAnsi"/>
                <w:i/>
                <w:sz w:val="18"/>
                <w:szCs w:val="18"/>
              </w:rPr>
              <w:t xml:space="preserve"> October 2017</w:t>
            </w:r>
          </w:p>
        </w:tc>
      </w:tr>
      <w:tr w:rsidR="00C42BAA" w:rsidRPr="00CC6185" w14:paraId="0A0238D5" w14:textId="77777777" w:rsidTr="00193356">
        <w:tc>
          <w:tcPr>
            <w:tcW w:w="3735" w:type="dxa"/>
            <w:gridSpan w:val="5"/>
            <w:tcBorders>
              <w:top w:val="single" w:sz="4" w:space="0" w:color="auto"/>
              <w:left w:val="single" w:sz="4" w:space="0" w:color="auto"/>
              <w:bottom w:val="single" w:sz="4" w:space="0" w:color="auto"/>
              <w:right w:val="single" w:sz="4" w:space="0" w:color="auto"/>
            </w:tcBorders>
          </w:tcPr>
          <w:p w14:paraId="5C8487A1" w14:textId="77777777" w:rsidR="00C42BAA" w:rsidRPr="00CC6185" w:rsidRDefault="00C42BAA" w:rsidP="00193356">
            <w:pPr>
              <w:spacing w:after="0" w:line="240" w:lineRule="auto"/>
              <w:rPr>
                <w:rFonts w:eastAsia="Calibri" w:cstheme="minorHAnsi"/>
                <w:i/>
                <w:sz w:val="18"/>
                <w:szCs w:val="18"/>
              </w:rPr>
            </w:pPr>
            <w:r w:rsidRPr="00CC6185">
              <w:rPr>
                <w:rFonts w:cstheme="minorHAnsi"/>
                <w:i/>
                <w:color w:val="222222"/>
                <w:sz w:val="18"/>
                <w:szCs w:val="18"/>
                <w:lang w:val="en"/>
              </w:rPr>
              <w:t>6.3 Training of groups of wowen</w:t>
            </w:r>
          </w:p>
        </w:tc>
        <w:tc>
          <w:tcPr>
            <w:tcW w:w="3708" w:type="dxa"/>
            <w:gridSpan w:val="5"/>
            <w:tcBorders>
              <w:top w:val="single" w:sz="4" w:space="0" w:color="auto"/>
              <w:left w:val="single" w:sz="4" w:space="0" w:color="auto"/>
              <w:bottom w:val="single" w:sz="4" w:space="0" w:color="auto"/>
              <w:right w:val="single" w:sz="4" w:space="0" w:color="auto"/>
            </w:tcBorders>
          </w:tcPr>
          <w:p w14:paraId="63540A1F" w14:textId="77777777" w:rsidR="00C42BAA" w:rsidRPr="00CC6185" w:rsidRDefault="00C42BAA" w:rsidP="00193356">
            <w:pPr>
              <w:spacing w:after="0" w:line="240" w:lineRule="auto"/>
              <w:rPr>
                <w:rFonts w:eastAsia="Calibri" w:cstheme="minorHAnsi"/>
                <w:i/>
                <w:sz w:val="18"/>
                <w:szCs w:val="18"/>
              </w:rPr>
            </w:pPr>
            <w:r w:rsidRPr="00CC6185">
              <w:rPr>
                <w:rFonts w:cstheme="minorHAnsi"/>
                <w:i/>
                <w:color w:val="222222"/>
                <w:sz w:val="18"/>
                <w:szCs w:val="18"/>
                <w:lang w:val="en"/>
              </w:rPr>
              <w:t xml:space="preserve">Module, Activity report </w:t>
            </w:r>
          </w:p>
        </w:tc>
        <w:tc>
          <w:tcPr>
            <w:tcW w:w="1907" w:type="dxa"/>
            <w:gridSpan w:val="2"/>
            <w:tcBorders>
              <w:top w:val="single" w:sz="4" w:space="0" w:color="auto"/>
              <w:left w:val="single" w:sz="4" w:space="0" w:color="auto"/>
              <w:bottom w:val="single" w:sz="4" w:space="0" w:color="auto"/>
              <w:right w:val="single" w:sz="4" w:space="0" w:color="auto"/>
            </w:tcBorders>
          </w:tcPr>
          <w:p w14:paraId="2A1530EA"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31 October 2017</w:t>
            </w:r>
          </w:p>
        </w:tc>
      </w:tr>
      <w:tr w:rsidR="00C42BAA" w:rsidRPr="00CC6185" w14:paraId="62C74BE4" w14:textId="77777777" w:rsidTr="00193356">
        <w:tc>
          <w:tcPr>
            <w:tcW w:w="9350" w:type="dxa"/>
            <w:gridSpan w:val="12"/>
            <w:tcBorders>
              <w:top w:val="single" w:sz="4" w:space="0" w:color="auto"/>
              <w:left w:val="single" w:sz="4" w:space="0" w:color="auto"/>
              <w:bottom w:val="single" w:sz="4" w:space="0" w:color="auto"/>
              <w:right w:val="single" w:sz="4" w:space="0" w:color="auto"/>
            </w:tcBorders>
          </w:tcPr>
          <w:p w14:paraId="124B0339" w14:textId="77777777" w:rsidR="00C42BAA" w:rsidRPr="00CC6185" w:rsidRDefault="00C42BAA" w:rsidP="00193356">
            <w:pPr>
              <w:spacing w:after="0" w:line="240" w:lineRule="auto"/>
              <w:rPr>
                <w:rFonts w:eastAsia="Calibri" w:cstheme="minorHAnsi"/>
                <w:sz w:val="18"/>
                <w:szCs w:val="18"/>
              </w:rPr>
            </w:pPr>
          </w:p>
        </w:tc>
      </w:tr>
      <w:tr w:rsidR="00C42BAA" w:rsidRPr="00CC6185" w14:paraId="1D2FD756" w14:textId="77777777" w:rsidTr="00193356">
        <w:tc>
          <w:tcPr>
            <w:tcW w:w="9350" w:type="dxa"/>
            <w:gridSpan w:val="12"/>
            <w:tcBorders>
              <w:top w:val="single" w:sz="4" w:space="0" w:color="auto"/>
              <w:left w:val="single" w:sz="4" w:space="0" w:color="auto"/>
              <w:bottom w:val="single" w:sz="4" w:space="0" w:color="auto"/>
              <w:right w:val="single" w:sz="4" w:space="0" w:color="auto"/>
            </w:tcBorders>
          </w:tcPr>
          <w:p w14:paraId="12B74DC9" w14:textId="77777777" w:rsidR="00C42BAA" w:rsidRPr="00CC6185" w:rsidRDefault="00C42BAA" w:rsidP="00193356">
            <w:pPr>
              <w:spacing w:after="0" w:line="240" w:lineRule="auto"/>
              <w:rPr>
                <w:rFonts w:eastAsia="Calibri" w:cstheme="minorHAnsi"/>
                <w:b/>
                <w:sz w:val="18"/>
                <w:szCs w:val="18"/>
              </w:rPr>
            </w:pPr>
            <w:r w:rsidRPr="00CC6185">
              <w:rPr>
                <w:rFonts w:eastAsia="Calibri" w:cstheme="minorHAnsi"/>
                <w:b/>
                <w:sz w:val="18"/>
                <w:szCs w:val="18"/>
              </w:rPr>
              <w:t>7. Sustainable intensification indicators</w:t>
            </w:r>
          </w:p>
        </w:tc>
      </w:tr>
      <w:tr w:rsidR="00C42BAA" w:rsidRPr="00CC6185" w14:paraId="75DDED1D" w14:textId="77777777" w:rsidTr="00193356">
        <w:tc>
          <w:tcPr>
            <w:tcW w:w="1951" w:type="dxa"/>
            <w:gridSpan w:val="2"/>
            <w:tcBorders>
              <w:top w:val="single" w:sz="4" w:space="0" w:color="auto"/>
              <w:left w:val="single" w:sz="4" w:space="0" w:color="auto"/>
              <w:bottom w:val="single" w:sz="4" w:space="0" w:color="auto"/>
              <w:right w:val="single" w:sz="4" w:space="0" w:color="auto"/>
            </w:tcBorders>
          </w:tcPr>
          <w:p w14:paraId="4F64C46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7.1 Productivity</w:t>
            </w:r>
          </w:p>
        </w:tc>
        <w:tc>
          <w:tcPr>
            <w:tcW w:w="7399" w:type="dxa"/>
            <w:gridSpan w:val="10"/>
            <w:tcBorders>
              <w:top w:val="single" w:sz="4" w:space="0" w:color="auto"/>
              <w:left w:val="single" w:sz="4" w:space="0" w:color="auto"/>
              <w:bottom w:val="single" w:sz="4" w:space="0" w:color="auto"/>
              <w:right w:val="single" w:sz="4" w:space="0" w:color="auto"/>
            </w:tcBorders>
          </w:tcPr>
          <w:p w14:paraId="67CE7150" w14:textId="77777777" w:rsidR="00C42BAA" w:rsidRPr="00CC6185" w:rsidRDefault="00C42BAA" w:rsidP="00193356">
            <w:pPr>
              <w:spacing w:after="0" w:line="240" w:lineRule="auto"/>
              <w:rPr>
                <w:rFonts w:eastAsia="Calibri" w:cstheme="minorHAnsi"/>
                <w:i/>
                <w:sz w:val="18"/>
                <w:szCs w:val="18"/>
              </w:rPr>
            </w:pPr>
          </w:p>
        </w:tc>
      </w:tr>
      <w:tr w:rsidR="00C42BAA" w:rsidRPr="00CC6185" w14:paraId="3EA18FEC" w14:textId="77777777" w:rsidTr="00193356">
        <w:tc>
          <w:tcPr>
            <w:tcW w:w="1951" w:type="dxa"/>
            <w:gridSpan w:val="2"/>
            <w:tcBorders>
              <w:top w:val="single" w:sz="4" w:space="0" w:color="auto"/>
              <w:left w:val="single" w:sz="4" w:space="0" w:color="auto"/>
              <w:bottom w:val="single" w:sz="4" w:space="0" w:color="auto"/>
              <w:right w:val="single" w:sz="4" w:space="0" w:color="auto"/>
            </w:tcBorders>
          </w:tcPr>
          <w:p w14:paraId="5DDE76A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7.2 Environmental</w:t>
            </w:r>
          </w:p>
        </w:tc>
        <w:tc>
          <w:tcPr>
            <w:tcW w:w="7399" w:type="dxa"/>
            <w:gridSpan w:val="10"/>
            <w:tcBorders>
              <w:top w:val="single" w:sz="4" w:space="0" w:color="auto"/>
              <w:left w:val="single" w:sz="4" w:space="0" w:color="auto"/>
              <w:bottom w:val="single" w:sz="4" w:space="0" w:color="auto"/>
              <w:right w:val="single" w:sz="4" w:space="0" w:color="auto"/>
            </w:tcBorders>
          </w:tcPr>
          <w:p w14:paraId="3A7BE8DF" w14:textId="77777777" w:rsidR="00C42BAA" w:rsidRPr="00CC6185" w:rsidRDefault="00C42BAA" w:rsidP="00193356">
            <w:pPr>
              <w:spacing w:after="0" w:line="240" w:lineRule="auto"/>
              <w:rPr>
                <w:rFonts w:eastAsia="Calibri" w:cstheme="minorHAnsi"/>
                <w:i/>
                <w:sz w:val="18"/>
                <w:szCs w:val="18"/>
              </w:rPr>
            </w:pPr>
          </w:p>
        </w:tc>
      </w:tr>
      <w:tr w:rsidR="00C42BAA" w:rsidRPr="00CC6185" w14:paraId="1C46242D" w14:textId="77777777" w:rsidTr="00193356">
        <w:tc>
          <w:tcPr>
            <w:tcW w:w="1951" w:type="dxa"/>
            <w:gridSpan w:val="2"/>
            <w:tcBorders>
              <w:top w:val="single" w:sz="4" w:space="0" w:color="auto"/>
              <w:left w:val="single" w:sz="4" w:space="0" w:color="auto"/>
              <w:bottom w:val="single" w:sz="4" w:space="0" w:color="auto"/>
              <w:right w:val="single" w:sz="4" w:space="0" w:color="auto"/>
            </w:tcBorders>
          </w:tcPr>
          <w:p w14:paraId="571B339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lastRenderedPageBreak/>
              <w:t>7.3 Economic</w:t>
            </w:r>
          </w:p>
        </w:tc>
        <w:tc>
          <w:tcPr>
            <w:tcW w:w="7399" w:type="dxa"/>
            <w:gridSpan w:val="10"/>
            <w:tcBorders>
              <w:top w:val="single" w:sz="4" w:space="0" w:color="auto"/>
              <w:left w:val="single" w:sz="4" w:space="0" w:color="auto"/>
              <w:bottom w:val="single" w:sz="4" w:space="0" w:color="auto"/>
              <w:right w:val="single" w:sz="4" w:space="0" w:color="auto"/>
            </w:tcBorders>
          </w:tcPr>
          <w:p w14:paraId="49960B8E" w14:textId="77777777" w:rsidR="00C42BAA" w:rsidRPr="00CC6185" w:rsidRDefault="00C42BAA" w:rsidP="00193356">
            <w:pPr>
              <w:spacing w:after="0" w:line="240" w:lineRule="auto"/>
              <w:rPr>
                <w:rFonts w:eastAsia="Calibri" w:cstheme="minorHAnsi"/>
                <w:i/>
                <w:sz w:val="18"/>
                <w:szCs w:val="18"/>
              </w:rPr>
            </w:pPr>
          </w:p>
        </w:tc>
      </w:tr>
      <w:tr w:rsidR="00C42BAA" w:rsidRPr="00CC6185" w14:paraId="279FAFDF" w14:textId="77777777" w:rsidTr="00193356">
        <w:tc>
          <w:tcPr>
            <w:tcW w:w="1951" w:type="dxa"/>
            <w:gridSpan w:val="2"/>
            <w:tcBorders>
              <w:top w:val="single" w:sz="4" w:space="0" w:color="auto"/>
              <w:left w:val="single" w:sz="4" w:space="0" w:color="auto"/>
              <w:bottom w:val="single" w:sz="4" w:space="0" w:color="auto"/>
              <w:right w:val="single" w:sz="4" w:space="0" w:color="auto"/>
            </w:tcBorders>
          </w:tcPr>
          <w:p w14:paraId="49E680C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7.4 Social</w:t>
            </w:r>
          </w:p>
        </w:tc>
        <w:tc>
          <w:tcPr>
            <w:tcW w:w="7399" w:type="dxa"/>
            <w:gridSpan w:val="10"/>
            <w:tcBorders>
              <w:top w:val="single" w:sz="4" w:space="0" w:color="auto"/>
              <w:left w:val="single" w:sz="4" w:space="0" w:color="auto"/>
              <w:bottom w:val="single" w:sz="4" w:space="0" w:color="auto"/>
              <w:right w:val="single" w:sz="4" w:space="0" w:color="auto"/>
            </w:tcBorders>
          </w:tcPr>
          <w:p w14:paraId="2AE829FE" w14:textId="77777777" w:rsidR="00C42BAA" w:rsidRPr="00CC6185" w:rsidRDefault="00C42BAA" w:rsidP="00193356">
            <w:pPr>
              <w:spacing w:after="0" w:line="240" w:lineRule="auto"/>
              <w:rPr>
                <w:rFonts w:eastAsia="Calibri" w:cstheme="minorHAnsi"/>
                <w:sz w:val="18"/>
                <w:szCs w:val="18"/>
              </w:rPr>
            </w:pPr>
          </w:p>
        </w:tc>
      </w:tr>
      <w:tr w:rsidR="00C42BAA" w:rsidRPr="00CC6185" w14:paraId="27B34A9D" w14:textId="77777777" w:rsidTr="00193356">
        <w:tc>
          <w:tcPr>
            <w:tcW w:w="1951" w:type="dxa"/>
            <w:gridSpan w:val="2"/>
            <w:tcBorders>
              <w:top w:val="single" w:sz="4" w:space="0" w:color="auto"/>
              <w:left w:val="single" w:sz="4" w:space="0" w:color="auto"/>
              <w:bottom w:val="single" w:sz="4" w:space="0" w:color="auto"/>
              <w:right w:val="single" w:sz="4" w:space="0" w:color="auto"/>
            </w:tcBorders>
          </w:tcPr>
          <w:p w14:paraId="342AB32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7.5 Human</w:t>
            </w:r>
          </w:p>
        </w:tc>
        <w:tc>
          <w:tcPr>
            <w:tcW w:w="7399" w:type="dxa"/>
            <w:gridSpan w:val="10"/>
            <w:tcBorders>
              <w:top w:val="single" w:sz="4" w:space="0" w:color="auto"/>
              <w:left w:val="single" w:sz="4" w:space="0" w:color="auto"/>
              <w:bottom w:val="single" w:sz="4" w:space="0" w:color="auto"/>
              <w:right w:val="single" w:sz="4" w:space="0" w:color="auto"/>
            </w:tcBorders>
          </w:tcPr>
          <w:p w14:paraId="6527173C" w14:textId="77777777" w:rsidR="00C42BAA" w:rsidRPr="00CC6185" w:rsidRDefault="00C42BAA" w:rsidP="00193356">
            <w:pPr>
              <w:spacing w:after="0" w:line="240" w:lineRule="auto"/>
              <w:rPr>
                <w:rFonts w:eastAsia="Calibri" w:cstheme="minorHAnsi"/>
                <w:sz w:val="18"/>
                <w:szCs w:val="18"/>
              </w:rPr>
            </w:pPr>
          </w:p>
        </w:tc>
      </w:tr>
    </w:tbl>
    <w:p w14:paraId="24423F81" w14:textId="77777777" w:rsidR="00C42BAA" w:rsidRDefault="00C42BAA" w:rsidP="00C42BAA">
      <w:pPr>
        <w:spacing w:line="240" w:lineRule="auto"/>
        <w:rPr>
          <w:rFonts w:cs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360"/>
        <w:gridCol w:w="360"/>
        <w:gridCol w:w="450"/>
        <w:gridCol w:w="1080"/>
        <w:gridCol w:w="1800"/>
        <w:gridCol w:w="180"/>
        <w:gridCol w:w="810"/>
        <w:gridCol w:w="109"/>
        <w:gridCol w:w="801"/>
        <w:gridCol w:w="382"/>
        <w:gridCol w:w="1144"/>
      </w:tblGrid>
      <w:tr w:rsidR="00C42BAA" w:rsidRPr="00CC6185" w14:paraId="59ED70D9" w14:textId="77777777" w:rsidTr="00193356">
        <w:tc>
          <w:tcPr>
            <w:tcW w:w="1638" w:type="dxa"/>
          </w:tcPr>
          <w:p w14:paraId="1C8B02DE" w14:textId="77777777" w:rsidR="00C42BAA" w:rsidRPr="008F255C" w:rsidRDefault="00C42BAA" w:rsidP="00193356">
            <w:pPr>
              <w:spacing w:after="0" w:line="240" w:lineRule="auto"/>
              <w:rPr>
                <w:rFonts w:eastAsia="Calibri" w:cstheme="minorHAnsi"/>
                <w:sz w:val="18"/>
                <w:szCs w:val="18"/>
              </w:rPr>
            </w:pPr>
            <w:r w:rsidRPr="008F255C">
              <w:rPr>
                <w:rFonts w:eastAsia="Calibri" w:cstheme="minorHAnsi"/>
                <w:sz w:val="18"/>
                <w:szCs w:val="18"/>
              </w:rPr>
              <w:t>Sub-activity 1.4</w:t>
            </w:r>
          </w:p>
        </w:tc>
        <w:tc>
          <w:tcPr>
            <w:tcW w:w="7476" w:type="dxa"/>
            <w:gridSpan w:val="11"/>
          </w:tcPr>
          <w:p w14:paraId="1BF9D1AC" w14:textId="77777777" w:rsidR="00C42BAA" w:rsidRPr="008F255C" w:rsidRDefault="00C42BAA" w:rsidP="00193356">
            <w:pPr>
              <w:spacing w:after="0" w:line="240" w:lineRule="auto"/>
              <w:rPr>
                <w:rFonts w:cstheme="minorHAnsi"/>
                <w:sz w:val="18"/>
                <w:szCs w:val="18"/>
              </w:rPr>
            </w:pPr>
            <w:r w:rsidRPr="008F255C">
              <w:rPr>
                <w:rFonts w:cstheme="minorHAnsi"/>
                <w:sz w:val="18"/>
                <w:szCs w:val="18"/>
              </w:rPr>
              <w:t>Development and formalization of local conventions including demarcation of livestock corridors</w:t>
            </w:r>
          </w:p>
        </w:tc>
      </w:tr>
      <w:tr w:rsidR="00C42BAA" w:rsidRPr="00CC6185" w14:paraId="32169B97" w14:textId="77777777" w:rsidTr="00193356">
        <w:tc>
          <w:tcPr>
            <w:tcW w:w="9114" w:type="dxa"/>
            <w:gridSpan w:val="12"/>
          </w:tcPr>
          <w:p w14:paraId="050F2BF9" w14:textId="77777777" w:rsidR="00C42BAA" w:rsidRPr="008F255C" w:rsidRDefault="00C42BAA" w:rsidP="00193356">
            <w:pPr>
              <w:spacing w:after="0" w:line="240" w:lineRule="auto"/>
              <w:rPr>
                <w:rFonts w:eastAsia="Calibri" w:cstheme="minorHAnsi"/>
                <w:sz w:val="18"/>
                <w:szCs w:val="18"/>
              </w:rPr>
            </w:pPr>
            <w:r w:rsidRPr="008F255C">
              <w:rPr>
                <w:rFonts w:eastAsia="Calibri" w:cstheme="minorHAnsi"/>
                <w:sz w:val="18"/>
                <w:szCs w:val="18"/>
              </w:rPr>
              <w:t>Research team</w:t>
            </w:r>
          </w:p>
        </w:tc>
      </w:tr>
      <w:tr w:rsidR="00C42BAA" w:rsidRPr="00CC6185" w14:paraId="542B0AA8" w14:textId="77777777" w:rsidTr="00193356">
        <w:tc>
          <w:tcPr>
            <w:tcW w:w="2808" w:type="dxa"/>
            <w:gridSpan w:val="4"/>
          </w:tcPr>
          <w:p w14:paraId="285BC92C" w14:textId="77777777" w:rsidR="00C42BAA" w:rsidRPr="008F255C" w:rsidRDefault="00C42BAA" w:rsidP="00193356">
            <w:pPr>
              <w:spacing w:after="0" w:line="240" w:lineRule="auto"/>
              <w:rPr>
                <w:rFonts w:eastAsia="Calibri" w:cstheme="minorHAnsi"/>
                <w:sz w:val="18"/>
                <w:szCs w:val="18"/>
              </w:rPr>
            </w:pPr>
            <w:r w:rsidRPr="008F255C">
              <w:rPr>
                <w:rFonts w:eastAsia="Calibri" w:cstheme="minorHAnsi"/>
                <w:sz w:val="18"/>
                <w:szCs w:val="18"/>
              </w:rPr>
              <w:t>Name</w:t>
            </w:r>
          </w:p>
        </w:tc>
        <w:tc>
          <w:tcPr>
            <w:tcW w:w="3060" w:type="dxa"/>
            <w:gridSpan w:val="3"/>
          </w:tcPr>
          <w:p w14:paraId="6441643D" w14:textId="77777777" w:rsidR="00C42BAA" w:rsidRPr="008F255C" w:rsidRDefault="00C42BAA" w:rsidP="00193356">
            <w:pPr>
              <w:spacing w:after="0" w:line="240" w:lineRule="auto"/>
              <w:rPr>
                <w:rFonts w:eastAsia="Calibri" w:cstheme="minorHAnsi"/>
                <w:sz w:val="18"/>
                <w:szCs w:val="18"/>
              </w:rPr>
            </w:pPr>
            <w:r w:rsidRPr="008F255C">
              <w:rPr>
                <w:rFonts w:eastAsia="Calibri" w:cstheme="minorHAnsi"/>
                <w:sz w:val="18"/>
                <w:szCs w:val="18"/>
              </w:rPr>
              <w:t>Institution</w:t>
            </w:r>
          </w:p>
        </w:tc>
        <w:tc>
          <w:tcPr>
            <w:tcW w:w="3246" w:type="dxa"/>
            <w:gridSpan w:val="5"/>
          </w:tcPr>
          <w:p w14:paraId="3BAF6E66" w14:textId="77777777" w:rsidR="00C42BAA" w:rsidRPr="008F255C" w:rsidRDefault="00C42BAA" w:rsidP="00193356">
            <w:pPr>
              <w:spacing w:after="0" w:line="240" w:lineRule="auto"/>
              <w:rPr>
                <w:rFonts w:eastAsia="Calibri" w:cstheme="minorHAnsi"/>
                <w:sz w:val="18"/>
                <w:szCs w:val="18"/>
              </w:rPr>
            </w:pPr>
            <w:r w:rsidRPr="008F255C">
              <w:rPr>
                <w:rFonts w:eastAsia="Calibri" w:cstheme="minorHAnsi"/>
                <w:sz w:val="18"/>
                <w:szCs w:val="18"/>
              </w:rPr>
              <w:t>Role</w:t>
            </w:r>
          </w:p>
        </w:tc>
      </w:tr>
      <w:tr w:rsidR="00C42BAA" w:rsidRPr="00CC6185" w14:paraId="4A47ECB2" w14:textId="77777777" w:rsidTr="00193356">
        <w:tc>
          <w:tcPr>
            <w:tcW w:w="2808" w:type="dxa"/>
            <w:gridSpan w:val="4"/>
          </w:tcPr>
          <w:p w14:paraId="1244B370" w14:textId="77777777" w:rsidR="00C42BAA" w:rsidRPr="008F255C" w:rsidRDefault="00C42BAA" w:rsidP="00193356">
            <w:pPr>
              <w:spacing w:after="0" w:line="240" w:lineRule="auto"/>
              <w:rPr>
                <w:rFonts w:eastAsia="Calibri" w:cstheme="minorHAnsi"/>
                <w:sz w:val="18"/>
                <w:szCs w:val="18"/>
              </w:rPr>
            </w:pPr>
            <w:r w:rsidRPr="008F255C">
              <w:rPr>
                <w:rFonts w:eastAsia="Calibri" w:cstheme="minorHAnsi"/>
                <w:sz w:val="18"/>
                <w:szCs w:val="18"/>
              </w:rPr>
              <w:t>Augustine Ayantunde</w:t>
            </w:r>
          </w:p>
        </w:tc>
        <w:tc>
          <w:tcPr>
            <w:tcW w:w="3060" w:type="dxa"/>
            <w:gridSpan w:val="3"/>
          </w:tcPr>
          <w:p w14:paraId="70A49272" w14:textId="77777777" w:rsidR="00C42BAA" w:rsidRPr="008F255C" w:rsidRDefault="00C42BAA" w:rsidP="00193356">
            <w:pPr>
              <w:spacing w:after="0" w:line="240" w:lineRule="auto"/>
              <w:rPr>
                <w:rFonts w:eastAsia="Calibri" w:cstheme="minorHAnsi"/>
                <w:sz w:val="18"/>
                <w:szCs w:val="18"/>
              </w:rPr>
            </w:pPr>
            <w:r w:rsidRPr="008F255C">
              <w:rPr>
                <w:rFonts w:eastAsia="Calibri" w:cstheme="minorHAnsi"/>
                <w:sz w:val="18"/>
                <w:szCs w:val="18"/>
              </w:rPr>
              <w:t>ILRI</w:t>
            </w:r>
          </w:p>
        </w:tc>
        <w:tc>
          <w:tcPr>
            <w:tcW w:w="3246" w:type="dxa"/>
            <w:gridSpan w:val="5"/>
          </w:tcPr>
          <w:p w14:paraId="7493198B" w14:textId="77777777" w:rsidR="00C42BAA" w:rsidRPr="008F255C" w:rsidRDefault="00C42BAA" w:rsidP="00193356">
            <w:pPr>
              <w:spacing w:after="0" w:line="240" w:lineRule="auto"/>
              <w:rPr>
                <w:rFonts w:eastAsia="Calibri" w:cstheme="minorHAnsi"/>
                <w:sz w:val="18"/>
                <w:szCs w:val="18"/>
              </w:rPr>
            </w:pPr>
            <w:r w:rsidRPr="008F255C">
              <w:rPr>
                <w:rFonts w:eastAsia="Calibri" w:cstheme="minorHAnsi"/>
                <w:sz w:val="18"/>
                <w:szCs w:val="18"/>
              </w:rPr>
              <w:t>Sub-activity leader (design, data analysis and reporting)</w:t>
            </w:r>
          </w:p>
        </w:tc>
      </w:tr>
      <w:tr w:rsidR="00C42BAA" w:rsidRPr="00CC6185" w14:paraId="185F15CD" w14:textId="77777777" w:rsidTr="00193356">
        <w:tc>
          <w:tcPr>
            <w:tcW w:w="2808" w:type="dxa"/>
            <w:gridSpan w:val="4"/>
          </w:tcPr>
          <w:p w14:paraId="4450449A" w14:textId="77777777" w:rsidR="00C42BAA" w:rsidRPr="008F255C" w:rsidRDefault="00C42BAA" w:rsidP="00193356">
            <w:pPr>
              <w:spacing w:after="0" w:line="240" w:lineRule="auto"/>
              <w:rPr>
                <w:rFonts w:eastAsia="Calibri" w:cstheme="minorHAnsi"/>
                <w:sz w:val="18"/>
                <w:szCs w:val="18"/>
              </w:rPr>
            </w:pPr>
            <w:r w:rsidRPr="008F255C">
              <w:rPr>
                <w:rFonts w:eastAsia="Calibri" w:cstheme="minorHAnsi"/>
                <w:sz w:val="18"/>
                <w:szCs w:val="18"/>
              </w:rPr>
              <w:t>Bougouna Sogoba</w:t>
            </w:r>
          </w:p>
        </w:tc>
        <w:tc>
          <w:tcPr>
            <w:tcW w:w="3060" w:type="dxa"/>
            <w:gridSpan w:val="3"/>
          </w:tcPr>
          <w:p w14:paraId="56649CEA" w14:textId="77777777" w:rsidR="00C42BAA" w:rsidRPr="008F255C" w:rsidRDefault="00C42BAA" w:rsidP="00193356">
            <w:pPr>
              <w:spacing w:after="0" w:line="240" w:lineRule="auto"/>
              <w:rPr>
                <w:rFonts w:eastAsia="Calibri" w:cstheme="minorHAnsi"/>
                <w:sz w:val="18"/>
                <w:szCs w:val="18"/>
              </w:rPr>
            </w:pPr>
            <w:r w:rsidRPr="008F255C">
              <w:rPr>
                <w:rFonts w:eastAsia="Calibri" w:cstheme="minorHAnsi"/>
                <w:sz w:val="18"/>
                <w:szCs w:val="18"/>
              </w:rPr>
              <w:t>AMEDD</w:t>
            </w:r>
          </w:p>
        </w:tc>
        <w:tc>
          <w:tcPr>
            <w:tcW w:w="3246" w:type="dxa"/>
            <w:gridSpan w:val="5"/>
          </w:tcPr>
          <w:p w14:paraId="6CE49618" w14:textId="77777777" w:rsidR="00C42BAA" w:rsidRPr="008F255C" w:rsidRDefault="00C42BAA" w:rsidP="00193356">
            <w:pPr>
              <w:spacing w:after="0" w:line="240" w:lineRule="auto"/>
              <w:rPr>
                <w:rFonts w:eastAsia="Calibri" w:cstheme="minorHAnsi"/>
                <w:sz w:val="18"/>
                <w:szCs w:val="18"/>
              </w:rPr>
            </w:pPr>
            <w:r w:rsidRPr="008F255C">
              <w:rPr>
                <w:rFonts w:eastAsia="Calibri" w:cstheme="minorHAnsi"/>
                <w:sz w:val="18"/>
                <w:szCs w:val="18"/>
              </w:rPr>
              <w:t>Facilitation of engagement with local and regional authorities</w:t>
            </w:r>
          </w:p>
        </w:tc>
      </w:tr>
      <w:tr w:rsidR="00C42BAA" w:rsidRPr="00CC6185" w14:paraId="58425AE9" w14:textId="77777777" w:rsidTr="00193356">
        <w:tc>
          <w:tcPr>
            <w:tcW w:w="2808" w:type="dxa"/>
            <w:gridSpan w:val="4"/>
          </w:tcPr>
          <w:p w14:paraId="12D40F59" w14:textId="77777777" w:rsidR="00C42BAA" w:rsidRPr="008F255C" w:rsidRDefault="00C42BAA" w:rsidP="00193356">
            <w:pPr>
              <w:spacing w:after="0" w:line="240" w:lineRule="auto"/>
              <w:rPr>
                <w:rFonts w:eastAsia="Calibri" w:cstheme="minorHAnsi"/>
                <w:sz w:val="18"/>
                <w:szCs w:val="18"/>
              </w:rPr>
            </w:pPr>
            <w:r w:rsidRPr="008F255C">
              <w:rPr>
                <w:rFonts w:eastAsia="Calibri" w:cstheme="minorHAnsi"/>
                <w:sz w:val="18"/>
                <w:szCs w:val="18"/>
              </w:rPr>
              <w:t>Siaka Coulibaly</w:t>
            </w:r>
          </w:p>
        </w:tc>
        <w:tc>
          <w:tcPr>
            <w:tcW w:w="3060" w:type="dxa"/>
            <w:gridSpan w:val="3"/>
          </w:tcPr>
          <w:p w14:paraId="6C5D93CF" w14:textId="77777777" w:rsidR="00C42BAA" w:rsidRPr="008F255C" w:rsidRDefault="00C42BAA" w:rsidP="00193356">
            <w:pPr>
              <w:spacing w:after="0" w:line="240" w:lineRule="auto"/>
              <w:rPr>
                <w:rFonts w:eastAsia="Calibri" w:cstheme="minorHAnsi"/>
                <w:sz w:val="18"/>
                <w:szCs w:val="18"/>
              </w:rPr>
            </w:pPr>
            <w:r w:rsidRPr="008F255C">
              <w:rPr>
                <w:rFonts w:eastAsia="Calibri" w:cstheme="minorHAnsi"/>
                <w:sz w:val="18"/>
                <w:szCs w:val="18"/>
              </w:rPr>
              <w:t>AMEDD</w:t>
            </w:r>
          </w:p>
        </w:tc>
        <w:tc>
          <w:tcPr>
            <w:tcW w:w="3246" w:type="dxa"/>
            <w:gridSpan w:val="5"/>
          </w:tcPr>
          <w:p w14:paraId="5CFC5B2B" w14:textId="77777777" w:rsidR="00C42BAA" w:rsidRPr="008F255C" w:rsidRDefault="00C42BAA" w:rsidP="00193356">
            <w:pPr>
              <w:spacing w:after="0" w:line="240" w:lineRule="auto"/>
              <w:rPr>
                <w:rFonts w:eastAsia="Calibri" w:cstheme="minorHAnsi"/>
                <w:sz w:val="18"/>
                <w:szCs w:val="18"/>
              </w:rPr>
            </w:pPr>
            <w:r w:rsidRPr="008F255C">
              <w:rPr>
                <w:rFonts w:eastAsia="Calibri" w:cstheme="minorHAnsi"/>
                <w:sz w:val="18"/>
                <w:szCs w:val="18"/>
              </w:rPr>
              <w:t>Monitoring and facilitation of engagement with the community, and capacity development</w:t>
            </w:r>
          </w:p>
        </w:tc>
      </w:tr>
      <w:tr w:rsidR="00C42BAA" w:rsidRPr="00CC6185" w14:paraId="00672CDF" w14:textId="77777777" w:rsidTr="00193356">
        <w:tc>
          <w:tcPr>
            <w:tcW w:w="9114" w:type="dxa"/>
            <w:gridSpan w:val="12"/>
          </w:tcPr>
          <w:p w14:paraId="04A671C4" w14:textId="77777777" w:rsidR="00C42BAA" w:rsidRPr="00CC6185" w:rsidRDefault="00C42BAA" w:rsidP="00193356">
            <w:pPr>
              <w:spacing w:after="0" w:line="240" w:lineRule="auto"/>
              <w:rPr>
                <w:rFonts w:eastAsia="Calibri" w:cstheme="minorHAnsi"/>
                <w:sz w:val="18"/>
                <w:szCs w:val="18"/>
              </w:rPr>
            </w:pPr>
          </w:p>
        </w:tc>
      </w:tr>
      <w:tr w:rsidR="00C42BAA" w:rsidRPr="00CC6185" w14:paraId="226AAF40" w14:textId="77777777" w:rsidTr="00193356">
        <w:tc>
          <w:tcPr>
            <w:tcW w:w="9114" w:type="dxa"/>
            <w:gridSpan w:val="12"/>
          </w:tcPr>
          <w:p w14:paraId="11311120" w14:textId="77777777" w:rsidR="00C42BAA" w:rsidRPr="00CC6185" w:rsidRDefault="00C42BAA" w:rsidP="00193356">
            <w:pPr>
              <w:spacing w:after="0" w:line="240" w:lineRule="auto"/>
              <w:rPr>
                <w:rFonts w:cstheme="minorHAnsi"/>
                <w:sz w:val="18"/>
                <w:szCs w:val="18"/>
              </w:rPr>
            </w:pPr>
            <w:r w:rsidRPr="00CC6185">
              <w:rPr>
                <w:rFonts w:eastAsia="Calibri" w:cstheme="minorHAnsi"/>
                <w:sz w:val="18"/>
                <w:szCs w:val="18"/>
              </w:rPr>
              <w:t>e. Student(s)</w:t>
            </w:r>
          </w:p>
        </w:tc>
      </w:tr>
      <w:tr w:rsidR="00C42BAA" w:rsidRPr="00CC6185" w14:paraId="433D506D" w14:textId="77777777" w:rsidTr="00193356">
        <w:tc>
          <w:tcPr>
            <w:tcW w:w="2358" w:type="dxa"/>
            <w:gridSpan w:val="3"/>
          </w:tcPr>
          <w:p w14:paraId="71D1FC0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Name</w:t>
            </w:r>
          </w:p>
        </w:tc>
        <w:tc>
          <w:tcPr>
            <w:tcW w:w="3330" w:type="dxa"/>
            <w:gridSpan w:val="3"/>
          </w:tcPr>
          <w:p w14:paraId="1FBF6DE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Institute</w:t>
            </w:r>
          </w:p>
        </w:tc>
        <w:tc>
          <w:tcPr>
            <w:tcW w:w="1099" w:type="dxa"/>
            <w:gridSpan w:val="3"/>
          </w:tcPr>
          <w:p w14:paraId="0DE8992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Degree</w:t>
            </w:r>
          </w:p>
        </w:tc>
        <w:tc>
          <w:tcPr>
            <w:tcW w:w="1183" w:type="dxa"/>
            <w:gridSpan w:val="2"/>
          </w:tcPr>
          <w:p w14:paraId="2F4748C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Start</w:t>
            </w:r>
          </w:p>
        </w:tc>
        <w:tc>
          <w:tcPr>
            <w:tcW w:w="1144" w:type="dxa"/>
          </w:tcPr>
          <w:p w14:paraId="5CBFC03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End</w:t>
            </w:r>
          </w:p>
        </w:tc>
      </w:tr>
      <w:tr w:rsidR="00C42BAA" w:rsidRPr="00CC6185" w14:paraId="2CD964A7" w14:textId="77777777" w:rsidTr="00193356">
        <w:tc>
          <w:tcPr>
            <w:tcW w:w="2358" w:type="dxa"/>
            <w:gridSpan w:val="3"/>
          </w:tcPr>
          <w:p w14:paraId="22432EA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1.</w:t>
            </w:r>
          </w:p>
        </w:tc>
        <w:tc>
          <w:tcPr>
            <w:tcW w:w="3330" w:type="dxa"/>
            <w:gridSpan w:val="3"/>
          </w:tcPr>
          <w:p w14:paraId="06619A55" w14:textId="77777777" w:rsidR="00C42BAA" w:rsidRPr="00CC6185" w:rsidRDefault="00C42BAA" w:rsidP="00193356">
            <w:pPr>
              <w:spacing w:after="0" w:line="240" w:lineRule="auto"/>
              <w:rPr>
                <w:rFonts w:eastAsia="Calibri" w:cstheme="minorHAnsi"/>
                <w:sz w:val="18"/>
                <w:szCs w:val="18"/>
              </w:rPr>
            </w:pPr>
          </w:p>
        </w:tc>
        <w:tc>
          <w:tcPr>
            <w:tcW w:w="1099" w:type="dxa"/>
            <w:gridSpan w:val="3"/>
          </w:tcPr>
          <w:p w14:paraId="696A644D" w14:textId="77777777" w:rsidR="00C42BAA" w:rsidRPr="00CC6185" w:rsidRDefault="00C42BAA" w:rsidP="00193356">
            <w:pPr>
              <w:spacing w:after="0" w:line="240" w:lineRule="auto"/>
              <w:rPr>
                <w:rFonts w:eastAsia="Calibri" w:cstheme="minorHAnsi"/>
                <w:sz w:val="18"/>
                <w:szCs w:val="18"/>
              </w:rPr>
            </w:pPr>
          </w:p>
        </w:tc>
        <w:tc>
          <w:tcPr>
            <w:tcW w:w="1183" w:type="dxa"/>
            <w:gridSpan w:val="2"/>
          </w:tcPr>
          <w:p w14:paraId="3196CB5F" w14:textId="77777777" w:rsidR="00C42BAA" w:rsidRPr="00CC6185" w:rsidRDefault="00C42BAA" w:rsidP="00193356">
            <w:pPr>
              <w:spacing w:after="0" w:line="240" w:lineRule="auto"/>
              <w:rPr>
                <w:rFonts w:eastAsia="Calibri" w:cstheme="minorHAnsi"/>
                <w:sz w:val="18"/>
                <w:szCs w:val="18"/>
              </w:rPr>
            </w:pPr>
          </w:p>
        </w:tc>
        <w:tc>
          <w:tcPr>
            <w:tcW w:w="1144" w:type="dxa"/>
          </w:tcPr>
          <w:p w14:paraId="0104B67C" w14:textId="77777777" w:rsidR="00C42BAA" w:rsidRPr="00CC6185" w:rsidRDefault="00C42BAA" w:rsidP="00193356">
            <w:pPr>
              <w:spacing w:after="0" w:line="240" w:lineRule="auto"/>
              <w:rPr>
                <w:rFonts w:eastAsia="Calibri" w:cstheme="minorHAnsi"/>
                <w:sz w:val="18"/>
                <w:szCs w:val="18"/>
              </w:rPr>
            </w:pPr>
          </w:p>
        </w:tc>
      </w:tr>
      <w:tr w:rsidR="00C42BAA" w:rsidRPr="00CC6185" w14:paraId="67867F8E" w14:textId="77777777" w:rsidTr="00193356">
        <w:tc>
          <w:tcPr>
            <w:tcW w:w="2358" w:type="dxa"/>
            <w:gridSpan w:val="3"/>
          </w:tcPr>
          <w:p w14:paraId="2AF7179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w:t>
            </w:r>
          </w:p>
        </w:tc>
        <w:tc>
          <w:tcPr>
            <w:tcW w:w="3330" w:type="dxa"/>
            <w:gridSpan w:val="3"/>
          </w:tcPr>
          <w:p w14:paraId="6450AE51" w14:textId="77777777" w:rsidR="00C42BAA" w:rsidRPr="00CC6185" w:rsidRDefault="00C42BAA" w:rsidP="00193356">
            <w:pPr>
              <w:spacing w:after="0" w:line="240" w:lineRule="auto"/>
              <w:rPr>
                <w:rFonts w:eastAsia="Calibri" w:cstheme="minorHAnsi"/>
                <w:sz w:val="18"/>
                <w:szCs w:val="18"/>
              </w:rPr>
            </w:pPr>
          </w:p>
        </w:tc>
        <w:tc>
          <w:tcPr>
            <w:tcW w:w="1099" w:type="dxa"/>
            <w:gridSpan w:val="3"/>
          </w:tcPr>
          <w:p w14:paraId="063C534D" w14:textId="77777777" w:rsidR="00C42BAA" w:rsidRPr="00CC6185" w:rsidRDefault="00C42BAA" w:rsidP="00193356">
            <w:pPr>
              <w:spacing w:after="0" w:line="240" w:lineRule="auto"/>
              <w:rPr>
                <w:rFonts w:eastAsia="Calibri" w:cstheme="minorHAnsi"/>
                <w:sz w:val="18"/>
                <w:szCs w:val="18"/>
              </w:rPr>
            </w:pPr>
          </w:p>
        </w:tc>
        <w:tc>
          <w:tcPr>
            <w:tcW w:w="1183" w:type="dxa"/>
            <w:gridSpan w:val="2"/>
          </w:tcPr>
          <w:p w14:paraId="53546220" w14:textId="77777777" w:rsidR="00C42BAA" w:rsidRPr="00CC6185" w:rsidRDefault="00C42BAA" w:rsidP="00193356">
            <w:pPr>
              <w:spacing w:after="0" w:line="240" w:lineRule="auto"/>
              <w:rPr>
                <w:rFonts w:eastAsia="Calibri" w:cstheme="minorHAnsi"/>
                <w:sz w:val="18"/>
                <w:szCs w:val="18"/>
              </w:rPr>
            </w:pPr>
          </w:p>
        </w:tc>
        <w:tc>
          <w:tcPr>
            <w:tcW w:w="1144" w:type="dxa"/>
          </w:tcPr>
          <w:p w14:paraId="67454575" w14:textId="77777777" w:rsidR="00C42BAA" w:rsidRPr="00CC6185" w:rsidRDefault="00C42BAA" w:rsidP="00193356">
            <w:pPr>
              <w:spacing w:after="0" w:line="240" w:lineRule="auto"/>
              <w:rPr>
                <w:rFonts w:eastAsia="Calibri" w:cstheme="minorHAnsi"/>
                <w:sz w:val="18"/>
                <w:szCs w:val="18"/>
              </w:rPr>
            </w:pPr>
          </w:p>
        </w:tc>
      </w:tr>
      <w:tr w:rsidR="00C42BAA" w:rsidRPr="00CC6185" w14:paraId="709A2503" w14:textId="77777777" w:rsidTr="00193356">
        <w:tc>
          <w:tcPr>
            <w:tcW w:w="2358" w:type="dxa"/>
            <w:gridSpan w:val="3"/>
          </w:tcPr>
          <w:p w14:paraId="2DD8539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3.</w:t>
            </w:r>
          </w:p>
        </w:tc>
        <w:tc>
          <w:tcPr>
            <w:tcW w:w="3330" w:type="dxa"/>
            <w:gridSpan w:val="3"/>
          </w:tcPr>
          <w:p w14:paraId="5F0A8125" w14:textId="77777777" w:rsidR="00C42BAA" w:rsidRPr="00CC6185" w:rsidRDefault="00C42BAA" w:rsidP="00193356">
            <w:pPr>
              <w:spacing w:after="0" w:line="240" w:lineRule="auto"/>
              <w:rPr>
                <w:rFonts w:eastAsia="Calibri" w:cstheme="minorHAnsi"/>
                <w:sz w:val="18"/>
                <w:szCs w:val="18"/>
              </w:rPr>
            </w:pPr>
          </w:p>
        </w:tc>
        <w:tc>
          <w:tcPr>
            <w:tcW w:w="1099" w:type="dxa"/>
            <w:gridSpan w:val="3"/>
          </w:tcPr>
          <w:p w14:paraId="31094D5F" w14:textId="77777777" w:rsidR="00C42BAA" w:rsidRPr="00CC6185" w:rsidRDefault="00C42BAA" w:rsidP="00193356">
            <w:pPr>
              <w:spacing w:after="0" w:line="240" w:lineRule="auto"/>
              <w:rPr>
                <w:rFonts w:eastAsia="Calibri" w:cstheme="minorHAnsi"/>
                <w:sz w:val="18"/>
                <w:szCs w:val="18"/>
              </w:rPr>
            </w:pPr>
          </w:p>
        </w:tc>
        <w:tc>
          <w:tcPr>
            <w:tcW w:w="1183" w:type="dxa"/>
            <w:gridSpan w:val="2"/>
          </w:tcPr>
          <w:p w14:paraId="4CEA02B0" w14:textId="77777777" w:rsidR="00C42BAA" w:rsidRPr="00CC6185" w:rsidRDefault="00C42BAA" w:rsidP="00193356">
            <w:pPr>
              <w:spacing w:after="0" w:line="240" w:lineRule="auto"/>
              <w:rPr>
                <w:rFonts w:eastAsia="Calibri" w:cstheme="minorHAnsi"/>
                <w:sz w:val="18"/>
                <w:szCs w:val="18"/>
              </w:rPr>
            </w:pPr>
          </w:p>
        </w:tc>
        <w:tc>
          <w:tcPr>
            <w:tcW w:w="1144" w:type="dxa"/>
          </w:tcPr>
          <w:p w14:paraId="4875F739" w14:textId="77777777" w:rsidR="00C42BAA" w:rsidRPr="00CC6185" w:rsidRDefault="00C42BAA" w:rsidP="00193356">
            <w:pPr>
              <w:spacing w:after="0" w:line="240" w:lineRule="auto"/>
              <w:rPr>
                <w:rFonts w:eastAsia="Calibri" w:cstheme="minorHAnsi"/>
                <w:sz w:val="18"/>
                <w:szCs w:val="18"/>
              </w:rPr>
            </w:pPr>
          </w:p>
        </w:tc>
      </w:tr>
      <w:tr w:rsidR="00C42BAA" w:rsidRPr="00CC6185" w14:paraId="72FEF801" w14:textId="77777777" w:rsidTr="00193356">
        <w:tc>
          <w:tcPr>
            <w:tcW w:w="1638" w:type="dxa"/>
          </w:tcPr>
          <w:p w14:paraId="648AE617" w14:textId="77777777" w:rsidR="00C42BAA" w:rsidRPr="00CC6185" w:rsidRDefault="00C42BAA" w:rsidP="00193356">
            <w:pPr>
              <w:spacing w:after="0" w:line="240" w:lineRule="auto"/>
              <w:rPr>
                <w:rFonts w:eastAsia="Calibri" w:cstheme="minorHAnsi"/>
                <w:sz w:val="18"/>
                <w:szCs w:val="18"/>
              </w:rPr>
            </w:pPr>
          </w:p>
        </w:tc>
        <w:tc>
          <w:tcPr>
            <w:tcW w:w="7476" w:type="dxa"/>
            <w:gridSpan w:val="11"/>
          </w:tcPr>
          <w:p w14:paraId="3FA9DFE4" w14:textId="77777777" w:rsidR="00C42BAA" w:rsidRPr="00CC6185" w:rsidRDefault="00C42BAA" w:rsidP="00193356">
            <w:pPr>
              <w:spacing w:after="0" w:line="240" w:lineRule="auto"/>
              <w:rPr>
                <w:rFonts w:eastAsia="Calibri" w:cstheme="minorHAnsi"/>
                <w:sz w:val="18"/>
                <w:szCs w:val="18"/>
              </w:rPr>
            </w:pPr>
          </w:p>
        </w:tc>
      </w:tr>
      <w:tr w:rsidR="00C42BAA" w:rsidRPr="00CC6185" w14:paraId="77CC5F6E" w14:textId="77777777" w:rsidTr="00193356">
        <w:tc>
          <w:tcPr>
            <w:tcW w:w="1638" w:type="dxa"/>
          </w:tcPr>
          <w:p w14:paraId="3A7D37D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f. Location(s)</w:t>
            </w:r>
          </w:p>
        </w:tc>
        <w:tc>
          <w:tcPr>
            <w:tcW w:w="7476" w:type="dxa"/>
            <w:gridSpan w:val="11"/>
          </w:tcPr>
          <w:p w14:paraId="70D35E0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 Nampossela, Koutiala</w:t>
            </w:r>
          </w:p>
        </w:tc>
      </w:tr>
      <w:tr w:rsidR="00C42BAA" w:rsidRPr="00CC6185" w14:paraId="677F8EFA" w14:textId="77777777" w:rsidTr="00193356">
        <w:tc>
          <w:tcPr>
            <w:tcW w:w="1638" w:type="dxa"/>
          </w:tcPr>
          <w:p w14:paraId="7675F41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g. Start</w:t>
            </w:r>
          </w:p>
        </w:tc>
        <w:tc>
          <w:tcPr>
            <w:tcW w:w="7476" w:type="dxa"/>
            <w:gridSpan w:val="11"/>
          </w:tcPr>
          <w:p w14:paraId="2621532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April 2017</w:t>
            </w:r>
          </w:p>
        </w:tc>
      </w:tr>
      <w:tr w:rsidR="00C42BAA" w:rsidRPr="00CC6185" w14:paraId="7756804E" w14:textId="77777777" w:rsidTr="00193356">
        <w:tc>
          <w:tcPr>
            <w:tcW w:w="1638" w:type="dxa"/>
          </w:tcPr>
          <w:p w14:paraId="239CF32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h. End</w:t>
            </w:r>
          </w:p>
        </w:tc>
        <w:tc>
          <w:tcPr>
            <w:tcW w:w="7476" w:type="dxa"/>
            <w:gridSpan w:val="11"/>
          </w:tcPr>
          <w:p w14:paraId="5729BD7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February 2018</w:t>
            </w:r>
          </w:p>
        </w:tc>
      </w:tr>
      <w:tr w:rsidR="00C42BAA" w:rsidRPr="00CC6185" w14:paraId="799820B4" w14:textId="77777777" w:rsidTr="00193356">
        <w:tc>
          <w:tcPr>
            <w:tcW w:w="1638" w:type="dxa"/>
          </w:tcPr>
          <w:p w14:paraId="4C8516C3" w14:textId="77777777" w:rsidR="00C42BAA" w:rsidRPr="00CC6185" w:rsidRDefault="00C42BAA" w:rsidP="00193356">
            <w:pPr>
              <w:spacing w:after="0" w:line="240" w:lineRule="auto"/>
              <w:rPr>
                <w:rFonts w:eastAsia="Calibri" w:cstheme="minorHAnsi"/>
                <w:sz w:val="18"/>
                <w:szCs w:val="18"/>
              </w:rPr>
            </w:pPr>
          </w:p>
        </w:tc>
        <w:tc>
          <w:tcPr>
            <w:tcW w:w="7476" w:type="dxa"/>
            <w:gridSpan w:val="11"/>
          </w:tcPr>
          <w:p w14:paraId="28C71C5F" w14:textId="77777777" w:rsidR="00C42BAA" w:rsidRPr="00CC6185" w:rsidRDefault="00C42BAA" w:rsidP="00193356">
            <w:pPr>
              <w:spacing w:after="0" w:line="240" w:lineRule="auto"/>
              <w:rPr>
                <w:rFonts w:eastAsia="Calibri" w:cstheme="minorHAnsi"/>
                <w:sz w:val="18"/>
                <w:szCs w:val="18"/>
              </w:rPr>
            </w:pPr>
          </w:p>
        </w:tc>
      </w:tr>
      <w:tr w:rsidR="00C42BAA" w:rsidRPr="00CC6185" w14:paraId="11035EB5" w14:textId="77777777" w:rsidTr="00193356">
        <w:tc>
          <w:tcPr>
            <w:tcW w:w="9114" w:type="dxa"/>
            <w:gridSpan w:val="12"/>
          </w:tcPr>
          <w:p w14:paraId="5C2BA26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1. Justification</w:t>
            </w:r>
          </w:p>
        </w:tc>
      </w:tr>
      <w:tr w:rsidR="00C42BAA" w:rsidRPr="00CC6185" w14:paraId="5EC15D62"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49550C3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From the formalization of the local conventions in 3 Africa RISING communities (Dieba, Sirakele and Zanzoni), the development and formalization of the local conventions provides opportunity for necessary administrative recognition and support at the local government authority (“Commune rurale”). Besides, the feedback from the three communities suggest reduction in cases of conflict as a result of the formalized local conventions. Based on this positive experience of local conventions as local policy instruments to better manage natural resources, the existing oral conventions in another Africa RISING intervention community, Namposella will be formalized. This was based on specific request from the community following the positive experience from formalized local conventions in Dieba, Sirakele and Zanzoni. The formalization will facilitate the use of local conventions for land use planning in the community. </w:t>
            </w:r>
          </w:p>
        </w:tc>
      </w:tr>
      <w:tr w:rsidR="00C42BAA" w:rsidRPr="00CC6185" w14:paraId="1998750E"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3B287189" w14:textId="77777777" w:rsidR="00C42BAA" w:rsidRPr="00CC6185" w:rsidRDefault="00C42BAA" w:rsidP="00193356">
            <w:pPr>
              <w:spacing w:after="0" w:line="240" w:lineRule="auto"/>
              <w:rPr>
                <w:rFonts w:eastAsia="Calibri" w:cstheme="minorHAnsi"/>
                <w:sz w:val="18"/>
                <w:szCs w:val="18"/>
              </w:rPr>
            </w:pPr>
          </w:p>
        </w:tc>
      </w:tr>
      <w:tr w:rsidR="00C42BAA" w:rsidRPr="00CC6185" w14:paraId="163823F5"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08CF5D3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 Objectives</w:t>
            </w:r>
          </w:p>
        </w:tc>
      </w:tr>
      <w:tr w:rsidR="00C42BAA" w:rsidRPr="00CC6185" w14:paraId="55CFB9CA"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02C8361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2.1  To document and formalize  the existing oral local conventions for better management of natural resources in Namposella and to reduce incidence of conflict</w:t>
            </w:r>
          </w:p>
        </w:tc>
      </w:tr>
      <w:tr w:rsidR="00C42BAA" w:rsidRPr="00CC6185" w14:paraId="259939C5"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1D17656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3. Research questions</w:t>
            </w:r>
          </w:p>
        </w:tc>
      </w:tr>
      <w:tr w:rsidR="00C42BAA" w:rsidRPr="00CC6185" w14:paraId="6A1E2394"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0249F3E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3.1 What are the institutional mechanisms for the elaboration and formalization of local conventions?</w:t>
            </w:r>
          </w:p>
        </w:tc>
      </w:tr>
      <w:tr w:rsidR="00C42BAA" w:rsidRPr="00CC6185" w14:paraId="5BE900A2"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2147D5F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3.2 How does local conventions as policy instrument affect natural resource management?</w:t>
            </w:r>
          </w:p>
        </w:tc>
      </w:tr>
      <w:tr w:rsidR="00C42BAA" w:rsidRPr="00CC6185" w14:paraId="2AB0C853"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14CA29C3" w14:textId="77777777" w:rsidR="00C42BAA" w:rsidRPr="00CC6185" w:rsidRDefault="00C42BAA" w:rsidP="00193356">
            <w:pPr>
              <w:spacing w:after="0" w:line="240" w:lineRule="auto"/>
              <w:rPr>
                <w:rFonts w:eastAsia="Calibri" w:cstheme="minorHAnsi"/>
                <w:sz w:val="18"/>
                <w:szCs w:val="18"/>
              </w:rPr>
            </w:pPr>
          </w:p>
        </w:tc>
      </w:tr>
      <w:tr w:rsidR="00C42BAA" w:rsidRPr="00CC6185" w14:paraId="749F0F97"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5B01F19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4. Procedures (survey methods, gender disaggregation, treatments, experimental design, sample size, etc). </w:t>
            </w:r>
          </w:p>
        </w:tc>
      </w:tr>
      <w:tr w:rsidR="00C42BAA" w:rsidRPr="00CC6185" w14:paraId="6E21D48B"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152601D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4.1  Results of the analysis of the existing local conventions in 6 Africa RISING intervention communities in Bougouni and Koutiala showed that the local conventions are oral and informal, which essentially renders them largely ineffective. In addressing this major weakness, we developed and formalized the existing oral conventions in 3 Africa RISING intervention communities namely Dieba, Sirakele and Zanzoni. From the positive impact of the formalized local conventions particularly on natural resource management in these 3 communities, we plan to formalize the existing oral conventions in another community Namposella buiding on the experience from the development and formalization of local conventions in Dieba in Bougouni district, Sirakele and Zanzoni in Koutiala district.</w:t>
            </w:r>
            <w:r w:rsidRPr="00CC6185">
              <w:rPr>
                <w:rFonts w:cstheme="minorHAnsi"/>
                <w:sz w:val="18"/>
                <w:szCs w:val="18"/>
              </w:rPr>
              <w:t xml:space="preserve"> </w:t>
            </w:r>
            <w:r w:rsidRPr="00CC6185">
              <w:rPr>
                <w:rFonts w:eastAsia="Calibri" w:cstheme="minorHAnsi"/>
                <w:sz w:val="18"/>
                <w:szCs w:val="18"/>
              </w:rPr>
              <w:t xml:space="preserve">Group discussions among the local administrative authorities, technical services and customary leaders will be conducted as well as individual interviews to document the existing oral local conventions and formalize them.  Specific tasks that will be involved in the development and formalization of local conventions are: (ii) Meeting of key stakeholders at community level to discuss the processes and modalities for the development and formalization of existing local conventions. (ii) General meeting at the community level to inform and sensitize on the development processes of the existing oral conventions. (iii) Participatory mapping by the community of natural resources and key features in the territory. (iv) Documentation of the </w:t>
            </w:r>
            <w:r w:rsidRPr="00CC6185">
              <w:rPr>
                <w:rFonts w:eastAsia="Calibri" w:cstheme="minorHAnsi"/>
                <w:sz w:val="18"/>
                <w:szCs w:val="18"/>
              </w:rPr>
              <w:lastRenderedPageBreak/>
              <w:t>existing local conventions in writing and review by the community leaders. (v) Community workshop for the signing of the documented local conventions by key leaders; (vi) Engagement of the local administrative authority and technical services for the review of the texts of the local conventions developed by the community and formalization. (vii) Setting up of village committee to monitor the enforcement of the formalized local conventions. In addition there will be capacity building of the local surveillance committee through training and exchange visit to Yorosso Commune where the local conventions governing natural resource management were well developed.</w:t>
            </w:r>
            <w:r w:rsidRPr="00CC6185">
              <w:rPr>
                <w:rFonts w:cstheme="minorHAnsi"/>
                <w:sz w:val="18"/>
                <w:szCs w:val="18"/>
              </w:rPr>
              <w:t xml:space="preserve"> </w:t>
            </w:r>
            <w:r w:rsidRPr="00CC6185">
              <w:rPr>
                <w:rFonts w:eastAsia="Calibri" w:cstheme="minorHAnsi"/>
                <w:sz w:val="18"/>
                <w:szCs w:val="18"/>
              </w:rPr>
              <w:t xml:space="preserve">In addition there will be demarcation of 10 km of livestock routes in the territory of Namposella. Together with key natural resource management actors in the community, the livestock routes to be demarcated will be identified and marked. Appropriate government technical services will be involved to ensure that identified livestock routes to be demarcated agree with national transhumance routes, where these exist. Besides, their involvement will also provide the necessary approval for the demarcation of the livestock routes.   </w:t>
            </w:r>
          </w:p>
        </w:tc>
      </w:tr>
      <w:tr w:rsidR="00C42BAA" w:rsidRPr="00CC6185" w14:paraId="1A8436C6"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22E3DC39" w14:textId="77777777" w:rsidR="00C42BAA" w:rsidRPr="00CC6185" w:rsidRDefault="00C42BAA" w:rsidP="00193356">
            <w:pPr>
              <w:spacing w:after="0" w:line="240" w:lineRule="auto"/>
              <w:rPr>
                <w:rFonts w:eastAsia="Calibri" w:cstheme="minorHAnsi"/>
                <w:sz w:val="18"/>
                <w:szCs w:val="18"/>
              </w:rPr>
            </w:pPr>
          </w:p>
        </w:tc>
      </w:tr>
      <w:tr w:rsidR="00C42BAA" w:rsidRPr="00CC6185" w14:paraId="3E886895"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5D36090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5. Data to be collected and uploaded</w:t>
            </w:r>
          </w:p>
        </w:tc>
        <w:tc>
          <w:tcPr>
            <w:tcW w:w="2436" w:type="dxa"/>
            <w:gridSpan w:val="4"/>
            <w:tcBorders>
              <w:top w:val="single" w:sz="4" w:space="0" w:color="auto"/>
              <w:left w:val="single" w:sz="4" w:space="0" w:color="auto"/>
              <w:bottom w:val="single" w:sz="4" w:space="0" w:color="auto"/>
              <w:right w:val="single" w:sz="4" w:space="0" w:color="auto"/>
            </w:tcBorders>
          </w:tcPr>
          <w:p w14:paraId="7D04DC6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Responsibility/Institute</w:t>
            </w:r>
          </w:p>
        </w:tc>
      </w:tr>
      <w:tr w:rsidR="00C42BAA" w:rsidRPr="00CC6185" w14:paraId="490A70C9"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1220FE1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5.1 Data on written documented local conventions</w:t>
            </w:r>
          </w:p>
        </w:tc>
        <w:tc>
          <w:tcPr>
            <w:tcW w:w="2436" w:type="dxa"/>
            <w:gridSpan w:val="4"/>
            <w:tcBorders>
              <w:top w:val="single" w:sz="4" w:space="0" w:color="auto"/>
              <w:left w:val="single" w:sz="4" w:space="0" w:color="auto"/>
              <w:bottom w:val="single" w:sz="4" w:space="0" w:color="auto"/>
              <w:right w:val="single" w:sz="4" w:space="0" w:color="auto"/>
            </w:tcBorders>
          </w:tcPr>
          <w:p w14:paraId="16BF6EC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Augustine Ayantunde / ILRI</w:t>
            </w:r>
          </w:p>
        </w:tc>
      </w:tr>
      <w:tr w:rsidR="00C42BAA" w:rsidRPr="00CC6185" w14:paraId="0C36057F"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30959F5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5.2</w:t>
            </w:r>
          </w:p>
        </w:tc>
        <w:tc>
          <w:tcPr>
            <w:tcW w:w="2436" w:type="dxa"/>
            <w:gridSpan w:val="4"/>
            <w:tcBorders>
              <w:top w:val="single" w:sz="4" w:space="0" w:color="auto"/>
              <w:left w:val="single" w:sz="4" w:space="0" w:color="auto"/>
              <w:bottom w:val="single" w:sz="4" w:space="0" w:color="auto"/>
              <w:right w:val="single" w:sz="4" w:space="0" w:color="auto"/>
            </w:tcBorders>
          </w:tcPr>
          <w:p w14:paraId="770EC204" w14:textId="77777777" w:rsidR="00C42BAA" w:rsidRPr="00CC6185" w:rsidRDefault="00C42BAA" w:rsidP="00193356">
            <w:pPr>
              <w:spacing w:after="0" w:line="240" w:lineRule="auto"/>
              <w:rPr>
                <w:rFonts w:eastAsia="Calibri" w:cstheme="minorHAnsi"/>
                <w:sz w:val="18"/>
                <w:szCs w:val="18"/>
              </w:rPr>
            </w:pPr>
          </w:p>
        </w:tc>
      </w:tr>
      <w:tr w:rsidR="00C42BAA" w:rsidRPr="00CC6185" w14:paraId="53447B57"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0F7D9E4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5.3</w:t>
            </w:r>
          </w:p>
        </w:tc>
        <w:tc>
          <w:tcPr>
            <w:tcW w:w="2436" w:type="dxa"/>
            <w:gridSpan w:val="4"/>
            <w:tcBorders>
              <w:top w:val="single" w:sz="4" w:space="0" w:color="auto"/>
              <w:left w:val="single" w:sz="4" w:space="0" w:color="auto"/>
              <w:bottom w:val="single" w:sz="4" w:space="0" w:color="auto"/>
              <w:right w:val="single" w:sz="4" w:space="0" w:color="auto"/>
            </w:tcBorders>
          </w:tcPr>
          <w:p w14:paraId="612E962F" w14:textId="77777777" w:rsidR="00C42BAA" w:rsidRPr="00CC6185" w:rsidRDefault="00C42BAA" w:rsidP="00193356">
            <w:pPr>
              <w:spacing w:after="0" w:line="240" w:lineRule="auto"/>
              <w:rPr>
                <w:rFonts w:eastAsia="Calibri" w:cstheme="minorHAnsi"/>
                <w:sz w:val="18"/>
                <w:szCs w:val="18"/>
              </w:rPr>
            </w:pPr>
          </w:p>
        </w:tc>
      </w:tr>
      <w:tr w:rsidR="00C42BAA" w:rsidRPr="00CC6185" w14:paraId="7FCDD0F4"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053C9286" w14:textId="77777777" w:rsidR="00C42BAA" w:rsidRPr="00CC6185" w:rsidRDefault="00C42BAA" w:rsidP="00193356">
            <w:pPr>
              <w:spacing w:after="0" w:line="240" w:lineRule="auto"/>
              <w:rPr>
                <w:rFonts w:eastAsia="Calibri" w:cstheme="minorHAnsi"/>
                <w:sz w:val="18"/>
                <w:szCs w:val="18"/>
              </w:rPr>
            </w:pPr>
          </w:p>
        </w:tc>
      </w:tr>
      <w:tr w:rsidR="00C42BAA" w:rsidRPr="00CC6185" w14:paraId="5207782E"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15D61C4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6. Milestones</w:t>
            </w:r>
          </w:p>
        </w:tc>
      </w:tr>
      <w:tr w:rsidR="00C42BAA" w:rsidRPr="00CC6185" w14:paraId="4C6ABA6B"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039A52E2"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Deliverables</w:t>
            </w:r>
          </w:p>
        </w:tc>
        <w:tc>
          <w:tcPr>
            <w:tcW w:w="3700" w:type="dxa"/>
            <w:gridSpan w:val="5"/>
            <w:tcBorders>
              <w:top w:val="single" w:sz="4" w:space="0" w:color="auto"/>
              <w:left w:val="single" w:sz="4" w:space="0" w:color="auto"/>
              <w:bottom w:val="single" w:sz="4" w:space="0" w:color="auto"/>
              <w:right w:val="single" w:sz="4" w:space="0" w:color="auto"/>
            </w:tcBorders>
          </w:tcPr>
          <w:p w14:paraId="526A573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Means of verification</w:t>
            </w:r>
          </w:p>
        </w:tc>
        <w:tc>
          <w:tcPr>
            <w:tcW w:w="1526" w:type="dxa"/>
            <w:gridSpan w:val="2"/>
            <w:tcBorders>
              <w:top w:val="single" w:sz="4" w:space="0" w:color="auto"/>
              <w:left w:val="single" w:sz="4" w:space="0" w:color="auto"/>
              <w:bottom w:val="single" w:sz="4" w:space="0" w:color="auto"/>
              <w:right w:val="single" w:sz="4" w:space="0" w:color="auto"/>
            </w:tcBorders>
          </w:tcPr>
          <w:p w14:paraId="54A155F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Date</w:t>
            </w:r>
          </w:p>
        </w:tc>
      </w:tr>
      <w:tr w:rsidR="00C42BAA" w:rsidRPr="00CC6185" w14:paraId="43CEB0BE"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357E79BB"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6.1 Documented and formalized local conventions</w:t>
            </w:r>
          </w:p>
        </w:tc>
        <w:tc>
          <w:tcPr>
            <w:tcW w:w="3700" w:type="dxa"/>
            <w:gridSpan w:val="5"/>
            <w:tcBorders>
              <w:top w:val="single" w:sz="4" w:space="0" w:color="auto"/>
              <w:left w:val="single" w:sz="4" w:space="0" w:color="auto"/>
              <w:bottom w:val="single" w:sz="4" w:space="0" w:color="auto"/>
              <w:right w:val="single" w:sz="4" w:space="0" w:color="auto"/>
            </w:tcBorders>
          </w:tcPr>
          <w:p w14:paraId="5010D32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Report</w:t>
            </w:r>
          </w:p>
        </w:tc>
        <w:tc>
          <w:tcPr>
            <w:tcW w:w="1526" w:type="dxa"/>
            <w:gridSpan w:val="2"/>
            <w:tcBorders>
              <w:top w:val="single" w:sz="4" w:space="0" w:color="auto"/>
              <w:left w:val="single" w:sz="4" w:space="0" w:color="auto"/>
              <w:bottom w:val="single" w:sz="4" w:space="0" w:color="auto"/>
              <w:right w:val="single" w:sz="4" w:space="0" w:color="auto"/>
            </w:tcBorders>
          </w:tcPr>
          <w:p w14:paraId="3080447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February 2018</w:t>
            </w:r>
          </w:p>
        </w:tc>
      </w:tr>
      <w:tr w:rsidR="00C42BAA" w:rsidRPr="00CC6185" w14:paraId="69710C0D"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6B5F2F01"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6.2 Report of the processes for the development and formalization of the local conventions</w:t>
            </w:r>
          </w:p>
        </w:tc>
        <w:tc>
          <w:tcPr>
            <w:tcW w:w="3700" w:type="dxa"/>
            <w:gridSpan w:val="5"/>
            <w:tcBorders>
              <w:top w:val="single" w:sz="4" w:space="0" w:color="auto"/>
              <w:left w:val="single" w:sz="4" w:space="0" w:color="auto"/>
              <w:bottom w:val="single" w:sz="4" w:space="0" w:color="auto"/>
              <w:right w:val="single" w:sz="4" w:space="0" w:color="auto"/>
            </w:tcBorders>
          </w:tcPr>
          <w:p w14:paraId="3D9B2C3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Report</w:t>
            </w:r>
          </w:p>
        </w:tc>
        <w:tc>
          <w:tcPr>
            <w:tcW w:w="1526" w:type="dxa"/>
            <w:gridSpan w:val="2"/>
            <w:tcBorders>
              <w:top w:val="single" w:sz="4" w:space="0" w:color="auto"/>
              <w:left w:val="single" w:sz="4" w:space="0" w:color="auto"/>
              <w:bottom w:val="single" w:sz="4" w:space="0" w:color="auto"/>
              <w:right w:val="single" w:sz="4" w:space="0" w:color="auto"/>
            </w:tcBorders>
          </w:tcPr>
          <w:p w14:paraId="04FC987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February 2018</w:t>
            </w:r>
          </w:p>
        </w:tc>
      </w:tr>
      <w:tr w:rsidR="00C42BAA" w:rsidRPr="00CC6185" w14:paraId="5A4E3599"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30E8493B" w14:textId="77777777" w:rsidR="00C42BAA" w:rsidRPr="00CC6185" w:rsidRDefault="00C42BAA" w:rsidP="00193356">
            <w:pPr>
              <w:spacing w:after="0" w:line="240" w:lineRule="auto"/>
              <w:rPr>
                <w:rFonts w:eastAsia="Calibri" w:cstheme="minorHAnsi"/>
                <w:sz w:val="18"/>
                <w:szCs w:val="18"/>
              </w:rPr>
            </w:pPr>
          </w:p>
        </w:tc>
      </w:tr>
      <w:tr w:rsidR="00C42BAA" w:rsidRPr="00CC6185" w14:paraId="770F1ED1"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056B0E4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 Sustainable intensification indicators</w:t>
            </w:r>
          </w:p>
        </w:tc>
      </w:tr>
      <w:tr w:rsidR="00C42BAA" w:rsidRPr="00CC6185" w14:paraId="059E2187"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1A1E292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7.1 Productivity</w:t>
            </w:r>
          </w:p>
        </w:tc>
        <w:tc>
          <w:tcPr>
            <w:tcW w:w="7116" w:type="dxa"/>
            <w:gridSpan w:val="10"/>
            <w:tcBorders>
              <w:top w:val="single" w:sz="4" w:space="0" w:color="auto"/>
              <w:left w:val="single" w:sz="4" w:space="0" w:color="auto"/>
              <w:bottom w:val="single" w:sz="4" w:space="0" w:color="auto"/>
              <w:right w:val="single" w:sz="4" w:space="0" w:color="auto"/>
            </w:tcBorders>
          </w:tcPr>
          <w:p w14:paraId="121D359A" w14:textId="77777777" w:rsidR="00C42BAA" w:rsidRPr="00CC6185" w:rsidRDefault="00C42BAA" w:rsidP="00193356">
            <w:pPr>
              <w:spacing w:after="0" w:line="240" w:lineRule="auto"/>
              <w:rPr>
                <w:rFonts w:eastAsia="Calibri" w:cstheme="minorHAnsi"/>
                <w:sz w:val="18"/>
                <w:szCs w:val="18"/>
              </w:rPr>
            </w:pPr>
          </w:p>
        </w:tc>
      </w:tr>
      <w:tr w:rsidR="00C42BAA" w:rsidRPr="00CC6185" w14:paraId="3AB8B9A3"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1E78DD9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7.2 Environmental</w:t>
            </w:r>
          </w:p>
        </w:tc>
        <w:tc>
          <w:tcPr>
            <w:tcW w:w="7116" w:type="dxa"/>
            <w:gridSpan w:val="10"/>
            <w:tcBorders>
              <w:top w:val="single" w:sz="4" w:space="0" w:color="auto"/>
              <w:left w:val="single" w:sz="4" w:space="0" w:color="auto"/>
              <w:bottom w:val="single" w:sz="4" w:space="0" w:color="auto"/>
              <w:right w:val="single" w:sz="4" w:space="0" w:color="auto"/>
            </w:tcBorders>
          </w:tcPr>
          <w:p w14:paraId="1DD9770C" w14:textId="77777777" w:rsidR="00C42BAA" w:rsidRPr="00CC6185" w:rsidRDefault="00C42BAA" w:rsidP="00193356">
            <w:pPr>
              <w:spacing w:after="0" w:line="240" w:lineRule="auto"/>
              <w:rPr>
                <w:rFonts w:eastAsia="Calibri" w:cstheme="minorHAnsi"/>
                <w:sz w:val="18"/>
                <w:szCs w:val="18"/>
              </w:rPr>
            </w:pPr>
          </w:p>
        </w:tc>
      </w:tr>
      <w:tr w:rsidR="00C42BAA" w:rsidRPr="00CC6185" w14:paraId="1F5D0E8A"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5BB6777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7.3 Economic</w:t>
            </w:r>
          </w:p>
        </w:tc>
        <w:tc>
          <w:tcPr>
            <w:tcW w:w="7116" w:type="dxa"/>
            <w:gridSpan w:val="10"/>
            <w:tcBorders>
              <w:top w:val="single" w:sz="4" w:space="0" w:color="auto"/>
              <w:left w:val="single" w:sz="4" w:space="0" w:color="auto"/>
              <w:bottom w:val="single" w:sz="4" w:space="0" w:color="auto"/>
              <w:right w:val="single" w:sz="4" w:space="0" w:color="auto"/>
            </w:tcBorders>
          </w:tcPr>
          <w:p w14:paraId="02129EA7" w14:textId="77777777" w:rsidR="00C42BAA" w:rsidRPr="00CC6185" w:rsidRDefault="00C42BAA" w:rsidP="00193356">
            <w:pPr>
              <w:spacing w:after="0" w:line="240" w:lineRule="auto"/>
              <w:rPr>
                <w:rFonts w:eastAsia="Calibri" w:cstheme="minorHAnsi"/>
                <w:sz w:val="18"/>
                <w:szCs w:val="18"/>
              </w:rPr>
            </w:pPr>
          </w:p>
        </w:tc>
      </w:tr>
      <w:tr w:rsidR="00C42BAA" w:rsidRPr="00CC6185" w14:paraId="6AFF9CF8"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50037B8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7.4 Social</w:t>
            </w:r>
          </w:p>
        </w:tc>
        <w:tc>
          <w:tcPr>
            <w:tcW w:w="7116" w:type="dxa"/>
            <w:gridSpan w:val="10"/>
            <w:tcBorders>
              <w:top w:val="single" w:sz="4" w:space="0" w:color="auto"/>
              <w:left w:val="single" w:sz="4" w:space="0" w:color="auto"/>
              <w:bottom w:val="single" w:sz="4" w:space="0" w:color="auto"/>
              <w:right w:val="single" w:sz="4" w:space="0" w:color="auto"/>
            </w:tcBorders>
          </w:tcPr>
          <w:p w14:paraId="30A5FD9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Reduced cases of conflict management</w:t>
            </w:r>
          </w:p>
        </w:tc>
      </w:tr>
      <w:tr w:rsidR="00C42BAA" w:rsidRPr="00CC6185" w14:paraId="0C1AFDCB"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6B35B89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7.5 Human</w:t>
            </w:r>
          </w:p>
        </w:tc>
        <w:tc>
          <w:tcPr>
            <w:tcW w:w="7116" w:type="dxa"/>
            <w:gridSpan w:val="10"/>
            <w:tcBorders>
              <w:top w:val="single" w:sz="4" w:space="0" w:color="auto"/>
              <w:left w:val="single" w:sz="4" w:space="0" w:color="auto"/>
              <w:bottom w:val="single" w:sz="4" w:space="0" w:color="auto"/>
              <w:right w:val="single" w:sz="4" w:space="0" w:color="auto"/>
            </w:tcBorders>
          </w:tcPr>
          <w:p w14:paraId="06F8A693" w14:textId="77777777" w:rsidR="00C42BAA" w:rsidRPr="00CC6185" w:rsidRDefault="00C42BAA" w:rsidP="00193356">
            <w:pPr>
              <w:spacing w:after="0" w:line="240" w:lineRule="auto"/>
              <w:rPr>
                <w:rFonts w:eastAsia="Calibri" w:cstheme="minorHAnsi"/>
                <w:sz w:val="18"/>
                <w:szCs w:val="18"/>
              </w:rPr>
            </w:pPr>
          </w:p>
        </w:tc>
      </w:tr>
    </w:tbl>
    <w:p w14:paraId="0287048E" w14:textId="77777777" w:rsidR="00C42BAA" w:rsidRPr="00CC6185" w:rsidRDefault="00C42BAA" w:rsidP="00C42BAA">
      <w:pPr>
        <w:spacing w:line="240" w:lineRule="auto"/>
        <w:rPr>
          <w:rFonts w:cstheme="minorHAnsi"/>
          <w:sz w:val="18"/>
          <w:szCs w:val="18"/>
        </w:rPr>
      </w:pPr>
    </w:p>
    <w:tbl>
      <w:tblPr>
        <w:tblW w:w="9090" w:type="dxa"/>
        <w:tblInd w:w="-5" w:type="dxa"/>
        <w:tblLayout w:type="fixed"/>
        <w:tblLook w:val="04A0" w:firstRow="1" w:lastRow="0" w:firstColumn="1" w:lastColumn="0" w:noHBand="0" w:noVBand="1"/>
      </w:tblPr>
      <w:tblGrid>
        <w:gridCol w:w="9090"/>
      </w:tblGrid>
      <w:tr w:rsidR="00C42BAA" w:rsidRPr="00CC6185" w14:paraId="26F8D1FD" w14:textId="77777777" w:rsidTr="00193356">
        <w:trPr>
          <w:trHeight w:val="314"/>
        </w:trPr>
        <w:tc>
          <w:tcPr>
            <w:tcW w:w="9090" w:type="dxa"/>
            <w:tcBorders>
              <w:top w:val="single" w:sz="4" w:space="0" w:color="auto"/>
              <w:left w:val="single" w:sz="4" w:space="0" w:color="auto"/>
              <w:bottom w:val="single" w:sz="4" w:space="0" w:color="auto"/>
              <w:right w:val="single" w:sz="4" w:space="0" w:color="auto"/>
            </w:tcBorders>
            <w:shd w:val="clear" w:color="auto" w:fill="auto"/>
            <w:hideMark/>
          </w:tcPr>
          <w:p w14:paraId="10C66AB8" w14:textId="77777777" w:rsidR="00C42BAA" w:rsidRPr="00CC6185" w:rsidRDefault="00C42BAA" w:rsidP="00193356">
            <w:pPr>
              <w:spacing w:after="0" w:line="240" w:lineRule="auto"/>
              <w:rPr>
                <w:rFonts w:eastAsia="Times New Roman" w:cstheme="minorHAnsi"/>
                <w:color w:val="000000"/>
                <w:sz w:val="18"/>
                <w:szCs w:val="18"/>
              </w:rPr>
            </w:pPr>
            <w:r w:rsidRPr="00CC6185">
              <w:rPr>
                <w:rFonts w:eastAsia="Times New Roman" w:cstheme="minorHAnsi"/>
                <w:b/>
                <w:color w:val="000000"/>
                <w:sz w:val="18"/>
                <w:szCs w:val="18"/>
              </w:rPr>
              <w:t>Output 4: Knowledge sharing centers and learning alliances within existent local and regional institutions including development actors developed.</w:t>
            </w:r>
          </w:p>
        </w:tc>
      </w:tr>
    </w:tbl>
    <w:p w14:paraId="329CA9C8" w14:textId="77777777" w:rsidR="00C42BAA" w:rsidRPr="00CC6185" w:rsidRDefault="00C42BAA" w:rsidP="00C42BAA">
      <w:pPr>
        <w:spacing w:line="240" w:lineRule="auto"/>
        <w:rPr>
          <w:rFonts w:cstheme="minorHAnsi"/>
          <w:sz w:val="18"/>
          <w:szCs w:val="18"/>
        </w:rPr>
      </w:pPr>
    </w:p>
    <w:p w14:paraId="3F2A3373" w14:textId="77777777" w:rsidR="00C42BAA" w:rsidRPr="00CC6185" w:rsidRDefault="00C42BAA" w:rsidP="00C42BAA">
      <w:pPr>
        <w:spacing w:line="240" w:lineRule="auto"/>
        <w:rPr>
          <w:rFonts w:eastAsia="Times New Roman" w:cstheme="minorHAnsi"/>
          <w:b/>
          <w:color w:val="000000"/>
          <w:sz w:val="18"/>
          <w:szCs w:val="18"/>
        </w:rPr>
      </w:pPr>
      <w:r w:rsidRPr="00CC6185">
        <w:rPr>
          <w:rFonts w:eastAsia="Times New Roman" w:cstheme="minorHAnsi"/>
          <w:b/>
          <w:color w:val="000000"/>
          <w:sz w:val="18"/>
          <w:szCs w:val="18"/>
        </w:rPr>
        <w:t>Activity 1: Establish knowledge-sharing and learning alliances among scaling actors.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360"/>
        <w:gridCol w:w="360"/>
        <w:gridCol w:w="450"/>
        <w:gridCol w:w="1080"/>
        <w:gridCol w:w="1800"/>
        <w:gridCol w:w="180"/>
        <w:gridCol w:w="810"/>
        <w:gridCol w:w="109"/>
        <w:gridCol w:w="801"/>
        <w:gridCol w:w="382"/>
        <w:gridCol w:w="1144"/>
      </w:tblGrid>
      <w:tr w:rsidR="00C42BAA" w:rsidRPr="00CC6185" w14:paraId="0CEF9E22" w14:textId="77777777" w:rsidTr="00193356">
        <w:tc>
          <w:tcPr>
            <w:tcW w:w="1638" w:type="dxa"/>
          </w:tcPr>
          <w:p w14:paraId="51049BC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Sub-activity 1.1</w:t>
            </w:r>
          </w:p>
        </w:tc>
        <w:tc>
          <w:tcPr>
            <w:tcW w:w="7476" w:type="dxa"/>
            <w:gridSpan w:val="11"/>
          </w:tcPr>
          <w:p w14:paraId="38D98C7E"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Africa RISING project management and operation of four technology parks as sites for research and dissemination hubs in Bougouni and Koutiala</w:t>
            </w:r>
          </w:p>
        </w:tc>
      </w:tr>
      <w:tr w:rsidR="00C42BAA" w:rsidRPr="00CC6185" w14:paraId="09F27CA2" w14:textId="77777777" w:rsidTr="00193356">
        <w:tc>
          <w:tcPr>
            <w:tcW w:w="9114" w:type="dxa"/>
            <w:gridSpan w:val="12"/>
          </w:tcPr>
          <w:p w14:paraId="5F92487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d. Research team</w:t>
            </w:r>
          </w:p>
        </w:tc>
      </w:tr>
      <w:tr w:rsidR="00C42BAA" w:rsidRPr="00CC6185" w14:paraId="4F06B404" w14:textId="77777777" w:rsidTr="00193356">
        <w:tc>
          <w:tcPr>
            <w:tcW w:w="2808" w:type="dxa"/>
            <w:gridSpan w:val="4"/>
          </w:tcPr>
          <w:p w14:paraId="36A41B4F"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Name</w:t>
            </w:r>
          </w:p>
        </w:tc>
        <w:tc>
          <w:tcPr>
            <w:tcW w:w="3060" w:type="dxa"/>
            <w:gridSpan w:val="3"/>
          </w:tcPr>
          <w:p w14:paraId="50B871FA"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Institution</w:t>
            </w:r>
          </w:p>
        </w:tc>
        <w:tc>
          <w:tcPr>
            <w:tcW w:w="3246" w:type="dxa"/>
            <w:gridSpan w:val="5"/>
          </w:tcPr>
          <w:p w14:paraId="4EF95A36" w14:textId="77777777" w:rsidR="00C42BAA" w:rsidRPr="00CC6185" w:rsidRDefault="00C42BAA" w:rsidP="00193356">
            <w:pPr>
              <w:spacing w:after="0" w:line="240" w:lineRule="auto"/>
              <w:rPr>
                <w:rFonts w:eastAsia="Calibri" w:cstheme="minorHAnsi"/>
                <w:i/>
                <w:sz w:val="18"/>
                <w:szCs w:val="18"/>
              </w:rPr>
            </w:pPr>
            <w:r w:rsidRPr="00CC6185">
              <w:rPr>
                <w:rFonts w:eastAsia="Calibri" w:cstheme="minorHAnsi"/>
                <w:i/>
                <w:sz w:val="18"/>
                <w:szCs w:val="18"/>
              </w:rPr>
              <w:t>Role</w:t>
            </w:r>
          </w:p>
        </w:tc>
      </w:tr>
      <w:tr w:rsidR="00C42BAA" w:rsidRPr="00CC6185" w14:paraId="2A7DC0C4" w14:textId="77777777" w:rsidTr="00193356">
        <w:tc>
          <w:tcPr>
            <w:tcW w:w="2808" w:type="dxa"/>
            <w:gridSpan w:val="4"/>
          </w:tcPr>
          <w:p w14:paraId="4F34D49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Birhanu Zemadim</w:t>
            </w:r>
          </w:p>
        </w:tc>
        <w:tc>
          <w:tcPr>
            <w:tcW w:w="3060" w:type="dxa"/>
            <w:gridSpan w:val="3"/>
          </w:tcPr>
          <w:p w14:paraId="38CCAE9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ICRISAT</w:t>
            </w:r>
          </w:p>
        </w:tc>
        <w:tc>
          <w:tcPr>
            <w:tcW w:w="3246" w:type="dxa"/>
            <w:gridSpan w:val="5"/>
          </w:tcPr>
          <w:p w14:paraId="1F5211B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Leader</w:t>
            </w:r>
          </w:p>
        </w:tc>
      </w:tr>
      <w:tr w:rsidR="00C42BAA" w:rsidRPr="00CC6185" w14:paraId="4201AA54" w14:textId="77777777" w:rsidTr="00193356">
        <w:tc>
          <w:tcPr>
            <w:tcW w:w="2808" w:type="dxa"/>
            <w:gridSpan w:val="4"/>
          </w:tcPr>
          <w:p w14:paraId="3558F6A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Ramadjita Tabo</w:t>
            </w:r>
          </w:p>
        </w:tc>
        <w:tc>
          <w:tcPr>
            <w:tcW w:w="3060" w:type="dxa"/>
            <w:gridSpan w:val="3"/>
          </w:tcPr>
          <w:p w14:paraId="30FAF0CF" w14:textId="77777777" w:rsidR="00C42BAA" w:rsidRPr="00CC6185" w:rsidRDefault="00C42BAA" w:rsidP="00193356">
            <w:pPr>
              <w:spacing w:after="0" w:line="240" w:lineRule="auto"/>
              <w:rPr>
                <w:rFonts w:cstheme="minorHAnsi"/>
                <w:sz w:val="18"/>
                <w:szCs w:val="18"/>
              </w:rPr>
            </w:pPr>
            <w:r w:rsidRPr="00CC6185">
              <w:rPr>
                <w:rFonts w:eastAsia="Calibri" w:cstheme="minorHAnsi"/>
                <w:sz w:val="18"/>
                <w:szCs w:val="18"/>
              </w:rPr>
              <w:t>ICRISAT</w:t>
            </w:r>
          </w:p>
        </w:tc>
        <w:tc>
          <w:tcPr>
            <w:tcW w:w="3246" w:type="dxa"/>
            <w:gridSpan w:val="5"/>
          </w:tcPr>
          <w:p w14:paraId="25F4F90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Agronomist</w:t>
            </w:r>
          </w:p>
        </w:tc>
      </w:tr>
      <w:tr w:rsidR="00C42BAA" w:rsidRPr="00CC6185" w14:paraId="15A162C6" w14:textId="77777777" w:rsidTr="00193356">
        <w:tc>
          <w:tcPr>
            <w:tcW w:w="2808" w:type="dxa"/>
            <w:gridSpan w:val="4"/>
          </w:tcPr>
          <w:p w14:paraId="54F021D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Felix Badolo</w:t>
            </w:r>
          </w:p>
        </w:tc>
        <w:tc>
          <w:tcPr>
            <w:tcW w:w="3060" w:type="dxa"/>
            <w:gridSpan w:val="3"/>
          </w:tcPr>
          <w:p w14:paraId="1B503B2F" w14:textId="77777777" w:rsidR="00C42BAA" w:rsidRPr="00CC6185" w:rsidRDefault="00C42BAA" w:rsidP="00193356">
            <w:pPr>
              <w:spacing w:after="0" w:line="240" w:lineRule="auto"/>
              <w:rPr>
                <w:rFonts w:cstheme="minorHAnsi"/>
                <w:sz w:val="18"/>
                <w:szCs w:val="18"/>
              </w:rPr>
            </w:pPr>
            <w:r w:rsidRPr="00CC6185">
              <w:rPr>
                <w:rFonts w:eastAsia="Calibri" w:cstheme="minorHAnsi"/>
                <w:sz w:val="18"/>
                <w:szCs w:val="18"/>
              </w:rPr>
              <w:t>ICRISAT</w:t>
            </w:r>
          </w:p>
        </w:tc>
        <w:tc>
          <w:tcPr>
            <w:tcW w:w="3246" w:type="dxa"/>
            <w:gridSpan w:val="5"/>
          </w:tcPr>
          <w:p w14:paraId="6FFB456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Economist</w:t>
            </w:r>
          </w:p>
        </w:tc>
      </w:tr>
      <w:tr w:rsidR="00C42BAA" w:rsidRPr="00CC6185" w14:paraId="303B8888" w14:textId="77777777" w:rsidTr="00193356">
        <w:tc>
          <w:tcPr>
            <w:tcW w:w="2808" w:type="dxa"/>
            <w:gridSpan w:val="4"/>
          </w:tcPr>
          <w:p w14:paraId="6B56F2C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Baloua Neibe</w:t>
            </w:r>
          </w:p>
        </w:tc>
        <w:tc>
          <w:tcPr>
            <w:tcW w:w="3060" w:type="dxa"/>
            <w:gridSpan w:val="3"/>
          </w:tcPr>
          <w:p w14:paraId="01ADE7D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ICRISAT</w:t>
            </w:r>
          </w:p>
        </w:tc>
        <w:tc>
          <w:tcPr>
            <w:tcW w:w="3246" w:type="dxa"/>
            <w:gridSpan w:val="5"/>
          </w:tcPr>
          <w:p w14:paraId="07A3C14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Breeder and scaling expert</w:t>
            </w:r>
          </w:p>
        </w:tc>
      </w:tr>
      <w:tr w:rsidR="00C42BAA" w:rsidRPr="00CC6185" w14:paraId="5057B0E9" w14:textId="77777777" w:rsidTr="00193356">
        <w:tc>
          <w:tcPr>
            <w:tcW w:w="2808" w:type="dxa"/>
            <w:gridSpan w:val="4"/>
          </w:tcPr>
          <w:p w14:paraId="76F1A6E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Jhon Nzungize</w:t>
            </w:r>
          </w:p>
        </w:tc>
        <w:tc>
          <w:tcPr>
            <w:tcW w:w="3060" w:type="dxa"/>
            <w:gridSpan w:val="3"/>
          </w:tcPr>
          <w:p w14:paraId="2F9CF740" w14:textId="77777777" w:rsidR="00C42BAA" w:rsidRPr="00CC6185" w:rsidRDefault="00C42BAA" w:rsidP="00193356">
            <w:pPr>
              <w:spacing w:after="0" w:line="240" w:lineRule="auto"/>
              <w:rPr>
                <w:rFonts w:cstheme="minorHAnsi"/>
                <w:sz w:val="18"/>
                <w:szCs w:val="18"/>
              </w:rPr>
            </w:pPr>
            <w:r w:rsidRPr="00CC6185">
              <w:rPr>
                <w:rFonts w:eastAsia="Calibri" w:cstheme="minorHAnsi"/>
                <w:sz w:val="18"/>
                <w:szCs w:val="18"/>
              </w:rPr>
              <w:t>ICRISAT</w:t>
            </w:r>
          </w:p>
        </w:tc>
        <w:tc>
          <w:tcPr>
            <w:tcW w:w="3246" w:type="dxa"/>
            <w:gridSpan w:val="5"/>
          </w:tcPr>
          <w:p w14:paraId="33C60FC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Scaling expert</w:t>
            </w:r>
          </w:p>
        </w:tc>
      </w:tr>
      <w:tr w:rsidR="00C42BAA" w:rsidRPr="00CC6185" w14:paraId="3BD6DFAA" w14:textId="77777777" w:rsidTr="00193356">
        <w:tc>
          <w:tcPr>
            <w:tcW w:w="2808" w:type="dxa"/>
            <w:gridSpan w:val="4"/>
          </w:tcPr>
          <w:p w14:paraId="4F2ACB4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Mahamadou Dicko</w:t>
            </w:r>
          </w:p>
        </w:tc>
        <w:tc>
          <w:tcPr>
            <w:tcW w:w="3060" w:type="dxa"/>
            <w:gridSpan w:val="3"/>
          </w:tcPr>
          <w:p w14:paraId="37C4A368" w14:textId="77777777" w:rsidR="00C42BAA" w:rsidRPr="00CC6185" w:rsidRDefault="00C42BAA" w:rsidP="00193356">
            <w:pPr>
              <w:spacing w:after="0" w:line="240" w:lineRule="auto"/>
              <w:rPr>
                <w:rFonts w:cstheme="minorHAnsi"/>
                <w:sz w:val="18"/>
                <w:szCs w:val="18"/>
              </w:rPr>
            </w:pPr>
            <w:r w:rsidRPr="00CC6185">
              <w:rPr>
                <w:rFonts w:eastAsia="Calibri" w:cstheme="minorHAnsi"/>
                <w:sz w:val="18"/>
                <w:szCs w:val="18"/>
              </w:rPr>
              <w:t>ICRISAT</w:t>
            </w:r>
          </w:p>
        </w:tc>
        <w:tc>
          <w:tcPr>
            <w:tcW w:w="3246" w:type="dxa"/>
            <w:gridSpan w:val="5"/>
          </w:tcPr>
          <w:p w14:paraId="0DBD8D0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Bougouni site coordinator</w:t>
            </w:r>
          </w:p>
        </w:tc>
      </w:tr>
      <w:tr w:rsidR="00C42BAA" w:rsidRPr="00CC6185" w14:paraId="42C09834" w14:textId="77777777" w:rsidTr="00193356">
        <w:tc>
          <w:tcPr>
            <w:tcW w:w="2808" w:type="dxa"/>
            <w:gridSpan w:val="4"/>
          </w:tcPr>
          <w:p w14:paraId="3D4F4C1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Karamoko Traore</w:t>
            </w:r>
          </w:p>
        </w:tc>
        <w:tc>
          <w:tcPr>
            <w:tcW w:w="3060" w:type="dxa"/>
            <w:gridSpan w:val="3"/>
          </w:tcPr>
          <w:p w14:paraId="26278F5D" w14:textId="77777777" w:rsidR="00C42BAA" w:rsidRPr="00CC6185" w:rsidRDefault="00C42BAA" w:rsidP="00193356">
            <w:pPr>
              <w:spacing w:after="0" w:line="240" w:lineRule="auto"/>
              <w:rPr>
                <w:rFonts w:cstheme="minorHAnsi"/>
                <w:sz w:val="18"/>
                <w:szCs w:val="18"/>
              </w:rPr>
            </w:pPr>
            <w:r w:rsidRPr="00CC6185">
              <w:rPr>
                <w:rFonts w:eastAsia="Calibri" w:cstheme="minorHAnsi"/>
                <w:sz w:val="18"/>
                <w:szCs w:val="18"/>
              </w:rPr>
              <w:t>ICRISAT</w:t>
            </w:r>
          </w:p>
        </w:tc>
        <w:tc>
          <w:tcPr>
            <w:tcW w:w="3246" w:type="dxa"/>
            <w:gridSpan w:val="5"/>
          </w:tcPr>
          <w:p w14:paraId="56B3974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Koutiala site coordinator</w:t>
            </w:r>
          </w:p>
        </w:tc>
      </w:tr>
      <w:tr w:rsidR="00C42BAA" w:rsidRPr="00CC6185" w14:paraId="1E1EAD78" w14:textId="77777777" w:rsidTr="00193356">
        <w:tc>
          <w:tcPr>
            <w:tcW w:w="2808" w:type="dxa"/>
            <w:gridSpan w:val="4"/>
          </w:tcPr>
          <w:p w14:paraId="719BC8F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Salmoye Coulibaly</w:t>
            </w:r>
          </w:p>
        </w:tc>
        <w:tc>
          <w:tcPr>
            <w:tcW w:w="3060" w:type="dxa"/>
            <w:gridSpan w:val="3"/>
          </w:tcPr>
          <w:p w14:paraId="0078E5C0" w14:textId="77777777" w:rsidR="00C42BAA" w:rsidRPr="00CC6185" w:rsidRDefault="00C42BAA" w:rsidP="00193356">
            <w:pPr>
              <w:spacing w:after="0" w:line="240" w:lineRule="auto"/>
              <w:rPr>
                <w:rFonts w:cstheme="minorHAnsi"/>
                <w:sz w:val="18"/>
                <w:szCs w:val="18"/>
              </w:rPr>
            </w:pPr>
            <w:r w:rsidRPr="00CC6185">
              <w:rPr>
                <w:rFonts w:eastAsia="Calibri" w:cstheme="minorHAnsi"/>
                <w:sz w:val="18"/>
                <w:szCs w:val="18"/>
              </w:rPr>
              <w:t>ICRISAT</w:t>
            </w:r>
          </w:p>
        </w:tc>
        <w:tc>
          <w:tcPr>
            <w:tcW w:w="3246" w:type="dxa"/>
            <w:gridSpan w:val="5"/>
          </w:tcPr>
          <w:p w14:paraId="3912B7B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Administrative assistant</w:t>
            </w:r>
          </w:p>
        </w:tc>
      </w:tr>
      <w:tr w:rsidR="00C42BAA" w:rsidRPr="00CC6185" w14:paraId="36951EE2" w14:textId="77777777" w:rsidTr="00193356">
        <w:tc>
          <w:tcPr>
            <w:tcW w:w="2808" w:type="dxa"/>
            <w:gridSpan w:val="4"/>
          </w:tcPr>
          <w:p w14:paraId="19F1863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Kalifa Traore</w:t>
            </w:r>
          </w:p>
        </w:tc>
        <w:tc>
          <w:tcPr>
            <w:tcW w:w="3060" w:type="dxa"/>
            <w:gridSpan w:val="3"/>
          </w:tcPr>
          <w:p w14:paraId="61B60F7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IER</w:t>
            </w:r>
          </w:p>
        </w:tc>
        <w:tc>
          <w:tcPr>
            <w:tcW w:w="3246" w:type="dxa"/>
            <w:gridSpan w:val="5"/>
          </w:tcPr>
          <w:p w14:paraId="207B55B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Soil and Water</w:t>
            </w:r>
          </w:p>
        </w:tc>
      </w:tr>
      <w:tr w:rsidR="00C42BAA" w:rsidRPr="00CC6185" w14:paraId="1A3601CF" w14:textId="77777777" w:rsidTr="00193356">
        <w:tc>
          <w:tcPr>
            <w:tcW w:w="2808" w:type="dxa"/>
            <w:gridSpan w:val="4"/>
          </w:tcPr>
          <w:p w14:paraId="11CE9B2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Jean-Baptise Tiningire</w:t>
            </w:r>
          </w:p>
        </w:tc>
        <w:tc>
          <w:tcPr>
            <w:tcW w:w="3060" w:type="dxa"/>
            <w:gridSpan w:val="3"/>
          </w:tcPr>
          <w:p w14:paraId="3E239D0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WorldVeg</w:t>
            </w:r>
          </w:p>
        </w:tc>
        <w:tc>
          <w:tcPr>
            <w:tcW w:w="3246" w:type="dxa"/>
            <w:gridSpan w:val="5"/>
          </w:tcPr>
          <w:p w14:paraId="774B2E2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Agronomist/Breeder</w:t>
            </w:r>
          </w:p>
        </w:tc>
      </w:tr>
      <w:tr w:rsidR="00C42BAA" w:rsidRPr="00CC6185" w14:paraId="4E28D339" w14:textId="77777777" w:rsidTr="00193356">
        <w:tc>
          <w:tcPr>
            <w:tcW w:w="2808" w:type="dxa"/>
            <w:gridSpan w:val="4"/>
          </w:tcPr>
          <w:p w14:paraId="24F016E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Oumar Samake</w:t>
            </w:r>
          </w:p>
        </w:tc>
        <w:tc>
          <w:tcPr>
            <w:tcW w:w="3060" w:type="dxa"/>
            <w:gridSpan w:val="3"/>
          </w:tcPr>
          <w:p w14:paraId="29AA5D7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AMEDD</w:t>
            </w:r>
          </w:p>
        </w:tc>
        <w:tc>
          <w:tcPr>
            <w:tcW w:w="3246" w:type="dxa"/>
            <w:gridSpan w:val="5"/>
          </w:tcPr>
          <w:p w14:paraId="07CFE8F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Koutiala multi-stakeholder facilitator </w:t>
            </w:r>
          </w:p>
        </w:tc>
      </w:tr>
      <w:tr w:rsidR="00C42BAA" w:rsidRPr="00CC6185" w14:paraId="34CD265E" w14:textId="77777777" w:rsidTr="00193356">
        <w:tc>
          <w:tcPr>
            <w:tcW w:w="2808" w:type="dxa"/>
            <w:gridSpan w:val="4"/>
          </w:tcPr>
          <w:p w14:paraId="0F3C11D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Tumaini Sidibe</w:t>
            </w:r>
          </w:p>
        </w:tc>
        <w:tc>
          <w:tcPr>
            <w:tcW w:w="3060" w:type="dxa"/>
            <w:gridSpan w:val="3"/>
          </w:tcPr>
          <w:p w14:paraId="0E8540A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FENABI</w:t>
            </w:r>
          </w:p>
        </w:tc>
        <w:tc>
          <w:tcPr>
            <w:tcW w:w="3246" w:type="dxa"/>
            <w:gridSpan w:val="5"/>
          </w:tcPr>
          <w:p w14:paraId="290EB89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Koutiala multi-stakeholder facilitator</w:t>
            </w:r>
          </w:p>
        </w:tc>
      </w:tr>
      <w:tr w:rsidR="00C42BAA" w:rsidRPr="00CC6185" w14:paraId="7492116E" w14:textId="77777777" w:rsidTr="00193356">
        <w:tc>
          <w:tcPr>
            <w:tcW w:w="2808" w:type="dxa"/>
            <w:gridSpan w:val="4"/>
          </w:tcPr>
          <w:p w14:paraId="3D45BAFE" w14:textId="77777777" w:rsidR="00C42BAA" w:rsidRPr="00CC6185" w:rsidRDefault="00C42BAA" w:rsidP="00193356">
            <w:pPr>
              <w:spacing w:after="0" w:line="240" w:lineRule="auto"/>
              <w:rPr>
                <w:rFonts w:eastAsia="Calibri" w:cstheme="minorHAnsi"/>
                <w:sz w:val="18"/>
                <w:szCs w:val="18"/>
              </w:rPr>
            </w:pPr>
          </w:p>
        </w:tc>
        <w:tc>
          <w:tcPr>
            <w:tcW w:w="3060" w:type="dxa"/>
            <w:gridSpan w:val="3"/>
          </w:tcPr>
          <w:p w14:paraId="372369C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CAAD</w:t>
            </w:r>
          </w:p>
        </w:tc>
        <w:tc>
          <w:tcPr>
            <w:tcW w:w="3246" w:type="dxa"/>
            <w:gridSpan w:val="5"/>
          </w:tcPr>
          <w:p w14:paraId="649CF5E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Scaling </w:t>
            </w:r>
          </w:p>
        </w:tc>
      </w:tr>
      <w:tr w:rsidR="00C42BAA" w:rsidRPr="00CC6185" w14:paraId="1D9D3B21" w14:textId="77777777" w:rsidTr="00193356">
        <w:tc>
          <w:tcPr>
            <w:tcW w:w="2808" w:type="dxa"/>
            <w:gridSpan w:val="4"/>
          </w:tcPr>
          <w:p w14:paraId="22B38E7E" w14:textId="77777777" w:rsidR="00C42BAA" w:rsidRPr="00CC6185" w:rsidRDefault="00C42BAA" w:rsidP="00193356">
            <w:pPr>
              <w:spacing w:after="0" w:line="240" w:lineRule="auto"/>
              <w:rPr>
                <w:rFonts w:eastAsia="Calibri" w:cstheme="minorHAnsi"/>
                <w:sz w:val="18"/>
                <w:szCs w:val="18"/>
              </w:rPr>
            </w:pPr>
          </w:p>
        </w:tc>
        <w:tc>
          <w:tcPr>
            <w:tcW w:w="3060" w:type="dxa"/>
            <w:gridSpan w:val="3"/>
          </w:tcPr>
          <w:p w14:paraId="5D6E300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GRADCOM</w:t>
            </w:r>
          </w:p>
        </w:tc>
        <w:tc>
          <w:tcPr>
            <w:tcW w:w="3246" w:type="dxa"/>
            <w:gridSpan w:val="5"/>
          </w:tcPr>
          <w:p w14:paraId="6735FFA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Scaling</w:t>
            </w:r>
          </w:p>
        </w:tc>
      </w:tr>
      <w:tr w:rsidR="00C42BAA" w:rsidRPr="00CC6185" w14:paraId="6AE23590" w14:textId="77777777" w:rsidTr="00193356">
        <w:tc>
          <w:tcPr>
            <w:tcW w:w="9114" w:type="dxa"/>
            <w:gridSpan w:val="12"/>
          </w:tcPr>
          <w:p w14:paraId="33F220D4" w14:textId="77777777" w:rsidR="00C42BAA" w:rsidRPr="00CC6185" w:rsidRDefault="00C42BAA" w:rsidP="00193356">
            <w:pPr>
              <w:spacing w:after="0" w:line="240" w:lineRule="auto"/>
              <w:rPr>
                <w:rFonts w:eastAsia="Calibri" w:cstheme="minorHAnsi"/>
                <w:sz w:val="18"/>
                <w:szCs w:val="18"/>
              </w:rPr>
            </w:pPr>
          </w:p>
        </w:tc>
      </w:tr>
      <w:tr w:rsidR="00C42BAA" w:rsidRPr="00CC6185" w14:paraId="0C294B89" w14:textId="77777777" w:rsidTr="00193356">
        <w:tc>
          <w:tcPr>
            <w:tcW w:w="9114" w:type="dxa"/>
            <w:gridSpan w:val="12"/>
          </w:tcPr>
          <w:p w14:paraId="032DB945" w14:textId="77777777" w:rsidR="00C42BAA" w:rsidRPr="00CC6185" w:rsidRDefault="00C42BAA" w:rsidP="00193356">
            <w:pPr>
              <w:spacing w:after="0" w:line="240" w:lineRule="auto"/>
              <w:rPr>
                <w:rFonts w:cstheme="minorHAnsi"/>
                <w:sz w:val="18"/>
                <w:szCs w:val="18"/>
              </w:rPr>
            </w:pPr>
            <w:r w:rsidRPr="00CC6185">
              <w:rPr>
                <w:rFonts w:eastAsia="Calibri" w:cstheme="minorHAnsi"/>
                <w:sz w:val="18"/>
                <w:szCs w:val="18"/>
              </w:rPr>
              <w:t>e. Student(s)</w:t>
            </w:r>
          </w:p>
        </w:tc>
      </w:tr>
      <w:tr w:rsidR="00C42BAA" w:rsidRPr="00CC6185" w14:paraId="3EFEC5F9" w14:textId="77777777" w:rsidTr="00193356">
        <w:tc>
          <w:tcPr>
            <w:tcW w:w="2358" w:type="dxa"/>
            <w:gridSpan w:val="3"/>
          </w:tcPr>
          <w:p w14:paraId="2743747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lastRenderedPageBreak/>
              <w:t>Name</w:t>
            </w:r>
          </w:p>
        </w:tc>
        <w:tc>
          <w:tcPr>
            <w:tcW w:w="3330" w:type="dxa"/>
            <w:gridSpan w:val="3"/>
          </w:tcPr>
          <w:p w14:paraId="61D8558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Institute</w:t>
            </w:r>
          </w:p>
        </w:tc>
        <w:tc>
          <w:tcPr>
            <w:tcW w:w="1099" w:type="dxa"/>
            <w:gridSpan w:val="3"/>
          </w:tcPr>
          <w:p w14:paraId="43554E1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Degree</w:t>
            </w:r>
          </w:p>
        </w:tc>
        <w:tc>
          <w:tcPr>
            <w:tcW w:w="1183" w:type="dxa"/>
            <w:gridSpan w:val="2"/>
          </w:tcPr>
          <w:p w14:paraId="3AA1425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Start</w:t>
            </w:r>
          </w:p>
        </w:tc>
        <w:tc>
          <w:tcPr>
            <w:tcW w:w="1144" w:type="dxa"/>
          </w:tcPr>
          <w:p w14:paraId="577BAF3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End</w:t>
            </w:r>
          </w:p>
        </w:tc>
      </w:tr>
      <w:tr w:rsidR="00C42BAA" w:rsidRPr="00CC6185" w14:paraId="56144856" w14:textId="77777777" w:rsidTr="00193356">
        <w:tc>
          <w:tcPr>
            <w:tcW w:w="2358" w:type="dxa"/>
            <w:gridSpan w:val="3"/>
          </w:tcPr>
          <w:p w14:paraId="4EFDC33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1.</w:t>
            </w:r>
          </w:p>
        </w:tc>
        <w:tc>
          <w:tcPr>
            <w:tcW w:w="3330" w:type="dxa"/>
            <w:gridSpan w:val="3"/>
          </w:tcPr>
          <w:p w14:paraId="7837D692" w14:textId="77777777" w:rsidR="00C42BAA" w:rsidRPr="00CC6185" w:rsidRDefault="00C42BAA" w:rsidP="00193356">
            <w:pPr>
              <w:spacing w:after="0" w:line="240" w:lineRule="auto"/>
              <w:rPr>
                <w:rFonts w:eastAsia="Calibri" w:cstheme="minorHAnsi"/>
                <w:sz w:val="18"/>
                <w:szCs w:val="18"/>
              </w:rPr>
            </w:pPr>
          </w:p>
        </w:tc>
        <w:tc>
          <w:tcPr>
            <w:tcW w:w="1099" w:type="dxa"/>
            <w:gridSpan w:val="3"/>
          </w:tcPr>
          <w:p w14:paraId="112F8FF6" w14:textId="77777777" w:rsidR="00C42BAA" w:rsidRPr="00CC6185" w:rsidRDefault="00C42BAA" w:rsidP="00193356">
            <w:pPr>
              <w:spacing w:after="0" w:line="240" w:lineRule="auto"/>
              <w:rPr>
                <w:rFonts w:eastAsia="Calibri" w:cstheme="minorHAnsi"/>
                <w:sz w:val="18"/>
                <w:szCs w:val="18"/>
              </w:rPr>
            </w:pPr>
          </w:p>
        </w:tc>
        <w:tc>
          <w:tcPr>
            <w:tcW w:w="1183" w:type="dxa"/>
            <w:gridSpan w:val="2"/>
          </w:tcPr>
          <w:p w14:paraId="68B279A7" w14:textId="77777777" w:rsidR="00C42BAA" w:rsidRPr="00CC6185" w:rsidRDefault="00C42BAA" w:rsidP="00193356">
            <w:pPr>
              <w:spacing w:after="0" w:line="240" w:lineRule="auto"/>
              <w:rPr>
                <w:rFonts w:eastAsia="Calibri" w:cstheme="minorHAnsi"/>
                <w:sz w:val="18"/>
                <w:szCs w:val="18"/>
              </w:rPr>
            </w:pPr>
          </w:p>
        </w:tc>
        <w:tc>
          <w:tcPr>
            <w:tcW w:w="1144" w:type="dxa"/>
          </w:tcPr>
          <w:p w14:paraId="21F1D8BB" w14:textId="77777777" w:rsidR="00C42BAA" w:rsidRPr="00CC6185" w:rsidRDefault="00C42BAA" w:rsidP="00193356">
            <w:pPr>
              <w:spacing w:after="0" w:line="240" w:lineRule="auto"/>
              <w:rPr>
                <w:rFonts w:eastAsia="Calibri" w:cstheme="minorHAnsi"/>
                <w:sz w:val="18"/>
                <w:szCs w:val="18"/>
              </w:rPr>
            </w:pPr>
          </w:p>
        </w:tc>
      </w:tr>
      <w:tr w:rsidR="00C42BAA" w:rsidRPr="00CC6185" w14:paraId="724BDAC3" w14:textId="77777777" w:rsidTr="00193356">
        <w:tc>
          <w:tcPr>
            <w:tcW w:w="2358" w:type="dxa"/>
            <w:gridSpan w:val="3"/>
          </w:tcPr>
          <w:p w14:paraId="6327F33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w:t>
            </w:r>
          </w:p>
        </w:tc>
        <w:tc>
          <w:tcPr>
            <w:tcW w:w="3330" w:type="dxa"/>
            <w:gridSpan w:val="3"/>
          </w:tcPr>
          <w:p w14:paraId="0EAB6FDD" w14:textId="77777777" w:rsidR="00C42BAA" w:rsidRPr="00CC6185" w:rsidRDefault="00C42BAA" w:rsidP="00193356">
            <w:pPr>
              <w:spacing w:after="0" w:line="240" w:lineRule="auto"/>
              <w:rPr>
                <w:rFonts w:eastAsia="Calibri" w:cstheme="minorHAnsi"/>
                <w:sz w:val="18"/>
                <w:szCs w:val="18"/>
              </w:rPr>
            </w:pPr>
          </w:p>
        </w:tc>
        <w:tc>
          <w:tcPr>
            <w:tcW w:w="1099" w:type="dxa"/>
            <w:gridSpan w:val="3"/>
          </w:tcPr>
          <w:p w14:paraId="61EF18B2" w14:textId="77777777" w:rsidR="00C42BAA" w:rsidRPr="00CC6185" w:rsidRDefault="00C42BAA" w:rsidP="00193356">
            <w:pPr>
              <w:spacing w:after="0" w:line="240" w:lineRule="auto"/>
              <w:rPr>
                <w:rFonts w:eastAsia="Calibri" w:cstheme="minorHAnsi"/>
                <w:sz w:val="18"/>
                <w:szCs w:val="18"/>
              </w:rPr>
            </w:pPr>
          </w:p>
        </w:tc>
        <w:tc>
          <w:tcPr>
            <w:tcW w:w="1183" w:type="dxa"/>
            <w:gridSpan w:val="2"/>
          </w:tcPr>
          <w:p w14:paraId="2C935356" w14:textId="77777777" w:rsidR="00C42BAA" w:rsidRPr="00CC6185" w:rsidRDefault="00C42BAA" w:rsidP="00193356">
            <w:pPr>
              <w:spacing w:after="0" w:line="240" w:lineRule="auto"/>
              <w:rPr>
                <w:rFonts w:eastAsia="Calibri" w:cstheme="minorHAnsi"/>
                <w:sz w:val="18"/>
                <w:szCs w:val="18"/>
              </w:rPr>
            </w:pPr>
          </w:p>
        </w:tc>
        <w:tc>
          <w:tcPr>
            <w:tcW w:w="1144" w:type="dxa"/>
          </w:tcPr>
          <w:p w14:paraId="2AF0C896" w14:textId="77777777" w:rsidR="00C42BAA" w:rsidRPr="00CC6185" w:rsidRDefault="00C42BAA" w:rsidP="00193356">
            <w:pPr>
              <w:spacing w:after="0" w:line="240" w:lineRule="auto"/>
              <w:rPr>
                <w:rFonts w:eastAsia="Calibri" w:cstheme="minorHAnsi"/>
                <w:sz w:val="18"/>
                <w:szCs w:val="18"/>
              </w:rPr>
            </w:pPr>
          </w:p>
        </w:tc>
      </w:tr>
      <w:tr w:rsidR="00C42BAA" w:rsidRPr="00CC6185" w14:paraId="0F5E2617" w14:textId="77777777" w:rsidTr="00193356">
        <w:tc>
          <w:tcPr>
            <w:tcW w:w="2358" w:type="dxa"/>
            <w:gridSpan w:val="3"/>
          </w:tcPr>
          <w:p w14:paraId="6314547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3.</w:t>
            </w:r>
          </w:p>
        </w:tc>
        <w:tc>
          <w:tcPr>
            <w:tcW w:w="3330" w:type="dxa"/>
            <w:gridSpan w:val="3"/>
          </w:tcPr>
          <w:p w14:paraId="1DFA1DBF" w14:textId="77777777" w:rsidR="00C42BAA" w:rsidRPr="00CC6185" w:rsidRDefault="00C42BAA" w:rsidP="00193356">
            <w:pPr>
              <w:spacing w:after="0" w:line="240" w:lineRule="auto"/>
              <w:rPr>
                <w:rFonts w:eastAsia="Calibri" w:cstheme="minorHAnsi"/>
                <w:sz w:val="18"/>
                <w:szCs w:val="18"/>
              </w:rPr>
            </w:pPr>
          </w:p>
        </w:tc>
        <w:tc>
          <w:tcPr>
            <w:tcW w:w="1099" w:type="dxa"/>
            <w:gridSpan w:val="3"/>
          </w:tcPr>
          <w:p w14:paraId="1F53F62A" w14:textId="77777777" w:rsidR="00C42BAA" w:rsidRPr="00CC6185" w:rsidRDefault="00C42BAA" w:rsidP="00193356">
            <w:pPr>
              <w:spacing w:after="0" w:line="240" w:lineRule="auto"/>
              <w:rPr>
                <w:rFonts w:eastAsia="Calibri" w:cstheme="minorHAnsi"/>
                <w:sz w:val="18"/>
                <w:szCs w:val="18"/>
              </w:rPr>
            </w:pPr>
          </w:p>
        </w:tc>
        <w:tc>
          <w:tcPr>
            <w:tcW w:w="1183" w:type="dxa"/>
            <w:gridSpan w:val="2"/>
          </w:tcPr>
          <w:p w14:paraId="73177190" w14:textId="77777777" w:rsidR="00C42BAA" w:rsidRPr="00CC6185" w:rsidRDefault="00C42BAA" w:rsidP="00193356">
            <w:pPr>
              <w:spacing w:after="0" w:line="240" w:lineRule="auto"/>
              <w:rPr>
                <w:rFonts w:eastAsia="Calibri" w:cstheme="minorHAnsi"/>
                <w:sz w:val="18"/>
                <w:szCs w:val="18"/>
              </w:rPr>
            </w:pPr>
          </w:p>
        </w:tc>
        <w:tc>
          <w:tcPr>
            <w:tcW w:w="1144" w:type="dxa"/>
          </w:tcPr>
          <w:p w14:paraId="656C8604" w14:textId="77777777" w:rsidR="00C42BAA" w:rsidRPr="00CC6185" w:rsidRDefault="00C42BAA" w:rsidP="00193356">
            <w:pPr>
              <w:spacing w:after="0" w:line="240" w:lineRule="auto"/>
              <w:rPr>
                <w:rFonts w:eastAsia="Calibri" w:cstheme="minorHAnsi"/>
                <w:sz w:val="18"/>
                <w:szCs w:val="18"/>
              </w:rPr>
            </w:pPr>
          </w:p>
        </w:tc>
      </w:tr>
      <w:tr w:rsidR="00C42BAA" w:rsidRPr="00CC6185" w14:paraId="74EB870A" w14:textId="77777777" w:rsidTr="00193356">
        <w:tc>
          <w:tcPr>
            <w:tcW w:w="1638" w:type="dxa"/>
          </w:tcPr>
          <w:p w14:paraId="29E803A5" w14:textId="77777777" w:rsidR="00C42BAA" w:rsidRPr="00CC6185" w:rsidRDefault="00C42BAA" w:rsidP="00193356">
            <w:pPr>
              <w:spacing w:after="0" w:line="240" w:lineRule="auto"/>
              <w:rPr>
                <w:rFonts w:eastAsia="Calibri" w:cstheme="minorHAnsi"/>
                <w:sz w:val="18"/>
                <w:szCs w:val="18"/>
              </w:rPr>
            </w:pPr>
          </w:p>
        </w:tc>
        <w:tc>
          <w:tcPr>
            <w:tcW w:w="7476" w:type="dxa"/>
            <w:gridSpan w:val="11"/>
          </w:tcPr>
          <w:p w14:paraId="44E088C3" w14:textId="77777777" w:rsidR="00C42BAA" w:rsidRPr="00CC6185" w:rsidRDefault="00C42BAA" w:rsidP="00193356">
            <w:pPr>
              <w:spacing w:after="0" w:line="240" w:lineRule="auto"/>
              <w:rPr>
                <w:rFonts w:eastAsia="Calibri" w:cstheme="minorHAnsi"/>
                <w:sz w:val="18"/>
                <w:szCs w:val="18"/>
              </w:rPr>
            </w:pPr>
          </w:p>
        </w:tc>
      </w:tr>
      <w:tr w:rsidR="00C42BAA" w:rsidRPr="00CC6185" w14:paraId="7C3B2253" w14:textId="77777777" w:rsidTr="00193356">
        <w:tc>
          <w:tcPr>
            <w:tcW w:w="1638" w:type="dxa"/>
          </w:tcPr>
          <w:p w14:paraId="0AA8818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f. Location(s)</w:t>
            </w:r>
          </w:p>
        </w:tc>
        <w:tc>
          <w:tcPr>
            <w:tcW w:w="7476" w:type="dxa"/>
            <w:gridSpan w:val="11"/>
          </w:tcPr>
          <w:p w14:paraId="7D7E958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Bougouni and Koutiala</w:t>
            </w:r>
          </w:p>
        </w:tc>
      </w:tr>
      <w:tr w:rsidR="00C42BAA" w:rsidRPr="00CC6185" w14:paraId="0675C7BF" w14:textId="77777777" w:rsidTr="00193356">
        <w:tc>
          <w:tcPr>
            <w:tcW w:w="1638" w:type="dxa"/>
          </w:tcPr>
          <w:p w14:paraId="03A0B2A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g. Start</w:t>
            </w:r>
          </w:p>
        </w:tc>
        <w:tc>
          <w:tcPr>
            <w:tcW w:w="7476" w:type="dxa"/>
            <w:gridSpan w:val="11"/>
          </w:tcPr>
          <w:p w14:paraId="46F37FA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1</w:t>
            </w:r>
            <w:r w:rsidRPr="00CC6185">
              <w:rPr>
                <w:rFonts w:eastAsia="Calibri" w:cstheme="minorHAnsi"/>
                <w:sz w:val="18"/>
                <w:szCs w:val="18"/>
                <w:vertAlign w:val="superscript"/>
              </w:rPr>
              <w:t>st</w:t>
            </w:r>
            <w:r w:rsidRPr="00CC6185">
              <w:rPr>
                <w:rFonts w:eastAsia="Calibri" w:cstheme="minorHAnsi"/>
                <w:sz w:val="18"/>
                <w:szCs w:val="18"/>
              </w:rPr>
              <w:t xml:space="preserve"> March 2017 </w:t>
            </w:r>
          </w:p>
        </w:tc>
      </w:tr>
      <w:tr w:rsidR="00C42BAA" w:rsidRPr="00CC6185" w14:paraId="1B126030" w14:textId="77777777" w:rsidTr="00193356">
        <w:tc>
          <w:tcPr>
            <w:tcW w:w="1638" w:type="dxa"/>
          </w:tcPr>
          <w:p w14:paraId="6F7CB13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h. End</w:t>
            </w:r>
          </w:p>
        </w:tc>
        <w:tc>
          <w:tcPr>
            <w:tcW w:w="7476" w:type="dxa"/>
            <w:gridSpan w:val="11"/>
          </w:tcPr>
          <w:p w14:paraId="1DA6979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28</w:t>
            </w:r>
            <w:r w:rsidRPr="00CC6185">
              <w:rPr>
                <w:rFonts w:eastAsia="Calibri" w:cstheme="minorHAnsi"/>
                <w:sz w:val="18"/>
                <w:szCs w:val="18"/>
                <w:vertAlign w:val="superscript"/>
              </w:rPr>
              <w:t>th</w:t>
            </w:r>
            <w:r w:rsidRPr="00CC6185">
              <w:rPr>
                <w:rFonts w:eastAsia="Calibri" w:cstheme="minorHAnsi"/>
                <w:sz w:val="18"/>
                <w:szCs w:val="18"/>
              </w:rPr>
              <w:t xml:space="preserve"> February 2018</w:t>
            </w:r>
          </w:p>
        </w:tc>
      </w:tr>
      <w:tr w:rsidR="00C42BAA" w:rsidRPr="00CC6185" w14:paraId="77EDD476" w14:textId="77777777" w:rsidTr="00193356">
        <w:tc>
          <w:tcPr>
            <w:tcW w:w="1638" w:type="dxa"/>
          </w:tcPr>
          <w:p w14:paraId="2B00CD3B" w14:textId="77777777" w:rsidR="00C42BAA" w:rsidRPr="00CC6185" w:rsidRDefault="00C42BAA" w:rsidP="00193356">
            <w:pPr>
              <w:spacing w:after="0" w:line="240" w:lineRule="auto"/>
              <w:rPr>
                <w:rFonts w:eastAsia="Calibri" w:cstheme="minorHAnsi"/>
                <w:sz w:val="18"/>
                <w:szCs w:val="18"/>
              </w:rPr>
            </w:pPr>
          </w:p>
        </w:tc>
        <w:tc>
          <w:tcPr>
            <w:tcW w:w="7476" w:type="dxa"/>
            <w:gridSpan w:val="11"/>
          </w:tcPr>
          <w:p w14:paraId="58CE2853" w14:textId="77777777" w:rsidR="00C42BAA" w:rsidRPr="00CC6185" w:rsidRDefault="00C42BAA" w:rsidP="00193356">
            <w:pPr>
              <w:spacing w:after="0" w:line="240" w:lineRule="auto"/>
              <w:rPr>
                <w:rFonts w:eastAsia="Calibri" w:cstheme="minorHAnsi"/>
                <w:sz w:val="18"/>
                <w:szCs w:val="18"/>
              </w:rPr>
            </w:pPr>
          </w:p>
        </w:tc>
      </w:tr>
      <w:tr w:rsidR="00C42BAA" w:rsidRPr="00CC6185" w14:paraId="6D2C99C5" w14:textId="77777777" w:rsidTr="00193356">
        <w:tc>
          <w:tcPr>
            <w:tcW w:w="9114" w:type="dxa"/>
            <w:gridSpan w:val="12"/>
          </w:tcPr>
          <w:p w14:paraId="79FCAAA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1. Justification: </w:t>
            </w:r>
            <w:r w:rsidRPr="00CC6185">
              <w:rPr>
                <w:rFonts w:cstheme="minorHAnsi"/>
                <w:sz w:val="18"/>
                <w:szCs w:val="18"/>
              </w:rPr>
              <w:t xml:space="preserve">Mali Africa RISING project coordination is done by ICRISAT in close collaboration with partner institutes. Four technology parks were established, two in </w:t>
            </w:r>
            <w:ins w:id="16" w:author="Birhanu Zemadim" w:date="2015-12-09T09:25:00Z">
              <w:r w:rsidRPr="00CC6185">
                <w:rPr>
                  <w:rFonts w:cstheme="minorHAnsi"/>
                  <w:sz w:val="18"/>
                  <w:szCs w:val="18"/>
                </w:rPr>
                <w:t>Bougouni (Flola</w:t>
              </w:r>
            </w:ins>
            <w:r w:rsidRPr="00CC6185">
              <w:rPr>
                <w:rFonts w:cstheme="minorHAnsi"/>
                <w:sz w:val="18"/>
                <w:szCs w:val="18"/>
              </w:rPr>
              <w:t xml:space="preserve"> and Diaba</w:t>
            </w:r>
            <w:ins w:id="17" w:author="Birhanu Zemadim" w:date="2015-12-09T09:25:00Z">
              <w:r w:rsidRPr="00CC6185">
                <w:rPr>
                  <w:rFonts w:cstheme="minorHAnsi"/>
                  <w:sz w:val="18"/>
                  <w:szCs w:val="18"/>
                </w:rPr>
                <w:t xml:space="preserve"> village</w:t>
              </w:r>
            </w:ins>
            <w:r w:rsidRPr="00CC6185">
              <w:rPr>
                <w:rFonts w:cstheme="minorHAnsi"/>
                <w:sz w:val="18"/>
                <w:szCs w:val="18"/>
              </w:rPr>
              <w:t>s</w:t>
            </w:r>
            <w:ins w:id="18" w:author="Birhanu Zemadim" w:date="2015-12-09T09:25:00Z">
              <w:r w:rsidRPr="00CC6185">
                <w:rPr>
                  <w:rFonts w:cstheme="minorHAnsi"/>
                  <w:sz w:val="18"/>
                  <w:szCs w:val="18"/>
                </w:rPr>
                <w:t>)</w:t>
              </w:r>
            </w:ins>
            <w:r w:rsidRPr="00CC6185">
              <w:rPr>
                <w:rFonts w:cstheme="minorHAnsi"/>
                <w:sz w:val="18"/>
                <w:szCs w:val="18"/>
              </w:rPr>
              <w:t>, and</w:t>
            </w:r>
            <w:ins w:id="19" w:author="Birhanu Zemadim" w:date="2015-12-09T09:25:00Z">
              <w:r w:rsidRPr="00CC6185">
                <w:rPr>
                  <w:rFonts w:cstheme="minorHAnsi"/>
                  <w:sz w:val="18"/>
                  <w:szCs w:val="18"/>
                </w:rPr>
                <w:t xml:space="preserve"> </w:t>
              </w:r>
            </w:ins>
            <w:r w:rsidRPr="00CC6185">
              <w:rPr>
                <w:rFonts w:cstheme="minorHAnsi"/>
                <w:sz w:val="18"/>
                <w:szCs w:val="18"/>
              </w:rPr>
              <w:t xml:space="preserve">two more in </w:t>
            </w:r>
            <w:ins w:id="20" w:author="Birhanu Zemadim" w:date="2015-12-09T09:25:00Z">
              <w:r w:rsidRPr="00CC6185">
                <w:rPr>
                  <w:rFonts w:cstheme="minorHAnsi"/>
                  <w:sz w:val="18"/>
                  <w:szCs w:val="18"/>
                </w:rPr>
                <w:t>Koutiala (M’Pessoba</w:t>
              </w:r>
            </w:ins>
            <w:r w:rsidRPr="00CC6185">
              <w:rPr>
                <w:rFonts w:cstheme="minorHAnsi"/>
                <w:sz w:val="18"/>
                <w:szCs w:val="18"/>
              </w:rPr>
              <w:t xml:space="preserve"> and N’Golonianasso villages</w:t>
            </w:r>
            <w:ins w:id="21" w:author="Birhanu Zemadim" w:date="2015-12-09T09:25:00Z">
              <w:r w:rsidRPr="00CC6185">
                <w:rPr>
                  <w:rFonts w:cstheme="minorHAnsi"/>
                  <w:sz w:val="18"/>
                  <w:szCs w:val="18"/>
                </w:rPr>
                <w:t>). The</w:t>
              </w:r>
            </w:ins>
            <w:r w:rsidRPr="00CC6185">
              <w:rPr>
                <w:rFonts w:cstheme="minorHAnsi"/>
                <w:sz w:val="18"/>
                <w:szCs w:val="18"/>
              </w:rPr>
              <w:t>se parks have been used by participating institutes (ICRISAT, ICRAF, WorldVeg and IER) to conduct controlled research experiments. Training programs have been conducted in the parks for local NGOs, national training centers and communities living in Africa RISING intervention villages. The parks have been used by other programs, like West Africa sorghum improvement program, groundnut improvement program for capacity building and outreach activities. In addition establishment of the parks have avoided independent research and capacity building activities by partner institutes. From phase I of the program it was understood that long-term sustainability of running innovation platforms were not very likely. In this case the four technology parks will be used to conduct multi-stakeholder interest group meetings.  The parks were monitored by site coordinators hired for each districts and logistically provided with pick-up cars and drivers.</w:t>
            </w:r>
          </w:p>
        </w:tc>
      </w:tr>
      <w:tr w:rsidR="00C42BAA" w:rsidRPr="00CC6185" w14:paraId="10BEFE15"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6313FC32" w14:textId="77777777" w:rsidR="00C42BAA" w:rsidRPr="00CC6185" w:rsidRDefault="00C42BAA" w:rsidP="00193356">
            <w:pPr>
              <w:spacing w:after="0" w:line="240" w:lineRule="auto"/>
              <w:rPr>
                <w:rFonts w:eastAsia="Calibri" w:cstheme="minorHAnsi"/>
                <w:sz w:val="18"/>
                <w:szCs w:val="18"/>
              </w:rPr>
            </w:pPr>
          </w:p>
        </w:tc>
      </w:tr>
      <w:tr w:rsidR="00C42BAA" w:rsidRPr="00CC6185" w14:paraId="7381409B"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0A261F09"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 Objectives</w:t>
            </w:r>
          </w:p>
        </w:tc>
      </w:tr>
      <w:tr w:rsidR="00C42BAA" w:rsidRPr="00CC6185" w14:paraId="352D9EED"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40987E2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2.1. Conducting an integrated research on sustainable intensification program</w:t>
            </w:r>
          </w:p>
        </w:tc>
      </w:tr>
      <w:tr w:rsidR="00C42BAA" w:rsidRPr="00CC6185" w14:paraId="78725217"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3236B95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2.2. Developing a research hub for validating Africa RISING technologies for wider dissemination</w:t>
            </w:r>
          </w:p>
        </w:tc>
      </w:tr>
      <w:tr w:rsidR="00C42BAA" w:rsidRPr="00CC6185" w14:paraId="081A62B4"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54C441B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2.3. Establishing a center for capacity building and short term training activities</w:t>
            </w:r>
          </w:p>
        </w:tc>
      </w:tr>
      <w:tr w:rsidR="00C42BAA" w:rsidRPr="00CC6185" w14:paraId="4EC0C062"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7749369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2.4. Conducting multi-stakeholders interest group meetings</w:t>
            </w:r>
          </w:p>
        </w:tc>
      </w:tr>
      <w:tr w:rsidR="00C42BAA" w:rsidRPr="00CC6185" w14:paraId="6F45F1CE"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53A154FB" w14:textId="77777777" w:rsidR="00C42BAA" w:rsidRPr="00CC6185" w:rsidRDefault="00C42BAA" w:rsidP="00193356">
            <w:pPr>
              <w:spacing w:after="0" w:line="240" w:lineRule="auto"/>
              <w:rPr>
                <w:rFonts w:eastAsia="Calibri" w:cstheme="minorHAnsi"/>
                <w:sz w:val="18"/>
                <w:szCs w:val="18"/>
              </w:rPr>
            </w:pPr>
          </w:p>
        </w:tc>
      </w:tr>
      <w:tr w:rsidR="00C42BAA" w:rsidRPr="00CC6185" w14:paraId="49BF321C"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695A56C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3. Research questions</w:t>
            </w:r>
          </w:p>
        </w:tc>
      </w:tr>
      <w:tr w:rsidR="00C42BAA" w:rsidRPr="00CC6185" w14:paraId="53349819"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46F229A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3.1. None</w:t>
            </w:r>
          </w:p>
        </w:tc>
      </w:tr>
      <w:tr w:rsidR="00C42BAA" w:rsidRPr="00CC6185" w14:paraId="7B63F033"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23BBEC46" w14:textId="77777777" w:rsidR="00C42BAA" w:rsidRPr="00CC6185" w:rsidRDefault="00C42BAA" w:rsidP="00193356">
            <w:pPr>
              <w:spacing w:after="0" w:line="240" w:lineRule="auto"/>
              <w:rPr>
                <w:rFonts w:eastAsia="Calibri" w:cstheme="minorHAnsi"/>
                <w:sz w:val="18"/>
                <w:szCs w:val="18"/>
              </w:rPr>
            </w:pPr>
          </w:p>
        </w:tc>
      </w:tr>
      <w:tr w:rsidR="00C42BAA" w:rsidRPr="00CC6185" w14:paraId="3A630A5F"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4402CC4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4. Procedures (survey methods, gender disaggregation, treatments, experimental design, sample size, etc). </w:t>
            </w:r>
          </w:p>
        </w:tc>
      </w:tr>
      <w:tr w:rsidR="00C42BAA" w:rsidRPr="00CC6185" w14:paraId="626BE81F"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0491A4C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4.1. Implementation of research protocols </w:t>
            </w:r>
          </w:p>
        </w:tc>
      </w:tr>
      <w:tr w:rsidR="00C42BAA" w:rsidRPr="00CC6185" w14:paraId="126C6070"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60B4C81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4.2. Conducting training activities</w:t>
            </w:r>
          </w:p>
        </w:tc>
      </w:tr>
      <w:tr w:rsidR="00C42BAA" w:rsidRPr="00CC6185" w14:paraId="728F81BE"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62BC72D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4.3. Organization of farmers field days</w:t>
            </w:r>
          </w:p>
        </w:tc>
      </w:tr>
      <w:tr w:rsidR="00C42BAA" w:rsidRPr="00CC6185" w14:paraId="41CCC5DC"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067140BA" w14:textId="77777777" w:rsidR="00C42BAA" w:rsidRPr="00CC6185" w:rsidRDefault="00C42BAA" w:rsidP="00193356">
            <w:pPr>
              <w:spacing w:after="0" w:line="240" w:lineRule="auto"/>
              <w:rPr>
                <w:rFonts w:eastAsia="Calibri" w:cstheme="minorHAnsi"/>
                <w:sz w:val="18"/>
                <w:szCs w:val="18"/>
              </w:rPr>
            </w:pPr>
          </w:p>
        </w:tc>
      </w:tr>
      <w:tr w:rsidR="00C42BAA" w:rsidRPr="00CC6185" w14:paraId="627B9725"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67CF5BC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5. Data to be collected and uploaded</w:t>
            </w:r>
          </w:p>
        </w:tc>
        <w:tc>
          <w:tcPr>
            <w:tcW w:w="2436" w:type="dxa"/>
            <w:gridSpan w:val="4"/>
            <w:tcBorders>
              <w:top w:val="single" w:sz="4" w:space="0" w:color="auto"/>
              <w:left w:val="single" w:sz="4" w:space="0" w:color="auto"/>
              <w:bottom w:val="single" w:sz="4" w:space="0" w:color="auto"/>
              <w:right w:val="single" w:sz="4" w:space="0" w:color="auto"/>
            </w:tcBorders>
          </w:tcPr>
          <w:p w14:paraId="1901508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Responsibility/Institute</w:t>
            </w:r>
          </w:p>
        </w:tc>
      </w:tr>
      <w:tr w:rsidR="00C42BAA" w:rsidRPr="00CC6185" w14:paraId="1B45493C"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3A625E8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5.1. All field trial data that include agronomic, and land, soil and water management </w:t>
            </w:r>
          </w:p>
        </w:tc>
        <w:tc>
          <w:tcPr>
            <w:tcW w:w="2436" w:type="dxa"/>
            <w:gridSpan w:val="4"/>
            <w:tcBorders>
              <w:top w:val="single" w:sz="4" w:space="0" w:color="auto"/>
              <w:left w:val="single" w:sz="4" w:space="0" w:color="auto"/>
              <w:bottom w:val="single" w:sz="4" w:space="0" w:color="auto"/>
              <w:right w:val="single" w:sz="4" w:space="0" w:color="auto"/>
            </w:tcBorders>
          </w:tcPr>
          <w:p w14:paraId="6AD2279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ICRISAT</w:t>
            </w:r>
          </w:p>
        </w:tc>
      </w:tr>
      <w:tr w:rsidR="00C42BAA" w:rsidRPr="00CC6185" w14:paraId="3A1E57C1"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4C174F0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5.2. All data related to training and farmers field visit</w:t>
            </w:r>
          </w:p>
        </w:tc>
        <w:tc>
          <w:tcPr>
            <w:tcW w:w="2436" w:type="dxa"/>
            <w:gridSpan w:val="4"/>
            <w:tcBorders>
              <w:top w:val="single" w:sz="4" w:space="0" w:color="auto"/>
              <w:left w:val="single" w:sz="4" w:space="0" w:color="auto"/>
              <w:bottom w:val="single" w:sz="4" w:space="0" w:color="auto"/>
              <w:right w:val="single" w:sz="4" w:space="0" w:color="auto"/>
            </w:tcBorders>
          </w:tcPr>
          <w:p w14:paraId="353E826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ICRISAT</w:t>
            </w:r>
          </w:p>
        </w:tc>
      </w:tr>
      <w:tr w:rsidR="00C42BAA" w:rsidRPr="00CC6185" w14:paraId="581ADAEF" w14:textId="77777777" w:rsidTr="00193356">
        <w:tc>
          <w:tcPr>
            <w:tcW w:w="6678" w:type="dxa"/>
            <w:gridSpan w:val="8"/>
            <w:tcBorders>
              <w:top w:val="single" w:sz="4" w:space="0" w:color="auto"/>
              <w:left w:val="single" w:sz="4" w:space="0" w:color="auto"/>
              <w:bottom w:val="single" w:sz="4" w:space="0" w:color="auto"/>
              <w:right w:val="single" w:sz="4" w:space="0" w:color="auto"/>
            </w:tcBorders>
          </w:tcPr>
          <w:p w14:paraId="39195DE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5.3. </w:t>
            </w:r>
          </w:p>
        </w:tc>
        <w:tc>
          <w:tcPr>
            <w:tcW w:w="2436" w:type="dxa"/>
            <w:gridSpan w:val="4"/>
            <w:tcBorders>
              <w:top w:val="single" w:sz="4" w:space="0" w:color="auto"/>
              <w:left w:val="single" w:sz="4" w:space="0" w:color="auto"/>
              <w:bottom w:val="single" w:sz="4" w:space="0" w:color="auto"/>
              <w:right w:val="single" w:sz="4" w:space="0" w:color="auto"/>
            </w:tcBorders>
          </w:tcPr>
          <w:p w14:paraId="1D33679E" w14:textId="77777777" w:rsidR="00C42BAA" w:rsidRPr="00CC6185" w:rsidRDefault="00C42BAA" w:rsidP="00193356">
            <w:pPr>
              <w:spacing w:after="0" w:line="240" w:lineRule="auto"/>
              <w:rPr>
                <w:rFonts w:eastAsia="Calibri" w:cstheme="minorHAnsi"/>
                <w:sz w:val="18"/>
                <w:szCs w:val="18"/>
              </w:rPr>
            </w:pPr>
          </w:p>
        </w:tc>
      </w:tr>
      <w:tr w:rsidR="00C42BAA" w:rsidRPr="00CC6185" w14:paraId="5CCC23C5"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194DE80E" w14:textId="77777777" w:rsidR="00C42BAA" w:rsidRPr="00CC6185" w:rsidRDefault="00C42BAA" w:rsidP="00193356">
            <w:pPr>
              <w:spacing w:after="0" w:line="240" w:lineRule="auto"/>
              <w:rPr>
                <w:rFonts w:eastAsia="Calibri" w:cstheme="minorHAnsi"/>
                <w:sz w:val="18"/>
                <w:szCs w:val="18"/>
              </w:rPr>
            </w:pPr>
          </w:p>
        </w:tc>
      </w:tr>
      <w:tr w:rsidR="00C42BAA" w:rsidRPr="00CC6185" w14:paraId="7684F9BD"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1E852FBC"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6. Milestones</w:t>
            </w:r>
          </w:p>
        </w:tc>
      </w:tr>
      <w:tr w:rsidR="00C42BAA" w:rsidRPr="00CC6185" w14:paraId="0300D38F"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666DBB92"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Deliverables</w:t>
            </w:r>
          </w:p>
        </w:tc>
        <w:tc>
          <w:tcPr>
            <w:tcW w:w="3700" w:type="dxa"/>
            <w:gridSpan w:val="5"/>
            <w:tcBorders>
              <w:top w:val="single" w:sz="4" w:space="0" w:color="auto"/>
              <w:left w:val="single" w:sz="4" w:space="0" w:color="auto"/>
              <w:bottom w:val="single" w:sz="4" w:space="0" w:color="auto"/>
              <w:right w:val="single" w:sz="4" w:space="0" w:color="auto"/>
            </w:tcBorders>
          </w:tcPr>
          <w:p w14:paraId="1AC1D03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Means of verification</w:t>
            </w:r>
          </w:p>
        </w:tc>
        <w:tc>
          <w:tcPr>
            <w:tcW w:w="1526" w:type="dxa"/>
            <w:gridSpan w:val="2"/>
            <w:tcBorders>
              <w:top w:val="single" w:sz="4" w:space="0" w:color="auto"/>
              <w:left w:val="single" w:sz="4" w:space="0" w:color="auto"/>
              <w:bottom w:val="single" w:sz="4" w:space="0" w:color="auto"/>
              <w:right w:val="single" w:sz="4" w:space="0" w:color="auto"/>
            </w:tcBorders>
          </w:tcPr>
          <w:p w14:paraId="185EAC3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Date</w:t>
            </w:r>
          </w:p>
        </w:tc>
      </w:tr>
      <w:tr w:rsidR="00C42BAA" w:rsidRPr="00CC6185" w14:paraId="5D9B3699"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51C0BCCF"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 xml:space="preserve">6.1. </w:t>
            </w:r>
            <w:r w:rsidRPr="00CC6185">
              <w:rPr>
                <w:rFonts w:cstheme="minorHAnsi"/>
                <w:sz w:val="18"/>
                <w:szCs w:val="18"/>
              </w:rPr>
              <w:t>Data on improved technological practices and participatory research</w:t>
            </w:r>
          </w:p>
        </w:tc>
        <w:tc>
          <w:tcPr>
            <w:tcW w:w="3700" w:type="dxa"/>
            <w:gridSpan w:val="5"/>
            <w:tcBorders>
              <w:top w:val="single" w:sz="4" w:space="0" w:color="auto"/>
              <w:left w:val="single" w:sz="4" w:space="0" w:color="auto"/>
              <w:bottom w:val="single" w:sz="4" w:space="0" w:color="auto"/>
              <w:right w:val="single" w:sz="4" w:space="0" w:color="auto"/>
            </w:tcBorders>
          </w:tcPr>
          <w:p w14:paraId="6A18435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Implemented trials, Data upload on CKAN</w:t>
            </w:r>
          </w:p>
        </w:tc>
        <w:tc>
          <w:tcPr>
            <w:tcW w:w="1526" w:type="dxa"/>
            <w:gridSpan w:val="2"/>
            <w:tcBorders>
              <w:top w:val="single" w:sz="4" w:space="0" w:color="auto"/>
              <w:left w:val="single" w:sz="4" w:space="0" w:color="auto"/>
              <w:bottom w:val="single" w:sz="4" w:space="0" w:color="auto"/>
              <w:right w:val="single" w:sz="4" w:space="0" w:color="auto"/>
            </w:tcBorders>
          </w:tcPr>
          <w:p w14:paraId="3FDB5D68" w14:textId="77777777" w:rsidR="00C42BAA" w:rsidRPr="00CC6185" w:rsidRDefault="00C42BAA" w:rsidP="00193356">
            <w:pPr>
              <w:spacing w:after="0" w:line="240" w:lineRule="auto"/>
              <w:jc w:val="both"/>
              <w:rPr>
                <w:rFonts w:cstheme="minorHAnsi"/>
                <w:sz w:val="18"/>
                <w:szCs w:val="18"/>
              </w:rPr>
            </w:pPr>
            <w:r w:rsidRPr="00CC6185">
              <w:rPr>
                <w:rFonts w:cstheme="minorHAnsi"/>
                <w:sz w:val="18"/>
                <w:szCs w:val="18"/>
              </w:rPr>
              <w:t>December  2017</w:t>
            </w:r>
          </w:p>
        </w:tc>
      </w:tr>
      <w:tr w:rsidR="00C42BAA" w:rsidRPr="00CC6185" w14:paraId="183ECA8C"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268A60ED"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 xml:space="preserve">6.2. </w:t>
            </w:r>
            <w:r w:rsidRPr="00CC6185">
              <w:rPr>
                <w:rFonts w:cstheme="minorHAnsi"/>
                <w:sz w:val="18"/>
                <w:szCs w:val="18"/>
              </w:rPr>
              <w:t>Report on capacity building (included in the interim and final year)</w:t>
            </w:r>
          </w:p>
        </w:tc>
        <w:tc>
          <w:tcPr>
            <w:tcW w:w="3700" w:type="dxa"/>
            <w:gridSpan w:val="5"/>
            <w:tcBorders>
              <w:top w:val="single" w:sz="4" w:space="0" w:color="auto"/>
              <w:left w:val="single" w:sz="4" w:space="0" w:color="auto"/>
              <w:bottom w:val="single" w:sz="4" w:space="0" w:color="auto"/>
              <w:right w:val="single" w:sz="4" w:space="0" w:color="auto"/>
            </w:tcBorders>
          </w:tcPr>
          <w:p w14:paraId="25B539A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Interim and final reports, training reports, farmer field visit reports and community feedback</w:t>
            </w:r>
          </w:p>
        </w:tc>
        <w:tc>
          <w:tcPr>
            <w:tcW w:w="1526" w:type="dxa"/>
            <w:gridSpan w:val="2"/>
            <w:tcBorders>
              <w:top w:val="single" w:sz="4" w:space="0" w:color="auto"/>
              <w:left w:val="single" w:sz="4" w:space="0" w:color="auto"/>
              <w:bottom w:val="single" w:sz="4" w:space="0" w:color="auto"/>
              <w:right w:val="single" w:sz="4" w:space="0" w:color="auto"/>
            </w:tcBorders>
          </w:tcPr>
          <w:p w14:paraId="3472193B" w14:textId="77777777" w:rsidR="00C42BAA" w:rsidRPr="00CC6185" w:rsidRDefault="00C42BAA" w:rsidP="00193356">
            <w:pPr>
              <w:spacing w:after="0" w:line="240" w:lineRule="auto"/>
              <w:jc w:val="both"/>
              <w:rPr>
                <w:rFonts w:cstheme="minorHAnsi"/>
                <w:sz w:val="18"/>
                <w:szCs w:val="18"/>
              </w:rPr>
            </w:pPr>
            <w:r w:rsidRPr="00CC6185">
              <w:rPr>
                <w:rFonts w:cstheme="minorHAnsi"/>
                <w:sz w:val="18"/>
                <w:szCs w:val="18"/>
              </w:rPr>
              <w:t>August 2017 and Feb 2018</w:t>
            </w:r>
          </w:p>
        </w:tc>
      </w:tr>
      <w:tr w:rsidR="00C42BAA" w:rsidRPr="00CC6185" w14:paraId="22EA4BE2" w14:textId="77777777" w:rsidTr="00193356">
        <w:tc>
          <w:tcPr>
            <w:tcW w:w="3888" w:type="dxa"/>
            <w:gridSpan w:val="5"/>
            <w:tcBorders>
              <w:top w:val="single" w:sz="4" w:space="0" w:color="auto"/>
              <w:left w:val="single" w:sz="4" w:space="0" w:color="auto"/>
              <w:bottom w:val="single" w:sz="4" w:space="0" w:color="auto"/>
              <w:right w:val="single" w:sz="4" w:space="0" w:color="auto"/>
            </w:tcBorders>
          </w:tcPr>
          <w:p w14:paraId="3BED15BB"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 xml:space="preserve">6.3. </w:t>
            </w:r>
            <w:r w:rsidRPr="00CC6185">
              <w:rPr>
                <w:rFonts w:cstheme="minorHAnsi"/>
                <w:sz w:val="18"/>
                <w:szCs w:val="18"/>
              </w:rPr>
              <w:t>Video demonstration of activities implemented in the park</w:t>
            </w:r>
          </w:p>
        </w:tc>
        <w:tc>
          <w:tcPr>
            <w:tcW w:w="3700" w:type="dxa"/>
            <w:gridSpan w:val="5"/>
            <w:tcBorders>
              <w:top w:val="single" w:sz="4" w:space="0" w:color="auto"/>
              <w:left w:val="single" w:sz="4" w:space="0" w:color="auto"/>
              <w:bottom w:val="single" w:sz="4" w:space="0" w:color="auto"/>
              <w:right w:val="single" w:sz="4" w:space="0" w:color="auto"/>
            </w:tcBorders>
          </w:tcPr>
          <w:p w14:paraId="11677B9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Training report, farmer field visit reports and community feedback</w:t>
            </w:r>
          </w:p>
        </w:tc>
        <w:tc>
          <w:tcPr>
            <w:tcW w:w="1526" w:type="dxa"/>
            <w:gridSpan w:val="2"/>
            <w:tcBorders>
              <w:top w:val="single" w:sz="4" w:space="0" w:color="auto"/>
              <w:left w:val="single" w:sz="4" w:space="0" w:color="auto"/>
              <w:bottom w:val="single" w:sz="4" w:space="0" w:color="auto"/>
              <w:right w:val="single" w:sz="4" w:space="0" w:color="auto"/>
            </w:tcBorders>
          </w:tcPr>
          <w:p w14:paraId="49FDA686" w14:textId="77777777" w:rsidR="00C42BAA" w:rsidRPr="00CC6185" w:rsidRDefault="00C42BAA" w:rsidP="00193356">
            <w:pPr>
              <w:spacing w:after="0" w:line="240" w:lineRule="auto"/>
              <w:jc w:val="both"/>
              <w:rPr>
                <w:rFonts w:cstheme="minorHAnsi"/>
                <w:sz w:val="18"/>
                <w:szCs w:val="18"/>
              </w:rPr>
            </w:pPr>
            <w:r w:rsidRPr="00CC6185">
              <w:rPr>
                <w:rFonts w:cstheme="minorHAnsi"/>
                <w:sz w:val="18"/>
                <w:szCs w:val="18"/>
              </w:rPr>
              <w:t>December 2018</w:t>
            </w:r>
          </w:p>
        </w:tc>
      </w:tr>
      <w:tr w:rsidR="00C42BAA" w:rsidRPr="00CC6185" w14:paraId="3D0A0DE3"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116DD17B" w14:textId="77777777" w:rsidR="00C42BAA" w:rsidRPr="00CC6185" w:rsidRDefault="00C42BAA" w:rsidP="00193356">
            <w:pPr>
              <w:spacing w:after="0" w:line="240" w:lineRule="auto"/>
              <w:rPr>
                <w:rFonts w:eastAsia="Calibri" w:cstheme="minorHAnsi"/>
                <w:sz w:val="18"/>
                <w:szCs w:val="18"/>
              </w:rPr>
            </w:pPr>
          </w:p>
        </w:tc>
      </w:tr>
      <w:tr w:rsidR="00C42BAA" w:rsidRPr="00CC6185" w14:paraId="79D5B0EC"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45C38BC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 Sustainable intensification indicators</w:t>
            </w:r>
          </w:p>
        </w:tc>
      </w:tr>
      <w:tr w:rsidR="00C42BAA" w:rsidRPr="00CC6185" w14:paraId="2AE4886D"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15F13BF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7.1 Productivity</w:t>
            </w:r>
          </w:p>
        </w:tc>
        <w:tc>
          <w:tcPr>
            <w:tcW w:w="7116" w:type="dxa"/>
            <w:gridSpan w:val="10"/>
            <w:tcBorders>
              <w:top w:val="single" w:sz="4" w:space="0" w:color="auto"/>
              <w:left w:val="single" w:sz="4" w:space="0" w:color="auto"/>
              <w:bottom w:val="single" w:sz="4" w:space="0" w:color="auto"/>
              <w:right w:val="single" w:sz="4" w:space="0" w:color="auto"/>
            </w:tcBorders>
          </w:tcPr>
          <w:p w14:paraId="6295E0F8" w14:textId="4E335226" w:rsidR="00C42BAA" w:rsidRPr="00CC6185" w:rsidRDefault="00A52D26" w:rsidP="00A52D26">
            <w:pPr>
              <w:spacing w:after="0" w:line="240" w:lineRule="auto"/>
              <w:rPr>
                <w:rFonts w:eastAsia="Calibri" w:cstheme="minorHAnsi"/>
                <w:sz w:val="18"/>
                <w:szCs w:val="18"/>
              </w:rPr>
            </w:pPr>
            <w:r>
              <w:rPr>
                <w:rFonts w:eastAsia="Calibri" w:cstheme="minorHAnsi"/>
                <w:sz w:val="18"/>
                <w:szCs w:val="18"/>
              </w:rPr>
              <w:t>Kindly</w:t>
            </w:r>
            <w:r w:rsidR="00C42BAA" w:rsidRPr="00CC6185">
              <w:rPr>
                <w:rFonts w:eastAsia="Calibri" w:cstheme="minorHAnsi"/>
                <w:sz w:val="18"/>
                <w:szCs w:val="18"/>
              </w:rPr>
              <w:t xml:space="preserve"> refer</w:t>
            </w:r>
            <w:r>
              <w:rPr>
                <w:rFonts w:eastAsia="Calibri" w:cstheme="minorHAnsi"/>
                <w:sz w:val="18"/>
                <w:szCs w:val="18"/>
              </w:rPr>
              <w:t xml:space="preserve"> the individual work description</w:t>
            </w:r>
          </w:p>
        </w:tc>
      </w:tr>
      <w:tr w:rsidR="00A52D26" w:rsidRPr="00CC6185" w14:paraId="72DF7A03"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1C527A84" w14:textId="77777777" w:rsidR="00A52D26" w:rsidRPr="00CC6185" w:rsidRDefault="00A52D26" w:rsidP="00A52D26">
            <w:pPr>
              <w:spacing w:after="0" w:line="240" w:lineRule="auto"/>
              <w:rPr>
                <w:rFonts w:eastAsia="Calibri" w:cstheme="minorHAnsi"/>
                <w:sz w:val="18"/>
                <w:szCs w:val="18"/>
              </w:rPr>
            </w:pPr>
            <w:r w:rsidRPr="00CC6185">
              <w:rPr>
                <w:rFonts w:eastAsia="Calibri" w:cstheme="minorHAnsi"/>
                <w:sz w:val="18"/>
                <w:szCs w:val="18"/>
              </w:rPr>
              <w:t>7.2 Environmental</w:t>
            </w:r>
          </w:p>
        </w:tc>
        <w:tc>
          <w:tcPr>
            <w:tcW w:w="7116" w:type="dxa"/>
            <w:gridSpan w:val="10"/>
            <w:tcBorders>
              <w:top w:val="single" w:sz="4" w:space="0" w:color="auto"/>
              <w:left w:val="single" w:sz="4" w:space="0" w:color="auto"/>
              <w:bottom w:val="single" w:sz="4" w:space="0" w:color="auto"/>
              <w:right w:val="single" w:sz="4" w:space="0" w:color="auto"/>
            </w:tcBorders>
          </w:tcPr>
          <w:p w14:paraId="2332E748" w14:textId="1F7F91B1" w:rsidR="00A52D26" w:rsidRPr="00CC6185" w:rsidRDefault="00A52D26" w:rsidP="00A52D26">
            <w:pPr>
              <w:spacing w:after="0" w:line="240" w:lineRule="auto"/>
              <w:rPr>
                <w:rFonts w:eastAsia="Calibri" w:cstheme="minorHAnsi"/>
                <w:sz w:val="18"/>
                <w:szCs w:val="18"/>
              </w:rPr>
            </w:pPr>
            <w:r w:rsidRPr="00B9510E">
              <w:rPr>
                <w:rFonts w:eastAsia="Calibri" w:cstheme="minorHAnsi"/>
                <w:sz w:val="18"/>
                <w:szCs w:val="18"/>
              </w:rPr>
              <w:t>Kindly refer the individual work description</w:t>
            </w:r>
          </w:p>
        </w:tc>
      </w:tr>
      <w:tr w:rsidR="00A52D26" w:rsidRPr="00CC6185" w14:paraId="70FD458C"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0258C286" w14:textId="77777777" w:rsidR="00A52D26" w:rsidRPr="00CC6185" w:rsidRDefault="00A52D26" w:rsidP="00A52D26">
            <w:pPr>
              <w:spacing w:after="0" w:line="240" w:lineRule="auto"/>
              <w:rPr>
                <w:rFonts w:eastAsia="Calibri" w:cstheme="minorHAnsi"/>
                <w:sz w:val="18"/>
                <w:szCs w:val="18"/>
              </w:rPr>
            </w:pPr>
            <w:r w:rsidRPr="00CC6185">
              <w:rPr>
                <w:rFonts w:eastAsia="Calibri" w:cstheme="minorHAnsi"/>
                <w:sz w:val="18"/>
                <w:szCs w:val="18"/>
              </w:rPr>
              <w:t>7.3 Economic</w:t>
            </w:r>
          </w:p>
        </w:tc>
        <w:tc>
          <w:tcPr>
            <w:tcW w:w="7116" w:type="dxa"/>
            <w:gridSpan w:val="10"/>
            <w:tcBorders>
              <w:top w:val="single" w:sz="4" w:space="0" w:color="auto"/>
              <w:left w:val="single" w:sz="4" w:space="0" w:color="auto"/>
              <w:bottom w:val="single" w:sz="4" w:space="0" w:color="auto"/>
              <w:right w:val="single" w:sz="4" w:space="0" w:color="auto"/>
            </w:tcBorders>
          </w:tcPr>
          <w:p w14:paraId="222B44DB" w14:textId="63750DB2" w:rsidR="00A52D26" w:rsidRPr="00CC6185" w:rsidRDefault="00A52D26" w:rsidP="00A52D26">
            <w:pPr>
              <w:spacing w:after="0" w:line="240" w:lineRule="auto"/>
              <w:rPr>
                <w:rFonts w:eastAsia="Calibri" w:cstheme="minorHAnsi"/>
                <w:sz w:val="18"/>
                <w:szCs w:val="18"/>
              </w:rPr>
            </w:pPr>
            <w:r w:rsidRPr="00B9510E">
              <w:rPr>
                <w:rFonts w:eastAsia="Calibri" w:cstheme="minorHAnsi"/>
                <w:sz w:val="18"/>
                <w:szCs w:val="18"/>
              </w:rPr>
              <w:t>Kindly refer the individual work description</w:t>
            </w:r>
          </w:p>
        </w:tc>
      </w:tr>
      <w:tr w:rsidR="00A52D26" w:rsidRPr="00CC6185" w14:paraId="3352AF13"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3F620159" w14:textId="77777777" w:rsidR="00A52D26" w:rsidRPr="00CC6185" w:rsidRDefault="00A52D26" w:rsidP="00A52D26">
            <w:pPr>
              <w:spacing w:after="0" w:line="240" w:lineRule="auto"/>
              <w:rPr>
                <w:rFonts w:eastAsia="Calibri" w:cstheme="minorHAnsi"/>
                <w:sz w:val="18"/>
                <w:szCs w:val="18"/>
              </w:rPr>
            </w:pPr>
            <w:r w:rsidRPr="00CC6185">
              <w:rPr>
                <w:rFonts w:eastAsia="Calibri" w:cstheme="minorHAnsi"/>
                <w:sz w:val="18"/>
                <w:szCs w:val="18"/>
              </w:rPr>
              <w:t>7.4 Social</w:t>
            </w:r>
          </w:p>
        </w:tc>
        <w:tc>
          <w:tcPr>
            <w:tcW w:w="7116" w:type="dxa"/>
            <w:gridSpan w:val="10"/>
            <w:tcBorders>
              <w:top w:val="single" w:sz="4" w:space="0" w:color="auto"/>
              <w:left w:val="single" w:sz="4" w:space="0" w:color="auto"/>
              <w:bottom w:val="single" w:sz="4" w:space="0" w:color="auto"/>
              <w:right w:val="single" w:sz="4" w:space="0" w:color="auto"/>
            </w:tcBorders>
          </w:tcPr>
          <w:p w14:paraId="2DDA85FB" w14:textId="0D6F6C0D" w:rsidR="00A52D26" w:rsidRPr="00CC6185" w:rsidRDefault="00A52D26" w:rsidP="00A52D26">
            <w:pPr>
              <w:spacing w:after="0" w:line="240" w:lineRule="auto"/>
              <w:rPr>
                <w:rFonts w:eastAsia="Calibri" w:cstheme="minorHAnsi"/>
                <w:sz w:val="18"/>
                <w:szCs w:val="18"/>
              </w:rPr>
            </w:pPr>
            <w:r w:rsidRPr="00B9510E">
              <w:rPr>
                <w:rFonts w:eastAsia="Calibri" w:cstheme="minorHAnsi"/>
                <w:sz w:val="18"/>
                <w:szCs w:val="18"/>
              </w:rPr>
              <w:t>Kindly refer the individual work description</w:t>
            </w:r>
          </w:p>
        </w:tc>
      </w:tr>
      <w:tr w:rsidR="00A52D26" w:rsidRPr="00CC6185" w14:paraId="5DBD8032" w14:textId="77777777" w:rsidTr="00193356">
        <w:tc>
          <w:tcPr>
            <w:tcW w:w="1998" w:type="dxa"/>
            <w:gridSpan w:val="2"/>
            <w:tcBorders>
              <w:top w:val="single" w:sz="4" w:space="0" w:color="auto"/>
              <w:left w:val="single" w:sz="4" w:space="0" w:color="auto"/>
              <w:bottom w:val="single" w:sz="4" w:space="0" w:color="auto"/>
              <w:right w:val="single" w:sz="4" w:space="0" w:color="auto"/>
            </w:tcBorders>
          </w:tcPr>
          <w:p w14:paraId="06132AEC" w14:textId="77777777" w:rsidR="00A52D26" w:rsidRPr="00CC6185" w:rsidRDefault="00A52D26" w:rsidP="00A52D26">
            <w:pPr>
              <w:spacing w:after="0" w:line="240" w:lineRule="auto"/>
              <w:rPr>
                <w:rFonts w:eastAsia="Calibri" w:cstheme="minorHAnsi"/>
                <w:sz w:val="18"/>
                <w:szCs w:val="18"/>
              </w:rPr>
            </w:pPr>
            <w:r w:rsidRPr="00CC6185">
              <w:rPr>
                <w:rFonts w:eastAsia="Calibri" w:cstheme="minorHAnsi"/>
                <w:sz w:val="18"/>
                <w:szCs w:val="18"/>
              </w:rPr>
              <w:t>7.5 Human</w:t>
            </w:r>
          </w:p>
        </w:tc>
        <w:tc>
          <w:tcPr>
            <w:tcW w:w="7116" w:type="dxa"/>
            <w:gridSpan w:val="10"/>
            <w:tcBorders>
              <w:top w:val="single" w:sz="4" w:space="0" w:color="auto"/>
              <w:left w:val="single" w:sz="4" w:space="0" w:color="auto"/>
              <w:bottom w:val="single" w:sz="4" w:space="0" w:color="auto"/>
              <w:right w:val="single" w:sz="4" w:space="0" w:color="auto"/>
            </w:tcBorders>
          </w:tcPr>
          <w:p w14:paraId="286249FF" w14:textId="021CAF5B" w:rsidR="00A52D26" w:rsidRPr="00CC6185" w:rsidRDefault="00A52D26" w:rsidP="00A52D26">
            <w:pPr>
              <w:spacing w:after="0" w:line="240" w:lineRule="auto"/>
              <w:rPr>
                <w:rFonts w:eastAsia="Calibri" w:cstheme="minorHAnsi"/>
                <w:sz w:val="18"/>
                <w:szCs w:val="18"/>
              </w:rPr>
            </w:pPr>
            <w:r w:rsidRPr="00B9510E">
              <w:rPr>
                <w:rFonts w:eastAsia="Calibri" w:cstheme="minorHAnsi"/>
                <w:sz w:val="18"/>
                <w:szCs w:val="18"/>
              </w:rPr>
              <w:t>Kindly refer the individual work description</w:t>
            </w:r>
          </w:p>
        </w:tc>
      </w:tr>
      <w:tr w:rsidR="00C42BAA" w:rsidRPr="00CC6185" w14:paraId="78F282B6" w14:textId="77777777" w:rsidTr="00193356">
        <w:tc>
          <w:tcPr>
            <w:tcW w:w="9114" w:type="dxa"/>
            <w:gridSpan w:val="12"/>
            <w:tcBorders>
              <w:top w:val="single" w:sz="4" w:space="0" w:color="auto"/>
              <w:left w:val="single" w:sz="4" w:space="0" w:color="auto"/>
              <w:bottom w:val="single" w:sz="4" w:space="0" w:color="auto"/>
              <w:right w:val="single" w:sz="4" w:space="0" w:color="auto"/>
            </w:tcBorders>
          </w:tcPr>
          <w:p w14:paraId="49EBDFB8" w14:textId="77777777" w:rsidR="00C42BAA" w:rsidRPr="00CC6185" w:rsidRDefault="00C42BAA" w:rsidP="00193356">
            <w:pPr>
              <w:spacing w:after="0" w:line="240" w:lineRule="auto"/>
              <w:rPr>
                <w:rFonts w:eastAsia="Calibri" w:cstheme="minorHAnsi"/>
                <w:sz w:val="18"/>
                <w:szCs w:val="18"/>
              </w:rPr>
            </w:pPr>
          </w:p>
        </w:tc>
      </w:tr>
    </w:tbl>
    <w:p w14:paraId="0A8D7D67" w14:textId="77777777" w:rsidR="00C42BAA" w:rsidRPr="00CC6185" w:rsidRDefault="00C42BAA" w:rsidP="00C42BAA">
      <w:pPr>
        <w:spacing w:line="240" w:lineRule="auto"/>
        <w:rPr>
          <w:rFonts w:cstheme="minorHAnsi"/>
          <w:sz w:val="18"/>
          <w:szCs w:val="18"/>
        </w:rPr>
      </w:pP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1"/>
        <w:gridCol w:w="303"/>
        <w:gridCol w:w="299"/>
        <w:gridCol w:w="374"/>
        <w:gridCol w:w="972"/>
        <w:gridCol w:w="1570"/>
        <w:gridCol w:w="180"/>
        <w:gridCol w:w="766"/>
        <w:gridCol w:w="109"/>
        <w:gridCol w:w="888"/>
        <w:gridCol w:w="560"/>
        <w:gridCol w:w="1463"/>
      </w:tblGrid>
      <w:tr w:rsidR="00C42BAA" w:rsidRPr="00CC6185" w14:paraId="32269572" w14:textId="77777777" w:rsidTr="00193356">
        <w:tc>
          <w:tcPr>
            <w:tcW w:w="1601" w:type="dxa"/>
          </w:tcPr>
          <w:p w14:paraId="7110808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Sub-activity 1.2</w:t>
            </w:r>
          </w:p>
        </w:tc>
        <w:tc>
          <w:tcPr>
            <w:tcW w:w="7484" w:type="dxa"/>
            <w:gridSpan w:val="11"/>
          </w:tcPr>
          <w:p w14:paraId="211EB586"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Organization of nutritional clusters in connection with community health centres and rural communes</w:t>
            </w:r>
          </w:p>
        </w:tc>
      </w:tr>
      <w:tr w:rsidR="00C42BAA" w:rsidRPr="00CC6185" w14:paraId="6B4C9B59" w14:textId="77777777" w:rsidTr="00193356">
        <w:tc>
          <w:tcPr>
            <w:tcW w:w="9085" w:type="dxa"/>
            <w:gridSpan w:val="12"/>
          </w:tcPr>
          <w:p w14:paraId="0D3FFFFF"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d. Research team</w:t>
            </w:r>
          </w:p>
        </w:tc>
      </w:tr>
      <w:tr w:rsidR="00C42BAA" w:rsidRPr="00CC6185" w14:paraId="5C1CE65A" w14:textId="77777777" w:rsidTr="00193356">
        <w:tc>
          <w:tcPr>
            <w:tcW w:w="2577" w:type="dxa"/>
            <w:gridSpan w:val="4"/>
          </w:tcPr>
          <w:p w14:paraId="74F08AA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Name</w:t>
            </w:r>
          </w:p>
        </w:tc>
        <w:tc>
          <w:tcPr>
            <w:tcW w:w="2722" w:type="dxa"/>
            <w:gridSpan w:val="3"/>
          </w:tcPr>
          <w:p w14:paraId="4B0358D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Institution</w:t>
            </w:r>
          </w:p>
        </w:tc>
        <w:tc>
          <w:tcPr>
            <w:tcW w:w="3786" w:type="dxa"/>
            <w:gridSpan w:val="5"/>
          </w:tcPr>
          <w:p w14:paraId="5A752BC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Role</w:t>
            </w:r>
          </w:p>
        </w:tc>
      </w:tr>
      <w:tr w:rsidR="00C42BAA" w:rsidRPr="00CC6185" w14:paraId="6FADCC27" w14:textId="77777777" w:rsidTr="00193356">
        <w:tc>
          <w:tcPr>
            <w:tcW w:w="2577" w:type="dxa"/>
            <w:gridSpan w:val="4"/>
          </w:tcPr>
          <w:p w14:paraId="5BBDF6F7"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Oumar B. SAMAKE</w:t>
            </w:r>
          </w:p>
        </w:tc>
        <w:tc>
          <w:tcPr>
            <w:tcW w:w="2722" w:type="dxa"/>
            <w:gridSpan w:val="3"/>
          </w:tcPr>
          <w:p w14:paraId="21B84DA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AMEDD</w:t>
            </w:r>
          </w:p>
        </w:tc>
        <w:tc>
          <w:tcPr>
            <w:tcW w:w="3786" w:type="dxa"/>
            <w:gridSpan w:val="5"/>
          </w:tcPr>
          <w:p w14:paraId="3686E28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Leader</w:t>
            </w:r>
          </w:p>
        </w:tc>
      </w:tr>
      <w:tr w:rsidR="00C42BAA" w:rsidRPr="00CC6185" w14:paraId="3EE3A890" w14:textId="77777777" w:rsidTr="00193356">
        <w:tc>
          <w:tcPr>
            <w:tcW w:w="2577" w:type="dxa"/>
            <w:gridSpan w:val="4"/>
          </w:tcPr>
          <w:p w14:paraId="797DF651"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Pierre COULIBALY</w:t>
            </w:r>
          </w:p>
        </w:tc>
        <w:tc>
          <w:tcPr>
            <w:tcW w:w="2722" w:type="dxa"/>
            <w:gridSpan w:val="3"/>
          </w:tcPr>
          <w:p w14:paraId="705F6EE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AMEDD</w:t>
            </w:r>
          </w:p>
        </w:tc>
        <w:tc>
          <w:tcPr>
            <w:tcW w:w="3786" w:type="dxa"/>
            <w:gridSpan w:val="5"/>
          </w:tcPr>
          <w:p w14:paraId="182E2F9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Substitute</w:t>
            </w:r>
          </w:p>
        </w:tc>
      </w:tr>
      <w:tr w:rsidR="00C42BAA" w:rsidRPr="00CC6185" w14:paraId="7FE1F4A0" w14:textId="77777777" w:rsidTr="00193356">
        <w:tc>
          <w:tcPr>
            <w:tcW w:w="2577" w:type="dxa"/>
            <w:gridSpan w:val="4"/>
          </w:tcPr>
          <w:p w14:paraId="3EC682D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Jeannette KAMATE</w:t>
            </w:r>
          </w:p>
        </w:tc>
        <w:tc>
          <w:tcPr>
            <w:tcW w:w="2722" w:type="dxa"/>
            <w:gridSpan w:val="3"/>
          </w:tcPr>
          <w:p w14:paraId="609551F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AMEDD</w:t>
            </w:r>
          </w:p>
        </w:tc>
        <w:tc>
          <w:tcPr>
            <w:tcW w:w="3786" w:type="dxa"/>
            <w:gridSpan w:val="5"/>
          </w:tcPr>
          <w:p w14:paraId="5B770404"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Substitute</w:t>
            </w:r>
          </w:p>
        </w:tc>
      </w:tr>
      <w:tr w:rsidR="00C42BAA" w:rsidRPr="00CC6185" w14:paraId="1E870F9D" w14:textId="77777777" w:rsidTr="00193356">
        <w:tc>
          <w:tcPr>
            <w:tcW w:w="2577" w:type="dxa"/>
            <w:gridSpan w:val="4"/>
          </w:tcPr>
          <w:p w14:paraId="1A72A2E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Nantenin DEMBELE</w:t>
            </w:r>
          </w:p>
        </w:tc>
        <w:tc>
          <w:tcPr>
            <w:tcW w:w="2722" w:type="dxa"/>
            <w:gridSpan w:val="3"/>
          </w:tcPr>
          <w:p w14:paraId="3AE0264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AMEDD</w:t>
            </w:r>
          </w:p>
        </w:tc>
        <w:tc>
          <w:tcPr>
            <w:tcW w:w="3786" w:type="dxa"/>
            <w:gridSpan w:val="5"/>
          </w:tcPr>
          <w:p w14:paraId="442A1C2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Substitute</w:t>
            </w:r>
          </w:p>
        </w:tc>
      </w:tr>
      <w:tr w:rsidR="00C42BAA" w:rsidRPr="00CC6185" w14:paraId="37342A10" w14:textId="77777777" w:rsidTr="00193356">
        <w:tc>
          <w:tcPr>
            <w:tcW w:w="9085" w:type="dxa"/>
            <w:gridSpan w:val="12"/>
          </w:tcPr>
          <w:p w14:paraId="3E6EAEC9" w14:textId="77777777" w:rsidR="00C42BAA" w:rsidRPr="00CC6185" w:rsidRDefault="00C42BAA" w:rsidP="00193356">
            <w:pPr>
              <w:spacing w:after="0" w:line="240" w:lineRule="auto"/>
              <w:rPr>
                <w:rFonts w:cstheme="minorHAnsi"/>
                <w:sz w:val="18"/>
                <w:szCs w:val="18"/>
              </w:rPr>
            </w:pPr>
            <w:r w:rsidRPr="00CC6185">
              <w:rPr>
                <w:rFonts w:eastAsia="Calibri" w:cstheme="minorHAnsi"/>
                <w:sz w:val="18"/>
                <w:szCs w:val="18"/>
              </w:rPr>
              <w:t>e. Student(s)</w:t>
            </w:r>
          </w:p>
        </w:tc>
      </w:tr>
      <w:tr w:rsidR="00C42BAA" w:rsidRPr="00CC6185" w14:paraId="591A51FE" w14:textId="77777777" w:rsidTr="00193356">
        <w:tc>
          <w:tcPr>
            <w:tcW w:w="2203" w:type="dxa"/>
            <w:gridSpan w:val="3"/>
          </w:tcPr>
          <w:p w14:paraId="673E87D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Name</w:t>
            </w:r>
          </w:p>
        </w:tc>
        <w:tc>
          <w:tcPr>
            <w:tcW w:w="2916" w:type="dxa"/>
            <w:gridSpan w:val="3"/>
          </w:tcPr>
          <w:p w14:paraId="64EF4A9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Institute</w:t>
            </w:r>
          </w:p>
        </w:tc>
        <w:tc>
          <w:tcPr>
            <w:tcW w:w="1055" w:type="dxa"/>
            <w:gridSpan w:val="3"/>
          </w:tcPr>
          <w:p w14:paraId="4B0DF8EB"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Degree</w:t>
            </w:r>
          </w:p>
        </w:tc>
        <w:tc>
          <w:tcPr>
            <w:tcW w:w="1448" w:type="dxa"/>
            <w:gridSpan w:val="2"/>
          </w:tcPr>
          <w:p w14:paraId="72133CB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Start</w:t>
            </w:r>
          </w:p>
        </w:tc>
        <w:tc>
          <w:tcPr>
            <w:tcW w:w="1463" w:type="dxa"/>
          </w:tcPr>
          <w:p w14:paraId="670C2CA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End</w:t>
            </w:r>
          </w:p>
        </w:tc>
      </w:tr>
      <w:tr w:rsidR="00C42BAA" w:rsidRPr="00CC6185" w14:paraId="69262321" w14:textId="77777777" w:rsidTr="00193356">
        <w:tc>
          <w:tcPr>
            <w:tcW w:w="2203" w:type="dxa"/>
            <w:gridSpan w:val="3"/>
          </w:tcPr>
          <w:p w14:paraId="61C86E1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1. Pierre COULIBALY</w:t>
            </w:r>
          </w:p>
        </w:tc>
        <w:tc>
          <w:tcPr>
            <w:tcW w:w="2916" w:type="dxa"/>
            <w:gridSpan w:val="3"/>
          </w:tcPr>
          <w:p w14:paraId="61353D81" w14:textId="77777777" w:rsidR="00C42BAA" w:rsidRPr="00CC6185" w:rsidRDefault="00C42BAA" w:rsidP="00193356">
            <w:pPr>
              <w:spacing w:after="0" w:line="240" w:lineRule="auto"/>
              <w:rPr>
                <w:rFonts w:eastAsia="Calibri" w:cstheme="minorHAnsi"/>
                <w:sz w:val="18"/>
                <w:szCs w:val="18"/>
              </w:rPr>
            </w:pPr>
          </w:p>
        </w:tc>
        <w:tc>
          <w:tcPr>
            <w:tcW w:w="1055" w:type="dxa"/>
            <w:gridSpan w:val="3"/>
          </w:tcPr>
          <w:p w14:paraId="52855813"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Master 2</w:t>
            </w:r>
          </w:p>
        </w:tc>
        <w:tc>
          <w:tcPr>
            <w:tcW w:w="1448" w:type="dxa"/>
            <w:gridSpan w:val="2"/>
          </w:tcPr>
          <w:p w14:paraId="6090C56A"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Oct 2017</w:t>
            </w:r>
          </w:p>
        </w:tc>
        <w:tc>
          <w:tcPr>
            <w:tcW w:w="1463" w:type="dxa"/>
          </w:tcPr>
          <w:p w14:paraId="2CF25EA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June 2019</w:t>
            </w:r>
          </w:p>
        </w:tc>
      </w:tr>
      <w:tr w:rsidR="00C42BAA" w:rsidRPr="00CC6185" w14:paraId="7A0699AB" w14:textId="77777777" w:rsidTr="00193356">
        <w:tc>
          <w:tcPr>
            <w:tcW w:w="1601" w:type="dxa"/>
          </w:tcPr>
          <w:p w14:paraId="771E897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f. Location(s)</w:t>
            </w:r>
          </w:p>
        </w:tc>
        <w:tc>
          <w:tcPr>
            <w:tcW w:w="7484" w:type="dxa"/>
            <w:gridSpan w:val="11"/>
          </w:tcPr>
          <w:p w14:paraId="698DA52D"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Koutiala, Bougouni, Yorosso, Sikasso, Yanfolila</w:t>
            </w:r>
          </w:p>
        </w:tc>
      </w:tr>
      <w:tr w:rsidR="00C42BAA" w:rsidRPr="00CC6185" w14:paraId="7BA615E2" w14:textId="77777777" w:rsidTr="00193356">
        <w:tc>
          <w:tcPr>
            <w:tcW w:w="1601" w:type="dxa"/>
          </w:tcPr>
          <w:p w14:paraId="6A422BA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g. Start</w:t>
            </w:r>
          </w:p>
        </w:tc>
        <w:tc>
          <w:tcPr>
            <w:tcW w:w="7484" w:type="dxa"/>
            <w:gridSpan w:val="11"/>
          </w:tcPr>
          <w:p w14:paraId="0791B3A9"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March 2017</w:t>
            </w:r>
          </w:p>
        </w:tc>
      </w:tr>
      <w:tr w:rsidR="00C42BAA" w:rsidRPr="00CC6185" w14:paraId="3EF71E86" w14:textId="77777777" w:rsidTr="00193356">
        <w:tc>
          <w:tcPr>
            <w:tcW w:w="1601" w:type="dxa"/>
          </w:tcPr>
          <w:p w14:paraId="2DA287D9"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h. End</w:t>
            </w:r>
          </w:p>
        </w:tc>
        <w:tc>
          <w:tcPr>
            <w:tcW w:w="7484" w:type="dxa"/>
            <w:gridSpan w:val="11"/>
          </w:tcPr>
          <w:p w14:paraId="4F425657" w14:textId="77777777" w:rsidR="00C42BAA" w:rsidRPr="00CC6185" w:rsidRDefault="00C42BAA" w:rsidP="00193356">
            <w:pPr>
              <w:spacing w:after="0" w:line="240" w:lineRule="auto"/>
              <w:rPr>
                <w:rFonts w:cstheme="minorHAnsi"/>
                <w:sz w:val="18"/>
                <w:szCs w:val="18"/>
              </w:rPr>
            </w:pPr>
            <w:r w:rsidRPr="00CC6185">
              <w:rPr>
                <w:rFonts w:cstheme="minorHAnsi"/>
                <w:sz w:val="18"/>
                <w:szCs w:val="18"/>
              </w:rPr>
              <w:t>December 2017</w:t>
            </w:r>
          </w:p>
        </w:tc>
      </w:tr>
      <w:tr w:rsidR="00C42BAA" w:rsidRPr="00CC6185" w14:paraId="1AE2D7A6" w14:textId="77777777" w:rsidTr="00193356">
        <w:tc>
          <w:tcPr>
            <w:tcW w:w="9085" w:type="dxa"/>
            <w:gridSpan w:val="12"/>
          </w:tcPr>
          <w:p w14:paraId="295AC922"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1. Justification</w:t>
            </w:r>
          </w:p>
        </w:tc>
      </w:tr>
      <w:tr w:rsidR="00C42BAA" w:rsidRPr="00CC6185" w14:paraId="0B4AAB61" w14:textId="77777777" w:rsidTr="00193356">
        <w:tc>
          <w:tcPr>
            <w:tcW w:w="9085" w:type="dxa"/>
            <w:gridSpan w:val="12"/>
            <w:tcBorders>
              <w:top w:val="single" w:sz="4" w:space="0" w:color="auto"/>
              <w:left w:val="single" w:sz="4" w:space="0" w:color="auto"/>
              <w:bottom w:val="single" w:sz="4" w:space="0" w:color="auto"/>
              <w:right w:val="single" w:sz="4" w:space="0" w:color="auto"/>
            </w:tcBorders>
          </w:tcPr>
          <w:p w14:paraId="0B77BAEC" w14:textId="77777777" w:rsidR="00C42BAA" w:rsidRPr="00CC6185" w:rsidRDefault="00C42BAA" w:rsidP="00193356">
            <w:pPr>
              <w:spacing w:after="0" w:line="240" w:lineRule="auto"/>
              <w:rPr>
                <w:rFonts w:eastAsia="Calibri" w:cstheme="minorHAnsi"/>
                <w:sz w:val="18"/>
                <w:szCs w:val="18"/>
              </w:rPr>
            </w:pPr>
            <w:r w:rsidRPr="00CC6185">
              <w:rPr>
                <w:rFonts w:cstheme="minorHAnsi"/>
                <w:sz w:val="18"/>
                <w:szCs w:val="18"/>
                <w:lang w:val="en"/>
              </w:rPr>
              <w:t>Community health centers play an important role in Mali's national malnutrition system. Collaboration with these health structures would enable a significant number of women and children to be reached through nutrition activities, including meal consumption based on local agricultural products. This will make it possible to value these products and reduce food expenditure for households with low incomes.</w:t>
            </w:r>
          </w:p>
        </w:tc>
      </w:tr>
      <w:tr w:rsidR="00C42BAA" w:rsidRPr="00CC6185" w14:paraId="1532A65C" w14:textId="77777777" w:rsidTr="00193356">
        <w:tc>
          <w:tcPr>
            <w:tcW w:w="9085" w:type="dxa"/>
            <w:gridSpan w:val="12"/>
            <w:tcBorders>
              <w:top w:val="single" w:sz="4" w:space="0" w:color="auto"/>
              <w:left w:val="single" w:sz="4" w:space="0" w:color="auto"/>
              <w:bottom w:val="single" w:sz="4" w:space="0" w:color="auto"/>
              <w:right w:val="single" w:sz="4" w:space="0" w:color="auto"/>
            </w:tcBorders>
          </w:tcPr>
          <w:p w14:paraId="4A9D723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2. Objectives</w:t>
            </w:r>
          </w:p>
        </w:tc>
      </w:tr>
      <w:tr w:rsidR="00C42BAA" w:rsidRPr="00CC6185" w14:paraId="4429FB01" w14:textId="77777777" w:rsidTr="00193356">
        <w:tc>
          <w:tcPr>
            <w:tcW w:w="9085" w:type="dxa"/>
            <w:gridSpan w:val="12"/>
            <w:tcBorders>
              <w:top w:val="single" w:sz="4" w:space="0" w:color="auto"/>
              <w:left w:val="single" w:sz="4" w:space="0" w:color="auto"/>
              <w:bottom w:val="single" w:sz="4" w:space="0" w:color="auto"/>
              <w:right w:val="single" w:sz="4" w:space="0" w:color="auto"/>
            </w:tcBorders>
          </w:tcPr>
          <w:p w14:paraId="5324C1C1" w14:textId="77777777" w:rsidR="00C42BAA" w:rsidRPr="00CC6185" w:rsidRDefault="00C42BAA" w:rsidP="00193356">
            <w:pPr>
              <w:spacing w:after="0" w:line="240" w:lineRule="auto"/>
              <w:rPr>
                <w:rFonts w:eastAsia="Calibri" w:cstheme="minorHAnsi"/>
                <w:sz w:val="18"/>
                <w:szCs w:val="18"/>
              </w:rPr>
            </w:pPr>
            <w:r w:rsidRPr="00CC6185">
              <w:rPr>
                <w:rFonts w:cstheme="minorHAnsi"/>
                <w:sz w:val="18"/>
                <w:szCs w:val="18"/>
                <w:lang w:val="en"/>
              </w:rPr>
              <w:t>2.1 Identify the training needs of support groups in 15 health areas (5 per cercle)</w:t>
            </w:r>
          </w:p>
        </w:tc>
      </w:tr>
      <w:tr w:rsidR="00C42BAA" w:rsidRPr="00CC6185" w14:paraId="259CA95B" w14:textId="77777777" w:rsidTr="00193356">
        <w:tc>
          <w:tcPr>
            <w:tcW w:w="9085" w:type="dxa"/>
            <w:gridSpan w:val="12"/>
            <w:tcBorders>
              <w:top w:val="single" w:sz="4" w:space="0" w:color="auto"/>
              <w:left w:val="single" w:sz="4" w:space="0" w:color="auto"/>
              <w:bottom w:val="single" w:sz="4" w:space="0" w:color="auto"/>
              <w:right w:val="single" w:sz="4" w:space="0" w:color="auto"/>
            </w:tcBorders>
          </w:tcPr>
          <w:p w14:paraId="198F32CD" w14:textId="77777777" w:rsidR="00C42BAA" w:rsidRPr="00CC6185" w:rsidRDefault="00C42BAA" w:rsidP="00193356">
            <w:pPr>
              <w:spacing w:after="0" w:line="240" w:lineRule="auto"/>
              <w:rPr>
                <w:rFonts w:eastAsia="Calibri" w:cstheme="minorHAnsi"/>
                <w:sz w:val="18"/>
                <w:szCs w:val="18"/>
              </w:rPr>
            </w:pPr>
            <w:r w:rsidRPr="00CC6185">
              <w:rPr>
                <w:rFonts w:cstheme="minorHAnsi"/>
                <w:sz w:val="18"/>
                <w:szCs w:val="18"/>
                <w:lang w:val="en"/>
              </w:rPr>
              <w:t>2.2 Organize with health centers 05 training sessions in each health center</w:t>
            </w:r>
          </w:p>
        </w:tc>
      </w:tr>
      <w:tr w:rsidR="00C42BAA" w:rsidRPr="00CC6185" w14:paraId="2904D15A" w14:textId="77777777" w:rsidTr="00193356">
        <w:tc>
          <w:tcPr>
            <w:tcW w:w="9085" w:type="dxa"/>
            <w:gridSpan w:val="12"/>
            <w:tcBorders>
              <w:top w:val="single" w:sz="4" w:space="0" w:color="auto"/>
              <w:left w:val="single" w:sz="4" w:space="0" w:color="auto"/>
              <w:bottom w:val="single" w:sz="4" w:space="0" w:color="auto"/>
              <w:right w:val="single" w:sz="4" w:space="0" w:color="auto"/>
            </w:tcBorders>
          </w:tcPr>
          <w:p w14:paraId="0619DB75" w14:textId="77777777" w:rsidR="00C42BAA" w:rsidRPr="00CC6185" w:rsidRDefault="00C42BAA" w:rsidP="00193356">
            <w:pPr>
              <w:spacing w:after="0" w:line="240" w:lineRule="auto"/>
              <w:rPr>
                <w:rFonts w:eastAsia="Calibri" w:cstheme="minorHAnsi"/>
                <w:sz w:val="18"/>
                <w:szCs w:val="18"/>
              </w:rPr>
            </w:pPr>
            <w:r w:rsidRPr="00CC6185">
              <w:rPr>
                <w:rFonts w:cstheme="minorHAnsi"/>
                <w:sz w:val="18"/>
                <w:szCs w:val="18"/>
                <w:lang w:val="en"/>
              </w:rPr>
              <w:t>2.3 Follow the restitution sessions of the 05 training sessions in 90 villages</w:t>
            </w:r>
          </w:p>
        </w:tc>
      </w:tr>
      <w:tr w:rsidR="00C42BAA" w:rsidRPr="00CC6185" w14:paraId="0A1963A8" w14:textId="77777777" w:rsidTr="00193356">
        <w:tc>
          <w:tcPr>
            <w:tcW w:w="9085" w:type="dxa"/>
            <w:gridSpan w:val="12"/>
            <w:tcBorders>
              <w:top w:val="single" w:sz="4" w:space="0" w:color="auto"/>
              <w:left w:val="single" w:sz="4" w:space="0" w:color="auto"/>
              <w:bottom w:val="single" w:sz="4" w:space="0" w:color="auto"/>
              <w:right w:val="single" w:sz="4" w:space="0" w:color="auto"/>
            </w:tcBorders>
          </w:tcPr>
          <w:p w14:paraId="38E025D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3. Research questions</w:t>
            </w:r>
          </w:p>
        </w:tc>
      </w:tr>
      <w:tr w:rsidR="00C42BAA" w:rsidRPr="00CC6185" w14:paraId="233084FC" w14:textId="77777777" w:rsidTr="00193356">
        <w:tc>
          <w:tcPr>
            <w:tcW w:w="9085" w:type="dxa"/>
            <w:gridSpan w:val="12"/>
            <w:tcBorders>
              <w:top w:val="single" w:sz="4" w:space="0" w:color="auto"/>
              <w:left w:val="single" w:sz="4" w:space="0" w:color="auto"/>
              <w:bottom w:val="single" w:sz="4" w:space="0" w:color="auto"/>
              <w:right w:val="single" w:sz="4" w:space="0" w:color="auto"/>
            </w:tcBorders>
          </w:tcPr>
          <w:p w14:paraId="0B10EBB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3.1</w:t>
            </w:r>
            <w:r w:rsidRPr="00CC6185">
              <w:rPr>
                <w:rFonts w:cstheme="minorHAnsi"/>
                <w:sz w:val="18"/>
                <w:szCs w:val="18"/>
              </w:rPr>
              <w:t>How can the cluster approach reach more people through nutrition technologies?</w:t>
            </w:r>
          </w:p>
        </w:tc>
      </w:tr>
      <w:tr w:rsidR="00C42BAA" w:rsidRPr="00CC6185" w14:paraId="688197E2" w14:textId="77777777" w:rsidTr="00193356">
        <w:tc>
          <w:tcPr>
            <w:tcW w:w="9085" w:type="dxa"/>
            <w:gridSpan w:val="12"/>
            <w:tcBorders>
              <w:top w:val="single" w:sz="4" w:space="0" w:color="auto"/>
              <w:left w:val="single" w:sz="4" w:space="0" w:color="auto"/>
              <w:bottom w:val="single" w:sz="4" w:space="0" w:color="auto"/>
              <w:right w:val="single" w:sz="4" w:space="0" w:color="auto"/>
            </w:tcBorders>
          </w:tcPr>
          <w:p w14:paraId="176A6A6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 xml:space="preserve">4. Procedures (survey methods, gender disaggregation, treatments, experimental design, sample size, etc.). </w:t>
            </w:r>
          </w:p>
        </w:tc>
      </w:tr>
      <w:tr w:rsidR="00C42BAA" w:rsidRPr="00CC6185" w14:paraId="526D8118" w14:textId="77777777" w:rsidTr="00193356">
        <w:tc>
          <w:tcPr>
            <w:tcW w:w="9085" w:type="dxa"/>
            <w:gridSpan w:val="12"/>
            <w:tcBorders>
              <w:top w:val="single" w:sz="4" w:space="0" w:color="auto"/>
              <w:left w:val="single" w:sz="4" w:space="0" w:color="auto"/>
              <w:bottom w:val="single" w:sz="4" w:space="0" w:color="auto"/>
              <w:right w:val="single" w:sz="4" w:space="0" w:color="auto"/>
            </w:tcBorders>
          </w:tcPr>
          <w:p w14:paraId="4EACB375" w14:textId="77777777" w:rsidR="00C42BAA" w:rsidRPr="00CC6185" w:rsidRDefault="00C42BAA" w:rsidP="00193356">
            <w:pPr>
              <w:spacing w:after="0" w:line="240" w:lineRule="auto"/>
              <w:rPr>
                <w:rFonts w:eastAsia="Calibri" w:cstheme="minorHAnsi"/>
                <w:sz w:val="18"/>
                <w:szCs w:val="18"/>
              </w:rPr>
            </w:pPr>
            <w:r w:rsidRPr="00CC6185">
              <w:rPr>
                <w:rFonts w:cstheme="minorHAnsi"/>
                <w:sz w:val="18"/>
                <w:szCs w:val="18"/>
                <w:lang w:val="en"/>
              </w:rPr>
              <w:t>4.1 The training needs are identified in the workshop at the level of the health areas</w:t>
            </w:r>
          </w:p>
        </w:tc>
      </w:tr>
      <w:tr w:rsidR="00C42BAA" w:rsidRPr="00CC6185" w14:paraId="325B5A4F" w14:textId="77777777" w:rsidTr="00193356">
        <w:tc>
          <w:tcPr>
            <w:tcW w:w="9085" w:type="dxa"/>
            <w:gridSpan w:val="12"/>
            <w:tcBorders>
              <w:top w:val="single" w:sz="4" w:space="0" w:color="auto"/>
              <w:left w:val="single" w:sz="4" w:space="0" w:color="auto"/>
              <w:bottom w:val="single" w:sz="4" w:space="0" w:color="auto"/>
              <w:right w:val="single" w:sz="4" w:space="0" w:color="auto"/>
            </w:tcBorders>
          </w:tcPr>
          <w:p w14:paraId="4DFE5DA5" w14:textId="77777777" w:rsidR="00C42BAA" w:rsidRPr="00CC6185" w:rsidRDefault="00C42BAA" w:rsidP="00193356">
            <w:pPr>
              <w:spacing w:after="0" w:line="240" w:lineRule="auto"/>
              <w:rPr>
                <w:rFonts w:eastAsia="Calibri" w:cstheme="minorHAnsi"/>
                <w:sz w:val="18"/>
                <w:szCs w:val="18"/>
              </w:rPr>
            </w:pPr>
            <w:r w:rsidRPr="00CC6185">
              <w:rPr>
                <w:rFonts w:cstheme="minorHAnsi"/>
                <w:sz w:val="18"/>
                <w:szCs w:val="18"/>
                <w:lang w:val="en"/>
              </w:rPr>
              <w:t>4.2 Training is organized in the form of a nutritional cluster with culinary demonstration</w:t>
            </w:r>
          </w:p>
        </w:tc>
      </w:tr>
      <w:tr w:rsidR="00C42BAA" w:rsidRPr="00CC6185" w14:paraId="3D346784" w14:textId="77777777" w:rsidTr="00193356">
        <w:tc>
          <w:tcPr>
            <w:tcW w:w="9085" w:type="dxa"/>
            <w:gridSpan w:val="12"/>
            <w:tcBorders>
              <w:top w:val="single" w:sz="4" w:space="0" w:color="auto"/>
              <w:left w:val="single" w:sz="4" w:space="0" w:color="auto"/>
              <w:bottom w:val="single" w:sz="4" w:space="0" w:color="auto"/>
              <w:right w:val="single" w:sz="4" w:space="0" w:color="auto"/>
            </w:tcBorders>
          </w:tcPr>
          <w:p w14:paraId="75A45A98" w14:textId="77777777" w:rsidR="00C42BAA" w:rsidRPr="00CC6185" w:rsidRDefault="00C42BAA" w:rsidP="00193356">
            <w:pPr>
              <w:spacing w:after="0" w:line="240" w:lineRule="auto"/>
              <w:rPr>
                <w:rFonts w:eastAsia="Calibri" w:cstheme="minorHAnsi"/>
                <w:sz w:val="18"/>
                <w:szCs w:val="18"/>
              </w:rPr>
            </w:pPr>
            <w:r w:rsidRPr="00CC6185">
              <w:rPr>
                <w:rFonts w:cstheme="minorHAnsi"/>
                <w:sz w:val="18"/>
                <w:szCs w:val="18"/>
                <w:lang w:val="en"/>
              </w:rPr>
              <w:t>4.3 In the demonstration, the focus is on local products</w:t>
            </w:r>
          </w:p>
        </w:tc>
      </w:tr>
      <w:tr w:rsidR="00C42BAA" w:rsidRPr="00CC6185" w14:paraId="16D51A40" w14:textId="77777777" w:rsidTr="00193356">
        <w:tc>
          <w:tcPr>
            <w:tcW w:w="6065" w:type="dxa"/>
            <w:gridSpan w:val="8"/>
            <w:tcBorders>
              <w:top w:val="single" w:sz="4" w:space="0" w:color="auto"/>
              <w:left w:val="single" w:sz="4" w:space="0" w:color="auto"/>
              <w:bottom w:val="single" w:sz="4" w:space="0" w:color="auto"/>
              <w:right w:val="single" w:sz="4" w:space="0" w:color="auto"/>
            </w:tcBorders>
          </w:tcPr>
          <w:p w14:paraId="1E73F4D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5. Data to be collected and uploaded</w:t>
            </w:r>
          </w:p>
        </w:tc>
        <w:tc>
          <w:tcPr>
            <w:tcW w:w="3020" w:type="dxa"/>
            <w:gridSpan w:val="4"/>
            <w:tcBorders>
              <w:top w:val="single" w:sz="4" w:space="0" w:color="auto"/>
              <w:left w:val="single" w:sz="4" w:space="0" w:color="auto"/>
              <w:bottom w:val="single" w:sz="4" w:space="0" w:color="auto"/>
              <w:right w:val="single" w:sz="4" w:space="0" w:color="auto"/>
            </w:tcBorders>
          </w:tcPr>
          <w:p w14:paraId="6183C2CD"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Responsibility/Institute</w:t>
            </w:r>
          </w:p>
        </w:tc>
      </w:tr>
      <w:tr w:rsidR="00C42BAA" w:rsidRPr="00CC6185" w14:paraId="05573EE2" w14:textId="77777777" w:rsidTr="00193356">
        <w:tc>
          <w:tcPr>
            <w:tcW w:w="6065" w:type="dxa"/>
            <w:gridSpan w:val="8"/>
            <w:tcBorders>
              <w:top w:val="single" w:sz="4" w:space="0" w:color="auto"/>
              <w:left w:val="single" w:sz="4" w:space="0" w:color="auto"/>
              <w:bottom w:val="single" w:sz="4" w:space="0" w:color="auto"/>
              <w:right w:val="single" w:sz="4" w:space="0" w:color="auto"/>
            </w:tcBorders>
          </w:tcPr>
          <w:p w14:paraId="085CD2AF" w14:textId="77777777" w:rsidR="00C42BAA" w:rsidRPr="00CC6185" w:rsidRDefault="00C42BAA" w:rsidP="00193356">
            <w:pPr>
              <w:spacing w:after="0" w:line="240" w:lineRule="auto"/>
              <w:rPr>
                <w:rFonts w:eastAsia="Calibri" w:cstheme="minorHAnsi"/>
                <w:sz w:val="18"/>
                <w:szCs w:val="18"/>
              </w:rPr>
            </w:pPr>
            <w:r w:rsidRPr="00CC6185">
              <w:rPr>
                <w:rFonts w:cstheme="minorHAnsi"/>
                <w:sz w:val="18"/>
                <w:szCs w:val="18"/>
                <w:lang w:val="en"/>
              </w:rPr>
              <w:t>5.1 Number of training and restitution sessions</w:t>
            </w:r>
          </w:p>
        </w:tc>
        <w:tc>
          <w:tcPr>
            <w:tcW w:w="3020" w:type="dxa"/>
            <w:gridSpan w:val="4"/>
            <w:tcBorders>
              <w:top w:val="single" w:sz="4" w:space="0" w:color="auto"/>
              <w:left w:val="single" w:sz="4" w:space="0" w:color="auto"/>
              <w:bottom w:val="single" w:sz="4" w:space="0" w:color="auto"/>
              <w:right w:val="single" w:sz="4" w:space="0" w:color="auto"/>
            </w:tcBorders>
          </w:tcPr>
          <w:p w14:paraId="6C0B3759"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AMEDD</w:t>
            </w:r>
          </w:p>
        </w:tc>
      </w:tr>
      <w:tr w:rsidR="00C42BAA" w:rsidRPr="00CC6185" w14:paraId="6FD2ACB7" w14:textId="77777777" w:rsidTr="00193356">
        <w:tc>
          <w:tcPr>
            <w:tcW w:w="6065" w:type="dxa"/>
            <w:gridSpan w:val="8"/>
            <w:tcBorders>
              <w:top w:val="single" w:sz="4" w:space="0" w:color="auto"/>
              <w:left w:val="single" w:sz="4" w:space="0" w:color="auto"/>
              <w:bottom w:val="single" w:sz="4" w:space="0" w:color="auto"/>
              <w:right w:val="single" w:sz="4" w:space="0" w:color="auto"/>
            </w:tcBorders>
          </w:tcPr>
          <w:p w14:paraId="7F1406CA" w14:textId="77777777" w:rsidR="00C42BAA" w:rsidRPr="00CC6185" w:rsidRDefault="00C42BAA" w:rsidP="00193356">
            <w:pPr>
              <w:spacing w:after="0" w:line="240" w:lineRule="auto"/>
              <w:rPr>
                <w:rFonts w:eastAsia="Calibri" w:cstheme="minorHAnsi"/>
                <w:sz w:val="18"/>
                <w:szCs w:val="18"/>
              </w:rPr>
            </w:pPr>
            <w:r w:rsidRPr="00CC6185">
              <w:rPr>
                <w:rFonts w:cstheme="minorHAnsi"/>
                <w:sz w:val="18"/>
                <w:szCs w:val="18"/>
                <w:lang w:val="en"/>
              </w:rPr>
              <w:t>5.2 Number of people trained</w:t>
            </w:r>
          </w:p>
        </w:tc>
        <w:tc>
          <w:tcPr>
            <w:tcW w:w="3020" w:type="dxa"/>
            <w:gridSpan w:val="4"/>
            <w:tcBorders>
              <w:top w:val="single" w:sz="4" w:space="0" w:color="auto"/>
              <w:left w:val="single" w:sz="4" w:space="0" w:color="auto"/>
              <w:bottom w:val="single" w:sz="4" w:space="0" w:color="auto"/>
              <w:right w:val="single" w:sz="4" w:space="0" w:color="auto"/>
            </w:tcBorders>
          </w:tcPr>
          <w:p w14:paraId="3E55776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AMEDD</w:t>
            </w:r>
          </w:p>
        </w:tc>
      </w:tr>
      <w:tr w:rsidR="00C42BAA" w:rsidRPr="00CC6185" w14:paraId="0C024E21" w14:textId="77777777" w:rsidTr="00193356">
        <w:tc>
          <w:tcPr>
            <w:tcW w:w="6065" w:type="dxa"/>
            <w:gridSpan w:val="8"/>
            <w:tcBorders>
              <w:top w:val="single" w:sz="4" w:space="0" w:color="auto"/>
              <w:left w:val="single" w:sz="4" w:space="0" w:color="auto"/>
              <w:bottom w:val="single" w:sz="4" w:space="0" w:color="auto"/>
              <w:right w:val="single" w:sz="4" w:space="0" w:color="auto"/>
            </w:tcBorders>
          </w:tcPr>
          <w:p w14:paraId="0038E3D1" w14:textId="77777777" w:rsidR="00C42BAA" w:rsidRPr="00CC6185" w:rsidRDefault="00C42BAA" w:rsidP="00193356">
            <w:pPr>
              <w:spacing w:after="0" w:line="240" w:lineRule="auto"/>
              <w:rPr>
                <w:rFonts w:eastAsia="Calibri" w:cstheme="minorHAnsi"/>
                <w:sz w:val="18"/>
                <w:szCs w:val="18"/>
              </w:rPr>
            </w:pPr>
            <w:r w:rsidRPr="00CC6185">
              <w:rPr>
                <w:rFonts w:cstheme="minorHAnsi"/>
                <w:sz w:val="18"/>
                <w:szCs w:val="18"/>
                <w:lang w:val="en"/>
              </w:rPr>
              <w:t>5.3 Number of proposed meals</w:t>
            </w:r>
          </w:p>
        </w:tc>
        <w:tc>
          <w:tcPr>
            <w:tcW w:w="3020" w:type="dxa"/>
            <w:gridSpan w:val="4"/>
            <w:tcBorders>
              <w:top w:val="single" w:sz="4" w:space="0" w:color="auto"/>
              <w:left w:val="single" w:sz="4" w:space="0" w:color="auto"/>
              <w:bottom w:val="single" w:sz="4" w:space="0" w:color="auto"/>
              <w:right w:val="single" w:sz="4" w:space="0" w:color="auto"/>
            </w:tcBorders>
          </w:tcPr>
          <w:p w14:paraId="21887BC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AMEDD</w:t>
            </w:r>
          </w:p>
        </w:tc>
      </w:tr>
      <w:tr w:rsidR="00C42BAA" w:rsidRPr="00CC6185" w14:paraId="63B28728" w14:textId="77777777" w:rsidTr="00193356">
        <w:tc>
          <w:tcPr>
            <w:tcW w:w="9085" w:type="dxa"/>
            <w:gridSpan w:val="12"/>
            <w:tcBorders>
              <w:top w:val="single" w:sz="4" w:space="0" w:color="auto"/>
              <w:left w:val="single" w:sz="4" w:space="0" w:color="auto"/>
              <w:bottom w:val="single" w:sz="4" w:space="0" w:color="auto"/>
              <w:right w:val="single" w:sz="4" w:space="0" w:color="auto"/>
            </w:tcBorders>
          </w:tcPr>
          <w:p w14:paraId="4F7C0401" w14:textId="77777777" w:rsidR="00C42BAA" w:rsidRPr="00CC6185" w:rsidRDefault="00C42BAA" w:rsidP="00193356">
            <w:pPr>
              <w:spacing w:after="0" w:line="240" w:lineRule="auto"/>
              <w:rPr>
                <w:rFonts w:eastAsia="Calibri" w:cstheme="minorHAnsi"/>
                <w:sz w:val="18"/>
                <w:szCs w:val="18"/>
              </w:rPr>
            </w:pPr>
            <w:r w:rsidRPr="00CC6185">
              <w:rPr>
                <w:rFonts w:cstheme="minorHAnsi"/>
                <w:sz w:val="18"/>
                <w:szCs w:val="18"/>
                <w:lang w:val="en"/>
              </w:rPr>
              <w:t>5.4 Number of persons preparing food in their household</w:t>
            </w:r>
          </w:p>
        </w:tc>
      </w:tr>
      <w:tr w:rsidR="00C42BAA" w:rsidRPr="00CC6185" w14:paraId="0F1ED40B" w14:textId="77777777" w:rsidTr="00193356">
        <w:tc>
          <w:tcPr>
            <w:tcW w:w="9085" w:type="dxa"/>
            <w:gridSpan w:val="12"/>
            <w:tcBorders>
              <w:top w:val="single" w:sz="4" w:space="0" w:color="auto"/>
              <w:left w:val="single" w:sz="4" w:space="0" w:color="auto"/>
              <w:bottom w:val="single" w:sz="4" w:space="0" w:color="auto"/>
              <w:right w:val="single" w:sz="4" w:space="0" w:color="auto"/>
            </w:tcBorders>
          </w:tcPr>
          <w:p w14:paraId="52F7FFD8"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6. Milestones</w:t>
            </w:r>
          </w:p>
        </w:tc>
      </w:tr>
      <w:tr w:rsidR="00C42BAA" w:rsidRPr="00CC6185" w14:paraId="59308866" w14:textId="77777777" w:rsidTr="00193356">
        <w:tc>
          <w:tcPr>
            <w:tcW w:w="3549" w:type="dxa"/>
            <w:gridSpan w:val="5"/>
            <w:tcBorders>
              <w:top w:val="single" w:sz="4" w:space="0" w:color="auto"/>
              <w:left w:val="single" w:sz="4" w:space="0" w:color="auto"/>
              <w:bottom w:val="single" w:sz="4" w:space="0" w:color="auto"/>
              <w:right w:val="single" w:sz="4" w:space="0" w:color="auto"/>
            </w:tcBorders>
          </w:tcPr>
          <w:p w14:paraId="2CB963EB" w14:textId="77777777" w:rsidR="00C42BAA" w:rsidRPr="00CC6185" w:rsidRDefault="00C42BAA" w:rsidP="00193356">
            <w:pPr>
              <w:spacing w:after="0" w:line="240" w:lineRule="auto"/>
              <w:jc w:val="both"/>
              <w:rPr>
                <w:rFonts w:eastAsia="Calibri" w:cstheme="minorHAnsi"/>
                <w:sz w:val="18"/>
                <w:szCs w:val="18"/>
              </w:rPr>
            </w:pPr>
            <w:r w:rsidRPr="00CC6185">
              <w:rPr>
                <w:rFonts w:eastAsia="Calibri" w:cstheme="minorHAnsi"/>
                <w:sz w:val="18"/>
                <w:szCs w:val="18"/>
              </w:rPr>
              <w:t>Deliverables</w:t>
            </w:r>
          </w:p>
        </w:tc>
        <w:tc>
          <w:tcPr>
            <w:tcW w:w="3513" w:type="dxa"/>
            <w:gridSpan w:val="5"/>
            <w:tcBorders>
              <w:top w:val="single" w:sz="4" w:space="0" w:color="auto"/>
              <w:left w:val="single" w:sz="4" w:space="0" w:color="auto"/>
              <w:bottom w:val="single" w:sz="4" w:space="0" w:color="auto"/>
              <w:right w:val="single" w:sz="4" w:space="0" w:color="auto"/>
            </w:tcBorders>
          </w:tcPr>
          <w:p w14:paraId="5F3AF181"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Means of verification</w:t>
            </w:r>
          </w:p>
        </w:tc>
        <w:tc>
          <w:tcPr>
            <w:tcW w:w="2023" w:type="dxa"/>
            <w:gridSpan w:val="2"/>
            <w:tcBorders>
              <w:top w:val="single" w:sz="4" w:space="0" w:color="auto"/>
              <w:left w:val="single" w:sz="4" w:space="0" w:color="auto"/>
              <w:bottom w:val="single" w:sz="4" w:space="0" w:color="auto"/>
              <w:right w:val="single" w:sz="4" w:space="0" w:color="auto"/>
            </w:tcBorders>
          </w:tcPr>
          <w:p w14:paraId="734FD879"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Date</w:t>
            </w:r>
          </w:p>
        </w:tc>
      </w:tr>
      <w:tr w:rsidR="00C42BAA" w:rsidRPr="00CC6185" w14:paraId="1459E734" w14:textId="77777777" w:rsidTr="00193356">
        <w:tc>
          <w:tcPr>
            <w:tcW w:w="3549" w:type="dxa"/>
            <w:gridSpan w:val="5"/>
            <w:tcBorders>
              <w:top w:val="single" w:sz="4" w:space="0" w:color="auto"/>
              <w:left w:val="single" w:sz="4" w:space="0" w:color="auto"/>
              <w:bottom w:val="single" w:sz="4" w:space="0" w:color="auto"/>
              <w:right w:val="single" w:sz="4" w:space="0" w:color="auto"/>
            </w:tcBorders>
          </w:tcPr>
          <w:p w14:paraId="35EDA75E" w14:textId="77777777" w:rsidR="00C42BAA" w:rsidRPr="00CC6185" w:rsidRDefault="00C42BAA" w:rsidP="00193356">
            <w:pPr>
              <w:spacing w:after="0" w:line="240" w:lineRule="auto"/>
              <w:jc w:val="both"/>
              <w:rPr>
                <w:rFonts w:eastAsia="Calibri" w:cstheme="minorHAnsi"/>
                <w:sz w:val="18"/>
                <w:szCs w:val="18"/>
              </w:rPr>
            </w:pPr>
            <w:r w:rsidRPr="00CC6185">
              <w:rPr>
                <w:rFonts w:cstheme="minorHAnsi"/>
                <w:sz w:val="18"/>
                <w:szCs w:val="18"/>
                <w:lang w:val="en"/>
              </w:rPr>
              <w:t xml:space="preserve">6.1 Revenue technical data sheets </w:t>
            </w:r>
          </w:p>
        </w:tc>
        <w:tc>
          <w:tcPr>
            <w:tcW w:w="3513" w:type="dxa"/>
            <w:gridSpan w:val="5"/>
            <w:tcBorders>
              <w:top w:val="single" w:sz="4" w:space="0" w:color="auto"/>
              <w:left w:val="single" w:sz="4" w:space="0" w:color="auto"/>
              <w:bottom w:val="single" w:sz="4" w:space="0" w:color="auto"/>
              <w:right w:val="single" w:sz="4" w:space="0" w:color="auto"/>
            </w:tcBorders>
          </w:tcPr>
          <w:p w14:paraId="793A93B7" w14:textId="77777777" w:rsidR="00C42BAA" w:rsidRPr="00CC6185" w:rsidRDefault="00C42BAA" w:rsidP="00193356">
            <w:pPr>
              <w:spacing w:after="0" w:line="240" w:lineRule="auto"/>
              <w:rPr>
                <w:rFonts w:eastAsia="Calibri" w:cstheme="minorHAnsi"/>
                <w:sz w:val="18"/>
                <w:szCs w:val="18"/>
              </w:rPr>
            </w:pPr>
            <w:r w:rsidRPr="00CC6185">
              <w:rPr>
                <w:rFonts w:cstheme="minorHAnsi"/>
                <w:sz w:val="18"/>
                <w:szCs w:val="18"/>
                <w:lang w:val="en"/>
              </w:rPr>
              <w:t>Technical report</w:t>
            </w:r>
          </w:p>
        </w:tc>
        <w:tc>
          <w:tcPr>
            <w:tcW w:w="2023" w:type="dxa"/>
            <w:gridSpan w:val="2"/>
            <w:tcBorders>
              <w:top w:val="single" w:sz="4" w:space="0" w:color="auto"/>
              <w:left w:val="single" w:sz="4" w:space="0" w:color="auto"/>
              <w:bottom w:val="single" w:sz="4" w:space="0" w:color="auto"/>
              <w:right w:val="single" w:sz="4" w:space="0" w:color="auto"/>
            </w:tcBorders>
          </w:tcPr>
          <w:p w14:paraId="5741DA2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Dec 2017</w:t>
            </w:r>
          </w:p>
        </w:tc>
      </w:tr>
      <w:tr w:rsidR="00C42BAA" w:rsidRPr="00CC6185" w14:paraId="25AEC357" w14:textId="77777777" w:rsidTr="00193356">
        <w:tc>
          <w:tcPr>
            <w:tcW w:w="3549" w:type="dxa"/>
            <w:gridSpan w:val="5"/>
            <w:tcBorders>
              <w:top w:val="single" w:sz="4" w:space="0" w:color="auto"/>
              <w:left w:val="single" w:sz="4" w:space="0" w:color="auto"/>
              <w:bottom w:val="single" w:sz="4" w:space="0" w:color="auto"/>
              <w:right w:val="single" w:sz="4" w:space="0" w:color="auto"/>
            </w:tcBorders>
          </w:tcPr>
          <w:p w14:paraId="580766BE" w14:textId="77777777" w:rsidR="00C42BAA" w:rsidRPr="00CC6185" w:rsidRDefault="00C42BAA" w:rsidP="00193356">
            <w:pPr>
              <w:spacing w:after="0" w:line="240" w:lineRule="auto"/>
              <w:jc w:val="both"/>
              <w:rPr>
                <w:rFonts w:eastAsia="Calibri" w:cstheme="minorHAnsi"/>
                <w:sz w:val="18"/>
                <w:szCs w:val="18"/>
              </w:rPr>
            </w:pPr>
            <w:r w:rsidRPr="00CC6185">
              <w:rPr>
                <w:rFonts w:cstheme="minorHAnsi"/>
                <w:sz w:val="18"/>
                <w:szCs w:val="18"/>
                <w:lang w:val="en"/>
              </w:rPr>
              <w:t>6.2 Training modules</w:t>
            </w:r>
          </w:p>
        </w:tc>
        <w:tc>
          <w:tcPr>
            <w:tcW w:w="3513" w:type="dxa"/>
            <w:gridSpan w:val="5"/>
            <w:tcBorders>
              <w:top w:val="single" w:sz="4" w:space="0" w:color="auto"/>
              <w:left w:val="single" w:sz="4" w:space="0" w:color="auto"/>
              <w:bottom w:val="single" w:sz="4" w:space="0" w:color="auto"/>
              <w:right w:val="single" w:sz="4" w:space="0" w:color="auto"/>
            </w:tcBorders>
          </w:tcPr>
          <w:p w14:paraId="2EFD7159" w14:textId="77777777" w:rsidR="00C42BAA" w:rsidRPr="00CC6185" w:rsidRDefault="00C42BAA" w:rsidP="00193356">
            <w:pPr>
              <w:spacing w:after="0" w:line="240" w:lineRule="auto"/>
              <w:rPr>
                <w:rFonts w:eastAsia="Calibri" w:cstheme="minorHAnsi"/>
                <w:sz w:val="18"/>
                <w:szCs w:val="18"/>
              </w:rPr>
            </w:pPr>
            <w:r w:rsidRPr="00CC6185">
              <w:rPr>
                <w:rFonts w:cstheme="minorHAnsi"/>
                <w:sz w:val="18"/>
                <w:szCs w:val="18"/>
                <w:lang w:val="en"/>
              </w:rPr>
              <w:t>Benefit contract</w:t>
            </w:r>
          </w:p>
        </w:tc>
        <w:tc>
          <w:tcPr>
            <w:tcW w:w="2023" w:type="dxa"/>
            <w:gridSpan w:val="2"/>
            <w:tcBorders>
              <w:top w:val="single" w:sz="4" w:space="0" w:color="auto"/>
              <w:left w:val="single" w:sz="4" w:space="0" w:color="auto"/>
              <w:bottom w:val="single" w:sz="4" w:space="0" w:color="auto"/>
              <w:right w:val="single" w:sz="4" w:space="0" w:color="auto"/>
            </w:tcBorders>
          </w:tcPr>
          <w:p w14:paraId="4BF23381" w14:textId="77777777" w:rsidR="00C42BAA" w:rsidRPr="00CC6185" w:rsidRDefault="00C42BAA" w:rsidP="00193356">
            <w:pPr>
              <w:spacing w:after="0" w:line="240" w:lineRule="auto"/>
              <w:rPr>
                <w:rFonts w:eastAsia="Calibri" w:cstheme="minorHAnsi"/>
                <w:sz w:val="18"/>
                <w:szCs w:val="18"/>
              </w:rPr>
            </w:pPr>
          </w:p>
        </w:tc>
      </w:tr>
      <w:tr w:rsidR="00C42BAA" w:rsidRPr="00CC6185" w14:paraId="6382634D" w14:textId="77777777" w:rsidTr="00193356">
        <w:tc>
          <w:tcPr>
            <w:tcW w:w="9085" w:type="dxa"/>
            <w:gridSpan w:val="12"/>
            <w:tcBorders>
              <w:top w:val="single" w:sz="4" w:space="0" w:color="auto"/>
              <w:left w:val="single" w:sz="4" w:space="0" w:color="auto"/>
              <w:bottom w:val="single" w:sz="4" w:space="0" w:color="auto"/>
              <w:right w:val="single" w:sz="4" w:space="0" w:color="auto"/>
            </w:tcBorders>
          </w:tcPr>
          <w:p w14:paraId="3C88B487" w14:textId="77777777" w:rsidR="00C42BAA" w:rsidRPr="00CC6185" w:rsidRDefault="00C42BAA" w:rsidP="00193356">
            <w:pPr>
              <w:spacing w:after="0" w:line="240" w:lineRule="auto"/>
              <w:rPr>
                <w:rFonts w:eastAsia="Calibri" w:cstheme="minorHAnsi"/>
                <w:sz w:val="18"/>
                <w:szCs w:val="18"/>
              </w:rPr>
            </w:pPr>
          </w:p>
        </w:tc>
      </w:tr>
      <w:tr w:rsidR="00C42BAA" w:rsidRPr="00CC6185" w14:paraId="55EB2FCF" w14:textId="77777777" w:rsidTr="00193356">
        <w:tc>
          <w:tcPr>
            <w:tcW w:w="9085" w:type="dxa"/>
            <w:gridSpan w:val="12"/>
            <w:tcBorders>
              <w:top w:val="single" w:sz="4" w:space="0" w:color="auto"/>
              <w:left w:val="single" w:sz="4" w:space="0" w:color="auto"/>
              <w:bottom w:val="single" w:sz="4" w:space="0" w:color="auto"/>
              <w:right w:val="single" w:sz="4" w:space="0" w:color="auto"/>
            </w:tcBorders>
          </w:tcPr>
          <w:p w14:paraId="1C286D06"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 Sustainable intensification indicators</w:t>
            </w:r>
          </w:p>
        </w:tc>
      </w:tr>
      <w:tr w:rsidR="00C42BAA" w:rsidRPr="00CC6185" w14:paraId="667C912D" w14:textId="77777777" w:rsidTr="00193356">
        <w:tc>
          <w:tcPr>
            <w:tcW w:w="1904" w:type="dxa"/>
            <w:gridSpan w:val="2"/>
            <w:tcBorders>
              <w:top w:val="single" w:sz="4" w:space="0" w:color="auto"/>
              <w:left w:val="single" w:sz="4" w:space="0" w:color="auto"/>
              <w:bottom w:val="single" w:sz="4" w:space="0" w:color="auto"/>
              <w:right w:val="single" w:sz="4" w:space="0" w:color="auto"/>
            </w:tcBorders>
          </w:tcPr>
          <w:p w14:paraId="3A95ED9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7.1 Productivity</w:t>
            </w:r>
          </w:p>
        </w:tc>
        <w:tc>
          <w:tcPr>
            <w:tcW w:w="7181" w:type="dxa"/>
            <w:gridSpan w:val="10"/>
            <w:tcBorders>
              <w:top w:val="single" w:sz="4" w:space="0" w:color="auto"/>
              <w:left w:val="single" w:sz="4" w:space="0" w:color="auto"/>
              <w:bottom w:val="single" w:sz="4" w:space="0" w:color="auto"/>
              <w:right w:val="single" w:sz="4" w:space="0" w:color="auto"/>
            </w:tcBorders>
          </w:tcPr>
          <w:p w14:paraId="24C9A2F0" w14:textId="77777777" w:rsidR="00C42BAA" w:rsidRPr="00CC6185" w:rsidRDefault="00C42BAA" w:rsidP="00193356">
            <w:pPr>
              <w:spacing w:after="0" w:line="240" w:lineRule="auto"/>
              <w:rPr>
                <w:rFonts w:eastAsia="Calibri" w:cstheme="minorHAnsi"/>
                <w:sz w:val="18"/>
                <w:szCs w:val="18"/>
              </w:rPr>
            </w:pPr>
          </w:p>
        </w:tc>
      </w:tr>
      <w:tr w:rsidR="00C42BAA" w:rsidRPr="00CC6185" w14:paraId="1526F4C9" w14:textId="77777777" w:rsidTr="00193356">
        <w:tc>
          <w:tcPr>
            <w:tcW w:w="1904" w:type="dxa"/>
            <w:gridSpan w:val="2"/>
            <w:tcBorders>
              <w:top w:val="single" w:sz="4" w:space="0" w:color="auto"/>
              <w:left w:val="single" w:sz="4" w:space="0" w:color="auto"/>
              <w:bottom w:val="single" w:sz="4" w:space="0" w:color="auto"/>
              <w:right w:val="single" w:sz="4" w:space="0" w:color="auto"/>
            </w:tcBorders>
          </w:tcPr>
          <w:p w14:paraId="53DA49D5"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7.2 Environmental</w:t>
            </w:r>
          </w:p>
        </w:tc>
        <w:tc>
          <w:tcPr>
            <w:tcW w:w="7181" w:type="dxa"/>
            <w:gridSpan w:val="10"/>
            <w:tcBorders>
              <w:top w:val="single" w:sz="4" w:space="0" w:color="auto"/>
              <w:left w:val="single" w:sz="4" w:space="0" w:color="auto"/>
              <w:bottom w:val="single" w:sz="4" w:space="0" w:color="auto"/>
              <w:right w:val="single" w:sz="4" w:space="0" w:color="auto"/>
            </w:tcBorders>
          </w:tcPr>
          <w:p w14:paraId="784F4C17" w14:textId="77777777" w:rsidR="00C42BAA" w:rsidRPr="00CC6185" w:rsidRDefault="00C42BAA" w:rsidP="00193356">
            <w:pPr>
              <w:spacing w:after="0" w:line="240" w:lineRule="auto"/>
              <w:rPr>
                <w:rFonts w:eastAsia="Calibri" w:cstheme="minorHAnsi"/>
                <w:sz w:val="18"/>
                <w:szCs w:val="18"/>
              </w:rPr>
            </w:pPr>
          </w:p>
        </w:tc>
      </w:tr>
      <w:tr w:rsidR="00C42BAA" w:rsidRPr="00CC6185" w14:paraId="76E7E087" w14:textId="77777777" w:rsidTr="00193356">
        <w:tc>
          <w:tcPr>
            <w:tcW w:w="1904" w:type="dxa"/>
            <w:gridSpan w:val="2"/>
            <w:tcBorders>
              <w:top w:val="single" w:sz="4" w:space="0" w:color="auto"/>
              <w:left w:val="single" w:sz="4" w:space="0" w:color="auto"/>
              <w:bottom w:val="single" w:sz="4" w:space="0" w:color="auto"/>
              <w:right w:val="single" w:sz="4" w:space="0" w:color="auto"/>
            </w:tcBorders>
          </w:tcPr>
          <w:p w14:paraId="12898230"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7.3 Economic</w:t>
            </w:r>
          </w:p>
        </w:tc>
        <w:tc>
          <w:tcPr>
            <w:tcW w:w="7181" w:type="dxa"/>
            <w:gridSpan w:val="10"/>
            <w:tcBorders>
              <w:top w:val="single" w:sz="4" w:space="0" w:color="auto"/>
              <w:left w:val="single" w:sz="4" w:space="0" w:color="auto"/>
              <w:bottom w:val="single" w:sz="4" w:space="0" w:color="auto"/>
              <w:right w:val="single" w:sz="4" w:space="0" w:color="auto"/>
            </w:tcBorders>
          </w:tcPr>
          <w:p w14:paraId="405423A2" w14:textId="77777777" w:rsidR="00C42BAA" w:rsidRPr="00CC6185" w:rsidRDefault="00C42BAA" w:rsidP="00193356">
            <w:pPr>
              <w:spacing w:after="0" w:line="240" w:lineRule="auto"/>
              <w:rPr>
                <w:rFonts w:eastAsia="Calibri" w:cstheme="minorHAnsi"/>
                <w:sz w:val="18"/>
                <w:szCs w:val="18"/>
              </w:rPr>
            </w:pPr>
          </w:p>
        </w:tc>
      </w:tr>
      <w:tr w:rsidR="00C42BAA" w:rsidRPr="00CC6185" w14:paraId="6146B1FB" w14:textId="77777777" w:rsidTr="00193356">
        <w:tc>
          <w:tcPr>
            <w:tcW w:w="1904" w:type="dxa"/>
            <w:gridSpan w:val="2"/>
            <w:tcBorders>
              <w:top w:val="single" w:sz="4" w:space="0" w:color="auto"/>
              <w:left w:val="single" w:sz="4" w:space="0" w:color="auto"/>
              <w:bottom w:val="single" w:sz="4" w:space="0" w:color="auto"/>
              <w:right w:val="single" w:sz="4" w:space="0" w:color="auto"/>
            </w:tcBorders>
          </w:tcPr>
          <w:p w14:paraId="389DA3B7"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7.4 Social</w:t>
            </w:r>
          </w:p>
        </w:tc>
        <w:tc>
          <w:tcPr>
            <w:tcW w:w="7181" w:type="dxa"/>
            <w:gridSpan w:val="10"/>
            <w:tcBorders>
              <w:top w:val="single" w:sz="4" w:space="0" w:color="auto"/>
              <w:left w:val="single" w:sz="4" w:space="0" w:color="auto"/>
              <w:bottom w:val="single" w:sz="4" w:space="0" w:color="auto"/>
              <w:right w:val="single" w:sz="4" w:space="0" w:color="auto"/>
            </w:tcBorders>
          </w:tcPr>
          <w:p w14:paraId="129E62F3" w14:textId="77777777" w:rsidR="00C42BAA" w:rsidRPr="00CC6185" w:rsidRDefault="00C42BAA" w:rsidP="00193356">
            <w:pPr>
              <w:spacing w:after="0" w:line="240" w:lineRule="auto"/>
              <w:rPr>
                <w:rFonts w:eastAsia="Calibri" w:cstheme="minorHAnsi"/>
                <w:sz w:val="18"/>
                <w:szCs w:val="18"/>
              </w:rPr>
            </w:pPr>
          </w:p>
        </w:tc>
      </w:tr>
      <w:tr w:rsidR="00C42BAA" w:rsidRPr="00CC6185" w14:paraId="7E3C7AC1" w14:textId="77777777" w:rsidTr="00193356">
        <w:tc>
          <w:tcPr>
            <w:tcW w:w="1904" w:type="dxa"/>
            <w:gridSpan w:val="2"/>
            <w:tcBorders>
              <w:top w:val="single" w:sz="4" w:space="0" w:color="auto"/>
              <w:left w:val="single" w:sz="4" w:space="0" w:color="auto"/>
              <w:bottom w:val="single" w:sz="4" w:space="0" w:color="auto"/>
              <w:right w:val="single" w:sz="4" w:space="0" w:color="auto"/>
            </w:tcBorders>
          </w:tcPr>
          <w:p w14:paraId="7026E2BE" w14:textId="77777777" w:rsidR="00C42BAA" w:rsidRPr="00CC6185" w:rsidRDefault="00C42BAA" w:rsidP="00193356">
            <w:pPr>
              <w:spacing w:after="0" w:line="240" w:lineRule="auto"/>
              <w:rPr>
                <w:rFonts w:eastAsia="Calibri" w:cstheme="minorHAnsi"/>
                <w:sz w:val="18"/>
                <w:szCs w:val="18"/>
              </w:rPr>
            </w:pPr>
            <w:r w:rsidRPr="00CC6185">
              <w:rPr>
                <w:rFonts w:eastAsia="Calibri" w:cstheme="minorHAnsi"/>
                <w:sz w:val="18"/>
                <w:szCs w:val="18"/>
              </w:rPr>
              <w:t>7.5 Human</w:t>
            </w:r>
          </w:p>
        </w:tc>
        <w:tc>
          <w:tcPr>
            <w:tcW w:w="7181" w:type="dxa"/>
            <w:gridSpan w:val="10"/>
            <w:tcBorders>
              <w:top w:val="single" w:sz="4" w:space="0" w:color="auto"/>
              <w:left w:val="single" w:sz="4" w:space="0" w:color="auto"/>
              <w:bottom w:val="single" w:sz="4" w:space="0" w:color="auto"/>
              <w:right w:val="single" w:sz="4" w:space="0" w:color="auto"/>
            </w:tcBorders>
          </w:tcPr>
          <w:p w14:paraId="1ED576D5" w14:textId="77777777" w:rsidR="00C42BAA" w:rsidRPr="00CC6185" w:rsidRDefault="00C42BAA" w:rsidP="00193356">
            <w:pPr>
              <w:spacing w:after="0" w:line="240" w:lineRule="auto"/>
              <w:rPr>
                <w:rFonts w:eastAsia="Calibri" w:cstheme="minorHAnsi"/>
                <w:sz w:val="18"/>
                <w:szCs w:val="18"/>
              </w:rPr>
            </w:pPr>
            <w:r w:rsidRPr="00CC6185">
              <w:rPr>
                <w:rStyle w:val="shorttext"/>
                <w:rFonts w:cstheme="minorHAnsi"/>
                <w:sz w:val="18"/>
                <w:szCs w:val="18"/>
                <w:lang w:val="en"/>
              </w:rPr>
              <w:t>Number of households that adopted food</w:t>
            </w:r>
          </w:p>
        </w:tc>
      </w:tr>
    </w:tbl>
    <w:p w14:paraId="713E32D9" w14:textId="77777777" w:rsidR="00C42BAA" w:rsidRDefault="00C42BAA" w:rsidP="00C42BAA">
      <w:pPr>
        <w:spacing w:line="240" w:lineRule="auto"/>
        <w:rPr>
          <w:rFonts w:cstheme="minorHAnsi"/>
          <w:sz w:val="18"/>
          <w:szCs w:val="18"/>
        </w:rPr>
      </w:pPr>
    </w:p>
    <w:tbl>
      <w:tblPr>
        <w:tblW w:w="850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5"/>
        <w:gridCol w:w="686"/>
        <w:gridCol w:w="1236"/>
        <w:gridCol w:w="713"/>
        <w:gridCol w:w="622"/>
        <w:gridCol w:w="721"/>
        <w:gridCol w:w="585"/>
        <w:gridCol w:w="923"/>
        <w:gridCol w:w="691"/>
      </w:tblGrid>
      <w:tr w:rsidR="00C42BAA" w:rsidRPr="00F87A01" w14:paraId="08DDB6DF" w14:textId="77777777" w:rsidTr="00193356">
        <w:trPr>
          <w:trHeight w:val="20"/>
        </w:trPr>
        <w:tc>
          <w:tcPr>
            <w:tcW w:w="2325" w:type="dxa"/>
            <w:shd w:val="clear" w:color="auto" w:fill="auto"/>
            <w:noWrap/>
            <w:vAlign w:val="bottom"/>
          </w:tcPr>
          <w:p w14:paraId="7A31AF08" w14:textId="77777777" w:rsidR="00C42BAA" w:rsidRPr="00F87A01" w:rsidRDefault="00C42BAA" w:rsidP="00193356">
            <w:pPr>
              <w:spacing w:after="0" w:line="240" w:lineRule="auto"/>
              <w:rPr>
                <w:rFonts w:cstheme="minorHAnsi"/>
                <w:color w:val="000000"/>
                <w:sz w:val="16"/>
                <w:szCs w:val="16"/>
              </w:rPr>
            </w:pPr>
            <w:r>
              <w:rPr>
                <w:rFonts w:cstheme="minorHAnsi"/>
                <w:b/>
                <w:sz w:val="16"/>
                <w:szCs w:val="16"/>
              </w:rPr>
              <w:t xml:space="preserve">8. </w:t>
            </w:r>
            <w:r w:rsidRPr="00F87A01">
              <w:rPr>
                <w:rFonts w:cstheme="minorHAnsi"/>
                <w:b/>
                <w:sz w:val="16"/>
                <w:szCs w:val="16"/>
              </w:rPr>
              <w:t>Budget (US$)</w:t>
            </w:r>
          </w:p>
        </w:tc>
        <w:tc>
          <w:tcPr>
            <w:tcW w:w="686" w:type="dxa"/>
          </w:tcPr>
          <w:p w14:paraId="5F14BE04"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39CA7FE3" w14:textId="77777777" w:rsidR="00C42BAA" w:rsidRPr="00F87A01" w:rsidRDefault="00C42BAA" w:rsidP="00193356">
            <w:pPr>
              <w:spacing w:after="0" w:line="240" w:lineRule="auto"/>
              <w:rPr>
                <w:rFonts w:cstheme="minorHAnsi"/>
                <w:color w:val="000000"/>
                <w:sz w:val="16"/>
                <w:szCs w:val="16"/>
              </w:rPr>
            </w:pPr>
          </w:p>
        </w:tc>
        <w:tc>
          <w:tcPr>
            <w:tcW w:w="713" w:type="dxa"/>
            <w:shd w:val="clear" w:color="auto" w:fill="auto"/>
            <w:noWrap/>
            <w:vAlign w:val="center"/>
          </w:tcPr>
          <w:p w14:paraId="2898F88A" w14:textId="77777777" w:rsidR="00C42BAA" w:rsidRPr="00F87A01" w:rsidRDefault="00C42BAA" w:rsidP="00193356">
            <w:pPr>
              <w:spacing w:after="0" w:line="240" w:lineRule="auto"/>
              <w:rPr>
                <w:rFonts w:cstheme="minorHAnsi"/>
                <w:color w:val="000000"/>
                <w:sz w:val="16"/>
                <w:szCs w:val="16"/>
              </w:rPr>
            </w:pPr>
          </w:p>
        </w:tc>
        <w:tc>
          <w:tcPr>
            <w:tcW w:w="622" w:type="dxa"/>
            <w:shd w:val="clear" w:color="auto" w:fill="auto"/>
            <w:noWrap/>
            <w:vAlign w:val="center"/>
          </w:tcPr>
          <w:p w14:paraId="0F838E24" w14:textId="77777777" w:rsidR="00C42BAA" w:rsidRPr="00F87A01" w:rsidRDefault="00C42BAA" w:rsidP="00193356">
            <w:pPr>
              <w:spacing w:after="0" w:line="240" w:lineRule="auto"/>
              <w:rPr>
                <w:rFonts w:cstheme="minorHAnsi"/>
                <w:color w:val="000000"/>
                <w:sz w:val="16"/>
                <w:szCs w:val="16"/>
              </w:rPr>
            </w:pPr>
          </w:p>
        </w:tc>
        <w:tc>
          <w:tcPr>
            <w:tcW w:w="721" w:type="dxa"/>
            <w:vAlign w:val="center"/>
          </w:tcPr>
          <w:p w14:paraId="44F0C3E9" w14:textId="77777777" w:rsidR="00C42BAA" w:rsidRDefault="00C42BAA" w:rsidP="00193356">
            <w:pPr>
              <w:spacing w:after="0" w:line="240" w:lineRule="auto"/>
              <w:rPr>
                <w:rFonts w:cstheme="minorHAnsi"/>
                <w:color w:val="000000"/>
                <w:sz w:val="16"/>
                <w:szCs w:val="16"/>
              </w:rPr>
            </w:pPr>
          </w:p>
        </w:tc>
        <w:tc>
          <w:tcPr>
            <w:tcW w:w="585" w:type="dxa"/>
            <w:vAlign w:val="center"/>
          </w:tcPr>
          <w:p w14:paraId="63988A66" w14:textId="77777777" w:rsidR="00C42BAA" w:rsidRDefault="00C42BAA" w:rsidP="00193356">
            <w:pPr>
              <w:spacing w:after="0" w:line="240" w:lineRule="auto"/>
              <w:rPr>
                <w:rFonts w:cstheme="minorHAnsi"/>
                <w:color w:val="000000"/>
                <w:sz w:val="16"/>
                <w:szCs w:val="16"/>
              </w:rPr>
            </w:pPr>
          </w:p>
        </w:tc>
        <w:tc>
          <w:tcPr>
            <w:tcW w:w="923" w:type="dxa"/>
            <w:vAlign w:val="center"/>
          </w:tcPr>
          <w:p w14:paraId="6E025334" w14:textId="77777777" w:rsidR="00C42BAA" w:rsidRDefault="00C42BAA" w:rsidP="00193356">
            <w:pPr>
              <w:spacing w:after="0" w:line="240" w:lineRule="auto"/>
              <w:rPr>
                <w:rFonts w:cstheme="minorHAnsi"/>
                <w:color w:val="000000"/>
                <w:sz w:val="16"/>
                <w:szCs w:val="16"/>
              </w:rPr>
            </w:pPr>
          </w:p>
        </w:tc>
        <w:tc>
          <w:tcPr>
            <w:tcW w:w="691" w:type="dxa"/>
            <w:vAlign w:val="center"/>
          </w:tcPr>
          <w:p w14:paraId="6A3EDE29" w14:textId="77777777" w:rsidR="00C42BAA" w:rsidRDefault="00C42BAA" w:rsidP="00193356">
            <w:pPr>
              <w:spacing w:after="0" w:line="240" w:lineRule="auto"/>
              <w:rPr>
                <w:rFonts w:cstheme="minorHAnsi"/>
                <w:color w:val="000000"/>
                <w:sz w:val="16"/>
                <w:szCs w:val="16"/>
              </w:rPr>
            </w:pPr>
          </w:p>
        </w:tc>
      </w:tr>
      <w:tr w:rsidR="00C42BAA" w:rsidRPr="00F87A01" w14:paraId="233E0CAC" w14:textId="77777777" w:rsidTr="00193356">
        <w:trPr>
          <w:trHeight w:val="20"/>
        </w:trPr>
        <w:tc>
          <w:tcPr>
            <w:tcW w:w="2325" w:type="dxa"/>
            <w:shd w:val="clear" w:color="auto" w:fill="auto"/>
            <w:noWrap/>
            <w:vAlign w:val="bottom"/>
          </w:tcPr>
          <w:p w14:paraId="3CBD32AC" w14:textId="77777777" w:rsidR="00C42BAA" w:rsidRDefault="00C42BAA" w:rsidP="00193356">
            <w:pPr>
              <w:spacing w:after="0" w:line="240" w:lineRule="auto"/>
              <w:rPr>
                <w:rFonts w:cstheme="minorHAnsi"/>
                <w:color w:val="000000"/>
                <w:sz w:val="16"/>
                <w:szCs w:val="16"/>
              </w:rPr>
            </w:pPr>
            <w:r>
              <w:rPr>
                <w:rFonts w:cstheme="minorHAnsi"/>
                <w:color w:val="000000"/>
                <w:sz w:val="16"/>
                <w:szCs w:val="16"/>
              </w:rPr>
              <w:t>Outcome/Output</w:t>
            </w:r>
          </w:p>
        </w:tc>
        <w:tc>
          <w:tcPr>
            <w:tcW w:w="686" w:type="dxa"/>
          </w:tcPr>
          <w:p w14:paraId="414DCA06" w14:textId="77777777" w:rsidR="00C42BAA" w:rsidRDefault="00C42BAA" w:rsidP="00193356">
            <w:pPr>
              <w:spacing w:after="0" w:line="240" w:lineRule="auto"/>
              <w:rPr>
                <w:rFonts w:cstheme="minorHAnsi"/>
                <w:color w:val="000000"/>
                <w:sz w:val="16"/>
                <w:szCs w:val="16"/>
              </w:rPr>
            </w:pPr>
          </w:p>
          <w:p w14:paraId="604C2457" w14:textId="77777777" w:rsidR="00C42BAA" w:rsidRDefault="00C42BAA" w:rsidP="00193356">
            <w:pPr>
              <w:spacing w:after="0" w:line="240" w:lineRule="auto"/>
              <w:rPr>
                <w:rFonts w:cstheme="minorHAnsi"/>
                <w:color w:val="000000"/>
                <w:sz w:val="16"/>
                <w:szCs w:val="16"/>
              </w:rPr>
            </w:pPr>
            <w:r>
              <w:rPr>
                <w:rFonts w:cstheme="minorHAnsi"/>
                <w:color w:val="000000"/>
                <w:sz w:val="16"/>
                <w:szCs w:val="16"/>
              </w:rPr>
              <w:t>Sub-activity</w:t>
            </w:r>
          </w:p>
        </w:tc>
        <w:tc>
          <w:tcPr>
            <w:tcW w:w="1236" w:type="dxa"/>
            <w:shd w:val="clear" w:color="auto" w:fill="auto"/>
            <w:noWrap/>
            <w:vAlign w:val="bottom"/>
          </w:tcPr>
          <w:p w14:paraId="641B077A"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Budget Line</w:t>
            </w:r>
          </w:p>
        </w:tc>
        <w:tc>
          <w:tcPr>
            <w:tcW w:w="713" w:type="dxa"/>
            <w:shd w:val="clear" w:color="auto" w:fill="auto"/>
            <w:noWrap/>
            <w:vAlign w:val="center"/>
          </w:tcPr>
          <w:p w14:paraId="7BFAC668"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ICRISAT</w:t>
            </w:r>
          </w:p>
        </w:tc>
        <w:tc>
          <w:tcPr>
            <w:tcW w:w="622" w:type="dxa"/>
            <w:shd w:val="clear" w:color="auto" w:fill="auto"/>
            <w:noWrap/>
            <w:vAlign w:val="center"/>
          </w:tcPr>
          <w:p w14:paraId="5E9A83FB" w14:textId="77777777" w:rsidR="00C42BAA" w:rsidRDefault="00C42BAA" w:rsidP="00193356">
            <w:pPr>
              <w:spacing w:after="0" w:line="240" w:lineRule="auto"/>
              <w:rPr>
                <w:rFonts w:cstheme="minorHAnsi"/>
                <w:color w:val="000000"/>
                <w:sz w:val="16"/>
                <w:szCs w:val="16"/>
              </w:rPr>
            </w:pPr>
            <w:r>
              <w:rPr>
                <w:rFonts w:cstheme="minorHAnsi"/>
                <w:color w:val="000000"/>
                <w:sz w:val="16"/>
                <w:szCs w:val="16"/>
              </w:rPr>
              <w:t>ILRI</w:t>
            </w:r>
          </w:p>
        </w:tc>
        <w:tc>
          <w:tcPr>
            <w:tcW w:w="721" w:type="dxa"/>
            <w:vAlign w:val="center"/>
          </w:tcPr>
          <w:p w14:paraId="68C62C4B" w14:textId="77777777" w:rsidR="00C42BAA" w:rsidRPr="005939C3" w:rsidRDefault="00C42BAA" w:rsidP="00193356">
            <w:pPr>
              <w:spacing w:after="0" w:line="240" w:lineRule="auto"/>
              <w:rPr>
                <w:rFonts w:ascii="Calibri" w:eastAsia="Times New Roman" w:hAnsi="Calibri" w:cstheme="minorHAnsi"/>
                <w:color w:val="000000"/>
                <w:sz w:val="16"/>
                <w:szCs w:val="16"/>
              </w:rPr>
            </w:pPr>
            <w:r w:rsidRPr="005939C3">
              <w:rPr>
                <w:rFonts w:ascii="Calibri" w:eastAsia="Times New Roman" w:hAnsi="Calibri" w:cstheme="minorHAnsi"/>
                <w:color w:val="000000"/>
                <w:sz w:val="16"/>
                <w:szCs w:val="16"/>
              </w:rPr>
              <w:t>AMEDD</w:t>
            </w:r>
          </w:p>
        </w:tc>
        <w:tc>
          <w:tcPr>
            <w:tcW w:w="585" w:type="dxa"/>
            <w:vAlign w:val="center"/>
          </w:tcPr>
          <w:p w14:paraId="159E199B" w14:textId="77777777" w:rsidR="00C42BAA" w:rsidRPr="005939C3" w:rsidRDefault="00C42BAA" w:rsidP="00193356">
            <w:pPr>
              <w:spacing w:after="0" w:line="240" w:lineRule="auto"/>
              <w:rPr>
                <w:rFonts w:ascii="Calibri" w:eastAsia="Times New Roman" w:hAnsi="Calibri" w:cstheme="minorHAnsi"/>
                <w:color w:val="000000"/>
                <w:sz w:val="16"/>
                <w:szCs w:val="16"/>
              </w:rPr>
            </w:pPr>
            <w:r w:rsidRPr="005939C3">
              <w:rPr>
                <w:rFonts w:ascii="Calibri" w:eastAsia="Times New Roman" w:hAnsi="Calibri" w:cstheme="minorHAnsi"/>
                <w:color w:val="000000"/>
                <w:sz w:val="16"/>
                <w:szCs w:val="16"/>
              </w:rPr>
              <w:t>CAAD</w:t>
            </w:r>
          </w:p>
        </w:tc>
        <w:tc>
          <w:tcPr>
            <w:tcW w:w="923" w:type="dxa"/>
            <w:vAlign w:val="center"/>
          </w:tcPr>
          <w:p w14:paraId="6D491969" w14:textId="77777777" w:rsidR="00C42BAA" w:rsidRPr="005939C3" w:rsidRDefault="00C42BAA" w:rsidP="00193356">
            <w:pPr>
              <w:spacing w:after="0" w:line="240" w:lineRule="auto"/>
              <w:rPr>
                <w:rFonts w:ascii="Calibri" w:eastAsia="Times New Roman" w:hAnsi="Calibri" w:cstheme="minorHAnsi"/>
                <w:color w:val="000000"/>
                <w:sz w:val="16"/>
                <w:szCs w:val="16"/>
              </w:rPr>
            </w:pPr>
            <w:r w:rsidRPr="005939C3">
              <w:rPr>
                <w:rFonts w:ascii="Calibri" w:eastAsia="Times New Roman" w:hAnsi="Calibri" w:cstheme="minorHAnsi"/>
                <w:color w:val="000000"/>
                <w:sz w:val="16"/>
                <w:szCs w:val="16"/>
              </w:rPr>
              <w:t>GRADCOM</w:t>
            </w:r>
          </w:p>
        </w:tc>
        <w:tc>
          <w:tcPr>
            <w:tcW w:w="691" w:type="dxa"/>
            <w:vAlign w:val="center"/>
          </w:tcPr>
          <w:p w14:paraId="2860C3A3" w14:textId="77777777" w:rsidR="00C42BAA" w:rsidRPr="005939C3" w:rsidRDefault="00C42BAA" w:rsidP="00193356">
            <w:pPr>
              <w:spacing w:after="0" w:line="240" w:lineRule="auto"/>
              <w:rPr>
                <w:rFonts w:ascii="Calibri" w:eastAsia="Times New Roman" w:hAnsi="Calibri" w:cstheme="minorHAnsi"/>
                <w:color w:val="000000"/>
                <w:sz w:val="16"/>
                <w:szCs w:val="16"/>
              </w:rPr>
            </w:pPr>
            <w:r w:rsidRPr="005939C3">
              <w:rPr>
                <w:rFonts w:ascii="Calibri" w:eastAsia="Times New Roman" w:hAnsi="Calibri" w:cstheme="minorHAnsi"/>
                <w:color w:val="000000"/>
                <w:sz w:val="16"/>
                <w:szCs w:val="16"/>
              </w:rPr>
              <w:t>FENABI</w:t>
            </w:r>
          </w:p>
        </w:tc>
      </w:tr>
      <w:tr w:rsidR="00C42BAA" w:rsidRPr="00F87A01" w14:paraId="6DBFA9A1" w14:textId="77777777" w:rsidTr="00193356">
        <w:trPr>
          <w:trHeight w:val="20"/>
        </w:trPr>
        <w:tc>
          <w:tcPr>
            <w:tcW w:w="2325" w:type="dxa"/>
            <w:shd w:val="clear" w:color="auto" w:fill="auto"/>
            <w:noWrap/>
            <w:vAlign w:val="bottom"/>
          </w:tcPr>
          <w:p w14:paraId="1E78EEC4"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Outcome 4/Output 1/Activity 2</w:t>
            </w:r>
          </w:p>
        </w:tc>
        <w:tc>
          <w:tcPr>
            <w:tcW w:w="686" w:type="dxa"/>
            <w:vAlign w:val="bottom"/>
          </w:tcPr>
          <w:p w14:paraId="206C853C"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2.1</w:t>
            </w:r>
          </w:p>
        </w:tc>
        <w:tc>
          <w:tcPr>
            <w:tcW w:w="1236" w:type="dxa"/>
            <w:shd w:val="clear" w:color="auto" w:fill="auto"/>
            <w:noWrap/>
            <w:vAlign w:val="bottom"/>
          </w:tcPr>
          <w:p w14:paraId="7E4012D4"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Personnel</w:t>
            </w:r>
          </w:p>
        </w:tc>
        <w:tc>
          <w:tcPr>
            <w:tcW w:w="713" w:type="dxa"/>
            <w:shd w:val="clear" w:color="auto" w:fill="auto"/>
            <w:noWrap/>
            <w:vAlign w:val="bottom"/>
          </w:tcPr>
          <w:p w14:paraId="7B1F4C84" w14:textId="77777777" w:rsidR="00C42BAA" w:rsidRPr="00F87A01" w:rsidRDefault="00C42BAA" w:rsidP="00193356">
            <w:pPr>
              <w:spacing w:after="0" w:line="240" w:lineRule="auto"/>
              <w:jc w:val="right"/>
              <w:rPr>
                <w:rFonts w:cstheme="minorHAnsi"/>
                <w:color w:val="000000"/>
                <w:sz w:val="16"/>
                <w:szCs w:val="16"/>
              </w:rPr>
            </w:pPr>
          </w:p>
        </w:tc>
        <w:tc>
          <w:tcPr>
            <w:tcW w:w="622" w:type="dxa"/>
            <w:shd w:val="clear" w:color="auto" w:fill="auto"/>
            <w:noWrap/>
          </w:tcPr>
          <w:p w14:paraId="7AC76DBE" w14:textId="77777777" w:rsidR="00C42BAA" w:rsidRPr="00F87A01" w:rsidRDefault="00C42BAA" w:rsidP="00193356">
            <w:pPr>
              <w:spacing w:after="0" w:line="240" w:lineRule="auto"/>
              <w:jc w:val="right"/>
              <w:rPr>
                <w:rFonts w:cstheme="minorHAnsi"/>
                <w:color w:val="000000"/>
                <w:sz w:val="16"/>
                <w:szCs w:val="16"/>
              </w:rPr>
            </w:pPr>
          </w:p>
        </w:tc>
        <w:tc>
          <w:tcPr>
            <w:tcW w:w="721" w:type="dxa"/>
          </w:tcPr>
          <w:p w14:paraId="4FCA13B9" w14:textId="77777777" w:rsidR="00C42BAA" w:rsidRPr="00F87A01" w:rsidRDefault="00C42BAA" w:rsidP="00193356">
            <w:pPr>
              <w:spacing w:after="0" w:line="240" w:lineRule="auto"/>
              <w:rPr>
                <w:rFonts w:cstheme="minorHAnsi"/>
                <w:color w:val="000000"/>
                <w:sz w:val="16"/>
                <w:szCs w:val="16"/>
              </w:rPr>
            </w:pPr>
          </w:p>
        </w:tc>
        <w:tc>
          <w:tcPr>
            <w:tcW w:w="585" w:type="dxa"/>
          </w:tcPr>
          <w:p w14:paraId="16638A3C" w14:textId="77777777" w:rsidR="00C42BAA" w:rsidRPr="00F87A01" w:rsidRDefault="00C42BAA" w:rsidP="00193356">
            <w:pPr>
              <w:spacing w:after="0" w:line="240" w:lineRule="auto"/>
              <w:rPr>
                <w:rFonts w:cstheme="minorHAnsi"/>
                <w:color w:val="000000"/>
                <w:sz w:val="16"/>
                <w:szCs w:val="16"/>
              </w:rPr>
            </w:pPr>
          </w:p>
        </w:tc>
        <w:tc>
          <w:tcPr>
            <w:tcW w:w="923" w:type="dxa"/>
          </w:tcPr>
          <w:p w14:paraId="03BAD41A" w14:textId="77777777" w:rsidR="00C42BAA" w:rsidRPr="00F87A01" w:rsidRDefault="00C42BAA" w:rsidP="00193356">
            <w:pPr>
              <w:spacing w:after="0" w:line="240" w:lineRule="auto"/>
              <w:rPr>
                <w:rFonts w:cstheme="minorHAnsi"/>
                <w:color w:val="000000"/>
                <w:sz w:val="16"/>
                <w:szCs w:val="16"/>
              </w:rPr>
            </w:pPr>
          </w:p>
        </w:tc>
        <w:tc>
          <w:tcPr>
            <w:tcW w:w="691" w:type="dxa"/>
          </w:tcPr>
          <w:p w14:paraId="316794AE" w14:textId="77777777" w:rsidR="00C42BAA" w:rsidRPr="00F87A01" w:rsidRDefault="00C42BAA" w:rsidP="00193356">
            <w:pPr>
              <w:spacing w:after="0" w:line="240" w:lineRule="auto"/>
              <w:rPr>
                <w:rFonts w:cstheme="minorHAnsi"/>
                <w:color w:val="000000"/>
                <w:sz w:val="16"/>
                <w:szCs w:val="16"/>
              </w:rPr>
            </w:pPr>
          </w:p>
        </w:tc>
      </w:tr>
      <w:tr w:rsidR="00C42BAA" w:rsidRPr="00F87A01" w14:paraId="0EF3361B" w14:textId="77777777" w:rsidTr="00193356">
        <w:trPr>
          <w:trHeight w:val="20"/>
        </w:trPr>
        <w:tc>
          <w:tcPr>
            <w:tcW w:w="2325" w:type="dxa"/>
            <w:shd w:val="clear" w:color="auto" w:fill="auto"/>
            <w:noWrap/>
            <w:vAlign w:val="bottom"/>
          </w:tcPr>
          <w:p w14:paraId="6CDB7E32" w14:textId="77777777" w:rsidR="00C42BAA" w:rsidRPr="00F87A01" w:rsidRDefault="00C42BAA" w:rsidP="00193356">
            <w:pPr>
              <w:spacing w:after="0" w:line="240" w:lineRule="auto"/>
              <w:rPr>
                <w:rFonts w:cstheme="minorHAnsi"/>
                <w:color w:val="000000"/>
                <w:sz w:val="16"/>
                <w:szCs w:val="16"/>
              </w:rPr>
            </w:pPr>
          </w:p>
        </w:tc>
        <w:tc>
          <w:tcPr>
            <w:tcW w:w="686" w:type="dxa"/>
            <w:vAlign w:val="bottom"/>
          </w:tcPr>
          <w:p w14:paraId="3B8535FB"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0074B4BB"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Services</w:t>
            </w:r>
          </w:p>
        </w:tc>
        <w:tc>
          <w:tcPr>
            <w:tcW w:w="713" w:type="dxa"/>
            <w:shd w:val="clear" w:color="auto" w:fill="auto"/>
            <w:noWrap/>
            <w:vAlign w:val="bottom"/>
          </w:tcPr>
          <w:p w14:paraId="1846158B" w14:textId="77777777" w:rsidR="00C42BAA" w:rsidRPr="00F87A01" w:rsidRDefault="00C42BAA" w:rsidP="00193356">
            <w:pPr>
              <w:spacing w:after="0" w:line="240" w:lineRule="auto"/>
              <w:jc w:val="right"/>
              <w:rPr>
                <w:rFonts w:cstheme="minorHAnsi"/>
                <w:color w:val="000000"/>
                <w:sz w:val="16"/>
                <w:szCs w:val="16"/>
              </w:rPr>
            </w:pPr>
          </w:p>
        </w:tc>
        <w:tc>
          <w:tcPr>
            <w:tcW w:w="622" w:type="dxa"/>
            <w:shd w:val="clear" w:color="auto" w:fill="auto"/>
            <w:noWrap/>
          </w:tcPr>
          <w:p w14:paraId="53B54465" w14:textId="77777777" w:rsidR="00C42BAA" w:rsidRPr="00F87A01" w:rsidRDefault="00C42BAA" w:rsidP="00193356">
            <w:pPr>
              <w:spacing w:after="0" w:line="240" w:lineRule="auto"/>
              <w:jc w:val="right"/>
              <w:rPr>
                <w:rFonts w:cstheme="minorHAnsi"/>
                <w:color w:val="000000"/>
                <w:sz w:val="16"/>
                <w:szCs w:val="16"/>
              </w:rPr>
            </w:pPr>
          </w:p>
        </w:tc>
        <w:tc>
          <w:tcPr>
            <w:tcW w:w="721" w:type="dxa"/>
          </w:tcPr>
          <w:p w14:paraId="6C0DC64B" w14:textId="77777777" w:rsidR="00C42BAA" w:rsidRPr="00F87A01" w:rsidRDefault="00C42BAA" w:rsidP="00193356">
            <w:pPr>
              <w:spacing w:after="0" w:line="240" w:lineRule="auto"/>
              <w:rPr>
                <w:rFonts w:cstheme="minorHAnsi"/>
                <w:color w:val="000000"/>
                <w:sz w:val="16"/>
                <w:szCs w:val="16"/>
              </w:rPr>
            </w:pPr>
          </w:p>
        </w:tc>
        <w:tc>
          <w:tcPr>
            <w:tcW w:w="585" w:type="dxa"/>
          </w:tcPr>
          <w:p w14:paraId="677D2D78" w14:textId="77777777" w:rsidR="00C42BAA" w:rsidRPr="00F87A01" w:rsidRDefault="00C42BAA" w:rsidP="00193356">
            <w:pPr>
              <w:spacing w:after="0" w:line="240" w:lineRule="auto"/>
              <w:rPr>
                <w:rFonts w:cstheme="minorHAnsi"/>
                <w:color w:val="000000"/>
                <w:sz w:val="16"/>
                <w:szCs w:val="16"/>
              </w:rPr>
            </w:pPr>
          </w:p>
        </w:tc>
        <w:tc>
          <w:tcPr>
            <w:tcW w:w="923" w:type="dxa"/>
          </w:tcPr>
          <w:p w14:paraId="4846491B" w14:textId="77777777" w:rsidR="00C42BAA" w:rsidRPr="00F87A01" w:rsidRDefault="00C42BAA" w:rsidP="00193356">
            <w:pPr>
              <w:spacing w:after="0" w:line="240" w:lineRule="auto"/>
              <w:rPr>
                <w:rFonts w:cstheme="minorHAnsi"/>
                <w:color w:val="000000"/>
                <w:sz w:val="16"/>
                <w:szCs w:val="16"/>
              </w:rPr>
            </w:pPr>
          </w:p>
        </w:tc>
        <w:tc>
          <w:tcPr>
            <w:tcW w:w="691" w:type="dxa"/>
          </w:tcPr>
          <w:p w14:paraId="4B6F7BF5" w14:textId="77777777" w:rsidR="00C42BAA" w:rsidRPr="00F87A01" w:rsidRDefault="00C42BAA" w:rsidP="00193356">
            <w:pPr>
              <w:spacing w:after="0" w:line="240" w:lineRule="auto"/>
              <w:rPr>
                <w:rFonts w:cstheme="minorHAnsi"/>
                <w:color w:val="000000"/>
                <w:sz w:val="16"/>
                <w:szCs w:val="16"/>
              </w:rPr>
            </w:pPr>
          </w:p>
        </w:tc>
      </w:tr>
      <w:tr w:rsidR="00C42BAA" w:rsidRPr="00F87A01" w14:paraId="4C2F4FA2" w14:textId="77777777" w:rsidTr="00193356">
        <w:trPr>
          <w:trHeight w:val="20"/>
        </w:trPr>
        <w:tc>
          <w:tcPr>
            <w:tcW w:w="2325" w:type="dxa"/>
            <w:shd w:val="clear" w:color="auto" w:fill="auto"/>
            <w:noWrap/>
            <w:vAlign w:val="bottom"/>
          </w:tcPr>
          <w:p w14:paraId="236F63F4" w14:textId="77777777" w:rsidR="00C42BAA" w:rsidRPr="00F87A01" w:rsidRDefault="00C42BAA" w:rsidP="00193356">
            <w:pPr>
              <w:spacing w:after="0" w:line="240" w:lineRule="auto"/>
              <w:rPr>
                <w:rFonts w:cstheme="minorHAnsi"/>
                <w:color w:val="000000"/>
                <w:sz w:val="16"/>
                <w:szCs w:val="16"/>
              </w:rPr>
            </w:pPr>
          </w:p>
        </w:tc>
        <w:tc>
          <w:tcPr>
            <w:tcW w:w="686" w:type="dxa"/>
            <w:vAlign w:val="bottom"/>
          </w:tcPr>
          <w:p w14:paraId="035A5FAF"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3D158076"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Supplies</w:t>
            </w:r>
          </w:p>
        </w:tc>
        <w:tc>
          <w:tcPr>
            <w:tcW w:w="713" w:type="dxa"/>
            <w:shd w:val="clear" w:color="auto" w:fill="auto"/>
            <w:noWrap/>
            <w:vAlign w:val="bottom"/>
          </w:tcPr>
          <w:p w14:paraId="7CEDF812" w14:textId="77777777" w:rsidR="00C42BAA" w:rsidRPr="00F87A01" w:rsidRDefault="00C42BAA" w:rsidP="00193356">
            <w:pPr>
              <w:spacing w:after="0" w:line="240" w:lineRule="auto"/>
              <w:jc w:val="right"/>
              <w:rPr>
                <w:rFonts w:cstheme="minorHAnsi"/>
                <w:color w:val="000000"/>
                <w:sz w:val="16"/>
                <w:szCs w:val="16"/>
              </w:rPr>
            </w:pPr>
          </w:p>
        </w:tc>
        <w:tc>
          <w:tcPr>
            <w:tcW w:w="622" w:type="dxa"/>
            <w:shd w:val="clear" w:color="auto" w:fill="auto"/>
            <w:noWrap/>
          </w:tcPr>
          <w:p w14:paraId="5052B623" w14:textId="77777777" w:rsidR="00C42BAA" w:rsidRPr="00F87A01" w:rsidRDefault="00C42BAA" w:rsidP="00193356">
            <w:pPr>
              <w:spacing w:after="0" w:line="240" w:lineRule="auto"/>
              <w:jc w:val="right"/>
              <w:rPr>
                <w:rFonts w:cstheme="minorHAnsi"/>
                <w:color w:val="000000"/>
                <w:sz w:val="16"/>
                <w:szCs w:val="16"/>
              </w:rPr>
            </w:pPr>
          </w:p>
        </w:tc>
        <w:tc>
          <w:tcPr>
            <w:tcW w:w="721" w:type="dxa"/>
          </w:tcPr>
          <w:p w14:paraId="10223043" w14:textId="77777777" w:rsidR="00C42BAA" w:rsidRPr="00F87A01" w:rsidRDefault="00C42BAA" w:rsidP="00193356">
            <w:pPr>
              <w:spacing w:after="0" w:line="240" w:lineRule="auto"/>
              <w:rPr>
                <w:rFonts w:cstheme="minorHAnsi"/>
                <w:color w:val="000000"/>
                <w:sz w:val="16"/>
                <w:szCs w:val="16"/>
              </w:rPr>
            </w:pPr>
          </w:p>
        </w:tc>
        <w:tc>
          <w:tcPr>
            <w:tcW w:w="585" w:type="dxa"/>
          </w:tcPr>
          <w:p w14:paraId="0AA24220" w14:textId="77777777" w:rsidR="00C42BAA" w:rsidRPr="00F87A01" w:rsidRDefault="00C42BAA" w:rsidP="00193356">
            <w:pPr>
              <w:spacing w:after="0" w:line="240" w:lineRule="auto"/>
              <w:rPr>
                <w:rFonts w:cstheme="minorHAnsi"/>
                <w:color w:val="000000"/>
                <w:sz w:val="16"/>
                <w:szCs w:val="16"/>
              </w:rPr>
            </w:pPr>
          </w:p>
        </w:tc>
        <w:tc>
          <w:tcPr>
            <w:tcW w:w="923" w:type="dxa"/>
          </w:tcPr>
          <w:p w14:paraId="0DCF798E" w14:textId="77777777" w:rsidR="00C42BAA" w:rsidRPr="00F87A01" w:rsidRDefault="00C42BAA" w:rsidP="00193356">
            <w:pPr>
              <w:spacing w:after="0" w:line="240" w:lineRule="auto"/>
              <w:rPr>
                <w:rFonts w:cstheme="minorHAnsi"/>
                <w:color w:val="000000"/>
                <w:sz w:val="16"/>
                <w:szCs w:val="16"/>
              </w:rPr>
            </w:pPr>
          </w:p>
        </w:tc>
        <w:tc>
          <w:tcPr>
            <w:tcW w:w="691" w:type="dxa"/>
          </w:tcPr>
          <w:p w14:paraId="6B76EB57" w14:textId="77777777" w:rsidR="00C42BAA" w:rsidRPr="00F87A01" w:rsidRDefault="00C42BAA" w:rsidP="00193356">
            <w:pPr>
              <w:spacing w:after="0" w:line="240" w:lineRule="auto"/>
              <w:rPr>
                <w:rFonts w:cstheme="minorHAnsi"/>
                <w:color w:val="000000"/>
                <w:sz w:val="16"/>
                <w:szCs w:val="16"/>
              </w:rPr>
            </w:pPr>
          </w:p>
        </w:tc>
      </w:tr>
      <w:tr w:rsidR="00C42BAA" w:rsidRPr="00F87A01" w14:paraId="3F61BB96" w14:textId="77777777" w:rsidTr="00193356">
        <w:trPr>
          <w:trHeight w:val="20"/>
        </w:trPr>
        <w:tc>
          <w:tcPr>
            <w:tcW w:w="2325" w:type="dxa"/>
            <w:shd w:val="clear" w:color="auto" w:fill="auto"/>
            <w:noWrap/>
            <w:vAlign w:val="bottom"/>
          </w:tcPr>
          <w:p w14:paraId="4E0ECA66" w14:textId="77777777" w:rsidR="00C42BAA" w:rsidRPr="00F87A01" w:rsidRDefault="00C42BAA" w:rsidP="00193356">
            <w:pPr>
              <w:spacing w:after="0" w:line="240" w:lineRule="auto"/>
              <w:rPr>
                <w:rFonts w:cstheme="minorHAnsi"/>
                <w:color w:val="000000"/>
                <w:sz w:val="16"/>
                <w:szCs w:val="16"/>
              </w:rPr>
            </w:pPr>
          </w:p>
        </w:tc>
        <w:tc>
          <w:tcPr>
            <w:tcW w:w="686" w:type="dxa"/>
            <w:vAlign w:val="bottom"/>
          </w:tcPr>
          <w:p w14:paraId="28778F03"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0DB62568"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Capital</w:t>
            </w:r>
          </w:p>
        </w:tc>
        <w:tc>
          <w:tcPr>
            <w:tcW w:w="713" w:type="dxa"/>
            <w:shd w:val="clear" w:color="auto" w:fill="auto"/>
            <w:noWrap/>
            <w:vAlign w:val="bottom"/>
          </w:tcPr>
          <w:p w14:paraId="1FC5CCEB" w14:textId="77777777" w:rsidR="00C42BAA" w:rsidRPr="00F87A01" w:rsidRDefault="00C42BAA" w:rsidP="00193356">
            <w:pPr>
              <w:spacing w:after="0" w:line="240" w:lineRule="auto"/>
              <w:jc w:val="right"/>
              <w:rPr>
                <w:rFonts w:cstheme="minorHAnsi"/>
                <w:color w:val="000000"/>
                <w:sz w:val="16"/>
                <w:szCs w:val="16"/>
              </w:rPr>
            </w:pPr>
          </w:p>
        </w:tc>
        <w:tc>
          <w:tcPr>
            <w:tcW w:w="622" w:type="dxa"/>
            <w:shd w:val="clear" w:color="auto" w:fill="auto"/>
            <w:noWrap/>
          </w:tcPr>
          <w:p w14:paraId="02530773" w14:textId="77777777" w:rsidR="00C42BAA" w:rsidRPr="00F87A01" w:rsidRDefault="00C42BAA" w:rsidP="00193356">
            <w:pPr>
              <w:spacing w:after="0" w:line="240" w:lineRule="auto"/>
              <w:jc w:val="right"/>
              <w:rPr>
                <w:rFonts w:cstheme="minorHAnsi"/>
                <w:color w:val="000000"/>
                <w:sz w:val="16"/>
                <w:szCs w:val="16"/>
              </w:rPr>
            </w:pPr>
          </w:p>
        </w:tc>
        <w:tc>
          <w:tcPr>
            <w:tcW w:w="721" w:type="dxa"/>
          </w:tcPr>
          <w:p w14:paraId="46518378" w14:textId="77777777" w:rsidR="00C42BAA" w:rsidRPr="00F87A01" w:rsidRDefault="00C42BAA" w:rsidP="00193356">
            <w:pPr>
              <w:spacing w:after="0" w:line="240" w:lineRule="auto"/>
              <w:rPr>
                <w:rFonts w:cstheme="minorHAnsi"/>
                <w:color w:val="000000"/>
                <w:sz w:val="16"/>
                <w:szCs w:val="16"/>
              </w:rPr>
            </w:pPr>
          </w:p>
        </w:tc>
        <w:tc>
          <w:tcPr>
            <w:tcW w:w="585" w:type="dxa"/>
          </w:tcPr>
          <w:p w14:paraId="402D7161" w14:textId="77777777" w:rsidR="00C42BAA" w:rsidRPr="00F87A01" w:rsidRDefault="00C42BAA" w:rsidP="00193356">
            <w:pPr>
              <w:spacing w:after="0" w:line="240" w:lineRule="auto"/>
              <w:rPr>
                <w:rFonts w:cstheme="minorHAnsi"/>
                <w:color w:val="000000"/>
                <w:sz w:val="16"/>
                <w:szCs w:val="16"/>
              </w:rPr>
            </w:pPr>
          </w:p>
        </w:tc>
        <w:tc>
          <w:tcPr>
            <w:tcW w:w="923" w:type="dxa"/>
          </w:tcPr>
          <w:p w14:paraId="2A637E77" w14:textId="77777777" w:rsidR="00C42BAA" w:rsidRPr="00F87A01" w:rsidRDefault="00C42BAA" w:rsidP="00193356">
            <w:pPr>
              <w:spacing w:after="0" w:line="240" w:lineRule="auto"/>
              <w:rPr>
                <w:rFonts w:cstheme="minorHAnsi"/>
                <w:color w:val="000000"/>
                <w:sz w:val="16"/>
                <w:szCs w:val="16"/>
              </w:rPr>
            </w:pPr>
          </w:p>
        </w:tc>
        <w:tc>
          <w:tcPr>
            <w:tcW w:w="691" w:type="dxa"/>
          </w:tcPr>
          <w:p w14:paraId="45F7681B" w14:textId="77777777" w:rsidR="00C42BAA" w:rsidRPr="00F87A01" w:rsidRDefault="00C42BAA" w:rsidP="00193356">
            <w:pPr>
              <w:spacing w:after="0" w:line="240" w:lineRule="auto"/>
              <w:rPr>
                <w:rFonts w:cstheme="minorHAnsi"/>
                <w:color w:val="000000"/>
                <w:sz w:val="16"/>
                <w:szCs w:val="16"/>
              </w:rPr>
            </w:pPr>
          </w:p>
        </w:tc>
      </w:tr>
      <w:tr w:rsidR="00C42BAA" w:rsidRPr="00F87A01" w14:paraId="5366C110" w14:textId="77777777" w:rsidTr="00193356">
        <w:trPr>
          <w:trHeight w:val="20"/>
        </w:trPr>
        <w:tc>
          <w:tcPr>
            <w:tcW w:w="2325" w:type="dxa"/>
            <w:shd w:val="clear" w:color="auto" w:fill="auto"/>
            <w:noWrap/>
            <w:vAlign w:val="bottom"/>
          </w:tcPr>
          <w:p w14:paraId="236632ED" w14:textId="77777777" w:rsidR="00C42BAA" w:rsidRPr="00F87A01" w:rsidRDefault="00C42BAA" w:rsidP="00193356">
            <w:pPr>
              <w:spacing w:after="0" w:line="240" w:lineRule="auto"/>
              <w:rPr>
                <w:rFonts w:cstheme="minorHAnsi"/>
                <w:color w:val="000000"/>
                <w:sz w:val="16"/>
                <w:szCs w:val="16"/>
              </w:rPr>
            </w:pPr>
          </w:p>
        </w:tc>
        <w:tc>
          <w:tcPr>
            <w:tcW w:w="686" w:type="dxa"/>
            <w:vAlign w:val="bottom"/>
          </w:tcPr>
          <w:p w14:paraId="22BC61E0"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3003958F"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Travel</w:t>
            </w:r>
          </w:p>
        </w:tc>
        <w:tc>
          <w:tcPr>
            <w:tcW w:w="713" w:type="dxa"/>
            <w:shd w:val="clear" w:color="auto" w:fill="auto"/>
            <w:noWrap/>
            <w:vAlign w:val="bottom"/>
          </w:tcPr>
          <w:p w14:paraId="148D57DC" w14:textId="77777777" w:rsidR="00C42BAA" w:rsidRPr="00F87A01" w:rsidRDefault="00C42BAA" w:rsidP="00193356">
            <w:pPr>
              <w:spacing w:after="0" w:line="240" w:lineRule="auto"/>
              <w:jc w:val="right"/>
              <w:rPr>
                <w:rFonts w:cstheme="minorHAnsi"/>
                <w:color w:val="000000"/>
                <w:sz w:val="16"/>
                <w:szCs w:val="16"/>
              </w:rPr>
            </w:pPr>
          </w:p>
        </w:tc>
        <w:tc>
          <w:tcPr>
            <w:tcW w:w="622" w:type="dxa"/>
            <w:shd w:val="clear" w:color="auto" w:fill="auto"/>
            <w:noWrap/>
          </w:tcPr>
          <w:p w14:paraId="0D703C49" w14:textId="77777777" w:rsidR="00C42BAA" w:rsidRPr="00F87A01" w:rsidRDefault="00C42BAA" w:rsidP="00193356">
            <w:pPr>
              <w:spacing w:after="0" w:line="240" w:lineRule="auto"/>
              <w:jc w:val="right"/>
              <w:rPr>
                <w:rFonts w:cstheme="minorHAnsi"/>
                <w:color w:val="000000"/>
                <w:sz w:val="16"/>
                <w:szCs w:val="16"/>
              </w:rPr>
            </w:pPr>
          </w:p>
        </w:tc>
        <w:tc>
          <w:tcPr>
            <w:tcW w:w="721" w:type="dxa"/>
          </w:tcPr>
          <w:p w14:paraId="25C57A30" w14:textId="77777777" w:rsidR="00C42BAA" w:rsidRPr="00F87A01" w:rsidRDefault="00C42BAA" w:rsidP="00193356">
            <w:pPr>
              <w:spacing w:after="0" w:line="240" w:lineRule="auto"/>
              <w:rPr>
                <w:rFonts w:cstheme="minorHAnsi"/>
                <w:color w:val="000000"/>
                <w:sz w:val="16"/>
                <w:szCs w:val="16"/>
              </w:rPr>
            </w:pPr>
          </w:p>
        </w:tc>
        <w:tc>
          <w:tcPr>
            <w:tcW w:w="585" w:type="dxa"/>
          </w:tcPr>
          <w:p w14:paraId="23ED49B9" w14:textId="77777777" w:rsidR="00C42BAA" w:rsidRPr="00F87A01" w:rsidRDefault="00C42BAA" w:rsidP="00193356">
            <w:pPr>
              <w:spacing w:after="0" w:line="240" w:lineRule="auto"/>
              <w:rPr>
                <w:rFonts w:cstheme="minorHAnsi"/>
                <w:color w:val="000000"/>
                <w:sz w:val="16"/>
                <w:szCs w:val="16"/>
              </w:rPr>
            </w:pPr>
          </w:p>
        </w:tc>
        <w:tc>
          <w:tcPr>
            <w:tcW w:w="923" w:type="dxa"/>
          </w:tcPr>
          <w:p w14:paraId="61320038" w14:textId="77777777" w:rsidR="00C42BAA" w:rsidRPr="00F87A01" w:rsidRDefault="00C42BAA" w:rsidP="00193356">
            <w:pPr>
              <w:spacing w:after="0" w:line="240" w:lineRule="auto"/>
              <w:rPr>
                <w:rFonts w:cstheme="minorHAnsi"/>
                <w:color w:val="000000"/>
                <w:sz w:val="16"/>
                <w:szCs w:val="16"/>
              </w:rPr>
            </w:pPr>
          </w:p>
        </w:tc>
        <w:tc>
          <w:tcPr>
            <w:tcW w:w="691" w:type="dxa"/>
          </w:tcPr>
          <w:p w14:paraId="563F3F28" w14:textId="77777777" w:rsidR="00C42BAA" w:rsidRPr="00F87A01" w:rsidRDefault="00C42BAA" w:rsidP="00193356">
            <w:pPr>
              <w:spacing w:after="0" w:line="240" w:lineRule="auto"/>
              <w:rPr>
                <w:rFonts w:cstheme="minorHAnsi"/>
                <w:color w:val="000000"/>
                <w:sz w:val="16"/>
                <w:szCs w:val="16"/>
              </w:rPr>
            </w:pPr>
          </w:p>
        </w:tc>
      </w:tr>
      <w:tr w:rsidR="00C42BAA" w:rsidRPr="00F87A01" w14:paraId="65940E8B" w14:textId="77777777" w:rsidTr="00193356">
        <w:trPr>
          <w:trHeight w:val="20"/>
        </w:trPr>
        <w:tc>
          <w:tcPr>
            <w:tcW w:w="2325" w:type="dxa"/>
            <w:shd w:val="clear" w:color="auto" w:fill="auto"/>
            <w:noWrap/>
            <w:vAlign w:val="bottom"/>
          </w:tcPr>
          <w:p w14:paraId="2809735B" w14:textId="77777777" w:rsidR="00C42BAA" w:rsidRPr="00F87A01" w:rsidRDefault="00C42BAA" w:rsidP="00193356">
            <w:pPr>
              <w:spacing w:after="0" w:line="240" w:lineRule="auto"/>
              <w:rPr>
                <w:rFonts w:cstheme="minorHAnsi"/>
                <w:color w:val="000000"/>
                <w:sz w:val="16"/>
                <w:szCs w:val="16"/>
              </w:rPr>
            </w:pPr>
          </w:p>
        </w:tc>
        <w:tc>
          <w:tcPr>
            <w:tcW w:w="686" w:type="dxa"/>
            <w:vAlign w:val="bottom"/>
          </w:tcPr>
          <w:p w14:paraId="0D9B3D28"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1785EBDE"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Overhead</w:t>
            </w:r>
          </w:p>
        </w:tc>
        <w:tc>
          <w:tcPr>
            <w:tcW w:w="713" w:type="dxa"/>
            <w:shd w:val="clear" w:color="auto" w:fill="auto"/>
            <w:noWrap/>
            <w:vAlign w:val="bottom"/>
          </w:tcPr>
          <w:p w14:paraId="07B6704E" w14:textId="77777777" w:rsidR="00C42BAA" w:rsidRPr="00F87A01" w:rsidRDefault="00C42BAA" w:rsidP="00193356">
            <w:pPr>
              <w:spacing w:after="0" w:line="240" w:lineRule="auto"/>
              <w:jc w:val="right"/>
              <w:rPr>
                <w:rFonts w:cstheme="minorHAnsi"/>
                <w:color w:val="000000"/>
                <w:sz w:val="16"/>
                <w:szCs w:val="16"/>
              </w:rPr>
            </w:pPr>
          </w:p>
        </w:tc>
        <w:tc>
          <w:tcPr>
            <w:tcW w:w="622" w:type="dxa"/>
            <w:shd w:val="clear" w:color="auto" w:fill="auto"/>
            <w:noWrap/>
          </w:tcPr>
          <w:p w14:paraId="7CFF0CD7" w14:textId="77777777" w:rsidR="00C42BAA" w:rsidRPr="00F87A01" w:rsidRDefault="00C42BAA" w:rsidP="00193356">
            <w:pPr>
              <w:spacing w:after="0" w:line="240" w:lineRule="auto"/>
              <w:jc w:val="right"/>
              <w:rPr>
                <w:rFonts w:cstheme="minorHAnsi"/>
                <w:color w:val="000000"/>
                <w:sz w:val="16"/>
                <w:szCs w:val="16"/>
              </w:rPr>
            </w:pPr>
          </w:p>
        </w:tc>
        <w:tc>
          <w:tcPr>
            <w:tcW w:w="721" w:type="dxa"/>
          </w:tcPr>
          <w:p w14:paraId="5F9C9043"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5610</w:t>
            </w:r>
          </w:p>
        </w:tc>
        <w:tc>
          <w:tcPr>
            <w:tcW w:w="585" w:type="dxa"/>
          </w:tcPr>
          <w:p w14:paraId="1457336F" w14:textId="77777777" w:rsidR="00C42BAA" w:rsidRPr="00F87A01" w:rsidRDefault="00C42BAA" w:rsidP="00193356">
            <w:pPr>
              <w:spacing w:after="0" w:line="240" w:lineRule="auto"/>
              <w:rPr>
                <w:rFonts w:cstheme="minorHAnsi"/>
                <w:color w:val="000000"/>
                <w:sz w:val="16"/>
                <w:szCs w:val="16"/>
              </w:rPr>
            </w:pPr>
          </w:p>
        </w:tc>
        <w:tc>
          <w:tcPr>
            <w:tcW w:w="923" w:type="dxa"/>
          </w:tcPr>
          <w:p w14:paraId="705CDBAC" w14:textId="77777777" w:rsidR="00C42BAA" w:rsidRPr="00F87A01" w:rsidRDefault="00C42BAA" w:rsidP="00193356">
            <w:pPr>
              <w:spacing w:after="0" w:line="240" w:lineRule="auto"/>
              <w:rPr>
                <w:rFonts w:cstheme="minorHAnsi"/>
                <w:color w:val="000000"/>
                <w:sz w:val="16"/>
                <w:szCs w:val="16"/>
              </w:rPr>
            </w:pPr>
          </w:p>
        </w:tc>
        <w:tc>
          <w:tcPr>
            <w:tcW w:w="691" w:type="dxa"/>
          </w:tcPr>
          <w:p w14:paraId="35645816" w14:textId="77777777" w:rsidR="00C42BAA" w:rsidRPr="00F87A01" w:rsidRDefault="00C42BAA" w:rsidP="00193356">
            <w:pPr>
              <w:spacing w:after="0" w:line="240" w:lineRule="auto"/>
              <w:rPr>
                <w:rFonts w:cstheme="minorHAnsi"/>
                <w:color w:val="000000"/>
                <w:sz w:val="16"/>
                <w:szCs w:val="16"/>
              </w:rPr>
            </w:pPr>
          </w:p>
        </w:tc>
      </w:tr>
      <w:tr w:rsidR="00C42BAA" w:rsidRPr="00F87A01" w14:paraId="706D504C" w14:textId="77777777" w:rsidTr="00193356">
        <w:trPr>
          <w:trHeight w:val="20"/>
        </w:trPr>
        <w:tc>
          <w:tcPr>
            <w:tcW w:w="2325" w:type="dxa"/>
            <w:shd w:val="clear" w:color="auto" w:fill="auto"/>
            <w:noWrap/>
            <w:vAlign w:val="bottom"/>
          </w:tcPr>
          <w:p w14:paraId="7BFEE06E" w14:textId="77777777" w:rsidR="00C42BAA" w:rsidRPr="00F87A01" w:rsidRDefault="00C42BAA" w:rsidP="00193356">
            <w:pPr>
              <w:spacing w:after="0" w:line="240" w:lineRule="auto"/>
              <w:rPr>
                <w:rFonts w:cstheme="minorHAnsi"/>
                <w:color w:val="000000"/>
                <w:sz w:val="16"/>
                <w:szCs w:val="16"/>
              </w:rPr>
            </w:pPr>
          </w:p>
        </w:tc>
        <w:tc>
          <w:tcPr>
            <w:tcW w:w="686" w:type="dxa"/>
            <w:vAlign w:val="bottom"/>
          </w:tcPr>
          <w:p w14:paraId="7BF4D86A"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7B1F4F78"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Total</w:t>
            </w:r>
          </w:p>
        </w:tc>
        <w:tc>
          <w:tcPr>
            <w:tcW w:w="713" w:type="dxa"/>
            <w:shd w:val="clear" w:color="auto" w:fill="auto"/>
            <w:noWrap/>
            <w:vAlign w:val="bottom"/>
          </w:tcPr>
          <w:p w14:paraId="7B389D42" w14:textId="77777777" w:rsidR="00C42BAA" w:rsidRPr="00F87A01" w:rsidRDefault="00C42BAA" w:rsidP="00193356">
            <w:pPr>
              <w:spacing w:after="0" w:line="240" w:lineRule="auto"/>
              <w:jc w:val="right"/>
              <w:rPr>
                <w:rFonts w:cstheme="minorHAnsi"/>
                <w:color w:val="000000"/>
                <w:sz w:val="16"/>
                <w:szCs w:val="16"/>
              </w:rPr>
            </w:pPr>
          </w:p>
        </w:tc>
        <w:tc>
          <w:tcPr>
            <w:tcW w:w="622" w:type="dxa"/>
            <w:shd w:val="clear" w:color="auto" w:fill="auto"/>
            <w:noWrap/>
          </w:tcPr>
          <w:p w14:paraId="45F5F81E" w14:textId="77777777" w:rsidR="00C42BAA" w:rsidRPr="00F87A01" w:rsidRDefault="00C42BAA" w:rsidP="00193356">
            <w:pPr>
              <w:spacing w:after="0" w:line="240" w:lineRule="auto"/>
              <w:jc w:val="right"/>
              <w:rPr>
                <w:rFonts w:cstheme="minorHAnsi"/>
                <w:color w:val="000000"/>
                <w:sz w:val="16"/>
                <w:szCs w:val="16"/>
              </w:rPr>
            </w:pPr>
          </w:p>
        </w:tc>
        <w:tc>
          <w:tcPr>
            <w:tcW w:w="721" w:type="dxa"/>
          </w:tcPr>
          <w:p w14:paraId="083C7C94"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35610</w:t>
            </w:r>
          </w:p>
        </w:tc>
        <w:tc>
          <w:tcPr>
            <w:tcW w:w="585" w:type="dxa"/>
          </w:tcPr>
          <w:p w14:paraId="1383FFE7" w14:textId="77777777" w:rsidR="00C42BAA" w:rsidRPr="00F87A01" w:rsidRDefault="00C42BAA" w:rsidP="00193356">
            <w:pPr>
              <w:spacing w:after="0" w:line="240" w:lineRule="auto"/>
              <w:rPr>
                <w:rFonts w:cstheme="minorHAnsi"/>
                <w:color w:val="000000"/>
                <w:sz w:val="16"/>
                <w:szCs w:val="16"/>
              </w:rPr>
            </w:pPr>
          </w:p>
        </w:tc>
        <w:tc>
          <w:tcPr>
            <w:tcW w:w="923" w:type="dxa"/>
          </w:tcPr>
          <w:p w14:paraId="49FCF4FE" w14:textId="77777777" w:rsidR="00C42BAA" w:rsidRPr="00F87A01" w:rsidRDefault="00C42BAA" w:rsidP="00193356">
            <w:pPr>
              <w:spacing w:after="0" w:line="240" w:lineRule="auto"/>
              <w:rPr>
                <w:rFonts w:cstheme="minorHAnsi"/>
                <w:color w:val="000000"/>
                <w:sz w:val="16"/>
                <w:szCs w:val="16"/>
              </w:rPr>
            </w:pPr>
          </w:p>
        </w:tc>
        <w:tc>
          <w:tcPr>
            <w:tcW w:w="691" w:type="dxa"/>
          </w:tcPr>
          <w:p w14:paraId="084F9755" w14:textId="77777777" w:rsidR="00C42BAA" w:rsidRPr="00F87A01" w:rsidRDefault="00C42BAA" w:rsidP="00193356">
            <w:pPr>
              <w:spacing w:after="0" w:line="240" w:lineRule="auto"/>
              <w:rPr>
                <w:rFonts w:cstheme="minorHAnsi"/>
                <w:color w:val="000000"/>
                <w:sz w:val="16"/>
                <w:szCs w:val="16"/>
              </w:rPr>
            </w:pPr>
          </w:p>
        </w:tc>
      </w:tr>
      <w:tr w:rsidR="00C42BAA" w:rsidRPr="00F87A01" w14:paraId="1E438692" w14:textId="77777777" w:rsidTr="00193356">
        <w:trPr>
          <w:trHeight w:val="20"/>
        </w:trPr>
        <w:tc>
          <w:tcPr>
            <w:tcW w:w="2325" w:type="dxa"/>
            <w:shd w:val="clear" w:color="auto" w:fill="auto"/>
            <w:noWrap/>
            <w:vAlign w:val="bottom"/>
          </w:tcPr>
          <w:p w14:paraId="2CAE6B32"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Outcome 4/Output 1/Activity 3</w:t>
            </w:r>
          </w:p>
        </w:tc>
        <w:tc>
          <w:tcPr>
            <w:tcW w:w="686" w:type="dxa"/>
            <w:vAlign w:val="bottom"/>
          </w:tcPr>
          <w:p w14:paraId="3A53331C"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3.1</w:t>
            </w:r>
          </w:p>
        </w:tc>
        <w:tc>
          <w:tcPr>
            <w:tcW w:w="1236" w:type="dxa"/>
            <w:shd w:val="clear" w:color="auto" w:fill="auto"/>
            <w:noWrap/>
            <w:vAlign w:val="bottom"/>
          </w:tcPr>
          <w:p w14:paraId="24DC79C3"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Personnel</w:t>
            </w:r>
          </w:p>
        </w:tc>
        <w:tc>
          <w:tcPr>
            <w:tcW w:w="713" w:type="dxa"/>
            <w:shd w:val="clear" w:color="auto" w:fill="auto"/>
            <w:noWrap/>
            <w:vAlign w:val="bottom"/>
          </w:tcPr>
          <w:p w14:paraId="3937F758" w14:textId="77777777" w:rsidR="00C42BAA" w:rsidRPr="00F87A01" w:rsidRDefault="00C42BAA" w:rsidP="00193356">
            <w:pPr>
              <w:spacing w:after="0" w:line="240" w:lineRule="auto"/>
              <w:jc w:val="right"/>
              <w:rPr>
                <w:rFonts w:cstheme="minorHAnsi"/>
                <w:color w:val="000000"/>
                <w:sz w:val="16"/>
                <w:szCs w:val="16"/>
              </w:rPr>
            </w:pPr>
          </w:p>
        </w:tc>
        <w:tc>
          <w:tcPr>
            <w:tcW w:w="622" w:type="dxa"/>
            <w:shd w:val="clear" w:color="auto" w:fill="auto"/>
            <w:noWrap/>
            <w:vAlign w:val="bottom"/>
          </w:tcPr>
          <w:p w14:paraId="3318CC14" w14:textId="77777777" w:rsidR="00C42BAA" w:rsidRPr="00F87A01" w:rsidRDefault="00C42BAA" w:rsidP="00193356">
            <w:pPr>
              <w:spacing w:after="0" w:line="240" w:lineRule="auto"/>
              <w:jc w:val="right"/>
              <w:rPr>
                <w:rFonts w:cstheme="minorHAnsi"/>
                <w:color w:val="000000"/>
                <w:sz w:val="16"/>
                <w:szCs w:val="16"/>
              </w:rPr>
            </w:pPr>
          </w:p>
        </w:tc>
        <w:tc>
          <w:tcPr>
            <w:tcW w:w="721" w:type="dxa"/>
          </w:tcPr>
          <w:p w14:paraId="5959DE53" w14:textId="77777777" w:rsidR="00C42BAA" w:rsidRPr="00F87A01" w:rsidRDefault="00C42BAA" w:rsidP="00193356">
            <w:pPr>
              <w:spacing w:after="0" w:line="240" w:lineRule="auto"/>
              <w:rPr>
                <w:rFonts w:cstheme="minorHAnsi"/>
                <w:color w:val="000000"/>
                <w:sz w:val="16"/>
                <w:szCs w:val="16"/>
              </w:rPr>
            </w:pPr>
          </w:p>
        </w:tc>
        <w:tc>
          <w:tcPr>
            <w:tcW w:w="585" w:type="dxa"/>
          </w:tcPr>
          <w:p w14:paraId="67B305CB" w14:textId="77777777" w:rsidR="00C42BAA" w:rsidRPr="00F87A01" w:rsidRDefault="00C42BAA" w:rsidP="00193356">
            <w:pPr>
              <w:spacing w:after="0" w:line="240" w:lineRule="auto"/>
              <w:rPr>
                <w:rFonts w:cstheme="minorHAnsi"/>
                <w:color w:val="000000"/>
                <w:sz w:val="16"/>
                <w:szCs w:val="16"/>
              </w:rPr>
            </w:pPr>
          </w:p>
        </w:tc>
        <w:tc>
          <w:tcPr>
            <w:tcW w:w="923" w:type="dxa"/>
          </w:tcPr>
          <w:p w14:paraId="59F22F4F" w14:textId="77777777" w:rsidR="00C42BAA" w:rsidRPr="00F87A01" w:rsidRDefault="00C42BAA" w:rsidP="00193356">
            <w:pPr>
              <w:spacing w:after="0" w:line="240" w:lineRule="auto"/>
              <w:rPr>
                <w:rFonts w:cstheme="minorHAnsi"/>
                <w:color w:val="000000"/>
                <w:sz w:val="16"/>
                <w:szCs w:val="16"/>
              </w:rPr>
            </w:pPr>
          </w:p>
        </w:tc>
        <w:tc>
          <w:tcPr>
            <w:tcW w:w="691" w:type="dxa"/>
          </w:tcPr>
          <w:p w14:paraId="3B0DDF7D" w14:textId="77777777" w:rsidR="00C42BAA" w:rsidRPr="00F87A01" w:rsidRDefault="00C42BAA" w:rsidP="00193356">
            <w:pPr>
              <w:spacing w:after="0" w:line="240" w:lineRule="auto"/>
              <w:rPr>
                <w:rFonts w:cstheme="minorHAnsi"/>
                <w:color w:val="000000"/>
                <w:sz w:val="16"/>
                <w:szCs w:val="16"/>
              </w:rPr>
            </w:pPr>
          </w:p>
        </w:tc>
      </w:tr>
      <w:tr w:rsidR="00C42BAA" w:rsidRPr="00F87A01" w14:paraId="30FC6C12" w14:textId="77777777" w:rsidTr="00193356">
        <w:trPr>
          <w:trHeight w:val="20"/>
        </w:trPr>
        <w:tc>
          <w:tcPr>
            <w:tcW w:w="2325" w:type="dxa"/>
            <w:shd w:val="clear" w:color="auto" w:fill="auto"/>
            <w:noWrap/>
            <w:vAlign w:val="bottom"/>
          </w:tcPr>
          <w:p w14:paraId="1F8E3F72" w14:textId="77777777" w:rsidR="00C42BAA" w:rsidRPr="00F87A01" w:rsidRDefault="00C42BAA" w:rsidP="00193356">
            <w:pPr>
              <w:spacing w:after="0" w:line="240" w:lineRule="auto"/>
              <w:rPr>
                <w:rFonts w:cstheme="minorHAnsi"/>
                <w:color w:val="000000"/>
                <w:sz w:val="16"/>
                <w:szCs w:val="16"/>
              </w:rPr>
            </w:pPr>
          </w:p>
        </w:tc>
        <w:tc>
          <w:tcPr>
            <w:tcW w:w="686" w:type="dxa"/>
            <w:vAlign w:val="bottom"/>
          </w:tcPr>
          <w:p w14:paraId="2F24B8EE"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2ED74500"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Services</w:t>
            </w:r>
          </w:p>
        </w:tc>
        <w:tc>
          <w:tcPr>
            <w:tcW w:w="713" w:type="dxa"/>
            <w:shd w:val="clear" w:color="auto" w:fill="auto"/>
            <w:noWrap/>
            <w:vAlign w:val="bottom"/>
          </w:tcPr>
          <w:p w14:paraId="137ECFDE" w14:textId="77777777" w:rsidR="00C42BAA" w:rsidRPr="00F87A01" w:rsidRDefault="00C42BAA" w:rsidP="00193356">
            <w:pPr>
              <w:spacing w:after="0" w:line="240" w:lineRule="auto"/>
              <w:jc w:val="right"/>
              <w:rPr>
                <w:rFonts w:cstheme="minorHAnsi"/>
                <w:color w:val="000000"/>
                <w:sz w:val="16"/>
                <w:szCs w:val="16"/>
              </w:rPr>
            </w:pPr>
          </w:p>
        </w:tc>
        <w:tc>
          <w:tcPr>
            <w:tcW w:w="622" w:type="dxa"/>
            <w:shd w:val="clear" w:color="auto" w:fill="auto"/>
            <w:noWrap/>
            <w:vAlign w:val="bottom"/>
          </w:tcPr>
          <w:p w14:paraId="02F93A57" w14:textId="77777777" w:rsidR="00C42BAA" w:rsidRPr="00F87A01" w:rsidRDefault="00C42BAA" w:rsidP="00193356">
            <w:pPr>
              <w:spacing w:after="0" w:line="240" w:lineRule="auto"/>
              <w:jc w:val="right"/>
              <w:rPr>
                <w:rFonts w:cstheme="minorHAnsi"/>
                <w:color w:val="000000"/>
                <w:sz w:val="16"/>
                <w:szCs w:val="16"/>
              </w:rPr>
            </w:pPr>
          </w:p>
        </w:tc>
        <w:tc>
          <w:tcPr>
            <w:tcW w:w="721" w:type="dxa"/>
          </w:tcPr>
          <w:p w14:paraId="2E3FC20C" w14:textId="77777777" w:rsidR="00C42BAA" w:rsidRPr="00F87A01" w:rsidRDefault="00C42BAA" w:rsidP="00193356">
            <w:pPr>
              <w:spacing w:after="0" w:line="240" w:lineRule="auto"/>
              <w:rPr>
                <w:rFonts w:cstheme="minorHAnsi"/>
                <w:color w:val="000000"/>
                <w:sz w:val="16"/>
                <w:szCs w:val="16"/>
              </w:rPr>
            </w:pPr>
          </w:p>
        </w:tc>
        <w:tc>
          <w:tcPr>
            <w:tcW w:w="585" w:type="dxa"/>
          </w:tcPr>
          <w:p w14:paraId="5F0400CE" w14:textId="77777777" w:rsidR="00C42BAA" w:rsidRPr="00F87A01" w:rsidRDefault="00C42BAA" w:rsidP="00193356">
            <w:pPr>
              <w:spacing w:after="0" w:line="240" w:lineRule="auto"/>
              <w:rPr>
                <w:rFonts w:cstheme="minorHAnsi"/>
                <w:color w:val="000000"/>
                <w:sz w:val="16"/>
                <w:szCs w:val="16"/>
              </w:rPr>
            </w:pPr>
          </w:p>
        </w:tc>
        <w:tc>
          <w:tcPr>
            <w:tcW w:w="923" w:type="dxa"/>
          </w:tcPr>
          <w:p w14:paraId="379FC364" w14:textId="77777777" w:rsidR="00C42BAA" w:rsidRPr="00F87A01" w:rsidRDefault="00C42BAA" w:rsidP="00193356">
            <w:pPr>
              <w:spacing w:after="0" w:line="240" w:lineRule="auto"/>
              <w:rPr>
                <w:rFonts w:cstheme="minorHAnsi"/>
                <w:color w:val="000000"/>
                <w:sz w:val="16"/>
                <w:szCs w:val="16"/>
              </w:rPr>
            </w:pPr>
          </w:p>
        </w:tc>
        <w:tc>
          <w:tcPr>
            <w:tcW w:w="691" w:type="dxa"/>
          </w:tcPr>
          <w:p w14:paraId="0717A408" w14:textId="77777777" w:rsidR="00C42BAA" w:rsidRPr="00F87A01" w:rsidRDefault="00C42BAA" w:rsidP="00193356">
            <w:pPr>
              <w:spacing w:after="0" w:line="240" w:lineRule="auto"/>
              <w:rPr>
                <w:rFonts w:cstheme="minorHAnsi"/>
                <w:color w:val="000000"/>
                <w:sz w:val="16"/>
                <w:szCs w:val="16"/>
              </w:rPr>
            </w:pPr>
          </w:p>
        </w:tc>
      </w:tr>
      <w:tr w:rsidR="00C42BAA" w:rsidRPr="00F87A01" w14:paraId="786AC628" w14:textId="77777777" w:rsidTr="00193356">
        <w:trPr>
          <w:trHeight w:val="20"/>
        </w:trPr>
        <w:tc>
          <w:tcPr>
            <w:tcW w:w="2325" w:type="dxa"/>
            <w:shd w:val="clear" w:color="auto" w:fill="auto"/>
            <w:noWrap/>
            <w:vAlign w:val="bottom"/>
          </w:tcPr>
          <w:p w14:paraId="5ECACBF9" w14:textId="77777777" w:rsidR="00C42BAA" w:rsidRPr="00F87A01" w:rsidRDefault="00C42BAA" w:rsidP="00193356">
            <w:pPr>
              <w:spacing w:after="0" w:line="240" w:lineRule="auto"/>
              <w:rPr>
                <w:rFonts w:cstheme="minorHAnsi"/>
                <w:color w:val="000000"/>
                <w:sz w:val="16"/>
                <w:szCs w:val="16"/>
              </w:rPr>
            </w:pPr>
          </w:p>
        </w:tc>
        <w:tc>
          <w:tcPr>
            <w:tcW w:w="686" w:type="dxa"/>
            <w:vAlign w:val="bottom"/>
          </w:tcPr>
          <w:p w14:paraId="24FFFCB4"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0B8E58CA"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Supplies</w:t>
            </w:r>
          </w:p>
        </w:tc>
        <w:tc>
          <w:tcPr>
            <w:tcW w:w="713" w:type="dxa"/>
            <w:shd w:val="clear" w:color="auto" w:fill="auto"/>
            <w:noWrap/>
            <w:vAlign w:val="bottom"/>
          </w:tcPr>
          <w:p w14:paraId="6EF0F73A" w14:textId="77777777" w:rsidR="00C42BAA" w:rsidRPr="00F87A01" w:rsidRDefault="00C42BAA" w:rsidP="00193356">
            <w:pPr>
              <w:spacing w:after="0" w:line="240" w:lineRule="auto"/>
              <w:jc w:val="right"/>
              <w:rPr>
                <w:rFonts w:cstheme="minorHAnsi"/>
                <w:color w:val="000000"/>
                <w:sz w:val="16"/>
                <w:szCs w:val="16"/>
              </w:rPr>
            </w:pPr>
          </w:p>
        </w:tc>
        <w:tc>
          <w:tcPr>
            <w:tcW w:w="622" w:type="dxa"/>
            <w:shd w:val="clear" w:color="auto" w:fill="auto"/>
            <w:noWrap/>
            <w:vAlign w:val="bottom"/>
          </w:tcPr>
          <w:p w14:paraId="2D494E9A" w14:textId="77777777" w:rsidR="00C42BAA" w:rsidRPr="00F87A01" w:rsidRDefault="00C42BAA" w:rsidP="00193356">
            <w:pPr>
              <w:spacing w:after="0" w:line="240" w:lineRule="auto"/>
              <w:jc w:val="right"/>
              <w:rPr>
                <w:rFonts w:cstheme="minorHAnsi"/>
                <w:color w:val="000000"/>
                <w:sz w:val="16"/>
                <w:szCs w:val="16"/>
              </w:rPr>
            </w:pPr>
          </w:p>
        </w:tc>
        <w:tc>
          <w:tcPr>
            <w:tcW w:w="721" w:type="dxa"/>
          </w:tcPr>
          <w:p w14:paraId="70593E63" w14:textId="77777777" w:rsidR="00C42BAA" w:rsidRPr="00F87A01" w:rsidRDefault="00C42BAA" w:rsidP="00193356">
            <w:pPr>
              <w:spacing w:after="0" w:line="240" w:lineRule="auto"/>
              <w:rPr>
                <w:rFonts w:cstheme="minorHAnsi"/>
                <w:color w:val="000000"/>
                <w:sz w:val="16"/>
                <w:szCs w:val="16"/>
              </w:rPr>
            </w:pPr>
          </w:p>
        </w:tc>
        <w:tc>
          <w:tcPr>
            <w:tcW w:w="585" w:type="dxa"/>
          </w:tcPr>
          <w:p w14:paraId="2ABB5101" w14:textId="77777777" w:rsidR="00C42BAA" w:rsidRPr="00F87A01" w:rsidRDefault="00C42BAA" w:rsidP="00193356">
            <w:pPr>
              <w:spacing w:after="0" w:line="240" w:lineRule="auto"/>
              <w:rPr>
                <w:rFonts w:cstheme="minorHAnsi"/>
                <w:color w:val="000000"/>
                <w:sz w:val="16"/>
                <w:szCs w:val="16"/>
              </w:rPr>
            </w:pPr>
          </w:p>
        </w:tc>
        <w:tc>
          <w:tcPr>
            <w:tcW w:w="923" w:type="dxa"/>
          </w:tcPr>
          <w:p w14:paraId="6F1F62B6" w14:textId="77777777" w:rsidR="00C42BAA" w:rsidRPr="00F87A01" w:rsidRDefault="00C42BAA" w:rsidP="00193356">
            <w:pPr>
              <w:spacing w:after="0" w:line="240" w:lineRule="auto"/>
              <w:rPr>
                <w:rFonts w:cstheme="minorHAnsi"/>
                <w:color w:val="000000"/>
                <w:sz w:val="16"/>
                <w:szCs w:val="16"/>
              </w:rPr>
            </w:pPr>
          </w:p>
        </w:tc>
        <w:tc>
          <w:tcPr>
            <w:tcW w:w="691" w:type="dxa"/>
          </w:tcPr>
          <w:p w14:paraId="221AC7AC" w14:textId="77777777" w:rsidR="00C42BAA" w:rsidRPr="00F87A01" w:rsidRDefault="00C42BAA" w:rsidP="00193356">
            <w:pPr>
              <w:spacing w:after="0" w:line="240" w:lineRule="auto"/>
              <w:rPr>
                <w:rFonts w:cstheme="minorHAnsi"/>
                <w:color w:val="000000"/>
                <w:sz w:val="16"/>
                <w:szCs w:val="16"/>
              </w:rPr>
            </w:pPr>
          </w:p>
        </w:tc>
      </w:tr>
      <w:tr w:rsidR="00C42BAA" w:rsidRPr="00F87A01" w14:paraId="0962F16F" w14:textId="77777777" w:rsidTr="00193356">
        <w:trPr>
          <w:trHeight w:val="20"/>
        </w:trPr>
        <w:tc>
          <w:tcPr>
            <w:tcW w:w="2325" w:type="dxa"/>
            <w:shd w:val="clear" w:color="auto" w:fill="auto"/>
            <w:noWrap/>
            <w:vAlign w:val="bottom"/>
          </w:tcPr>
          <w:p w14:paraId="3340E0F9" w14:textId="77777777" w:rsidR="00C42BAA" w:rsidRPr="00F87A01" w:rsidRDefault="00C42BAA" w:rsidP="00193356">
            <w:pPr>
              <w:spacing w:after="0" w:line="240" w:lineRule="auto"/>
              <w:rPr>
                <w:rFonts w:cstheme="minorHAnsi"/>
                <w:color w:val="000000"/>
                <w:sz w:val="16"/>
                <w:szCs w:val="16"/>
              </w:rPr>
            </w:pPr>
          </w:p>
        </w:tc>
        <w:tc>
          <w:tcPr>
            <w:tcW w:w="686" w:type="dxa"/>
            <w:vAlign w:val="bottom"/>
          </w:tcPr>
          <w:p w14:paraId="5B036E6C"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2DB00764"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Capital</w:t>
            </w:r>
          </w:p>
        </w:tc>
        <w:tc>
          <w:tcPr>
            <w:tcW w:w="713" w:type="dxa"/>
            <w:shd w:val="clear" w:color="auto" w:fill="auto"/>
            <w:noWrap/>
            <w:vAlign w:val="bottom"/>
          </w:tcPr>
          <w:p w14:paraId="55185F38" w14:textId="77777777" w:rsidR="00C42BAA" w:rsidRPr="00F87A01" w:rsidRDefault="00C42BAA" w:rsidP="00193356">
            <w:pPr>
              <w:spacing w:after="0" w:line="240" w:lineRule="auto"/>
              <w:jc w:val="right"/>
              <w:rPr>
                <w:rFonts w:cstheme="minorHAnsi"/>
                <w:color w:val="000000"/>
                <w:sz w:val="16"/>
                <w:szCs w:val="16"/>
              </w:rPr>
            </w:pPr>
          </w:p>
        </w:tc>
        <w:tc>
          <w:tcPr>
            <w:tcW w:w="622" w:type="dxa"/>
            <w:shd w:val="clear" w:color="auto" w:fill="auto"/>
            <w:noWrap/>
            <w:vAlign w:val="bottom"/>
          </w:tcPr>
          <w:p w14:paraId="2309C3A8" w14:textId="77777777" w:rsidR="00C42BAA" w:rsidRPr="00F87A01" w:rsidRDefault="00C42BAA" w:rsidP="00193356">
            <w:pPr>
              <w:spacing w:after="0" w:line="240" w:lineRule="auto"/>
              <w:jc w:val="right"/>
              <w:rPr>
                <w:rFonts w:cstheme="minorHAnsi"/>
                <w:color w:val="000000"/>
                <w:sz w:val="16"/>
                <w:szCs w:val="16"/>
              </w:rPr>
            </w:pPr>
          </w:p>
        </w:tc>
        <w:tc>
          <w:tcPr>
            <w:tcW w:w="721" w:type="dxa"/>
          </w:tcPr>
          <w:p w14:paraId="48A3D57A" w14:textId="77777777" w:rsidR="00C42BAA" w:rsidRPr="00F87A01" w:rsidRDefault="00C42BAA" w:rsidP="00193356">
            <w:pPr>
              <w:spacing w:after="0" w:line="240" w:lineRule="auto"/>
              <w:rPr>
                <w:rFonts w:cstheme="minorHAnsi"/>
                <w:color w:val="000000"/>
                <w:sz w:val="16"/>
                <w:szCs w:val="16"/>
              </w:rPr>
            </w:pPr>
          </w:p>
        </w:tc>
        <w:tc>
          <w:tcPr>
            <w:tcW w:w="585" w:type="dxa"/>
          </w:tcPr>
          <w:p w14:paraId="5041942B" w14:textId="77777777" w:rsidR="00C42BAA" w:rsidRPr="00F87A01" w:rsidRDefault="00C42BAA" w:rsidP="00193356">
            <w:pPr>
              <w:spacing w:after="0" w:line="240" w:lineRule="auto"/>
              <w:rPr>
                <w:rFonts w:cstheme="minorHAnsi"/>
                <w:color w:val="000000"/>
                <w:sz w:val="16"/>
                <w:szCs w:val="16"/>
              </w:rPr>
            </w:pPr>
          </w:p>
        </w:tc>
        <w:tc>
          <w:tcPr>
            <w:tcW w:w="923" w:type="dxa"/>
          </w:tcPr>
          <w:p w14:paraId="7EDE1035" w14:textId="77777777" w:rsidR="00C42BAA" w:rsidRPr="00F87A01" w:rsidRDefault="00C42BAA" w:rsidP="00193356">
            <w:pPr>
              <w:spacing w:after="0" w:line="240" w:lineRule="auto"/>
              <w:rPr>
                <w:rFonts w:cstheme="minorHAnsi"/>
                <w:color w:val="000000"/>
                <w:sz w:val="16"/>
                <w:szCs w:val="16"/>
              </w:rPr>
            </w:pPr>
          </w:p>
        </w:tc>
        <w:tc>
          <w:tcPr>
            <w:tcW w:w="691" w:type="dxa"/>
          </w:tcPr>
          <w:p w14:paraId="2820B23F" w14:textId="77777777" w:rsidR="00C42BAA" w:rsidRPr="00F87A01" w:rsidRDefault="00C42BAA" w:rsidP="00193356">
            <w:pPr>
              <w:spacing w:after="0" w:line="240" w:lineRule="auto"/>
              <w:rPr>
                <w:rFonts w:cstheme="minorHAnsi"/>
                <w:color w:val="000000"/>
                <w:sz w:val="16"/>
                <w:szCs w:val="16"/>
              </w:rPr>
            </w:pPr>
          </w:p>
        </w:tc>
      </w:tr>
      <w:tr w:rsidR="00C42BAA" w:rsidRPr="00F87A01" w14:paraId="2C22ECDB" w14:textId="77777777" w:rsidTr="00193356">
        <w:trPr>
          <w:trHeight w:val="20"/>
        </w:trPr>
        <w:tc>
          <w:tcPr>
            <w:tcW w:w="2325" w:type="dxa"/>
            <w:shd w:val="clear" w:color="auto" w:fill="auto"/>
            <w:noWrap/>
            <w:vAlign w:val="bottom"/>
          </w:tcPr>
          <w:p w14:paraId="33D4DAEF" w14:textId="77777777" w:rsidR="00C42BAA" w:rsidRPr="00F87A01" w:rsidRDefault="00C42BAA" w:rsidP="00193356">
            <w:pPr>
              <w:spacing w:after="0" w:line="240" w:lineRule="auto"/>
              <w:rPr>
                <w:rFonts w:cstheme="minorHAnsi"/>
                <w:color w:val="000000"/>
                <w:sz w:val="16"/>
                <w:szCs w:val="16"/>
              </w:rPr>
            </w:pPr>
          </w:p>
        </w:tc>
        <w:tc>
          <w:tcPr>
            <w:tcW w:w="686" w:type="dxa"/>
            <w:vAlign w:val="bottom"/>
          </w:tcPr>
          <w:p w14:paraId="07DFD1BA"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307D8A50"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Travel</w:t>
            </w:r>
          </w:p>
        </w:tc>
        <w:tc>
          <w:tcPr>
            <w:tcW w:w="713" w:type="dxa"/>
            <w:shd w:val="clear" w:color="auto" w:fill="auto"/>
            <w:noWrap/>
            <w:vAlign w:val="bottom"/>
          </w:tcPr>
          <w:p w14:paraId="5B2FEC50" w14:textId="77777777" w:rsidR="00C42BAA" w:rsidRPr="00F87A01" w:rsidRDefault="00C42BAA" w:rsidP="00193356">
            <w:pPr>
              <w:spacing w:after="0" w:line="240" w:lineRule="auto"/>
              <w:jc w:val="right"/>
              <w:rPr>
                <w:rFonts w:cstheme="minorHAnsi"/>
                <w:color w:val="000000"/>
                <w:sz w:val="16"/>
                <w:szCs w:val="16"/>
              </w:rPr>
            </w:pPr>
          </w:p>
        </w:tc>
        <w:tc>
          <w:tcPr>
            <w:tcW w:w="622" w:type="dxa"/>
            <w:shd w:val="clear" w:color="auto" w:fill="auto"/>
            <w:noWrap/>
            <w:vAlign w:val="bottom"/>
          </w:tcPr>
          <w:p w14:paraId="58899D51" w14:textId="77777777" w:rsidR="00C42BAA" w:rsidRPr="00F87A01" w:rsidRDefault="00C42BAA" w:rsidP="00193356">
            <w:pPr>
              <w:spacing w:after="0" w:line="240" w:lineRule="auto"/>
              <w:jc w:val="right"/>
              <w:rPr>
                <w:rFonts w:cstheme="minorHAnsi"/>
                <w:color w:val="000000"/>
                <w:sz w:val="16"/>
                <w:szCs w:val="16"/>
              </w:rPr>
            </w:pPr>
          </w:p>
        </w:tc>
        <w:tc>
          <w:tcPr>
            <w:tcW w:w="721" w:type="dxa"/>
          </w:tcPr>
          <w:p w14:paraId="3265079D" w14:textId="77777777" w:rsidR="00C42BAA" w:rsidRPr="00F87A01" w:rsidRDefault="00C42BAA" w:rsidP="00193356">
            <w:pPr>
              <w:spacing w:after="0" w:line="240" w:lineRule="auto"/>
              <w:rPr>
                <w:rFonts w:cstheme="minorHAnsi"/>
                <w:color w:val="000000"/>
                <w:sz w:val="16"/>
                <w:szCs w:val="16"/>
              </w:rPr>
            </w:pPr>
          </w:p>
        </w:tc>
        <w:tc>
          <w:tcPr>
            <w:tcW w:w="585" w:type="dxa"/>
          </w:tcPr>
          <w:p w14:paraId="68E1EE0C" w14:textId="77777777" w:rsidR="00C42BAA" w:rsidRPr="00F87A01" w:rsidRDefault="00C42BAA" w:rsidP="00193356">
            <w:pPr>
              <w:spacing w:after="0" w:line="240" w:lineRule="auto"/>
              <w:rPr>
                <w:rFonts w:cstheme="minorHAnsi"/>
                <w:color w:val="000000"/>
                <w:sz w:val="16"/>
                <w:szCs w:val="16"/>
              </w:rPr>
            </w:pPr>
          </w:p>
        </w:tc>
        <w:tc>
          <w:tcPr>
            <w:tcW w:w="923" w:type="dxa"/>
          </w:tcPr>
          <w:p w14:paraId="3E761E4C" w14:textId="77777777" w:rsidR="00C42BAA" w:rsidRPr="00F87A01" w:rsidRDefault="00C42BAA" w:rsidP="00193356">
            <w:pPr>
              <w:spacing w:after="0" w:line="240" w:lineRule="auto"/>
              <w:rPr>
                <w:rFonts w:cstheme="minorHAnsi"/>
                <w:color w:val="000000"/>
                <w:sz w:val="16"/>
                <w:szCs w:val="16"/>
              </w:rPr>
            </w:pPr>
          </w:p>
        </w:tc>
        <w:tc>
          <w:tcPr>
            <w:tcW w:w="691" w:type="dxa"/>
          </w:tcPr>
          <w:p w14:paraId="54751E94" w14:textId="77777777" w:rsidR="00C42BAA" w:rsidRPr="00F87A01" w:rsidRDefault="00C42BAA" w:rsidP="00193356">
            <w:pPr>
              <w:spacing w:after="0" w:line="240" w:lineRule="auto"/>
              <w:rPr>
                <w:rFonts w:cstheme="minorHAnsi"/>
                <w:color w:val="000000"/>
                <w:sz w:val="16"/>
                <w:szCs w:val="16"/>
              </w:rPr>
            </w:pPr>
          </w:p>
        </w:tc>
      </w:tr>
      <w:tr w:rsidR="00C42BAA" w:rsidRPr="00F87A01" w14:paraId="4A00F8EC" w14:textId="77777777" w:rsidTr="00193356">
        <w:trPr>
          <w:trHeight w:val="20"/>
        </w:trPr>
        <w:tc>
          <w:tcPr>
            <w:tcW w:w="2325" w:type="dxa"/>
            <w:shd w:val="clear" w:color="auto" w:fill="auto"/>
            <w:noWrap/>
            <w:vAlign w:val="bottom"/>
          </w:tcPr>
          <w:p w14:paraId="52E56646" w14:textId="77777777" w:rsidR="00C42BAA" w:rsidRPr="00F87A01" w:rsidRDefault="00C42BAA" w:rsidP="00193356">
            <w:pPr>
              <w:spacing w:after="0" w:line="240" w:lineRule="auto"/>
              <w:rPr>
                <w:rFonts w:cstheme="minorHAnsi"/>
                <w:color w:val="000000"/>
                <w:sz w:val="16"/>
                <w:szCs w:val="16"/>
              </w:rPr>
            </w:pPr>
          </w:p>
        </w:tc>
        <w:tc>
          <w:tcPr>
            <w:tcW w:w="686" w:type="dxa"/>
            <w:vAlign w:val="bottom"/>
          </w:tcPr>
          <w:p w14:paraId="459167AB"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7642D599"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Overhead</w:t>
            </w:r>
          </w:p>
        </w:tc>
        <w:tc>
          <w:tcPr>
            <w:tcW w:w="713" w:type="dxa"/>
            <w:shd w:val="clear" w:color="auto" w:fill="auto"/>
            <w:noWrap/>
            <w:vAlign w:val="bottom"/>
          </w:tcPr>
          <w:p w14:paraId="7D093D8C" w14:textId="77777777" w:rsidR="00C42BAA" w:rsidRPr="00F87A01" w:rsidRDefault="00C42BAA" w:rsidP="00193356">
            <w:pPr>
              <w:spacing w:after="0" w:line="240" w:lineRule="auto"/>
              <w:jc w:val="right"/>
              <w:rPr>
                <w:rFonts w:cstheme="minorHAnsi"/>
                <w:color w:val="000000"/>
                <w:sz w:val="16"/>
                <w:szCs w:val="16"/>
              </w:rPr>
            </w:pPr>
          </w:p>
        </w:tc>
        <w:tc>
          <w:tcPr>
            <w:tcW w:w="622" w:type="dxa"/>
            <w:shd w:val="clear" w:color="auto" w:fill="auto"/>
            <w:noWrap/>
            <w:vAlign w:val="bottom"/>
          </w:tcPr>
          <w:p w14:paraId="668B2482" w14:textId="77777777" w:rsidR="00C42BAA" w:rsidRPr="00F87A01" w:rsidRDefault="00C42BAA" w:rsidP="00193356">
            <w:pPr>
              <w:spacing w:after="0" w:line="240" w:lineRule="auto"/>
              <w:jc w:val="right"/>
              <w:rPr>
                <w:rFonts w:cstheme="minorHAnsi"/>
                <w:color w:val="000000"/>
                <w:sz w:val="16"/>
                <w:szCs w:val="16"/>
              </w:rPr>
            </w:pPr>
          </w:p>
        </w:tc>
        <w:tc>
          <w:tcPr>
            <w:tcW w:w="721" w:type="dxa"/>
          </w:tcPr>
          <w:p w14:paraId="03048ACA"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3740</w:t>
            </w:r>
          </w:p>
        </w:tc>
        <w:tc>
          <w:tcPr>
            <w:tcW w:w="585" w:type="dxa"/>
          </w:tcPr>
          <w:p w14:paraId="604D08A6" w14:textId="77777777" w:rsidR="00C42BAA" w:rsidRPr="00F87A01" w:rsidRDefault="00C42BAA" w:rsidP="00193356">
            <w:pPr>
              <w:spacing w:after="0" w:line="240" w:lineRule="auto"/>
              <w:rPr>
                <w:rFonts w:cstheme="minorHAnsi"/>
                <w:color w:val="000000"/>
                <w:sz w:val="16"/>
                <w:szCs w:val="16"/>
              </w:rPr>
            </w:pPr>
          </w:p>
        </w:tc>
        <w:tc>
          <w:tcPr>
            <w:tcW w:w="923" w:type="dxa"/>
          </w:tcPr>
          <w:p w14:paraId="0651BB07" w14:textId="77777777" w:rsidR="00C42BAA" w:rsidRPr="00F87A01" w:rsidRDefault="00C42BAA" w:rsidP="00193356">
            <w:pPr>
              <w:spacing w:after="0" w:line="240" w:lineRule="auto"/>
              <w:rPr>
                <w:rFonts w:cstheme="minorHAnsi"/>
                <w:color w:val="000000"/>
                <w:sz w:val="16"/>
                <w:szCs w:val="16"/>
              </w:rPr>
            </w:pPr>
          </w:p>
        </w:tc>
        <w:tc>
          <w:tcPr>
            <w:tcW w:w="691" w:type="dxa"/>
          </w:tcPr>
          <w:p w14:paraId="0880A32F" w14:textId="77777777" w:rsidR="00C42BAA" w:rsidRPr="00F87A01" w:rsidRDefault="00C42BAA" w:rsidP="00193356">
            <w:pPr>
              <w:spacing w:after="0" w:line="240" w:lineRule="auto"/>
              <w:rPr>
                <w:rFonts w:cstheme="minorHAnsi"/>
                <w:color w:val="000000"/>
                <w:sz w:val="16"/>
                <w:szCs w:val="16"/>
              </w:rPr>
            </w:pPr>
          </w:p>
        </w:tc>
      </w:tr>
      <w:tr w:rsidR="00C42BAA" w:rsidRPr="00F87A01" w14:paraId="352A2C41" w14:textId="77777777" w:rsidTr="00193356">
        <w:trPr>
          <w:trHeight w:val="20"/>
        </w:trPr>
        <w:tc>
          <w:tcPr>
            <w:tcW w:w="2325" w:type="dxa"/>
            <w:shd w:val="clear" w:color="auto" w:fill="auto"/>
            <w:noWrap/>
            <w:vAlign w:val="bottom"/>
          </w:tcPr>
          <w:p w14:paraId="225A4E14" w14:textId="77777777" w:rsidR="00C42BAA" w:rsidRPr="00F87A01" w:rsidRDefault="00C42BAA" w:rsidP="00193356">
            <w:pPr>
              <w:spacing w:after="0" w:line="240" w:lineRule="auto"/>
              <w:rPr>
                <w:rFonts w:cstheme="minorHAnsi"/>
                <w:color w:val="000000"/>
                <w:sz w:val="16"/>
                <w:szCs w:val="16"/>
              </w:rPr>
            </w:pPr>
          </w:p>
        </w:tc>
        <w:tc>
          <w:tcPr>
            <w:tcW w:w="686" w:type="dxa"/>
            <w:vAlign w:val="bottom"/>
          </w:tcPr>
          <w:p w14:paraId="7D720EA8" w14:textId="77777777" w:rsidR="00C42BAA" w:rsidRPr="00F87A01" w:rsidRDefault="00C42BAA" w:rsidP="00193356">
            <w:pPr>
              <w:spacing w:after="0" w:line="240" w:lineRule="auto"/>
              <w:rPr>
                <w:rFonts w:cstheme="minorHAnsi"/>
                <w:color w:val="000000"/>
                <w:sz w:val="16"/>
                <w:szCs w:val="16"/>
              </w:rPr>
            </w:pPr>
          </w:p>
        </w:tc>
        <w:tc>
          <w:tcPr>
            <w:tcW w:w="1236" w:type="dxa"/>
            <w:shd w:val="clear" w:color="auto" w:fill="auto"/>
            <w:noWrap/>
            <w:vAlign w:val="bottom"/>
          </w:tcPr>
          <w:p w14:paraId="1BA9487B"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Total</w:t>
            </w:r>
          </w:p>
        </w:tc>
        <w:tc>
          <w:tcPr>
            <w:tcW w:w="713" w:type="dxa"/>
            <w:shd w:val="clear" w:color="auto" w:fill="auto"/>
            <w:noWrap/>
            <w:vAlign w:val="bottom"/>
          </w:tcPr>
          <w:p w14:paraId="484E5D7E" w14:textId="77777777" w:rsidR="00C42BAA" w:rsidRPr="00F87A01" w:rsidRDefault="00C42BAA" w:rsidP="00193356">
            <w:pPr>
              <w:spacing w:after="0" w:line="240" w:lineRule="auto"/>
              <w:jc w:val="right"/>
              <w:rPr>
                <w:rFonts w:cstheme="minorHAnsi"/>
                <w:color w:val="000000"/>
                <w:sz w:val="16"/>
                <w:szCs w:val="16"/>
              </w:rPr>
            </w:pPr>
          </w:p>
        </w:tc>
        <w:tc>
          <w:tcPr>
            <w:tcW w:w="622" w:type="dxa"/>
            <w:shd w:val="clear" w:color="auto" w:fill="auto"/>
            <w:noWrap/>
            <w:vAlign w:val="bottom"/>
          </w:tcPr>
          <w:p w14:paraId="01657734" w14:textId="77777777" w:rsidR="00C42BAA" w:rsidRPr="00F87A01" w:rsidRDefault="00C42BAA" w:rsidP="00193356">
            <w:pPr>
              <w:spacing w:after="0" w:line="240" w:lineRule="auto"/>
              <w:jc w:val="right"/>
              <w:rPr>
                <w:rFonts w:cstheme="minorHAnsi"/>
                <w:color w:val="000000"/>
                <w:sz w:val="16"/>
                <w:szCs w:val="16"/>
              </w:rPr>
            </w:pPr>
          </w:p>
        </w:tc>
        <w:tc>
          <w:tcPr>
            <w:tcW w:w="721" w:type="dxa"/>
          </w:tcPr>
          <w:p w14:paraId="2C9AC3DC"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23740</w:t>
            </w:r>
          </w:p>
        </w:tc>
        <w:tc>
          <w:tcPr>
            <w:tcW w:w="585" w:type="dxa"/>
          </w:tcPr>
          <w:p w14:paraId="48588AB7" w14:textId="77777777" w:rsidR="00C42BAA" w:rsidRPr="00F87A01" w:rsidRDefault="00C42BAA" w:rsidP="00193356">
            <w:pPr>
              <w:spacing w:after="0" w:line="240" w:lineRule="auto"/>
              <w:rPr>
                <w:rFonts w:cstheme="minorHAnsi"/>
                <w:color w:val="000000"/>
                <w:sz w:val="16"/>
                <w:szCs w:val="16"/>
              </w:rPr>
            </w:pPr>
          </w:p>
        </w:tc>
        <w:tc>
          <w:tcPr>
            <w:tcW w:w="923" w:type="dxa"/>
          </w:tcPr>
          <w:p w14:paraId="07CE71E0" w14:textId="77777777" w:rsidR="00C42BAA" w:rsidRPr="00F87A01" w:rsidRDefault="00C42BAA" w:rsidP="00193356">
            <w:pPr>
              <w:spacing w:after="0" w:line="240" w:lineRule="auto"/>
              <w:rPr>
                <w:rFonts w:cstheme="minorHAnsi"/>
                <w:color w:val="000000"/>
                <w:sz w:val="16"/>
                <w:szCs w:val="16"/>
              </w:rPr>
            </w:pPr>
          </w:p>
        </w:tc>
        <w:tc>
          <w:tcPr>
            <w:tcW w:w="691" w:type="dxa"/>
          </w:tcPr>
          <w:p w14:paraId="15F36303" w14:textId="77777777" w:rsidR="00C42BAA" w:rsidRPr="00F87A01" w:rsidRDefault="00C42BAA" w:rsidP="00193356">
            <w:pPr>
              <w:spacing w:after="0" w:line="240" w:lineRule="auto"/>
              <w:rPr>
                <w:rFonts w:cstheme="minorHAnsi"/>
                <w:color w:val="000000"/>
                <w:sz w:val="16"/>
                <w:szCs w:val="16"/>
              </w:rPr>
            </w:pPr>
          </w:p>
        </w:tc>
      </w:tr>
      <w:tr w:rsidR="00C42BAA" w:rsidRPr="00F87A01" w14:paraId="25C8766C"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F07C00"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Outcome 4/Output 1/Activity 3</w:t>
            </w:r>
          </w:p>
        </w:tc>
        <w:tc>
          <w:tcPr>
            <w:tcW w:w="686" w:type="dxa"/>
            <w:tcBorders>
              <w:top w:val="single" w:sz="4" w:space="0" w:color="auto"/>
              <w:left w:val="single" w:sz="4" w:space="0" w:color="auto"/>
              <w:bottom w:val="single" w:sz="4" w:space="0" w:color="auto"/>
              <w:right w:val="single" w:sz="4" w:space="0" w:color="auto"/>
            </w:tcBorders>
            <w:vAlign w:val="bottom"/>
          </w:tcPr>
          <w:p w14:paraId="7DD1E34A"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3.2</w:t>
            </w: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097F2C"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Personnel</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60AD67" w14:textId="77777777" w:rsidR="00C42BAA" w:rsidRPr="00F87A01" w:rsidRDefault="00C42BAA" w:rsidP="00193356">
            <w:pPr>
              <w:spacing w:after="0" w:line="240" w:lineRule="auto"/>
              <w:jc w:val="right"/>
              <w:rPr>
                <w:rFonts w:cstheme="minorHAnsi"/>
                <w:color w:val="000000"/>
                <w:sz w:val="16"/>
                <w:szCs w:val="16"/>
              </w:rP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E909FB" w14:textId="77777777" w:rsidR="00C42BAA" w:rsidRPr="00F87A01" w:rsidRDefault="00C42BAA" w:rsidP="00193356">
            <w:pPr>
              <w:spacing w:after="0" w:line="240" w:lineRule="auto"/>
              <w:jc w:val="right"/>
              <w:rPr>
                <w:rFonts w:cstheme="minorHAnsi"/>
                <w:color w:val="000000"/>
                <w:sz w:val="16"/>
                <w:szCs w:val="16"/>
              </w:rPr>
            </w:pPr>
          </w:p>
        </w:tc>
        <w:tc>
          <w:tcPr>
            <w:tcW w:w="721" w:type="dxa"/>
            <w:tcBorders>
              <w:top w:val="single" w:sz="4" w:space="0" w:color="auto"/>
              <w:left w:val="single" w:sz="4" w:space="0" w:color="auto"/>
              <w:bottom w:val="single" w:sz="4" w:space="0" w:color="auto"/>
              <w:right w:val="single" w:sz="4" w:space="0" w:color="auto"/>
            </w:tcBorders>
          </w:tcPr>
          <w:p w14:paraId="3930B98D" w14:textId="77777777" w:rsidR="00C42BAA" w:rsidRPr="00F87A01" w:rsidRDefault="00C42BAA" w:rsidP="00193356">
            <w:pPr>
              <w:spacing w:after="0" w:line="240" w:lineRule="auto"/>
              <w:rPr>
                <w:rFonts w:cstheme="minorHAnsi"/>
                <w:color w:val="000000"/>
                <w:sz w:val="16"/>
                <w:szCs w:val="16"/>
              </w:rPr>
            </w:pPr>
          </w:p>
        </w:tc>
        <w:tc>
          <w:tcPr>
            <w:tcW w:w="585" w:type="dxa"/>
            <w:tcBorders>
              <w:top w:val="single" w:sz="4" w:space="0" w:color="auto"/>
              <w:left w:val="single" w:sz="4" w:space="0" w:color="auto"/>
              <w:bottom w:val="single" w:sz="4" w:space="0" w:color="auto"/>
              <w:right w:val="single" w:sz="4" w:space="0" w:color="auto"/>
            </w:tcBorders>
          </w:tcPr>
          <w:p w14:paraId="1D4B281F" w14:textId="77777777" w:rsidR="00C42BAA" w:rsidRPr="00F87A01" w:rsidRDefault="00C42BAA" w:rsidP="00193356">
            <w:pPr>
              <w:spacing w:after="0" w:line="240" w:lineRule="auto"/>
              <w:rPr>
                <w:rFonts w:cstheme="minorHAnsi"/>
                <w:color w:val="000000"/>
                <w:sz w:val="16"/>
                <w:szCs w:val="16"/>
              </w:rPr>
            </w:pPr>
          </w:p>
        </w:tc>
        <w:tc>
          <w:tcPr>
            <w:tcW w:w="923" w:type="dxa"/>
            <w:tcBorders>
              <w:top w:val="single" w:sz="4" w:space="0" w:color="auto"/>
              <w:left w:val="single" w:sz="4" w:space="0" w:color="auto"/>
              <w:bottom w:val="single" w:sz="4" w:space="0" w:color="auto"/>
              <w:right w:val="single" w:sz="4" w:space="0" w:color="auto"/>
            </w:tcBorders>
          </w:tcPr>
          <w:p w14:paraId="674EF531" w14:textId="77777777" w:rsidR="00C42BAA" w:rsidRPr="00F87A01" w:rsidRDefault="00C42BAA" w:rsidP="00193356">
            <w:pPr>
              <w:spacing w:after="0" w:line="240" w:lineRule="auto"/>
              <w:rPr>
                <w:rFonts w:cstheme="minorHAnsi"/>
                <w:color w:val="000000"/>
                <w:sz w:val="16"/>
                <w:szCs w:val="16"/>
              </w:rPr>
            </w:pPr>
          </w:p>
        </w:tc>
        <w:tc>
          <w:tcPr>
            <w:tcW w:w="691" w:type="dxa"/>
            <w:tcBorders>
              <w:top w:val="single" w:sz="4" w:space="0" w:color="auto"/>
              <w:left w:val="single" w:sz="4" w:space="0" w:color="auto"/>
              <w:bottom w:val="single" w:sz="4" w:space="0" w:color="auto"/>
              <w:right w:val="single" w:sz="4" w:space="0" w:color="auto"/>
            </w:tcBorders>
          </w:tcPr>
          <w:p w14:paraId="5B214106" w14:textId="77777777" w:rsidR="00C42BAA" w:rsidRPr="00F87A01" w:rsidRDefault="00C42BAA" w:rsidP="00193356">
            <w:pPr>
              <w:spacing w:after="0" w:line="240" w:lineRule="auto"/>
              <w:rPr>
                <w:rFonts w:cstheme="minorHAnsi"/>
                <w:color w:val="000000"/>
                <w:sz w:val="16"/>
                <w:szCs w:val="16"/>
              </w:rPr>
            </w:pPr>
          </w:p>
        </w:tc>
      </w:tr>
      <w:tr w:rsidR="00C42BAA" w:rsidRPr="00F87A01" w14:paraId="4B6A8853"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73CEA6" w14:textId="77777777" w:rsidR="00C42BAA" w:rsidRPr="00F87A01" w:rsidRDefault="00C42BAA" w:rsidP="00193356">
            <w:pPr>
              <w:spacing w:after="0" w:line="240" w:lineRule="auto"/>
              <w:rPr>
                <w:rFonts w:cstheme="minorHAnsi"/>
                <w:color w:val="000000"/>
                <w:sz w:val="16"/>
                <w:szCs w:val="16"/>
              </w:rPr>
            </w:pPr>
          </w:p>
        </w:tc>
        <w:tc>
          <w:tcPr>
            <w:tcW w:w="686" w:type="dxa"/>
            <w:tcBorders>
              <w:top w:val="single" w:sz="4" w:space="0" w:color="auto"/>
              <w:left w:val="single" w:sz="4" w:space="0" w:color="auto"/>
              <w:bottom w:val="single" w:sz="4" w:space="0" w:color="auto"/>
              <w:right w:val="single" w:sz="4" w:space="0" w:color="auto"/>
            </w:tcBorders>
            <w:vAlign w:val="bottom"/>
          </w:tcPr>
          <w:p w14:paraId="73CB7FBB"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F0296F"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Services</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7274F1" w14:textId="77777777" w:rsidR="00C42BAA" w:rsidRPr="00F87A01" w:rsidRDefault="00C42BAA" w:rsidP="00193356">
            <w:pPr>
              <w:spacing w:after="0" w:line="240" w:lineRule="auto"/>
              <w:jc w:val="right"/>
              <w:rPr>
                <w:rFonts w:cstheme="minorHAnsi"/>
                <w:color w:val="000000"/>
                <w:sz w:val="16"/>
                <w:szCs w:val="16"/>
              </w:rP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FD37C9" w14:textId="77777777" w:rsidR="00C42BAA" w:rsidRPr="00F87A01" w:rsidRDefault="00C42BAA" w:rsidP="00193356">
            <w:pPr>
              <w:spacing w:after="0" w:line="240" w:lineRule="auto"/>
              <w:jc w:val="right"/>
              <w:rPr>
                <w:rFonts w:cstheme="minorHAnsi"/>
                <w:color w:val="000000"/>
                <w:sz w:val="16"/>
                <w:szCs w:val="16"/>
              </w:rPr>
            </w:pPr>
          </w:p>
        </w:tc>
        <w:tc>
          <w:tcPr>
            <w:tcW w:w="721" w:type="dxa"/>
            <w:tcBorders>
              <w:top w:val="single" w:sz="4" w:space="0" w:color="auto"/>
              <w:left w:val="single" w:sz="4" w:space="0" w:color="auto"/>
              <w:bottom w:val="single" w:sz="4" w:space="0" w:color="auto"/>
              <w:right w:val="single" w:sz="4" w:space="0" w:color="auto"/>
            </w:tcBorders>
          </w:tcPr>
          <w:p w14:paraId="62520C22" w14:textId="77777777" w:rsidR="00C42BAA" w:rsidRPr="00F87A01" w:rsidRDefault="00C42BAA" w:rsidP="00193356">
            <w:pPr>
              <w:spacing w:after="0" w:line="240" w:lineRule="auto"/>
              <w:rPr>
                <w:rFonts w:cstheme="minorHAnsi"/>
                <w:color w:val="000000"/>
                <w:sz w:val="16"/>
                <w:szCs w:val="16"/>
              </w:rPr>
            </w:pPr>
          </w:p>
        </w:tc>
        <w:tc>
          <w:tcPr>
            <w:tcW w:w="585" w:type="dxa"/>
            <w:tcBorders>
              <w:top w:val="single" w:sz="4" w:space="0" w:color="auto"/>
              <w:left w:val="single" w:sz="4" w:space="0" w:color="auto"/>
              <w:bottom w:val="single" w:sz="4" w:space="0" w:color="auto"/>
              <w:right w:val="single" w:sz="4" w:space="0" w:color="auto"/>
            </w:tcBorders>
          </w:tcPr>
          <w:p w14:paraId="00A866B2" w14:textId="77777777" w:rsidR="00C42BAA" w:rsidRPr="00F87A01" w:rsidRDefault="00C42BAA" w:rsidP="00193356">
            <w:pPr>
              <w:spacing w:after="0" w:line="240" w:lineRule="auto"/>
              <w:rPr>
                <w:rFonts w:cstheme="minorHAnsi"/>
                <w:color w:val="000000"/>
                <w:sz w:val="16"/>
                <w:szCs w:val="16"/>
              </w:rPr>
            </w:pPr>
          </w:p>
        </w:tc>
        <w:tc>
          <w:tcPr>
            <w:tcW w:w="923" w:type="dxa"/>
            <w:tcBorders>
              <w:top w:val="single" w:sz="4" w:space="0" w:color="auto"/>
              <w:left w:val="single" w:sz="4" w:space="0" w:color="auto"/>
              <w:bottom w:val="single" w:sz="4" w:space="0" w:color="auto"/>
              <w:right w:val="single" w:sz="4" w:space="0" w:color="auto"/>
            </w:tcBorders>
          </w:tcPr>
          <w:p w14:paraId="5778752F" w14:textId="77777777" w:rsidR="00C42BAA" w:rsidRPr="00F87A01" w:rsidRDefault="00C42BAA" w:rsidP="00193356">
            <w:pPr>
              <w:spacing w:after="0" w:line="240" w:lineRule="auto"/>
              <w:rPr>
                <w:rFonts w:cstheme="minorHAnsi"/>
                <w:color w:val="000000"/>
                <w:sz w:val="16"/>
                <w:szCs w:val="16"/>
              </w:rPr>
            </w:pPr>
          </w:p>
        </w:tc>
        <w:tc>
          <w:tcPr>
            <w:tcW w:w="691" w:type="dxa"/>
            <w:tcBorders>
              <w:top w:val="single" w:sz="4" w:space="0" w:color="auto"/>
              <w:left w:val="single" w:sz="4" w:space="0" w:color="auto"/>
              <w:bottom w:val="single" w:sz="4" w:space="0" w:color="auto"/>
              <w:right w:val="single" w:sz="4" w:space="0" w:color="auto"/>
            </w:tcBorders>
          </w:tcPr>
          <w:p w14:paraId="43346098" w14:textId="77777777" w:rsidR="00C42BAA" w:rsidRPr="00F87A01" w:rsidRDefault="00C42BAA" w:rsidP="00193356">
            <w:pPr>
              <w:spacing w:after="0" w:line="240" w:lineRule="auto"/>
              <w:rPr>
                <w:rFonts w:cstheme="minorHAnsi"/>
                <w:color w:val="000000"/>
                <w:sz w:val="16"/>
                <w:szCs w:val="16"/>
              </w:rPr>
            </w:pPr>
          </w:p>
        </w:tc>
      </w:tr>
      <w:tr w:rsidR="00C42BAA" w:rsidRPr="00F87A01" w14:paraId="18303096"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FCC193" w14:textId="77777777" w:rsidR="00C42BAA" w:rsidRPr="00F87A01" w:rsidRDefault="00C42BAA" w:rsidP="00193356">
            <w:pPr>
              <w:spacing w:after="0" w:line="240" w:lineRule="auto"/>
              <w:rPr>
                <w:rFonts w:cstheme="minorHAnsi"/>
                <w:color w:val="000000"/>
                <w:sz w:val="16"/>
                <w:szCs w:val="16"/>
              </w:rPr>
            </w:pPr>
          </w:p>
        </w:tc>
        <w:tc>
          <w:tcPr>
            <w:tcW w:w="686" w:type="dxa"/>
            <w:tcBorders>
              <w:top w:val="single" w:sz="4" w:space="0" w:color="auto"/>
              <w:left w:val="single" w:sz="4" w:space="0" w:color="auto"/>
              <w:bottom w:val="single" w:sz="4" w:space="0" w:color="auto"/>
              <w:right w:val="single" w:sz="4" w:space="0" w:color="auto"/>
            </w:tcBorders>
            <w:vAlign w:val="bottom"/>
          </w:tcPr>
          <w:p w14:paraId="0B9B140D"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5CDC8F"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Supplies</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864FBD" w14:textId="77777777" w:rsidR="00C42BAA" w:rsidRPr="00F87A01" w:rsidRDefault="00C42BAA" w:rsidP="00193356">
            <w:pPr>
              <w:spacing w:after="0" w:line="240" w:lineRule="auto"/>
              <w:jc w:val="right"/>
              <w:rPr>
                <w:rFonts w:cstheme="minorHAnsi"/>
                <w:color w:val="000000"/>
                <w:sz w:val="16"/>
                <w:szCs w:val="16"/>
              </w:rP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ADCDD1" w14:textId="77777777" w:rsidR="00C42BAA" w:rsidRPr="00F87A01" w:rsidRDefault="00C42BAA" w:rsidP="00193356">
            <w:pPr>
              <w:spacing w:after="0" w:line="240" w:lineRule="auto"/>
              <w:jc w:val="right"/>
              <w:rPr>
                <w:rFonts w:cstheme="minorHAnsi"/>
                <w:color w:val="000000"/>
                <w:sz w:val="16"/>
                <w:szCs w:val="16"/>
              </w:rPr>
            </w:pPr>
          </w:p>
        </w:tc>
        <w:tc>
          <w:tcPr>
            <w:tcW w:w="721" w:type="dxa"/>
            <w:tcBorders>
              <w:top w:val="single" w:sz="4" w:space="0" w:color="auto"/>
              <w:left w:val="single" w:sz="4" w:space="0" w:color="auto"/>
              <w:bottom w:val="single" w:sz="4" w:space="0" w:color="auto"/>
              <w:right w:val="single" w:sz="4" w:space="0" w:color="auto"/>
            </w:tcBorders>
          </w:tcPr>
          <w:p w14:paraId="35BDA1B2" w14:textId="77777777" w:rsidR="00C42BAA" w:rsidRPr="00F87A01" w:rsidRDefault="00C42BAA" w:rsidP="00193356">
            <w:pPr>
              <w:spacing w:after="0" w:line="240" w:lineRule="auto"/>
              <w:rPr>
                <w:rFonts w:cstheme="minorHAnsi"/>
                <w:color w:val="000000"/>
                <w:sz w:val="16"/>
                <w:szCs w:val="16"/>
              </w:rPr>
            </w:pPr>
          </w:p>
        </w:tc>
        <w:tc>
          <w:tcPr>
            <w:tcW w:w="585" w:type="dxa"/>
            <w:tcBorders>
              <w:top w:val="single" w:sz="4" w:space="0" w:color="auto"/>
              <w:left w:val="single" w:sz="4" w:space="0" w:color="auto"/>
              <w:bottom w:val="single" w:sz="4" w:space="0" w:color="auto"/>
              <w:right w:val="single" w:sz="4" w:space="0" w:color="auto"/>
            </w:tcBorders>
          </w:tcPr>
          <w:p w14:paraId="46F0EA2D" w14:textId="77777777" w:rsidR="00C42BAA" w:rsidRPr="00F87A01" w:rsidRDefault="00C42BAA" w:rsidP="00193356">
            <w:pPr>
              <w:spacing w:after="0" w:line="240" w:lineRule="auto"/>
              <w:rPr>
                <w:rFonts w:cstheme="minorHAnsi"/>
                <w:color w:val="000000"/>
                <w:sz w:val="16"/>
                <w:szCs w:val="16"/>
              </w:rPr>
            </w:pPr>
          </w:p>
        </w:tc>
        <w:tc>
          <w:tcPr>
            <w:tcW w:w="923" w:type="dxa"/>
            <w:tcBorders>
              <w:top w:val="single" w:sz="4" w:space="0" w:color="auto"/>
              <w:left w:val="single" w:sz="4" w:space="0" w:color="auto"/>
              <w:bottom w:val="single" w:sz="4" w:space="0" w:color="auto"/>
              <w:right w:val="single" w:sz="4" w:space="0" w:color="auto"/>
            </w:tcBorders>
          </w:tcPr>
          <w:p w14:paraId="2354A940" w14:textId="77777777" w:rsidR="00C42BAA" w:rsidRPr="00F87A01" w:rsidRDefault="00C42BAA" w:rsidP="00193356">
            <w:pPr>
              <w:spacing w:after="0" w:line="240" w:lineRule="auto"/>
              <w:rPr>
                <w:rFonts w:cstheme="minorHAnsi"/>
                <w:color w:val="000000"/>
                <w:sz w:val="16"/>
                <w:szCs w:val="16"/>
              </w:rPr>
            </w:pPr>
          </w:p>
        </w:tc>
        <w:tc>
          <w:tcPr>
            <w:tcW w:w="691" w:type="dxa"/>
            <w:tcBorders>
              <w:top w:val="single" w:sz="4" w:space="0" w:color="auto"/>
              <w:left w:val="single" w:sz="4" w:space="0" w:color="auto"/>
              <w:bottom w:val="single" w:sz="4" w:space="0" w:color="auto"/>
              <w:right w:val="single" w:sz="4" w:space="0" w:color="auto"/>
            </w:tcBorders>
          </w:tcPr>
          <w:p w14:paraId="01EDBB1E" w14:textId="77777777" w:rsidR="00C42BAA" w:rsidRPr="00F87A01" w:rsidRDefault="00C42BAA" w:rsidP="00193356">
            <w:pPr>
              <w:spacing w:after="0" w:line="240" w:lineRule="auto"/>
              <w:rPr>
                <w:rFonts w:cstheme="minorHAnsi"/>
                <w:color w:val="000000"/>
                <w:sz w:val="16"/>
                <w:szCs w:val="16"/>
              </w:rPr>
            </w:pPr>
          </w:p>
        </w:tc>
      </w:tr>
      <w:tr w:rsidR="00C42BAA" w:rsidRPr="00F87A01" w14:paraId="362E4365"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C4B74D" w14:textId="77777777" w:rsidR="00C42BAA" w:rsidRPr="00F87A01" w:rsidRDefault="00C42BAA" w:rsidP="00193356">
            <w:pPr>
              <w:spacing w:after="0" w:line="240" w:lineRule="auto"/>
              <w:rPr>
                <w:rFonts w:cstheme="minorHAnsi"/>
                <w:color w:val="000000"/>
                <w:sz w:val="16"/>
                <w:szCs w:val="16"/>
              </w:rPr>
            </w:pPr>
          </w:p>
        </w:tc>
        <w:tc>
          <w:tcPr>
            <w:tcW w:w="686" w:type="dxa"/>
            <w:tcBorders>
              <w:top w:val="single" w:sz="4" w:space="0" w:color="auto"/>
              <w:left w:val="single" w:sz="4" w:space="0" w:color="auto"/>
              <w:bottom w:val="single" w:sz="4" w:space="0" w:color="auto"/>
              <w:right w:val="single" w:sz="4" w:space="0" w:color="auto"/>
            </w:tcBorders>
            <w:vAlign w:val="bottom"/>
          </w:tcPr>
          <w:p w14:paraId="14B8B00F"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46F3F0"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Capital</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08F26A" w14:textId="77777777" w:rsidR="00C42BAA" w:rsidRPr="00F87A01" w:rsidRDefault="00C42BAA" w:rsidP="00193356">
            <w:pPr>
              <w:spacing w:after="0" w:line="240" w:lineRule="auto"/>
              <w:jc w:val="right"/>
              <w:rPr>
                <w:rFonts w:cstheme="minorHAnsi"/>
                <w:color w:val="000000"/>
                <w:sz w:val="16"/>
                <w:szCs w:val="16"/>
              </w:rP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489724" w14:textId="77777777" w:rsidR="00C42BAA" w:rsidRPr="00F87A01" w:rsidRDefault="00C42BAA" w:rsidP="00193356">
            <w:pPr>
              <w:spacing w:after="0" w:line="240" w:lineRule="auto"/>
              <w:jc w:val="right"/>
              <w:rPr>
                <w:rFonts w:cstheme="minorHAnsi"/>
                <w:color w:val="000000"/>
                <w:sz w:val="16"/>
                <w:szCs w:val="16"/>
              </w:rPr>
            </w:pPr>
          </w:p>
        </w:tc>
        <w:tc>
          <w:tcPr>
            <w:tcW w:w="721" w:type="dxa"/>
            <w:tcBorders>
              <w:top w:val="single" w:sz="4" w:space="0" w:color="auto"/>
              <w:left w:val="single" w:sz="4" w:space="0" w:color="auto"/>
              <w:bottom w:val="single" w:sz="4" w:space="0" w:color="auto"/>
              <w:right w:val="single" w:sz="4" w:space="0" w:color="auto"/>
            </w:tcBorders>
          </w:tcPr>
          <w:p w14:paraId="06DAF043" w14:textId="77777777" w:rsidR="00C42BAA" w:rsidRPr="00F87A01" w:rsidRDefault="00C42BAA" w:rsidP="00193356">
            <w:pPr>
              <w:spacing w:after="0" w:line="240" w:lineRule="auto"/>
              <w:rPr>
                <w:rFonts w:cstheme="minorHAnsi"/>
                <w:color w:val="000000"/>
                <w:sz w:val="16"/>
                <w:szCs w:val="16"/>
              </w:rPr>
            </w:pPr>
          </w:p>
        </w:tc>
        <w:tc>
          <w:tcPr>
            <w:tcW w:w="585" w:type="dxa"/>
            <w:tcBorders>
              <w:top w:val="single" w:sz="4" w:space="0" w:color="auto"/>
              <w:left w:val="single" w:sz="4" w:space="0" w:color="auto"/>
              <w:bottom w:val="single" w:sz="4" w:space="0" w:color="auto"/>
              <w:right w:val="single" w:sz="4" w:space="0" w:color="auto"/>
            </w:tcBorders>
          </w:tcPr>
          <w:p w14:paraId="183FE5F3" w14:textId="77777777" w:rsidR="00C42BAA" w:rsidRPr="00F87A01" w:rsidRDefault="00C42BAA" w:rsidP="00193356">
            <w:pPr>
              <w:spacing w:after="0" w:line="240" w:lineRule="auto"/>
              <w:rPr>
                <w:rFonts w:cstheme="minorHAnsi"/>
                <w:color w:val="000000"/>
                <w:sz w:val="16"/>
                <w:szCs w:val="16"/>
              </w:rPr>
            </w:pPr>
          </w:p>
        </w:tc>
        <w:tc>
          <w:tcPr>
            <w:tcW w:w="923" w:type="dxa"/>
            <w:tcBorders>
              <w:top w:val="single" w:sz="4" w:space="0" w:color="auto"/>
              <w:left w:val="single" w:sz="4" w:space="0" w:color="auto"/>
              <w:bottom w:val="single" w:sz="4" w:space="0" w:color="auto"/>
              <w:right w:val="single" w:sz="4" w:space="0" w:color="auto"/>
            </w:tcBorders>
          </w:tcPr>
          <w:p w14:paraId="66656A2D" w14:textId="77777777" w:rsidR="00C42BAA" w:rsidRPr="00F87A01" w:rsidRDefault="00C42BAA" w:rsidP="00193356">
            <w:pPr>
              <w:spacing w:after="0" w:line="240" w:lineRule="auto"/>
              <w:rPr>
                <w:rFonts w:cstheme="minorHAnsi"/>
                <w:color w:val="000000"/>
                <w:sz w:val="16"/>
                <w:szCs w:val="16"/>
              </w:rPr>
            </w:pPr>
          </w:p>
        </w:tc>
        <w:tc>
          <w:tcPr>
            <w:tcW w:w="691" w:type="dxa"/>
            <w:tcBorders>
              <w:top w:val="single" w:sz="4" w:space="0" w:color="auto"/>
              <w:left w:val="single" w:sz="4" w:space="0" w:color="auto"/>
              <w:bottom w:val="single" w:sz="4" w:space="0" w:color="auto"/>
              <w:right w:val="single" w:sz="4" w:space="0" w:color="auto"/>
            </w:tcBorders>
          </w:tcPr>
          <w:p w14:paraId="5BA72473" w14:textId="77777777" w:rsidR="00C42BAA" w:rsidRPr="00F87A01" w:rsidRDefault="00C42BAA" w:rsidP="00193356">
            <w:pPr>
              <w:spacing w:after="0" w:line="240" w:lineRule="auto"/>
              <w:rPr>
                <w:rFonts w:cstheme="minorHAnsi"/>
                <w:color w:val="000000"/>
                <w:sz w:val="16"/>
                <w:szCs w:val="16"/>
              </w:rPr>
            </w:pPr>
          </w:p>
        </w:tc>
      </w:tr>
      <w:tr w:rsidR="00C42BAA" w:rsidRPr="00F87A01" w14:paraId="3BE2F0C1"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DC3795" w14:textId="77777777" w:rsidR="00C42BAA" w:rsidRPr="00F87A01" w:rsidRDefault="00C42BAA" w:rsidP="00193356">
            <w:pPr>
              <w:spacing w:after="0" w:line="240" w:lineRule="auto"/>
              <w:rPr>
                <w:rFonts w:cstheme="minorHAnsi"/>
                <w:color w:val="000000"/>
                <w:sz w:val="16"/>
                <w:szCs w:val="16"/>
              </w:rPr>
            </w:pPr>
          </w:p>
        </w:tc>
        <w:tc>
          <w:tcPr>
            <w:tcW w:w="686" w:type="dxa"/>
            <w:tcBorders>
              <w:top w:val="single" w:sz="4" w:space="0" w:color="auto"/>
              <w:left w:val="single" w:sz="4" w:space="0" w:color="auto"/>
              <w:bottom w:val="single" w:sz="4" w:space="0" w:color="auto"/>
              <w:right w:val="single" w:sz="4" w:space="0" w:color="auto"/>
            </w:tcBorders>
            <w:vAlign w:val="bottom"/>
          </w:tcPr>
          <w:p w14:paraId="464D2A51"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5D4171"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Travel</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A441A0" w14:textId="77777777" w:rsidR="00C42BAA" w:rsidRPr="00F87A01" w:rsidRDefault="00C42BAA" w:rsidP="00193356">
            <w:pPr>
              <w:spacing w:after="0" w:line="240" w:lineRule="auto"/>
              <w:jc w:val="right"/>
              <w:rPr>
                <w:rFonts w:cstheme="minorHAnsi"/>
                <w:color w:val="000000"/>
                <w:sz w:val="16"/>
                <w:szCs w:val="16"/>
              </w:rP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766C19" w14:textId="77777777" w:rsidR="00C42BAA" w:rsidRPr="00F87A01" w:rsidRDefault="00C42BAA" w:rsidP="00193356">
            <w:pPr>
              <w:spacing w:after="0" w:line="240" w:lineRule="auto"/>
              <w:jc w:val="right"/>
              <w:rPr>
                <w:rFonts w:cstheme="minorHAnsi"/>
                <w:color w:val="000000"/>
                <w:sz w:val="16"/>
                <w:szCs w:val="16"/>
              </w:rPr>
            </w:pPr>
          </w:p>
        </w:tc>
        <w:tc>
          <w:tcPr>
            <w:tcW w:w="721" w:type="dxa"/>
            <w:tcBorders>
              <w:top w:val="single" w:sz="4" w:space="0" w:color="auto"/>
              <w:left w:val="single" w:sz="4" w:space="0" w:color="auto"/>
              <w:bottom w:val="single" w:sz="4" w:space="0" w:color="auto"/>
              <w:right w:val="single" w:sz="4" w:space="0" w:color="auto"/>
            </w:tcBorders>
          </w:tcPr>
          <w:p w14:paraId="631DADCF" w14:textId="77777777" w:rsidR="00C42BAA" w:rsidRPr="00F87A01" w:rsidRDefault="00C42BAA" w:rsidP="00193356">
            <w:pPr>
              <w:spacing w:after="0" w:line="240" w:lineRule="auto"/>
              <w:rPr>
                <w:rFonts w:cstheme="minorHAnsi"/>
                <w:color w:val="000000"/>
                <w:sz w:val="16"/>
                <w:szCs w:val="16"/>
              </w:rPr>
            </w:pPr>
          </w:p>
        </w:tc>
        <w:tc>
          <w:tcPr>
            <w:tcW w:w="585" w:type="dxa"/>
            <w:tcBorders>
              <w:top w:val="single" w:sz="4" w:space="0" w:color="auto"/>
              <w:left w:val="single" w:sz="4" w:space="0" w:color="auto"/>
              <w:bottom w:val="single" w:sz="4" w:space="0" w:color="auto"/>
              <w:right w:val="single" w:sz="4" w:space="0" w:color="auto"/>
            </w:tcBorders>
          </w:tcPr>
          <w:p w14:paraId="04A1B6EB" w14:textId="77777777" w:rsidR="00C42BAA" w:rsidRPr="00F87A01" w:rsidRDefault="00C42BAA" w:rsidP="00193356">
            <w:pPr>
              <w:spacing w:after="0" w:line="240" w:lineRule="auto"/>
              <w:rPr>
                <w:rFonts w:cstheme="minorHAnsi"/>
                <w:color w:val="000000"/>
                <w:sz w:val="16"/>
                <w:szCs w:val="16"/>
              </w:rPr>
            </w:pPr>
          </w:p>
        </w:tc>
        <w:tc>
          <w:tcPr>
            <w:tcW w:w="923" w:type="dxa"/>
            <w:tcBorders>
              <w:top w:val="single" w:sz="4" w:space="0" w:color="auto"/>
              <w:left w:val="single" w:sz="4" w:space="0" w:color="auto"/>
              <w:bottom w:val="single" w:sz="4" w:space="0" w:color="auto"/>
              <w:right w:val="single" w:sz="4" w:space="0" w:color="auto"/>
            </w:tcBorders>
          </w:tcPr>
          <w:p w14:paraId="4AF30B3F" w14:textId="77777777" w:rsidR="00C42BAA" w:rsidRPr="00F87A01" w:rsidRDefault="00C42BAA" w:rsidP="00193356">
            <w:pPr>
              <w:spacing w:after="0" w:line="240" w:lineRule="auto"/>
              <w:rPr>
                <w:rFonts w:cstheme="minorHAnsi"/>
                <w:color w:val="000000"/>
                <w:sz w:val="16"/>
                <w:szCs w:val="16"/>
              </w:rPr>
            </w:pPr>
          </w:p>
        </w:tc>
        <w:tc>
          <w:tcPr>
            <w:tcW w:w="691" w:type="dxa"/>
            <w:tcBorders>
              <w:top w:val="single" w:sz="4" w:space="0" w:color="auto"/>
              <w:left w:val="single" w:sz="4" w:space="0" w:color="auto"/>
              <w:bottom w:val="single" w:sz="4" w:space="0" w:color="auto"/>
              <w:right w:val="single" w:sz="4" w:space="0" w:color="auto"/>
            </w:tcBorders>
          </w:tcPr>
          <w:p w14:paraId="69033A5D" w14:textId="77777777" w:rsidR="00C42BAA" w:rsidRPr="00F87A01" w:rsidRDefault="00C42BAA" w:rsidP="00193356">
            <w:pPr>
              <w:spacing w:after="0" w:line="240" w:lineRule="auto"/>
              <w:rPr>
                <w:rFonts w:cstheme="minorHAnsi"/>
                <w:color w:val="000000"/>
                <w:sz w:val="16"/>
                <w:szCs w:val="16"/>
              </w:rPr>
            </w:pPr>
          </w:p>
        </w:tc>
      </w:tr>
      <w:tr w:rsidR="00C42BAA" w:rsidRPr="00F87A01" w14:paraId="38B84B32"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3AF655" w14:textId="77777777" w:rsidR="00C42BAA" w:rsidRPr="00F87A01" w:rsidRDefault="00C42BAA" w:rsidP="00193356">
            <w:pPr>
              <w:spacing w:after="0" w:line="240" w:lineRule="auto"/>
              <w:rPr>
                <w:rFonts w:cstheme="minorHAnsi"/>
                <w:color w:val="000000"/>
                <w:sz w:val="16"/>
                <w:szCs w:val="16"/>
              </w:rPr>
            </w:pPr>
          </w:p>
        </w:tc>
        <w:tc>
          <w:tcPr>
            <w:tcW w:w="686" w:type="dxa"/>
            <w:tcBorders>
              <w:top w:val="single" w:sz="4" w:space="0" w:color="auto"/>
              <w:left w:val="single" w:sz="4" w:space="0" w:color="auto"/>
              <w:bottom w:val="single" w:sz="4" w:space="0" w:color="auto"/>
              <w:right w:val="single" w:sz="4" w:space="0" w:color="auto"/>
            </w:tcBorders>
            <w:vAlign w:val="bottom"/>
          </w:tcPr>
          <w:p w14:paraId="4D08C2AA"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20DEE7"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Overhead</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143A61" w14:textId="77777777" w:rsidR="00C42BAA" w:rsidRPr="00F87A01" w:rsidRDefault="00C42BAA" w:rsidP="00193356">
            <w:pPr>
              <w:spacing w:after="0" w:line="240" w:lineRule="auto"/>
              <w:jc w:val="right"/>
              <w:rPr>
                <w:rFonts w:cstheme="minorHAnsi"/>
                <w:color w:val="000000"/>
                <w:sz w:val="16"/>
                <w:szCs w:val="16"/>
              </w:rP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107BC0" w14:textId="77777777" w:rsidR="00C42BAA" w:rsidRPr="00F87A01" w:rsidRDefault="00C42BAA" w:rsidP="00193356">
            <w:pPr>
              <w:spacing w:after="0" w:line="240" w:lineRule="auto"/>
              <w:jc w:val="right"/>
              <w:rPr>
                <w:rFonts w:cstheme="minorHAnsi"/>
                <w:color w:val="000000"/>
                <w:sz w:val="16"/>
                <w:szCs w:val="16"/>
              </w:rPr>
            </w:pPr>
          </w:p>
        </w:tc>
        <w:tc>
          <w:tcPr>
            <w:tcW w:w="721" w:type="dxa"/>
            <w:tcBorders>
              <w:top w:val="single" w:sz="4" w:space="0" w:color="auto"/>
              <w:left w:val="single" w:sz="4" w:space="0" w:color="auto"/>
              <w:bottom w:val="single" w:sz="4" w:space="0" w:color="auto"/>
              <w:right w:val="single" w:sz="4" w:space="0" w:color="auto"/>
            </w:tcBorders>
          </w:tcPr>
          <w:p w14:paraId="0668266E"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4675</w:t>
            </w:r>
          </w:p>
        </w:tc>
        <w:tc>
          <w:tcPr>
            <w:tcW w:w="585" w:type="dxa"/>
            <w:tcBorders>
              <w:top w:val="single" w:sz="4" w:space="0" w:color="auto"/>
              <w:left w:val="single" w:sz="4" w:space="0" w:color="auto"/>
              <w:bottom w:val="single" w:sz="4" w:space="0" w:color="auto"/>
              <w:right w:val="single" w:sz="4" w:space="0" w:color="auto"/>
            </w:tcBorders>
          </w:tcPr>
          <w:p w14:paraId="64970DD8" w14:textId="77777777" w:rsidR="00C42BAA" w:rsidRPr="00F87A01" w:rsidRDefault="00C42BAA" w:rsidP="00193356">
            <w:pPr>
              <w:spacing w:after="0" w:line="240" w:lineRule="auto"/>
              <w:rPr>
                <w:rFonts w:cstheme="minorHAnsi"/>
                <w:color w:val="000000"/>
                <w:sz w:val="16"/>
                <w:szCs w:val="16"/>
              </w:rPr>
            </w:pPr>
          </w:p>
        </w:tc>
        <w:tc>
          <w:tcPr>
            <w:tcW w:w="923" w:type="dxa"/>
            <w:tcBorders>
              <w:top w:val="single" w:sz="4" w:space="0" w:color="auto"/>
              <w:left w:val="single" w:sz="4" w:space="0" w:color="auto"/>
              <w:bottom w:val="single" w:sz="4" w:space="0" w:color="auto"/>
              <w:right w:val="single" w:sz="4" w:space="0" w:color="auto"/>
            </w:tcBorders>
          </w:tcPr>
          <w:p w14:paraId="11FB070A" w14:textId="77777777" w:rsidR="00C42BAA" w:rsidRPr="00F87A01" w:rsidRDefault="00C42BAA" w:rsidP="00193356">
            <w:pPr>
              <w:spacing w:after="0" w:line="240" w:lineRule="auto"/>
              <w:rPr>
                <w:rFonts w:cstheme="minorHAnsi"/>
                <w:color w:val="000000"/>
                <w:sz w:val="16"/>
                <w:szCs w:val="16"/>
              </w:rPr>
            </w:pPr>
          </w:p>
        </w:tc>
        <w:tc>
          <w:tcPr>
            <w:tcW w:w="691" w:type="dxa"/>
            <w:tcBorders>
              <w:top w:val="single" w:sz="4" w:space="0" w:color="auto"/>
              <w:left w:val="single" w:sz="4" w:space="0" w:color="auto"/>
              <w:bottom w:val="single" w:sz="4" w:space="0" w:color="auto"/>
              <w:right w:val="single" w:sz="4" w:space="0" w:color="auto"/>
            </w:tcBorders>
          </w:tcPr>
          <w:p w14:paraId="6649CFDD" w14:textId="77777777" w:rsidR="00C42BAA" w:rsidRPr="00F87A01" w:rsidRDefault="00C42BAA" w:rsidP="00193356">
            <w:pPr>
              <w:spacing w:after="0" w:line="240" w:lineRule="auto"/>
              <w:rPr>
                <w:rFonts w:cstheme="minorHAnsi"/>
                <w:color w:val="000000"/>
                <w:sz w:val="16"/>
                <w:szCs w:val="16"/>
              </w:rPr>
            </w:pPr>
          </w:p>
        </w:tc>
      </w:tr>
      <w:tr w:rsidR="00C42BAA" w:rsidRPr="00F87A01" w14:paraId="3B132647"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2984F3" w14:textId="77777777" w:rsidR="00C42BAA" w:rsidRPr="00F87A01" w:rsidRDefault="00C42BAA" w:rsidP="00193356">
            <w:pPr>
              <w:spacing w:after="0" w:line="240" w:lineRule="auto"/>
              <w:rPr>
                <w:rFonts w:cstheme="minorHAnsi"/>
                <w:color w:val="000000"/>
                <w:sz w:val="16"/>
                <w:szCs w:val="16"/>
              </w:rPr>
            </w:pPr>
          </w:p>
        </w:tc>
        <w:tc>
          <w:tcPr>
            <w:tcW w:w="686" w:type="dxa"/>
            <w:tcBorders>
              <w:top w:val="single" w:sz="4" w:space="0" w:color="auto"/>
              <w:left w:val="single" w:sz="4" w:space="0" w:color="auto"/>
              <w:bottom w:val="single" w:sz="4" w:space="0" w:color="auto"/>
              <w:right w:val="single" w:sz="4" w:space="0" w:color="auto"/>
            </w:tcBorders>
            <w:vAlign w:val="bottom"/>
          </w:tcPr>
          <w:p w14:paraId="00DE1235"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6D2A02"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Total</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F175C2" w14:textId="77777777" w:rsidR="00C42BAA" w:rsidRPr="00F87A01" w:rsidRDefault="00C42BAA" w:rsidP="00193356">
            <w:pPr>
              <w:spacing w:after="0" w:line="240" w:lineRule="auto"/>
              <w:jc w:val="right"/>
              <w:rPr>
                <w:rFonts w:cstheme="minorHAnsi"/>
                <w:color w:val="000000"/>
                <w:sz w:val="16"/>
                <w:szCs w:val="16"/>
              </w:rP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3F490E" w14:textId="77777777" w:rsidR="00C42BAA" w:rsidRPr="00F87A01" w:rsidRDefault="00C42BAA" w:rsidP="00193356">
            <w:pPr>
              <w:spacing w:after="0" w:line="240" w:lineRule="auto"/>
              <w:jc w:val="right"/>
              <w:rPr>
                <w:rFonts w:cstheme="minorHAnsi"/>
                <w:color w:val="000000"/>
                <w:sz w:val="16"/>
                <w:szCs w:val="16"/>
              </w:rPr>
            </w:pPr>
          </w:p>
        </w:tc>
        <w:tc>
          <w:tcPr>
            <w:tcW w:w="721" w:type="dxa"/>
            <w:tcBorders>
              <w:top w:val="single" w:sz="4" w:space="0" w:color="auto"/>
              <w:left w:val="single" w:sz="4" w:space="0" w:color="auto"/>
              <w:bottom w:val="single" w:sz="4" w:space="0" w:color="auto"/>
              <w:right w:val="single" w:sz="4" w:space="0" w:color="auto"/>
            </w:tcBorders>
          </w:tcPr>
          <w:p w14:paraId="08E24CB2"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29675</w:t>
            </w:r>
          </w:p>
        </w:tc>
        <w:tc>
          <w:tcPr>
            <w:tcW w:w="585" w:type="dxa"/>
            <w:tcBorders>
              <w:top w:val="single" w:sz="4" w:space="0" w:color="auto"/>
              <w:left w:val="single" w:sz="4" w:space="0" w:color="auto"/>
              <w:bottom w:val="single" w:sz="4" w:space="0" w:color="auto"/>
              <w:right w:val="single" w:sz="4" w:space="0" w:color="auto"/>
            </w:tcBorders>
          </w:tcPr>
          <w:p w14:paraId="6CA4FB63" w14:textId="77777777" w:rsidR="00C42BAA" w:rsidRPr="00F87A01" w:rsidRDefault="00C42BAA" w:rsidP="00193356">
            <w:pPr>
              <w:spacing w:after="0" w:line="240" w:lineRule="auto"/>
              <w:rPr>
                <w:rFonts w:cstheme="minorHAnsi"/>
                <w:color w:val="000000"/>
                <w:sz w:val="16"/>
                <w:szCs w:val="16"/>
              </w:rPr>
            </w:pPr>
          </w:p>
        </w:tc>
        <w:tc>
          <w:tcPr>
            <w:tcW w:w="923" w:type="dxa"/>
            <w:tcBorders>
              <w:top w:val="single" w:sz="4" w:space="0" w:color="auto"/>
              <w:left w:val="single" w:sz="4" w:space="0" w:color="auto"/>
              <w:bottom w:val="single" w:sz="4" w:space="0" w:color="auto"/>
              <w:right w:val="single" w:sz="4" w:space="0" w:color="auto"/>
            </w:tcBorders>
          </w:tcPr>
          <w:p w14:paraId="104D040C" w14:textId="77777777" w:rsidR="00C42BAA" w:rsidRPr="00F87A01" w:rsidRDefault="00C42BAA" w:rsidP="00193356">
            <w:pPr>
              <w:spacing w:after="0" w:line="240" w:lineRule="auto"/>
              <w:rPr>
                <w:rFonts w:cstheme="minorHAnsi"/>
                <w:color w:val="000000"/>
                <w:sz w:val="16"/>
                <w:szCs w:val="16"/>
              </w:rPr>
            </w:pPr>
          </w:p>
        </w:tc>
        <w:tc>
          <w:tcPr>
            <w:tcW w:w="691" w:type="dxa"/>
            <w:tcBorders>
              <w:top w:val="single" w:sz="4" w:space="0" w:color="auto"/>
              <w:left w:val="single" w:sz="4" w:space="0" w:color="auto"/>
              <w:bottom w:val="single" w:sz="4" w:space="0" w:color="auto"/>
              <w:right w:val="single" w:sz="4" w:space="0" w:color="auto"/>
            </w:tcBorders>
          </w:tcPr>
          <w:p w14:paraId="75A0F63B" w14:textId="77777777" w:rsidR="00C42BAA" w:rsidRPr="00F87A01" w:rsidRDefault="00C42BAA" w:rsidP="00193356">
            <w:pPr>
              <w:spacing w:after="0" w:line="240" w:lineRule="auto"/>
              <w:rPr>
                <w:rFonts w:cstheme="minorHAnsi"/>
                <w:color w:val="000000"/>
                <w:sz w:val="16"/>
                <w:szCs w:val="16"/>
              </w:rPr>
            </w:pPr>
          </w:p>
        </w:tc>
      </w:tr>
      <w:tr w:rsidR="00C42BAA" w:rsidRPr="00F87A01" w14:paraId="14CF5663"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B03A8C"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Outcome 4/Output 3/Activity 1</w:t>
            </w:r>
          </w:p>
        </w:tc>
        <w:tc>
          <w:tcPr>
            <w:tcW w:w="686" w:type="dxa"/>
            <w:tcBorders>
              <w:top w:val="single" w:sz="4" w:space="0" w:color="auto"/>
              <w:left w:val="single" w:sz="4" w:space="0" w:color="auto"/>
              <w:bottom w:val="single" w:sz="4" w:space="0" w:color="auto"/>
              <w:right w:val="single" w:sz="4" w:space="0" w:color="auto"/>
            </w:tcBorders>
            <w:vAlign w:val="bottom"/>
          </w:tcPr>
          <w:p w14:paraId="4BC2F502"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1.1</w:t>
            </w: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3E3A00"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Personnel</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43D789" w14:textId="77777777" w:rsidR="00C42BAA" w:rsidRPr="00F87A01" w:rsidRDefault="00C42BAA" w:rsidP="00193356">
            <w:pPr>
              <w:spacing w:after="0" w:line="240" w:lineRule="auto"/>
              <w:jc w:val="right"/>
              <w:rPr>
                <w:rFonts w:cstheme="minorHAnsi"/>
                <w:color w:val="000000"/>
                <w:sz w:val="16"/>
                <w:szCs w:val="16"/>
              </w:rP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B06BD4" w14:textId="77777777" w:rsidR="00C42BAA" w:rsidRPr="00F87A01" w:rsidRDefault="00C42BAA" w:rsidP="00193356">
            <w:pPr>
              <w:spacing w:after="0" w:line="240" w:lineRule="auto"/>
              <w:jc w:val="right"/>
              <w:rPr>
                <w:rFonts w:cstheme="minorHAnsi"/>
                <w:color w:val="000000"/>
                <w:sz w:val="16"/>
                <w:szCs w:val="16"/>
              </w:rPr>
            </w:pPr>
          </w:p>
        </w:tc>
        <w:tc>
          <w:tcPr>
            <w:tcW w:w="721" w:type="dxa"/>
            <w:tcBorders>
              <w:top w:val="single" w:sz="4" w:space="0" w:color="auto"/>
              <w:left w:val="single" w:sz="4" w:space="0" w:color="auto"/>
              <w:bottom w:val="single" w:sz="4" w:space="0" w:color="auto"/>
              <w:right w:val="single" w:sz="4" w:space="0" w:color="auto"/>
            </w:tcBorders>
          </w:tcPr>
          <w:p w14:paraId="4F255B50" w14:textId="77777777" w:rsidR="00C42BAA" w:rsidRPr="00F87A01" w:rsidRDefault="00C42BAA" w:rsidP="00193356">
            <w:pPr>
              <w:spacing w:after="0" w:line="240" w:lineRule="auto"/>
              <w:rPr>
                <w:rFonts w:cstheme="minorHAnsi"/>
                <w:color w:val="000000"/>
                <w:sz w:val="16"/>
                <w:szCs w:val="16"/>
              </w:rPr>
            </w:pPr>
          </w:p>
        </w:tc>
        <w:tc>
          <w:tcPr>
            <w:tcW w:w="585" w:type="dxa"/>
            <w:tcBorders>
              <w:top w:val="single" w:sz="4" w:space="0" w:color="auto"/>
              <w:left w:val="single" w:sz="4" w:space="0" w:color="auto"/>
              <w:bottom w:val="single" w:sz="4" w:space="0" w:color="auto"/>
              <w:right w:val="single" w:sz="4" w:space="0" w:color="auto"/>
            </w:tcBorders>
          </w:tcPr>
          <w:p w14:paraId="672CE7D9" w14:textId="77777777" w:rsidR="00C42BAA" w:rsidRPr="00F87A01" w:rsidRDefault="00C42BAA" w:rsidP="00193356">
            <w:pPr>
              <w:spacing w:after="0" w:line="240" w:lineRule="auto"/>
              <w:rPr>
                <w:rFonts w:cstheme="minorHAnsi"/>
                <w:color w:val="000000"/>
                <w:sz w:val="16"/>
                <w:szCs w:val="16"/>
              </w:rPr>
            </w:pPr>
          </w:p>
        </w:tc>
        <w:tc>
          <w:tcPr>
            <w:tcW w:w="923" w:type="dxa"/>
            <w:tcBorders>
              <w:top w:val="single" w:sz="4" w:space="0" w:color="auto"/>
              <w:left w:val="single" w:sz="4" w:space="0" w:color="auto"/>
              <w:bottom w:val="single" w:sz="4" w:space="0" w:color="auto"/>
              <w:right w:val="single" w:sz="4" w:space="0" w:color="auto"/>
            </w:tcBorders>
          </w:tcPr>
          <w:p w14:paraId="40C75D3A" w14:textId="77777777" w:rsidR="00C42BAA" w:rsidRPr="00F87A01" w:rsidRDefault="00C42BAA" w:rsidP="00193356">
            <w:pPr>
              <w:spacing w:after="0" w:line="240" w:lineRule="auto"/>
              <w:rPr>
                <w:rFonts w:cstheme="minorHAnsi"/>
                <w:color w:val="000000"/>
                <w:sz w:val="16"/>
                <w:szCs w:val="16"/>
              </w:rPr>
            </w:pPr>
          </w:p>
        </w:tc>
        <w:tc>
          <w:tcPr>
            <w:tcW w:w="691" w:type="dxa"/>
            <w:tcBorders>
              <w:top w:val="single" w:sz="4" w:space="0" w:color="auto"/>
              <w:left w:val="single" w:sz="4" w:space="0" w:color="auto"/>
              <w:bottom w:val="single" w:sz="4" w:space="0" w:color="auto"/>
              <w:right w:val="single" w:sz="4" w:space="0" w:color="auto"/>
            </w:tcBorders>
          </w:tcPr>
          <w:p w14:paraId="3B505B67" w14:textId="77777777" w:rsidR="00C42BAA" w:rsidRPr="00F87A01" w:rsidRDefault="00C42BAA" w:rsidP="00193356">
            <w:pPr>
              <w:spacing w:after="0" w:line="240" w:lineRule="auto"/>
              <w:rPr>
                <w:rFonts w:cstheme="minorHAnsi"/>
                <w:color w:val="000000"/>
                <w:sz w:val="16"/>
                <w:szCs w:val="16"/>
              </w:rPr>
            </w:pPr>
          </w:p>
        </w:tc>
      </w:tr>
      <w:tr w:rsidR="00C42BAA" w:rsidRPr="00F87A01" w14:paraId="77A172C0"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31D0E1" w14:textId="77777777" w:rsidR="00C42BAA" w:rsidRPr="00F87A01" w:rsidRDefault="00C42BAA" w:rsidP="00193356">
            <w:pPr>
              <w:spacing w:after="0" w:line="240" w:lineRule="auto"/>
              <w:rPr>
                <w:rFonts w:cstheme="minorHAnsi"/>
                <w:color w:val="000000"/>
                <w:sz w:val="16"/>
                <w:szCs w:val="16"/>
              </w:rPr>
            </w:pPr>
          </w:p>
        </w:tc>
        <w:tc>
          <w:tcPr>
            <w:tcW w:w="686" w:type="dxa"/>
            <w:tcBorders>
              <w:top w:val="single" w:sz="4" w:space="0" w:color="auto"/>
              <w:left w:val="single" w:sz="4" w:space="0" w:color="auto"/>
              <w:bottom w:val="single" w:sz="4" w:space="0" w:color="auto"/>
              <w:right w:val="single" w:sz="4" w:space="0" w:color="auto"/>
            </w:tcBorders>
            <w:vAlign w:val="bottom"/>
          </w:tcPr>
          <w:p w14:paraId="1F273B6E"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1FAFD2"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Services</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A8E25B" w14:textId="77777777" w:rsidR="00C42BAA" w:rsidRPr="00F87A01" w:rsidRDefault="00C42BAA" w:rsidP="00193356">
            <w:pPr>
              <w:spacing w:after="0" w:line="240" w:lineRule="auto"/>
              <w:jc w:val="right"/>
              <w:rPr>
                <w:rFonts w:cstheme="minorHAnsi"/>
                <w:color w:val="000000"/>
                <w:sz w:val="16"/>
                <w:szCs w:val="16"/>
              </w:rP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009973" w14:textId="77777777" w:rsidR="00C42BAA" w:rsidRPr="00F87A01" w:rsidRDefault="00C42BAA" w:rsidP="00193356">
            <w:pPr>
              <w:spacing w:after="0" w:line="240" w:lineRule="auto"/>
              <w:jc w:val="right"/>
              <w:rPr>
                <w:rFonts w:cstheme="minorHAnsi"/>
                <w:color w:val="000000"/>
                <w:sz w:val="16"/>
                <w:szCs w:val="16"/>
              </w:rPr>
            </w:pPr>
          </w:p>
        </w:tc>
        <w:tc>
          <w:tcPr>
            <w:tcW w:w="721" w:type="dxa"/>
            <w:tcBorders>
              <w:top w:val="single" w:sz="4" w:space="0" w:color="auto"/>
              <w:left w:val="single" w:sz="4" w:space="0" w:color="auto"/>
              <w:bottom w:val="single" w:sz="4" w:space="0" w:color="auto"/>
              <w:right w:val="single" w:sz="4" w:space="0" w:color="auto"/>
            </w:tcBorders>
          </w:tcPr>
          <w:p w14:paraId="190B82D5" w14:textId="77777777" w:rsidR="00C42BAA" w:rsidRPr="00F87A01" w:rsidRDefault="00C42BAA" w:rsidP="00193356">
            <w:pPr>
              <w:spacing w:after="0" w:line="240" w:lineRule="auto"/>
              <w:rPr>
                <w:rFonts w:cstheme="minorHAnsi"/>
                <w:color w:val="000000"/>
                <w:sz w:val="16"/>
                <w:szCs w:val="16"/>
              </w:rPr>
            </w:pPr>
          </w:p>
        </w:tc>
        <w:tc>
          <w:tcPr>
            <w:tcW w:w="585" w:type="dxa"/>
            <w:tcBorders>
              <w:top w:val="single" w:sz="4" w:space="0" w:color="auto"/>
              <w:left w:val="single" w:sz="4" w:space="0" w:color="auto"/>
              <w:bottom w:val="single" w:sz="4" w:space="0" w:color="auto"/>
              <w:right w:val="single" w:sz="4" w:space="0" w:color="auto"/>
            </w:tcBorders>
          </w:tcPr>
          <w:p w14:paraId="69A6E5BD" w14:textId="77777777" w:rsidR="00C42BAA" w:rsidRPr="00F87A01" w:rsidRDefault="00C42BAA" w:rsidP="00193356">
            <w:pPr>
              <w:spacing w:after="0" w:line="240" w:lineRule="auto"/>
              <w:rPr>
                <w:rFonts w:cstheme="minorHAnsi"/>
                <w:color w:val="000000"/>
                <w:sz w:val="16"/>
                <w:szCs w:val="16"/>
              </w:rPr>
            </w:pPr>
          </w:p>
        </w:tc>
        <w:tc>
          <w:tcPr>
            <w:tcW w:w="923" w:type="dxa"/>
            <w:tcBorders>
              <w:top w:val="single" w:sz="4" w:space="0" w:color="auto"/>
              <w:left w:val="single" w:sz="4" w:space="0" w:color="auto"/>
              <w:bottom w:val="single" w:sz="4" w:space="0" w:color="auto"/>
              <w:right w:val="single" w:sz="4" w:space="0" w:color="auto"/>
            </w:tcBorders>
          </w:tcPr>
          <w:p w14:paraId="42C884FD" w14:textId="77777777" w:rsidR="00C42BAA" w:rsidRPr="00F87A01" w:rsidRDefault="00C42BAA" w:rsidP="00193356">
            <w:pPr>
              <w:spacing w:after="0" w:line="240" w:lineRule="auto"/>
              <w:rPr>
                <w:rFonts w:cstheme="minorHAnsi"/>
                <w:color w:val="000000"/>
                <w:sz w:val="16"/>
                <w:szCs w:val="16"/>
              </w:rPr>
            </w:pPr>
          </w:p>
        </w:tc>
        <w:tc>
          <w:tcPr>
            <w:tcW w:w="691" w:type="dxa"/>
            <w:tcBorders>
              <w:top w:val="single" w:sz="4" w:space="0" w:color="auto"/>
              <w:left w:val="single" w:sz="4" w:space="0" w:color="auto"/>
              <w:bottom w:val="single" w:sz="4" w:space="0" w:color="auto"/>
              <w:right w:val="single" w:sz="4" w:space="0" w:color="auto"/>
            </w:tcBorders>
          </w:tcPr>
          <w:p w14:paraId="21A2A505" w14:textId="77777777" w:rsidR="00C42BAA" w:rsidRPr="00F87A01" w:rsidRDefault="00C42BAA" w:rsidP="00193356">
            <w:pPr>
              <w:spacing w:after="0" w:line="240" w:lineRule="auto"/>
              <w:rPr>
                <w:rFonts w:cstheme="minorHAnsi"/>
                <w:color w:val="000000"/>
                <w:sz w:val="16"/>
                <w:szCs w:val="16"/>
              </w:rPr>
            </w:pPr>
          </w:p>
        </w:tc>
      </w:tr>
      <w:tr w:rsidR="00C42BAA" w:rsidRPr="00F87A01" w14:paraId="380FA13B"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BC29F6" w14:textId="77777777" w:rsidR="00C42BAA" w:rsidRPr="00F87A01" w:rsidRDefault="00C42BAA" w:rsidP="00193356">
            <w:pPr>
              <w:spacing w:after="0" w:line="240" w:lineRule="auto"/>
              <w:rPr>
                <w:rFonts w:cstheme="minorHAnsi"/>
                <w:color w:val="000000"/>
                <w:sz w:val="16"/>
                <w:szCs w:val="16"/>
              </w:rPr>
            </w:pPr>
          </w:p>
        </w:tc>
        <w:tc>
          <w:tcPr>
            <w:tcW w:w="686" w:type="dxa"/>
            <w:tcBorders>
              <w:top w:val="single" w:sz="4" w:space="0" w:color="auto"/>
              <w:left w:val="single" w:sz="4" w:space="0" w:color="auto"/>
              <w:bottom w:val="single" w:sz="4" w:space="0" w:color="auto"/>
              <w:right w:val="single" w:sz="4" w:space="0" w:color="auto"/>
            </w:tcBorders>
            <w:vAlign w:val="bottom"/>
          </w:tcPr>
          <w:p w14:paraId="58A27FBB"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0B2011"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Supplies</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DA2509" w14:textId="77777777" w:rsidR="00C42BAA" w:rsidRPr="00F87A01" w:rsidRDefault="00C42BAA" w:rsidP="00193356">
            <w:pPr>
              <w:spacing w:after="0" w:line="240" w:lineRule="auto"/>
              <w:jc w:val="right"/>
              <w:rPr>
                <w:rFonts w:cstheme="minorHAnsi"/>
                <w:color w:val="000000"/>
                <w:sz w:val="16"/>
                <w:szCs w:val="16"/>
              </w:rP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CBA3A8" w14:textId="77777777" w:rsidR="00C42BAA" w:rsidRPr="00F87A01" w:rsidRDefault="00C42BAA" w:rsidP="00193356">
            <w:pPr>
              <w:spacing w:after="0" w:line="240" w:lineRule="auto"/>
              <w:jc w:val="right"/>
              <w:rPr>
                <w:rFonts w:cstheme="minorHAnsi"/>
                <w:color w:val="000000"/>
                <w:sz w:val="16"/>
                <w:szCs w:val="16"/>
              </w:rPr>
            </w:pPr>
          </w:p>
        </w:tc>
        <w:tc>
          <w:tcPr>
            <w:tcW w:w="721" w:type="dxa"/>
            <w:tcBorders>
              <w:top w:val="single" w:sz="4" w:space="0" w:color="auto"/>
              <w:left w:val="single" w:sz="4" w:space="0" w:color="auto"/>
              <w:bottom w:val="single" w:sz="4" w:space="0" w:color="auto"/>
              <w:right w:val="single" w:sz="4" w:space="0" w:color="auto"/>
            </w:tcBorders>
          </w:tcPr>
          <w:p w14:paraId="2C52589F" w14:textId="77777777" w:rsidR="00C42BAA" w:rsidRPr="00F87A01" w:rsidRDefault="00C42BAA" w:rsidP="00193356">
            <w:pPr>
              <w:spacing w:after="0" w:line="240" w:lineRule="auto"/>
              <w:rPr>
                <w:rFonts w:cstheme="minorHAnsi"/>
                <w:color w:val="000000"/>
                <w:sz w:val="16"/>
                <w:szCs w:val="16"/>
              </w:rPr>
            </w:pPr>
          </w:p>
        </w:tc>
        <w:tc>
          <w:tcPr>
            <w:tcW w:w="585" w:type="dxa"/>
            <w:tcBorders>
              <w:top w:val="single" w:sz="4" w:space="0" w:color="auto"/>
              <w:left w:val="single" w:sz="4" w:space="0" w:color="auto"/>
              <w:bottom w:val="single" w:sz="4" w:space="0" w:color="auto"/>
              <w:right w:val="single" w:sz="4" w:space="0" w:color="auto"/>
            </w:tcBorders>
          </w:tcPr>
          <w:p w14:paraId="6E1E9783" w14:textId="77777777" w:rsidR="00C42BAA" w:rsidRPr="00F87A01" w:rsidRDefault="00C42BAA" w:rsidP="00193356">
            <w:pPr>
              <w:spacing w:after="0" w:line="240" w:lineRule="auto"/>
              <w:rPr>
                <w:rFonts w:cstheme="minorHAnsi"/>
                <w:color w:val="000000"/>
                <w:sz w:val="16"/>
                <w:szCs w:val="16"/>
              </w:rPr>
            </w:pPr>
          </w:p>
        </w:tc>
        <w:tc>
          <w:tcPr>
            <w:tcW w:w="923" w:type="dxa"/>
            <w:tcBorders>
              <w:top w:val="single" w:sz="4" w:space="0" w:color="auto"/>
              <w:left w:val="single" w:sz="4" w:space="0" w:color="auto"/>
              <w:bottom w:val="single" w:sz="4" w:space="0" w:color="auto"/>
              <w:right w:val="single" w:sz="4" w:space="0" w:color="auto"/>
            </w:tcBorders>
          </w:tcPr>
          <w:p w14:paraId="26A76EEF" w14:textId="77777777" w:rsidR="00C42BAA" w:rsidRPr="00F87A01" w:rsidRDefault="00C42BAA" w:rsidP="00193356">
            <w:pPr>
              <w:spacing w:after="0" w:line="240" w:lineRule="auto"/>
              <w:rPr>
                <w:rFonts w:cstheme="minorHAnsi"/>
                <w:color w:val="000000"/>
                <w:sz w:val="16"/>
                <w:szCs w:val="16"/>
              </w:rPr>
            </w:pPr>
          </w:p>
        </w:tc>
        <w:tc>
          <w:tcPr>
            <w:tcW w:w="691" w:type="dxa"/>
            <w:tcBorders>
              <w:top w:val="single" w:sz="4" w:space="0" w:color="auto"/>
              <w:left w:val="single" w:sz="4" w:space="0" w:color="auto"/>
              <w:bottom w:val="single" w:sz="4" w:space="0" w:color="auto"/>
              <w:right w:val="single" w:sz="4" w:space="0" w:color="auto"/>
            </w:tcBorders>
          </w:tcPr>
          <w:p w14:paraId="0057817F" w14:textId="77777777" w:rsidR="00C42BAA" w:rsidRPr="00F87A01" w:rsidRDefault="00C42BAA" w:rsidP="00193356">
            <w:pPr>
              <w:spacing w:after="0" w:line="240" w:lineRule="auto"/>
              <w:rPr>
                <w:rFonts w:cstheme="minorHAnsi"/>
                <w:color w:val="000000"/>
                <w:sz w:val="16"/>
                <w:szCs w:val="16"/>
              </w:rPr>
            </w:pPr>
          </w:p>
        </w:tc>
      </w:tr>
      <w:tr w:rsidR="00C42BAA" w:rsidRPr="00F87A01" w14:paraId="697C167D"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A921D6" w14:textId="77777777" w:rsidR="00C42BAA" w:rsidRPr="00F87A01" w:rsidRDefault="00C42BAA" w:rsidP="00193356">
            <w:pPr>
              <w:spacing w:after="0" w:line="240" w:lineRule="auto"/>
              <w:rPr>
                <w:rFonts w:cstheme="minorHAnsi"/>
                <w:color w:val="000000"/>
                <w:sz w:val="16"/>
                <w:szCs w:val="16"/>
              </w:rPr>
            </w:pPr>
          </w:p>
        </w:tc>
        <w:tc>
          <w:tcPr>
            <w:tcW w:w="686" w:type="dxa"/>
            <w:tcBorders>
              <w:top w:val="single" w:sz="4" w:space="0" w:color="auto"/>
              <w:left w:val="single" w:sz="4" w:space="0" w:color="auto"/>
              <w:bottom w:val="single" w:sz="4" w:space="0" w:color="auto"/>
              <w:right w:val="single" w:sz="4" w:space="0" w:color="auto"/>
            </w:tcBorders>
            <w:vAlign w:val="bottom"/>
          </w:tcPr>
          <w:p w14:paraId="5583E8F4"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8CCD28"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Capital</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A73C50" w14:textId="77777777" w:rsidR="00C42BAA" w:rsidRPr="00F87A01" w:rsidRDefault="00C42BAA" w:rsidP="00193356">
            <w:pPr>
              <w:spacing w:after="0" w:line="240" w:lineRule="auto"/>
              <w:jc w:val="right"/>
              <w:rPr>
                <w:rFonts w:cstheme="minorHAnsi"/>
                <w:color w:val="000000"/>
                <w:sz w:val="16"/>
                <w:szCs w:val="16"/>
              </w:rP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C1BF86" w14:textId="77777777" w:rsidR="00C42BAA" w:rsidRPr="00F87A01" w:rsidRDefault="00C42BAA" w:rsidP="00193356">
            <w:pPr>
              <w:spacing w:after="0" w:line="240" w:lineRule="auto"/>
              <w:jc w:val="right"/>
              <w:rPr>
                <w:rFonts w:cstheme="minorHAnsi"/>
                <w:color w:val="000000"/>
                <w:sz w:val="16"/>
                <w:szCs w:val="16"/>
              </w:rPr>
            </w:pPr>
          </w:p>
        </w:tc>
        <w:tc>
          <w:tcPr>
            <w:tcW w:w="721" w:type="dxa"/>
            <w:tcBorders>
              <w:top w:val="single" w:sz="4" w:space="0" w:color="auto"/>
              <w:left w:val="single" w:sz="4" w:space="0" w:color="auto"/>
              <w:bottom w:val="single" w:sz="4" w:space="0" w:color="auto"/>
              <w:right w:val="single" w:sz="4" w:space="0" w:color="auto"/>
            </w:tcBorders>
          </w:tcPr>
          <w:p w14:paraId="79DD5842" w14:textId="77777777" w:rsidR="00C42BAA" w:rsidRPr="00F87A01" w:rsidRDefault="00C42BAA" w:rsidP="00193356">
            <w:pPr>
              <w:spacing w:after="0" w:line="240" w:lineRule="auto"/>
              <w:rPr>
                <w:rFonts w:cstheme="minorHAnsi"/>
                <w:color w:val="000000"/>
                <w:sz w:val="16"/>
                <w:szCs w:val="16"/>
              </w:rPr>
            </w:pPr>
          </w:p>
        </w:tc>
        <w:tc>
          <w:tcPr>
            <w:tcW w:w="585" w:type="dxa"/>
            <w:tcBorders>
              <w:top w:val="single" w:sz="4" w:space="0" w:color="auto"/>
              <w:left w:val="single" w:sz="4" w:space="0" w:color="auto"/>
              <w:bottom w:val="single" w:sz="4" w:space="0" w:color="auto"/>
              <w:right w:val="single" w:sz="4" w:space="0" w:color="auto"/>
            </w:tcBorders>
          </w:tcPr>
          <w:p w14:paraId="3B8FE159" w14:textId="77777777" w:rsidR="00C42BAA" w:rsidRPr="00F87A01" w:rsidRDefault="00C42BAA" w:rsidP="00193356">
            <w:pPr>
              <w:spacing w:after="0" w:line="240" w:lineRule="auto"/>
              <w:rPr>
                <w:rFonts w:cstheme="minorHAnsi"/>
                <w:color w:val="000000"/>
                <w:sz w:val="16"/>
                <w:szCs w:val="16"/>
              </w:rPr>
            </w:pPr>
          </w:p>
        </w:tc>
        <w:tc>
          <w:tcPr>
            <w:tcW w:w="923" w:type="dxa"/>
            <w:tcBorders>
              <w:top w:val="single" w:sz="4" w:space="0" w:color="auto"/>
              <w:left w:val="single" w:sz="4" w:space="0" w:color="auto"/>
              <w:bottom w:val="single" w:sz="4" w:space="0" w:color="auto"/>
              <w:right w:val="single" w:sz="4" w:space="0" w:color="auto"/>
            </w:tcBorders>
          </w:tcPr>
          <w:p w14:paraId="19C4F976" w14:textId="77777777" w:rsidR="00C42BAA" w:rsidRPr="00F87A01" w:rsidRDefault="00C42BAA" w:rsidP="00193356">
            <w:pPr>
              <w:spacing w:after="0" w:line="240" w:lineRule="auto"/>
              <w:rPr>
                <w:rFonts w:cstheme="minorHAnsi"/>
                <w:color w:val="000000"/>
                <w:sz w:val="16"/>
                <w:szCs w:val="16"/>
              </w:rPr>
            </w:pPr>
          </w:p>
        </w:tc>
        <w:tc>
          <w:tcPr>
            <w:tcW w:w="691" w:type="dxa"/>
            <w:tcBorders>
              <w:top w:val="single" w:sz="4" w:space="0" w:color="auto"/>
              <w:left w:val="single" w:sz="4" w:space="0" w:color="auto"/>
              <w:bottom w:val="single" w:sz="4" w:space="0" w:color="auto"/>
              <w:right w:val="single" w:sz="4" w:space="0" w:color="auto"/>
            </w:tcBorders>
          </w:tcPr>
          <w:p w14:paraId="34A2ED73" w14:textId="77777777" w:rsidR="00C42BAA" w:rsidRPr="00F87A01" w:rsidRDefault="00C42BAA" w:rsidP="00193356">
            <w:pPr>
              <w:spacing w:after="0" w:line="240" w:lineRule="auto"/>
              <w:rPr>
                <w:rFonts w:cstheme="minorHAnsi"/>
                <w:color w:val="000000"/>
                <w:sz w:val="16"/>
                <w:szCs w:val="16"/>
              </w:rPr>
            </w:pPr>
          </w:p>
        </w:tc>
      </w:tr>
      <w:tr w:rsidR="00C42BAA" w:rsidRPr="00F87A01" w14:paraId="5B315B85"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779EB6" w14:textId="77777777" w:rsidR="00C42BAA" w:rsidRPr="00F87A01" w:rsidRDefault="00C42BAA" w:rsidP="00193356">
            <w:pPr>
              <w:spacing w:after="0" w:line="240" w:lineRule="auto"/>
              <w:rPr>
                <w:rFonts w:cstheme="minorHAnsi"/>
                <w:color w:val="000000"/>
                <w:sz w:val="16"/>
                <w:szCs w:val="16"/>
              </w:rPr>
            </w:pPr>
          </w:p>
        </w:tc>
        <w:tc>
          <w:tcPr>
            <w:tcW w:w="686" w:type="dxa"/>
            <w:tcBorders>
              <w:top w:val="single" w:sz="4" w:space="0" w:color="auto"/>
              <w:left w:val="single" w:sz="4" w:space="0" w:color="auto"/>
              <w:bottom w:val="single" w:sz="4" w:space="0" w:color="auto"/>
              <w:right w:val="single" w:sz="4" w:space="0" w:color="auto"/>
            </w:tcBorders>
            <w:vAlign w:val="bottom"/>
          </w:tcPr>
          <w:p w14:paraId="00109C24"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42B366"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Travel</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E90AE0" w14:textId="77777777" w:rsidR="00C42BAA" w:rsidRPr="00F87A01" w:rsidRDefault="00C42BAA" w:rsidP="00193356">
            <w:pPr>
              <w:spacing w:after="0" w:line="240" w:lineRule="auto"/>
              <w:jc w:val="right"/>
              <w:rPr>
                <w:rFonts w:cstheme="minorHAnsi"/>
                <w:color w:val="000000"/>
                <w:sz w:val="16"/>
                <w:szCs w:val="16"/>
              </w:rP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530B0F" w14:textId="77777777" w:rsidR="00C42BAA" w:rsidRPr="00F87A01" w:rsidRDefault="00C42BAA" w:rsidP="00193356">
            <w:pPr>
              <w:spacing w:after="0" w:line="240" w:lineRule="auto"/>
              <w:jc w:val="right"/>
              <w:rPr>
                <w:rFonts w:cstheme="minorHAnsi"/>
                <w:color w:val="000000"/>
                <w:sz w:val="16"/>
                <w:szCs w:val="16"/>
              </w:rPr>
            </w:pPr>
          </w:p>
        </w:tc>
        <w:tc>
          <w:tcPr>
            <w:tcW w:w="721" w:type="dxa"/>
            <w:tcBorders>
              <w:top w:val="single" w:sz="4" w:space="0" w:color="auto"/>
              <w:left w:val="single" w:sz="4" w:space="0" w:color="auto"/>
              <w:bottom w:val="single" w:sz="4" w:space="0" w:color="auto"/>
              <w:right w:val="single" w:sz="4" w:space="0" w:color="auto"/>
            </w:tcBorders>
          </w:tcPr>
          <w:p w14:paraId="30DC245A" w14:textId="77777777" w:rsidR="00C42BAA" w:rsidRPr="00F87A01" w:rsidRDefault="00C42BAA" w:rsidP="00193356">
            <w:pPr>
              <w:spacing w:after="0" w:line="240" w:lineRule="auto"/>
              <w:rPr>
                <w:rFonts w:cstheme="minorHAnsi"/>
                <w:color w:val="000000"/>
                <w:sz w:val="16"/>
                <w:szCs w:val="16"/>
              </w:rPr>
            </w:pPr>
          </w:p>
        </w:tc>
        <w:tc>
          <w:tcPr>
            <w:tcW w:w="585" w:type="dxa"/>
            <w:tcBorders>
              <w:top w:val="single" w:sz="4" w:space="0" w:color="auto"/>
              <w:left w:val="single" w:sz="4" w:space="0" w:color="auto"/>
              <w:bottom w:val="single" w:sz="4" w:space="0" w:color="auto"/>
              <w:right w:val="single" w:sz="4" w:space="0" w:color="auto"/>
            </w:tcBorders>
          </w:tcPr>
          <w:p w14:paraId="086B6BBD" w14:textId="77777777" w:rsidR="00C42BAA" w:rsidRPr="00F87A01" w:rsidRDefault="00C42BAA" w:rsidP="00193356">
            <w:pPr>
              <w:spacing w:after="0" w:line="240" w:lineRule="auto"/>
              <w:rPr>
                <w:rFonts w:cstheme="minorHAnsi"/>
                <w:color w:val="000000"/>
                <w:sz w:val="16"/>
                <w:szCs w:val="16"/>
              </w:rPr>
            </w:pPr>
          </w:p>
        </w:tc>
        <w:tc>
          <w:tcPr>
            <w:tcW w:w="923" w:type="dxa"/>
            <w:tcBorders>
              <w:top w:val="single" w:sz="4" w:space="0" w:color="auto"/>
              <w:left w:val="single" w:sz="4" w:space="0" w:color="auto"/>
              <w:bottom w:val="single" w:sz="4" w:space="0" w:color="auto"/>
              <w:right w:val="single" w:sz="4" w:space="0" w:color="auto"/>
            </w:tcBorders>
          </w:tcPr>
          <w:p w14:paraId="1C10D960" w14:textId="77777777" w:rsidR="00C42BAA" w:rsidRPr="00F87A01" w:rsidRDefault="00C42BAA" w:rsidP="00193356">
            <w:pPr>
              <w:spacing w:after="0" w:line="240" w:lineRule="auto"/>
              <w:rPr>
                <w:rFonts w:cstheme="minorHAnsi"/>
                <w:color w:val="000000"/>
                <w:sz w:val="16"/>
                <w:szCs w:val="16"/>
              </w:rPr>
            </w:pPr>
          </w:p>
        </w:tc>
        <w:tc>
          <w:tcPr>
            <w:tcW w:w="691" w:type="dxa"/>
            <w:tcBorders>
              <w:top w:val="single" w:sz="4" w:space="0" w:color="auto"/>
              <w:left w:val="single" w:sz="4" w:space="0" w:color="auto"/>
              <w:bottom w:val="single" w:sz="4" w:space="0" w:color="auto"/>
              <w:right w:val="single" w:sz="4" w:space="0" w:color="auto"/>
            </w:tcBorders>
          </w:tcPr>
          <w:p w14:paraId="4D6FF5B1" w14:textId="77777777" w:rsidR="00C42BAA" w:rsidRPr="00F87A01" w:rsidRDefault="00C42BAA" w:rsidP="00193356">
            <w:pPr>
              <w:spacing w:after="0" w:line="240" w:lineRule="auto"/>
              <w:rPr>
                <w:rFonts w:cstheme="minorHAnsi"/>
                <w:color w:val="000000"/>
                <w:sz w:val="16"/>
                <w:szCs w:val="16"/>
              </w:rPr>
            </w:pPr>
          </w:p>
        </w:tc>
      </w:tr>
      <w:tr w:rsidR="00C42BAA" w:rsidRPr="00F87A01" w14:paraId="4EDF37B9"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90DD74" w14:textId="77777777" w:rsidR="00C42BAA" w:rsidRPr="00F87A01" w:rsidRDefault="00C42BAA" w:rsidP="00193356">
            <w:pPr>
              <w:spacing w:after="0" w:line="240" w:lineRule="auto"/>
              <w:rPr>
                <w:rFonts w:cstheme="minorHAnsi"/>
                <w:color w:val="000000"/>
                <w:sz w:val="16"/>
                <w:szCs w:val="16"/>
              </w:rPr>
            </w:pPr>
          </w:p>
        </w:tc>
        <w:tc>
          <w:tcPr>
            <w:tcW w:w="686" w:type="dxa"/>
            <w:tcBorders>
              <w:top w:val="single" w:sz="4" w:space="0" w:color="auto"/>
              <w:left w:val="single" w:sz="4" w:space="0" w:color="auto"/>
              <w:bottom w:val="single" w:sz="4" w:space="0" w:color="auto"/>
              <w:right w:val="single" w:sz="4" w:space="0" w:color="auto"/>
            </w:tcBorders>
            <w:vAlign w:val="bottom"/>
          </w:tcPr>
          <w:p w14:paraId="438C6057"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58C218"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Overhead</w:t>
            </w:r>
          </w:p>
        </w:tc>
        <w:tc>
          <w:tcPr>
            <w:tcW w:w="713" w:type="dxa"/>
            <w:tcBorders>
              <w:top w:val="single" w:sz="4" w:space="0" w:color="auto"/>
              <w:left w:val="single" w:sz="4" w:space="0" w:color="auto"/>
              <w:bottom w:val="single" w:sz="4" w:space="0" w:color="auto"/>
              <w:right w:val="single" w:sz="4" w:space="0" w:color="auto"/>
            </w:tcBorders>
            <w:shd w:val="clear" w:color="auto" w:fill="auto"/>
            <w:noWrap/>
          </w:tcPr>
          <w:p w14:paraId="171B006B" w14:textId="77777777" w:rsidR="00C42BAA" w:rsidRPr="00F87A01" w:rsidRDefault="00C42BAA" w:rsidP="00193356">
            <w:pPr>
              <w:spacing w:after="0" w:line="240" w:lineRule="auto"/>
              <w:jc w:val="right"/>
              <w:rPr>
                <w:rFonts w:cstheme="minorHAnsi"/>
                <w:color w:val="000000"/>
                <w:sz w:val="16"/>
                <w:szCs w:val="16"/>
              </w:rPr>
            </w:pPr>
            <w:r>
              <w:rPr>
                <w:rFonts w:cstheme="minorHAnsi"/>
                <w:color w:val="000000"/>
                <w:sz w:val="16"/>
                <w:szCs w:val="16"/>
              </w:rPr>
              <w:t>1870</w:t>
            </w: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EBB95B" w14:textId="77777777" w:rsidR="00C42BAA" w:rsidRPr="00F87A01" w:rsidRDefault="00C42BAA" w:rsidP="00193356">
            <w:pPr>
              <w:spacing w:after="0" w:line="240" w:lineRule="auto"/>
              <w:jc w:val="right"/>
              <w:rPr>
                <w:rFonts w:cstheme="minorHAnsi"/>
                <w:color w:val="000000"/>
                <w:sz w:val="16"/>
                <w:szCs w:val="16"/>
              </w:rPr>
            </w:pPr>
          </w:p>
        </w:tc>
        <w:tc>
          <w:tcPr>
            <w:tcW w:w="721" w:type="dxa"/>
            <w:tcBorders>
              <w:top w:val="single" w:sz="4" w:space="0" w:color="auto"/>
              <w:left w:val="single" w:sz="4" w:space="0" w:color="auto"/>
              <w:bottom w:val="single" w:sz="4" w:space="0" w:color="auto"/>
              <w:right w:val="single" w:sz="4" w:space="0" w:color="auto"/>
            </w:tcBorders>
          </w:tcPr>
          <w:p w14:paraId="4B32792D" w14:textId="77777777" w:rsidR="00C42BAA" w:rsidRPr="00F87A01" w:rsidRDefault="00C42BAA" w:rsidP="00193356">
            <w:pPr>
              <w:spacing w:after="0" w:line="240" w:lineRule="auto"/>
              <w:rPr>
                <w:rFonts w:cstheme="minorHAnsi"/>
                <w:color w:val="000000"/>
                <w:sz w:val="16"/>
                <w:szCs w:val="16"/>
              </w:rPr>
            </w:pPr>
          </w:p>
        </w:tc>
        <w:tc>
          <w:tcPr>
            <w:tcW w:w="585" w:type="dxa"/>
            <w:tcBorders>
              <w:top w:val="single" w:sz="4" w:space="0" w:color="auto"/>
              <w:left w:val="single" w:sz="4" w:space="0" w:color="auto"/>
              <w:bottom w:val="single" w:sz="4" w:space="0" w:color="auto"/>
              <w:right w:val="single" w:sz="4" w:space="0" w:color="auto"/>
            </w:tcBorders>
          </w:tcPr>
          <w:p w14:paraId="6A5F9820" w14:textId="77777777" w:rsidR="00C42BAA" w:rsidRPr="00F87A01" w:rsidRDefault="00C42BAA" w:rsidP="00193356">
            <w:pPr>
              <w:spacing w:after="0" w:line="240" w:lineRule="auto"/>
              <w:rPr>
                <w:rFonts w:cstheme="minorHAnsi"/>
                <w:color w:val="000000"/>
                <w:sz w:val="16"/>
                <w:szCs w:val="16"/>
              </w:rPr>
            </w:pPr>
          </w:p>
        </w:tc>
        <w:tc>
          <w:tcPr>
            <w:tcW w:w="923" w:type="dxa"/>
            <w:tcBorders>
              <w:top w:val="single" w:sz="4" w:space="0" w:color="auto"/>
              <w:left w:val="single" w:sz="4" w:space="0" w:color="auto"/>
              <w:bottom w:val="single" w:sz="4" w:space="0" w:color="auto"/>
              <w:right w:val="single" w:sz="4" w:space="0" w:color="auto"/>
            </w:tcBorders>
          </w:tcPr>
          <w:p w14:paraId="705C003A" w14:textId="77777777" w:rsidR="00C42BAA" w:rsidRPr="00F87A01" w:rsidRDefault="00C42BAA" w:rsidP="00193356">
            <w:pPr>
              <w:spacing w:after="0" w:line="240" w:lineRule="auto"/>
              <w:rPr>
                <w:rFonts w:cstheme="minorHAnsi"/>
                <w:color w:val="000000"/>
                <w:sz w:val="16"/>
                <w:szCs w:val="16"/>
              </w:rPr>
            </w:pPr>
          </w:p>
        </w:tc>
        <w:tc>
          <w:tcPr>
            <w:tcW w:w="691" w:type="dxa"/>
            <w:tcBorders>
              <w:top w:val="single" w:sz="4" w:space="0" w:color="auto"/>
              <w:left w:val="single" w:sz="4" w:space="0" w:color="auto"/>
              <w:bottom w:val="single" w:sz="4" w:space="0" w:color="auto"/>
              <w:right w:val="single" w:sz="4" w:space="0" w:color="auto"/>
            </w:tcBorders>
          </w:tcPr>
          <w:p w14:paraId="1481B3E6" w14:textId="77777777" w:rsidR="00C42BAA" w:rsidRPr="00F87A01" w:rsidRDefault="00C42BAA" w:rsidP="00193356">
            <w:pPr>
              <w:spacing w:after="0" w:line="240" w:lineRule="auto"/>
              <w:rPr>
                <w:rFonts w:cstheme="minorHAnsi"/>
                <w:color w:val="000000"/>
                <w:sz w:val="16"/>
                <w:szCs w:val="16"/>
              </w:rPr>
            </w:pPr>
          </w:p>
        </w:tc>
      </w:tr>
      <w:tr w:rsidR="00C42BAA" w:rsidRPr="00F87A01" w14:paraId="22AAD4BD"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69A4BF" w14:textId="77777777" w:rsidR="00C42BAA" w:rsidRPr="00F87A01" w:rsidRDefault="00C42BAA" w:rsidP="00193356">
            <w:pPr>
              <w:spacing w:after="0" w:line="240" w:lineRule="auto"/>
              <w:rPr>
                <w:rFonts w:cstheme="minorHAnsi"/>
                <w:color w:val="000000"/>
                <w:sz w:val="16"/>
                <w:szCs w:val="16"/>
              </w:rPr>
            </w:pPr>
          </w:p>
        </w:tc>
        <w:tc>
          <w:tcPr>
            <w:tcW w:w="686" w:type="dxa"/>
            <w:tcBorders>
              <w:top w:val="single" w:sz="4" w:space="0" w:color="auto"/>
              <w:left w:val="single" w:sz="4" w:space="0" w:color="auto"/>
              <w:bottom w:val="single" w:sz="4" w:space="0" w:color="auto"/>
              <w:right w:val="single" w:sz="4" w:space="0" w:color="auto"/>
            </w:tcBorders>
            <w:vAlign w:val="bottom"/>
          </w:tcPr>
          <w:p w14:paraId="43E22CD8"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DF452A"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Total</w:t>
            </w:r>
          </w:p>
        </w:tc>
        <w:tc>
          <w:tcPr>
            <w:tcW w:w="713" w:type="dxa"/>
            <w:tcBorders>
              <w:top w:val="single" w:sz="4" w:space="0" w:color="auto"/>
              <w:left w:val="single" w:sz="4" w:space="0" w:color="auto"/>
              <w:bottom w:val="single" w:sz="4" w:space="0" w:color="auto"/>
              <w:right w:val="single" w:sz="4" w:space="0" w:color="auto"/>
            </w:tcBorders>
            <w:shd w:val="clear" w:color="auto" w:fill="auto"/>
            <w:noWrap/>
          </w:tcPr>
          <w:p w14:paraId="4E6D4F46" w14:textId="77777777" w:rsidR="00C42BAA" w:rsidRPr="00F87A01" w:rsidRDefault="00C42BAA" w:rsidP="00193356">
            <w:pPr>
              <w:spacing w:after="0" w:line="240" w:lineRule="auto"/>
              <w:jc w:val="right"/>
              <w:rPr>
                <w:rFonts w:cstheme="minorHAnsi"/>
                <w:color w:val="000000"/>
                <w:sz w:val="16"/>
                <w:szCs w:val="16"/>
              </w:rPr>
            </w:pPr>
            <w:r>
              <w:rPr>
                <w:rFonts w:cstheme="minorHAnsi"/>
                <w:color w:val="000000"/>
                <w:sz w:val="16"/>
                <w:szCs w:val="16"/>
              </w:rPr>
              <w:t>11870</w:t>
            </w: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87034D" w14:textId="77777777" w:rsidR="00C42BAA" w:rsidRPr="00F87A01" w:rsidRDefault="00C42BAA" w:rsidP="00193356">
            <w:pPr>
              <w:spacing w:after="0" w:line="240" w:lineRule="auto"/>
              <w:jc w:val="right"/>
              <w:rPr>
                <w:rFonts w:cstheme="minorHAnsi"/>
                <w:color w:val="000000"/>
                <w:sz w:val="16"/>
                <w:szCs w:val="16"/>
              </w:rPr>
            </w:pPr>
          </w:p>
        </w:tc>
        <w:tc>
          <w:tcPr>
            <w:tcW w:w="721" w:type="dxa"/>
            <w:tcBorders>
              <w:top w:val="single" w:sz="4" w:space="0" w:color="auto"/>
              <w:left w:val="single" w:sz="4" w:space="0" w:color="auto"/>
              <w:bottom w:val="single" w:sz="4" w:space="0" w:color="auto"/>
              <w:right w:val="single" w:sz="4" w:space="0" w:color="auto"/>
            </w:tcBorders>
          </w:tcPr>
          <w:p w14:paraId="209676C5" w14:textId="77777777" w:rsidR="00C42BAA" w:rsidRPr="00F87A01" w:rsidRDefault="00C42BAA" w:rsidP="00193356">
            <w:pPr>
              <w:spacing w:after="0" w:line="240" w:lineRule="auto"/>
              <w:rPr>
                <w:rFonts w:cstheme="minorHAnsi"/>
                <w:color w:val="000000"/>
                <w:sz w:val="16"/>
                <w:szCs w:val="16"/>
              </w:rPr>
            </w:pPr>
          </w:p>
        </w:tc>
        <w:tc>
          <w:tcPr>
            <w:tcW w:w="585" w:type="dxa"/>
            <w:tcBorders>
              <w:top w:val="single" w:sz="4" w:space="0" w:color="auto"/>
              <w:left w:val="single" w:sz="4" w:space="0" w:color="auto"/>
              <w:bottom w:val="single" w:sz="4" w:space="0" w:color="auto"/>
              <w:right w:val="single" w:sz="4" w:space="0" w:color="auto"/>
            </w:tcBorders>
          </w:tcPr>
          <w:p w14:paraId="47571638" w14:textId="77777777" w:rsidR="00C42BAA" w:rsidRPr="00F87A01" w:rsidRDefault="00C42BAA" w:rsidP="00193356">
            <w:pPr>
              <w:spacing w:after="0" w:line="240" w:lineRule="auto"/>
              <w:rPr>
                <w:rFonts w:cstheme="minorHAnsi"/>
                <w:color w:val="000000"/>
                <w:sz w:val="16"/>
                <w:szCs w:val="16"/>
              </w:rPr>
            </w:pPr>
          </w:p>
        </w:tc>
        <w:tc>
          <w:tcPr>
            <w:tcW w:w="923" w:type="dxa"/>
            <w:tcBorders>
              <w:top w:val="single" w:sz="4" w:space="0" w:color="auto"/>
              <w:left w:val="single" w:sz="4" w:space="0" w:color="auto"/>
              <w:bottom w:val="single" w:sz="4" w:space="0" w:color="auto"/>
              <w:right w:val="single" w:sz="4" w:space="0" w:color="auto"/>
            </w:tcBorders>
          </w:tcPr>
          <w:p w14:paraId="72FC3416" w14:textId="77777777" w:rsidR="00C42BAA" w:rsidRPr="00F87A01" w:rsidRDefault="00C42BAA" w:rsidP="00193356">
            <w:pPr>
              <w:spacing w:after="0" w:line="240" w:lineRule="auto"/>
              <w:rPr>
                <w:rFonts w:cstheme="minorHAnsi"/>
                <w:color w:val="000000"/>
                <w:sz w:val="16"/>
                <w:szCs w:val="16"/>
              </w:rPr>
            </w:pPr>
          </w:p>
        </w:tc>
        <w:tc>
          <w:tcPr>
            <w:tcW w:w="691" w:type="dxa"/>
            <w:tcBorders>
              <w:top w:val="single" w:sz="4" w:space="0" w:color="auto"/>
              <w:left w:val="single" w:sz="4" w:space="0" w:color="auto"/>
              <w:bottom w:val="single" w:sz="4" w:space="0" w:color="auto"/>
              <w:right w:val="single" w:sz="4" w:space="0" w:color="auto"/>
            </w:tcBorders>
          </w:tcPr>
          <w:p w14:paraId="506736B6" w14:textId="77777777" w:rsidR="00C42BAA" w:rsidRPr="00F87A01" w:rsidRDefault="00C42BAA" w:rsidP="00193356">
            <w:pPr>
              <w:spacing w:after="0" w:line="240" w:lineRule="auto"/>
              <w:rPr>
                <w:rFonts w:cstheme="minorHAnsi"/>
                <w:color w:val="000000"/>
                <w:sz w:val="16"/>
                <w:szCs w:val="16"/>
              </w:rPr>
            </w:pPr>
          </w:p>
        </w:tc>
      </w:tr>
      <w:tr w:rsidR="00C42BAA" w:rsidRPr="00F87A01" w14:paraId="206C7558"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B00A5D"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Outcome 4/Output 3/Activity 1</w:t>
            </w:r>
          </w:p>
        </w:tc>
        <w:tc>
          <w:tcPr>
            <w:tcW w:w="686" w:type="dxa"/>
            <w:tcBorders>
              <w:top w:val="single" w:sz="4" w:space="0" w:color="auto"/>
              <w:left w:val="single" w:sz="4" w:space="0" w:color="auto"/>
              <w:bottom w:val="single" w:sz="4" w:space="0" w:color="auto"/>
              <w:right w:val="single" w:sz="4" w:space="0" w:color="auto"/>
            </w:tcBorders>
            <w:vAlign w:val="bottom"/>
          </w:tcPr>
          <w:p w14:paraId="128A5200"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1.2</w:t>
            </w: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789706"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Personnel</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46B6E5" w14:textId="77777777" w:rsidR="00C42BAA" w:rsidRPr="00F87A01" w:rsidRDefault="00C42BAA" w:rsidP="00193356">
            <w:pPr>
              <w:spacing w:after="0" w:line="240" w:lineRule="auto"/>
              <w:jc w:val="right"/>
              <w:rPr>
                <w:rFonts w:cstheme="minorHAnsi"/>
                <w:color w:val="000000"/>
                <w:sz w:val="16"/>
                <w:szCs w:val="16"/>
              </w:rP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E33062" w14:textId="77777777" w:rsidR="00C42BAA" w:rsidRPr="00F87A01" w:rsidRDefault="00C42BAA" w:rsidP="00193356">
            <w:pPr>
              <w:spacing w:after="0" w:line="240" w:lineRule="auto"/>
              <w:jc w:val="right"/>
              <w:rPr>
                <w:rFonts w:cstheme="minorHAnsi"/>
                <w:color w:val="000000"/>
                <w:sz w:val="16"/>
                <w:szCs w:val="16"/>
              </w:rPr>
            </w:pPr>
          </w:p>
        </w:tc>
        <w:tc>
          <w:tcPr>
            <w:tcW w:w="721" w:type="dxa"/>
            <w:tcBorders>
              <w:top w:val="single" w:sz="4" w:space="0" w:color="auto"/>
              <w:left w:val="single" w:sz="4" w:space="0" w:color="auto"/>
              <w:bottom w:val="single" w:sz="4" w:space="0" w:color="auto"/>
              <w:right w:val="single" w:sz="4" w:space="0" w:color="auto"/>
            </w:tcBorders>
          </w:tcPr>
          <w:p w14:paraId="5DC3D420" w14:textId="77777777" w:rsidR="00C42BAA" w:rsidRPr="00F87A01" w:rsidRDefault="00C42BAA" w:rsidP="00193356">
            <w:pPr>
              <w:spacing w:after="0" w:line="240" w:lineRule="auto"/>
              <w:rPr>
                <w:rFonts w:cstheme="minorHAnsi"/>
                <w:color w:val="000000"/>
                <w:sz w:val="16"/>
                <w:szCs w:val="16"/>
              </w:rPr>
            </w:pPr>
          </w:p>
        </w:tc>
        <w:tc>
          <w:tcPr>
            <w:tcW w:w="585" w:type="dxa"/>
            <w:tcBorders>
              <w:top w:val="single" w:sz="4" w:space="0" w:color="auto"/>
              <w:left w:val="single" w:sz="4" w:space="0" w:color="auto"/>
              <w:bottom w:val="single" w:sz="4" w:space="0" w:color="auto"/>
              <w:right w:val="single" w:sz="4" w:space="0" w:color="auto"/>
            </w:tcBorders>
          </w:tcPr>
          <w:p w14:paraId="3CADB621" w14:textId="77777777" w:rsidR="00C42BAA" w:rsidRPr="00F87A01" w:rsidRDefault="00C42BAA" w:rsidP="00193356">
            <w:pPr>
              <w:spacing w:after="0" w:line="240" w:lineRule="auto"/>
              <w:rPr>
                <w:rFonts w:cstheme="minorHAnsi"/>
                <w:color w:val="000000"/>
                <w:sz w:val="16"/>
                <w:szCs w:val="16"/>
              </w:rPr>
            </w:pPr>
          </w:p>
        </w:tc>
        <w:tc>
          <w:tcPr>
            <w:tcW w:w="923" w:type="dxa"/>
            <w:tcBorders>
              <w:top w:val="single" w:sz="4" w:space="0" w:color="auto"/>
              <w:left w:val="single" w:sz="4" w:space="0" w:color="auto"/>
              <w:bottom w:val="single" w:sz="4" w:space="0" w:color="auto"/>
              <w:right w:val="single" w:sz="4" w:space="0" w:color="auto"/>
            </w:tcBorders>
          </w:tcPr>
          <w:p w14:paraId="6F30D60B" w14:textId="77777777" w:rsidR="00C42BAA" w:rsidRPr="00F87A01" w:rsidRDefault="00C42BAA" w:rsidP="00193356">
            <w:pPr>
              <w:spacing w:after="0" w:line="240" w:lineRule="auto"/>
              <w:rPr>
                <w:rFonts w:cstheme="minorHAnsi"/>
                <w:color w:val="000000"/>
                <w:sz w:val="16"/>
                <w:szCs w:val="16"/>
              </w:rPr>
            </w:pPr>
          </w:p>
        </w:tc>
        <w:tc>
          <w:tcPr>
            <w:tcW w:w="691" w:type="dxa"/>
            <w:tcBorders>
              <w:top w:val="single" w:sz="4" w:space="0" w:color="auto"/>
              <w:left w:val="single" w:sz="4" w:space="0" w:color="auto"/>
              <w:bottom w:val="single" w:sz="4" w:space="0" w:color="auto"/>
              <w:right w:val="single" w:sz="4" w:space="0" w:color="auto"/>
            </w:tcBorders>
          </w:tcPr>
          <w:p w14:paraId="3F905DD4" w14:textId="77777777" w:rsidR="00C42BAA" w:rsidRPr="00F87A01" w:rsidRDefault="00C42BAA" w:rsidP="00193356">
            <w:pPr>
              <w:spacing w:after="0" w:line="240" w:lineRule="auto"/>
              <w:rPr>
                <w:rFonts w:cstheme="minorHAnsi"/>
                <w:color w:val="000000"/>
                <w:sz w:val="16"/>
                <w:szCs w:val="16"/>
              </w:rPr>
            </w:pPr>
          </w:p>
        </w:tc>
      </w:tr>
      <w:tr w:rsidR="00C42BAA" w:rsidRPr="00F87A01" w14:paraId="10277095"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DE76F3" w14:textId="77777777" w:rsidR="00C42BAA" w:rsidRPr="00F87A01" w:rsidRDefault="00C42BAA" w:rsidP="00193356">
            <w:pPr>
              <w:spacing w:after="0" w:line="240" w:lineRule="auto"/>
              <w:rPr>
                <w:rFonts w:cstheme="minorHAnsi"/>
                <w:color w:val="000000"/>
                <w:sz w:val="16"/>
                <w:szCs w:val="16"/>
              </w:rPr>
            </w:pPr>
          </w:p>
        </w:tc>
        <w:tc>
          <w:tcPr>
            <w:tcW w:w="686" w:type="dxa"/>
            <w:tcBorders>
              <w:top w:val="single" w:sz="4" w:space="0" w:color="auto"/>
              <w:left w:val="single" w:sz="4" w:space="0" w:color="auto"/>
              <w:bottom w:val="single" w:sz="4" w:space="0" w:color="auto"/>
              <w:right w:val="single" w:sz="4" w:space="0" w:color="auto"/>
            </w:tcBorders>
            <w:vAlign w:val="bottom"/>
          </w:tcPr>
          <w:p w14:paraId="20863B25"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97BF73"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Services</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9883C8" w14:textId="77777777" w:rsidR="00C42BAA" w:rsidRPr="00F87A01" w:rsidRDefault="00C42BAA" w:rsidP="00193356">
            <w:pPr>
              <w:spacing w:after="0" w:line="240" w:lineRule="auto"/>
              <w:jc w:val="right"/>
              <w:rPr>
                <w:rFonts w:cstheme="minorHAnsi"/>
                <w:color w:val="000000"/>
                <w:sz w:val="16"/>
                <w:szCs w:val="16"/>
              </w:rP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0463CE" w14:textId="77777777" w:rsidR="00C42BAA" w:rsidRPr="00F87A01" w:rsidRDefault="00C42BAA" w:rsidP="00193356">
            <w:pPr>
              <w:spacing w:after="0" w:line="240" w:lineRule="auto"/>
              <w:jc w:val="right"/>
              <w:rPr>
                <w:rFonts w:cstheme="minorHAnsi"/>
                <w:color w:val="000000"/>
                <w:sz w:val="16"/>
                <w:szCs w:val="16"/>
              </w:rPr>
            </w:pPr>
          </w:p>
        </w:tc>
        <w:tc>
          <w:tcPr>
            <w:tcW w:w="721" w:type="dxa"/>
            <w:tcBorders>
              <w:top w:val="single" w:sz="4" w:space="0" w:color="auto"/>
              <w:left w:val="single" w:sz="4" w:space="0" w:color="auto"/>
              <w:bottom w:val="single" w:sz="4" w:space="0" w:color="auto"/>
              <w:right w:val="single" w:sz="4" w:space="0" w:color="auto"/>
            </w:tcBorders>
          </w:tcPr>
          <w:p w14:paraId="717588A2" w14:textId="77777777" w:rsidR="00C42BAA" w:rsidRPr="00F87A01" w:rsidRDefault="00C42BAA" w:rsidP="00193356">
            <w:pPr>
              <w:spacing w:after="0" w:line="240" w:lineRule="auto"/>
              <w:rPr>
                <w:rFonts w:cstheme="minorHAnsi"/>
                <w:color w:val="000000"/>
                <w:sz w:val="16"/>
                <w:szCs w:val="16"/>
              </w:rPr>
            </w:pPr>
          </w:p>
        </w:tc>
        <w:tc>
          <w:tcPr>
            <w:tcW w:w="585" w:type="dxa"/>
            <w:tcBorders>
              <w:top w:val="single" w:sz="4" w:space="0" w:color="auto"/>
              <w:left w:val="single" w:sz="4" w:space="0" w:color="auto"/>
              <w:bottom w:val="single" w:sz="4" w:space="0" w:color="auto"/>
              <w:right w:val="single" w:sz="4" w:space="0" w:color="auto"/>
            </w:tcBorders>
          </w:tcPr>
          <w:p w14:paraId="4507B4E6" w14:textId="77777777" w:rsidR="00C42BAA" w:rsidRPr="00F87A01" w:rsidRDefault="00C42BAA" w:rsidP="00193356">
            <w:pPr>
              <w:spacing w:after="0" w:line="240" w:lineRule="auto"/>
              <w:rPr>
                <w:rFonts w:cstheme="minorHAnsi"/>
                <w:color w:val="000000"/>
                <w:sz w:val="16"/>
                <w:szCs w:val="16"/>
              </w:rPr>
            </w:pPr>
          </w:p>
        </w:tc>
        <w:tc>
          <w:tcPr>
            <w:tcW w:w="923" w:type="dxa"/>
            <w:tcBorders>
              <w:top w:val="single" w:sz="4" w:space="0" w:color="auto"/>
              <w:left w:val="single" w:sz="4" w:space="0" w:color="auto"/>
              <w:bottom w:val="single" w:sz="4" w:space="0" w:color="auto"/>
              <w:right w:val="single" w:sz="4" w:space="0" w:color="auto"/>
            </w:tcBorders>
          </w:tcPr>
          <w:p w14:paraId="53B3B3BF" w14:textId="77777777" w:rsidR="00C42BAA" w:rsidRPr="00F87A01" w:rsidRDefault="00C42BAA" w:rsidP="00193356">
            <w:pPr>
              <w:spacing w:after="0" w:line="240" w:lineRule="auto"/>
              <w:rPr>
                <w:rFonts w:cstheme="minorHAnsi"/>
                <w:color w:val="000000"/>
                <w:sz w:val="16"/>
                <w:szCs w:val="16"/>
              </w:rPr>
            </w:pPr>
          </w:p>
        </w:tc>
        <w:tc>
          <w:tcPr>
            <w:tcW w:w="691" w:type="dxa"/>
            <w:tcBorders>
              <w:top w:val="single" w:sz="4" w:space="0" w:color="auto"/>
              <w:left w:val="single" w:sz="4" w:space="0" w:color="auto"/>
              <w:bottom w:val="single" w:sz="4" w:space="0" w:color="auto"/>
              <w:right w:val="single" w:sz="4" w:space="0" w:color="auto"/>
            </w:tcBorders>
          </w:tcPr>
          <w:p w14:paraId="30037836" w14:textId="77777777" w:rsidR="00C42BAA" w:rsidRPr="00F87A01" w:rsidRDefault="00C42BAA" w:rsidP="00193356">
            <w:pPr>
              <w:spacing w:after="0" w:line="240" w:lineRule="auto"/>
              <w:rPr>
                <w:rFonts w:cstheme="minorHAnsi"/>
                <w:color w:val="000000"/>
                <w:sz w:val="16"/>
                <w:szCs w:val="16"/>
              </w:rPr>
            </w:pPr>
          </w:p>
        </w:tc>
      </w:tr>
      <w:tr w:rsidR="00C42BAA" w:rsidRPr="00F87A01" w14:paraId="7159EEB4"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16CA1C" w14:textId="77777777" w:rsidR="00C42BAA" w:rsidRPr="00F87A01" w:rsidRDefault="00C42BAA" w:rsidP="00193356">
            <w:pPr>
              <w:spacing w:after="0" w:line="240" w:lineRule="auto"/>
              <w:rPr>
                <w:rFonts w:cstheme="minorHAnsi"/>
                <w:color w:val="000000"/>
                <w:sz w:val="16"/>
                <w:szCs w:val="16"/>
              </w:rPr>
            </w:pPr>
          </w:p>
        </w:tc>
        <w:tc>
          <w:tcPr>
            <w:tcW w:w="686" w:type="dxa"/>
            <w:tcBorders>
              <w:top w:val="single" w:sz="4" w:space="0" w:color="auto"/>
              <w:left w:val="single" w:sz="4" w:space="0" w:color="auto"/>
              <w:bottom w:val="single" w:sz="4" w:space="0" w:color="auto"/>
              <w:right w:val="single" w:sz="4" w:space="0" w:color="auto"/>
            </w:tcBorders>
            <w:vAlign w:val="bottom"/>
          </w:tcPr>
          <w:p w14:paraId="0954870A"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CD4F92"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Supplies</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724BB7" w14:textId="77777777" w:rsidR="00C42BAA" w:rsidRPr="00F87A01" w:rsidRDefault="00C42BAA" w:rsidP="00193356">
            <w:pPr>
              <w:spacing w:after="0" w:line="240" w:lineRule="auto"/>
              <w:jc w:val="right"/>
              <w:rPr>
                <w:rFonts w:cstheme="minorHAnsi"/>
                <w:color w:val="000000"/>
                <w:sz w:val="16"/>
                <w:szCs w:val="16"/>
              </w:rP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CF5D63" w14:textId="77777777" w:rsidR="00C42BAA" w:rsidRPr="00F87A01" w:rsidRDefault="00C42BAA" w:rsidP="00193356">
            <w:pPr>
              <w:spacing w:after="0" w:line="240" w:lineRule="auto"/>
              <w:jc w:val="right"/>
              <w:rPr>
                <w:rFonts w:cstheme="minorHAnsi"/>
                <w:color w:val="000000"/>
                <w:sz w:val="16"/>
                <w:szCs w:val="16"/>
              </w:rPr>
            </w:pPr>
          </w:p>
        </w:tc>
        <w:tc>
          <w:tcPr>
            <w:tcW w:w="721" w:type="dxa"/>
            <w:tcBorders>
              <w:top w:val="single" w:sz="4" w:space="0" w:color="auto"/>
              <w:left w:val="single" w:sz="4" w:space="0" w:color="auto"/>
              <w:bottom w:val="single" w:sz="4" w:space="0" w:color="auto"/>
              <w:right w:val="single" w:sz="4" w:space="0" w:color="auto"/>
            </w:tcBorders>
          </w:tcPr>
          <w:p w14:paraId="663E5164" w14:textId="77777777" w:rsidR="00C42BAA" w:rsidRPr="00F87A01" w:rsidRDefault="00C42BAA" w:rsidP="00193356">
            <w:pPr>
              <w:spacing w:after="0" w:line="240" w:lineRule="auto"/>
              <w:rPr>
                <w:rFonts w:cstheme="minorHAnsi"/>
                <w:color w:val="000000"/>
                <w:sz w:val="16"/>
                <w:szCs w:val="16"/>
              </w:rPr>
            </w:pPr>
          </w:p>
        </w:tc>
        <w:tc>
          <w:tcPr>
            <w:tcW w:w="585" w:type="dxa"/>
            <w:tcBorders>
              <w:top w:val="single" w:sz="4" w:space="0" w:color="auto"/>
              <w:left w:val="single" w:sz="4" w:space="0" w:color="auto"/>
              <w:bottom w:val="single" w:sz="4" w:space="0" w:color="auto"/>
              <w:right w:val="single" w:sz="4" w:space="0" w:color="auto"/>
            </w:tcBorders>
          </w:tcPr>
          <w:p w14:paraId="7FC55808" w14:textId="77777777" w:rsidR="00C42BAA" w:rsidRPr="00F87A01" w:rsidRDefault="00C42BAA" w:rsidP="00193356">
            <w:pPr>
              <w:spacing w:after="0" w:line="240" w:lineRule="auto"/>
              <w:rPr>
                <w:rFonts w:cstheme="minorHAnsi"/>
                <w:color w:val="000000"/>
                <w:sz w:val="16"/>
                <w:szCs w:val="16"/>
              </w:rPr>
            </w:pPr>
          </w:p>
        </w:tc>
        <w:tc>
          <w:tcPr>
            <w:tcW w:w="923" w:type="dxa"/>
            <w:tcBorders>
              <w:top w:val="single" w:sz="4" w:space="0" w:color="auto"/>
              <w:left w:val="single" w:sz="4" w:space="0" w:color="auto"/>
              <w:bottom w:val="single" w:sz="4" w:space="0" w:color="auto"/>
              <w:right w:val="single" w:sz="4" w:space="0" w:color="auto"/>
            </w:tcBorders>
          </w:tcPr>
          <w:p w14:paraId="50CF263D" w14:textId="77777777" w:rsidR="00C42BAA" w:rsidRPr="00F87A01" w:rsidRDefault="00C42BAA" w:rsidP="00193356">
            <w:pPr>
              <w:spacing w:after="0" w:line="240" w:lineRule="auto"/>
              <w:rPr>
                <w:rFonts w:cstheme="minorHAnsi"/>
                <w:color w:val="000000"/>
                <w:sz w:val="16"/>
                <w:szCs w:val="16"/>
              </w:rPr>
            </w:pPr>
          </w:p>
        </w:tc>
        <w:tc>
          <w:tcPr>
            <w:tcW w:w="691" w:type="dxa"/>
            <w:tcBorders>
              <w:top w:val="single" w:sz="4" w:space="0" w:color="auto"/>
              <w:left w:val="single" w:sz="4" w:space="0" w:color="auto"/>
              <w:bottom w:val="single" w:sz="4" w:space="0" w:color="auto"/>
              <w:right w:val="single" w:sz="4" w:space="0" w:color="auto"/>
            </w:tcBorders>
          </w:tcPr>
          <w:p w14:paraId="35FACB67" w14:textId="77777777" w:rsidR="00C42BAA" w:rsidRPr="00F87A01" w:rsidRDefault="00C42BAA" w:rsidP="00193356">
            <w:pPr>
              <w:spacing w:after="0" w:line="240" w:lineRule="auto"/>
              <w:rPr>
                <w:rFonts w:cstheme="minorHAnsi"/>
                <w:color w:val="000000"/>
                <w:sz w:val="16"/>
                <w:szCs w:val="16"/>
              </w:rPr>
            </w:pPr>
          </w:p>
        </w:tc>
      </w:tr>
      <w:tr w:rsidR="00C42BAA" w:rsidRPr="00F87A01" w14:paraId="46918A7B"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2769C0" w14:textId="77777777" w:rsidR="00C42BAA" w:rsidRPr="00F87A01" w:rsidRDefault="00C42BAA" w:rsidP="00193356">
            <w:pPr>
              <w:spacing w:after="0" w:line="240" w:lineRule="auto"/>
              <w:rPr>
                <w:rFonts w:cstheme="minorHAnsi"/>
                <w:color w:val="000000"/>
                <w:sz w:val="16"/>
                <w:szCs w:val="16"/>
              </w:rPr>
            </w:pPr>
          </w:p>
        </w:tc>
        <w:tc>
          <w:tcPr>
            <w:tcW w:w="686" w:type="dxa"/>
            <w:tcBorders>
              <w:top w:val="single" w:sz="4" w:space="0" w:color="auto"/>
              <w:left w:val="single" w:sz="4" w:space="0" w:color="auto"/>
              <w:bottom w:val="single" w:sz="4" w:space="0" w:color="auto"/>
              <w:right w:val="single" w:sz="4" w:space="0" w:color="auto"/>
            </w:tcBorders>
            <w:vAlign w:val="bottom"/>
          </w:tcPr>
          <w:p w14:paraId="5D10B60D"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24FF9D"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Capital</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6F23A5" w14:textId="77777777" w:rsidR="00C42BAA" w:rsidRPr="00F87A01" w:rsidRDefault="00C42BAA" w:rsidP="00193356">
            <w:pPr>
              <w:spacing w:after="0" w:line="240" w:lineRule="auto"/>
              <w:jc w:val="right"/>
              <w:rPr>
                <w:rFonts w:cstheme="minorHAnsi"/>
                <w:color w:val="000000"/>
                <w:sz w:val="16"/>
                <w:szCs w:val="16"/>
              </w:rP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B74336" w14:textId="77777777" w:rsidR="00C42BAA" w:rsidRPr="00F87A01" w:rsidRDefault="00C42BAA" w:rsidP="00193356">
            <w:pPr>
              <w:spacing w:after="0" w:line="240" w:lineRule="auto"/>
              <w:jc w:val="right"/>
              <w:rPr>
                <w:rFonts w:cstheme="minorHAnsi"/>
                <w:color w:val="000000"/>
                <w:sz w:val="16"/>
                <w:szCs w:val="16"/>
              </w:rPr>
            </w:pPr>
          </w:p>
        </w:tc>
        <w:tc>
          <w:tcPr>
            <w:tcW w:w="721" w:type="dxa"/>
            <w:tcBorders>
              <w:top w:val="single" w:sz="4" w:space="0" w:color="auto"/>
              <w:left w:val="single" w:sz="4" w:space="0" w:color="auto"/>
              <w:bottom w:val="single" w:sz="4" w:space="0" w:color="auto"/>
              <w:right w:val="single" w:sz="4" w:space="0" w:color="auto"/>
            </w:tcBorders>
          </w:tcPr>
          <w:p w14:paraId="5A9A5964" w14:textId="77777777" w:rsidR="00C42BAA" w:rsidRPr="00F87A01" w:rsidRDefault="00C42BAA" w:rsidP="00193356">
            <w:pPr>
              <w:spacing w:after="0" w:line="240" w:lineRule="auto"/>
              <w:rPr>
                <w:rFonts w:cstheme="minorHAnsi"/>
                <w:color w:val="000000"/>
                <w:sz w:val="16"/>
                <w:szCs w:val="16"/>
              </w:rPr>
            </w:pPr>
          </w:p>
        </w:tc>
        <w:tc>
          <w:tcPr>
            <w:tcW w:w="585" w:type="dxa"/>
            <w:tcBorders>
              <w:top w:val="single" w:sz="4" w:space="0" w:color="auto"/>
              <w:left w:val="single" w:sz="4" w:space="0" w:color="auto"/>
              <w:bottom w:val="single" w:sz="4" w:space="0" w:color="auto"/>
              <w:right w:val="single" w:sz="4" w:space="0" w:color="auto"/>
            </w:tcBorders>
          </w:tcPr>
          <w:p w14:paraId="6E6424F2" w14:textId="77777777" w:rsidR="00C42BAA" w:rsidRPr="00F87A01" w:rsidRDefault="00C42BAA" w:rsidP="00193356">
            <w:pPr>
              <w:spacing w:after="0" w:line="240" w:lineRule="auto"/>
              <w:rPr>
                <w:rFonts w:cstheme="minorHAnsi"/>
                <w:color w:val="000000"/>
                <w:sz w:val="16"/>
                <w:szCs w:val="16"/>
              </w:rPr>
            </w:pPr>
          </w:p>
        </w:tc>
        <w:tc>
          <w:tcPr>
            <w:tcW w:w="923" w:type="dxa"/>
            <w:tcBorders>
              <w:top w:val="single" w:sz="4" w:space="0" w:color="auto"/>
              <w:left w:val="single" w:sz="4" w:space="0" w:color="auto"/>
              <w:bottom w:val="single" w:sz="4" w:space="0" w:color="auto"/>
              <w:right w:val="single" w:sz="4" w:space="0" w:color="auto"/>
            </w:tcBorders>
          </w:tcPr>
          <w:p w14:paraId="12EA4D08" w14:textId="77777777" w:rsidR="00C42BAA" w:rsidRPr="00F87A01" w:rsidRDefault="00C42BAA" w:rsidP="00193356">
            <w:pPr>
              <w:spacing w:after="0" w:line="240" w:lineRule="auto"/>
              <w:rPr>
                <w:rFonts w:cstheme="minorHAnsi"/>
                <w:color w:val="000000"/>
                <w:sz w:val="16"/>
                <w:szCs w:val="16"/>
              </w:rPr>
            </w:pPr>
          </w:p>
        </w:tc>
        <w:tc>
          <w:tcPr>
            <w:tcW w:w="691" w:type="dxa"/>
            <w:tcBorders>
              <w:top w:val="single" w:sz="4" w:space="0" w:color="auto"/>
              <w:left w:val="single" w:sz="4" w:space="0" w:color="auto"/>
              <w:bottom w:val="single" w:sz="4" w:space="0" w:color="auto"/>
              <w:right w:val="single" w:sz="4" w:space="0" w:color="auto"/>
            </w:tcBorders>
          </w:tcPr>
          <w:p w14:paraId="4199DBC9" w14:textId="77777777" w:rsidR="00C42BAA" w:rsidRPr="00F87A01" w:rsidRDefault="00C42BAA" w:rsidP="00193356">
            <w:pPr>
              <w:spacing w:after="0" w:line="240" w:lineRule="auto"/>
              <w:rPr>
                <w:rFonts w:cstheme="minorHAnsi"/>
                <w:color w:val="000000"/>
                <w:sz w:val="16"/>
                <w:szCs w:val="16"/>
              </w:rPr>
            </w:pPr>
          </w:p>
        </w:tc>
      </w:tr>
      <w:tr w:rsidR="00C42BAA" w:rsidRPr="00F87A01" w14:paraId="3806A350"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7A7011" w14:textId="77777777" w:rsidR="00C42BAA" w:rsidRPr="00F87A01" w:rsidRDefault="00C42BAA" w:rsidP="00193356">
            <w:pPr>
              <w:spacing w:after="0" w:line="240" w:lineRule="auto"/>
              <w:rPr>
                <w:rFonts w:cstheme="minorHAnsi"/>
                <w:color w:val="000000"/>
                <w:sz w:val="16"/>
                <w:szCs w:val="16"/>
              </w:rPr>
            </w:pPr>
          </w:p>
        </w:tc>
        <w:tc>
          <w:tcPr>
            <w:tcW w:w="686" w:type="dxa"/>
            <w:tcBorders>
              <w:top w:val="single" w:sz="4" w:space="0" w:color="auto"/>
              <w:left w:val="single" w:sz="4" w:space="0" w:color="auto"/>
              <w:bottom w:val="single" w:sz="4" w:space="0" w:color="auto"/>
              <w:right w:val="single" w:sz="4" w:space="0" w:color="auto"/>
            </w:tcBorders>
            <w:vAlign w:val="bottom"/>
          </w:tcPr>
          <w:p w14:paraId="6C2A1EC7"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EBB9FF"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Travel</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4B2F4C" w14:textId="77777777" w:rsidR="00C42BAA" w:rsidRPr="00F87A01" w:rsidRDefault="00C42BAA" w:rsidP="00193356">
            <w:pPr>
              <w:spacing w:after="0" w:line="240" w:lineRule="auto"/>
              <w:jc w:val="right"/>
              <w:rPr>
                <w:rFonts w:cstheme="minorHAnsi"/>
                <w:color w:val="000000"/>
                <w:sz w:val="16"/>
                <w:szCs w:val="16"/>
              </w:rP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25146" w14:textId="77777777" w:rsidR="00C42BAA" w:rsidRPr="00F87A01" w:rsidRDefault="00C42BAA" w:rsidP="00193356">
            <w:pPr>
              <w:spacing w:after="0" w:line="240" w:lineRule="auto"/>
              <w:jc w:val="right"/>
              <w:rPr>
                <w:rFonts w:cstheme="minorHAnsi"/>
                <w:color w:val="000000"/>
                <w:sz w:val="16"/>
                <w:szCs w:val="16"/>
              </w:rPr>
            </w:pPr>
          </w:p>
        </w:tc>
        <w:tc>
          <w:tcPr>
            <w:tcW w:w="721" w:type="dxa"/>
            <w:tcBorders>
              <w:top w:val="single" w:sz="4" w:space="0" w:color="auto"/>
              <w:left w:val="single" w:sz="4" w:space="0" w:color="auto"/>
              <w:bottom w:val="single" w:sz="4" w:space="0" w:color="auto"/>
              <w:right w:val="single" w:sz="4" w:space="0" w:color="auto"/>
            </w:tcBorders>
          </w:tcPr>
          <w:p w14:paraId="75D4BC06" w14:textId="77777777" w:rsidR="00C42BAA" w:rsidRPr="00F87A01" w:rsidRDefault="00C42BAA" w:rsidP="00193356">
            <w:pPr>
              <w:spacing w:after="0" w:line="240" w:lineRule="auto"/>
              <w:rPr>
                <w:rFonts w:cstheme="minorHAnsi"/>
                <w:color w:val="000000"/>
                <w:sz w:val="16"/>
                <w:szCs w:val="16"/>
              </w:rPr>
            </w:pPr>
          </w:p>
        </w:tc>
        <w:tc>
          <w:tcPr>
            <w:tcW w:w="585" w:type="dxa"/>
            <w:tcBorders>
              <w:top w:val="single" w:sz="4" w:space="0" w:color="auto"/>
              <w:left w:val="single" w:sz="4" w:space="0" w:color="auto"/>
              <w:bottom w:val="single" w:sz="4" w:space="0" w:color="auto"/>
              <w:right w:val="single" w:sz="4" w:space="0" w:color="auto"/>
            </w:tcBorders>
          </w:tcPr>
          <w:p w14:paraId="7D3E2AF6" w14:textId="77777777" w:rsidR="00C42BAA" w:rsidRPr="00F87A01" w:rsidRDefault="00C42BAA" w:rsidP="00193356">
            <w:pPr>
              <w:spacing w:after="0" w:line="240" w:lineRule="auto"/>
              <w:rPr>
                <w:rFonts w:cstheme="minorHAnsi"/>
                <w:color w:val="000000"/>
                <w:sz w:val="16"/>
                <w:szCs w:val="16"/>
              </w:rPr>
            </w:pPr>
          </w:p>
        </w:tc>
        <w:tc>
          <w:tcPr>
            <w:tcW w:w="923" w:type="dxa"/>
            <w:tcBorders>
              <w:top w:val="single" w:sz="4" w:space="0" w:color="auto"/>
              <w:left w:val="single" w:sz="4" w:space="0" w:color="auto"/>
              <w:bottom w:val="single" w:sz="4" w:space="0" w:color="auto"/>
              <w:right w:val="single" w:sz="4" w:space="0" w:color="auto"/>
            </w:tcBorders>
          </w:tcPr>
          <w:p w14:paraId="55031813" w14:textId="77777777" w:rsidR="00C42BAA" w:rsidRPr="00F87A01" w:rsidRDefault="00C42BAA" w:rsidP="00193356">
            <w:pPr>
              <w:spacing w:after="0" w:line="240" w:lineRule="auto"/>
              <w:rPr>
                <w:rFonts w:cstheme="minorHAnsi"/>
                <w:color w:val="000000"/>
                <w:sz w:val="16"/>
                <w:szCs w:val="16"/>
              </w:rPr>
            </w:pPr>
          </w:p>
        </w:tc>
        <w:tc>
          <w:tcPr>
            <w:tcW w:w="691" w:type="dxa"/>
            <w:tcBorders>
              <w:top w:val="single" w:sz="4" w:space="0" w:color="auto"/>
              <w:left w:val="single" w:sz="4" w:space="0" w:color="auto"/>
              <w:bottom w:val="single" w:sz="4" w:space="0" w:color="auto"/>
              <w:right w:val="single" w:sz="4" w:space="0" w:color="auto"/>
            </w:tcBorders>
          </w:tcPr>
          <w:p w14:paraId="72BF82B7" w14:textId="77777777" w:rsidR="00C42BAA" w:rsidRPr="00F87A01" w:rsidRDefault="00C42BAA" w:rsidP="00193356">
            <w:pPr>
              <w:spacing w:after="0" w:line="240" w:lineRule="auto"/>
              <w:rPr>
                <w:rFonts w:cstheme="minorHAnsi"/>
                <w:color w:val="000000"/>
                <w:sz w:val="16"/>
                <w:szCs w:val="16"/>
              </w:rPr>
            </w:pPr>
          </w:p>
        </w:tc>
      </w:tr>
      <w:tr w:rsidR="00C42BAA" w:rsidRPr="00F87A01" w14:paraId="49BB7051"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B3FF36" w14:textId="77777777" w:rsidR="00C42BAA" w:rsidRPr="00F87A01" w:rsidRDefault="00C42BAA" w:rsidP="00193356">
            <w:pPr>
              <w:spacing w:after="0" w:line="240" w:lineRule="auto"/>
              <w:rPr>
                <w:rFonts w:cstheme="minorHAnsi"/>
                <w:color w:val="000000"/>
                <w:sz w:val="16"/>
                <w:szCs w:val="16"/>
              </w:rPr>
            </w:pPr>
          </w:p>
        </w:tc>
        <w:tc>
          <w:tcPr>
            <w:tcW w:w="686" w:type="dxa"/>
            <w:tcBorders>
              <w:top w:val="single" w:sz="4" w:space="0" w:color="auto"/>
              <w:left w:val="single" w:sz="4" w:space="0" w:color="auto"/>
              <w:bottom w:val="single" w:sz="4" w:space="0" w:color="auto"/>
              <w:right w:val="single" w:sz="4" w:space="0" w:color="auto"/>
            </w:tcBorders>
            <w:vAlign w:val="bottom"/>
          </w:tcPr>
          <w:p w14:paraId="2152C1F1"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E6EFD2"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Overhead</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8B511C" w14:textId="77777777" w:rsidR="00C42BAA" w:rsidRPr="00F87A01" w:rsidRDefault="00C42BAA" w:rsidP="00193356">
            <w:pPr>
              <w:spacing w:after="0" w:line="240" w:lineRule="auto"/>
              <w:jc w:val="right"/>
              <w:rPr>
                <w:rFonts w:cstheme="minorHAnsi"/>
                <w:color w:val="000000"/>
                <w:sz w:val="16"/>
                <w:szCs w:val="16"/>
              </w:rP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B388E6" w14:textId="77777777" w:rsidR="00C42BAA" w:rsidRPr="00F87A01" w:rsidRDefault="00C42BAA" w:rsidP="00193356">
            <w:pPr>
              <w:spacing w:after="0" w:line="240" w:lineRule="auto"/>
              <w:jc w:val="right"/>
              <w:rPr>
                <w:rFonts w:cstheme="minorHAnsi"/>
                <w:color w:val="000000"/>
                <w:sz w:val="16"/>
                <w:szCs w:val="16"/>
              </w:rPr>
            </w:pPr>
          </w:p>
        </w:tc>
        <w:tc>
          <w:tcPr>
            <w:tcW w:w="721" w:type="dxa"/>
            <w:tcBorders>
              <w:top w:val="single" w:sz="4" w:space="0" w:color="auto"/>
              <w:left w:val="single" w:sz="4" w:space="0" w:color="auto"/>
              <w:bottom w:val="single" w:sz="4" w:space="0" w:color="auto"/>
              <w:right w:val="single" w:sz="4" w:space="0" w:color="auto"/>
            </w:tcBorders>
          </w:tcPr>
          <w:p w14:paraId="0D979E6C"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6545</w:t>
            </w:r>
          </w:p>
        </w:tc>
        <w:tc>
          <w:tcPr>
            <w:tcW w:w="585" w:type="dxa"/>
            <w:tcBorders>
              <w:top w:val="single" w:sz="4" w:space="0" w:color="auto"/>
              <w:left w:val="single" w:sz="4" w:space="0" w:color="auto"/>
              <w:bottom w:val="single" w:sz="4" w:space="0" w:color="auto"/>
              <w:right w:val="single" w:sz="4" w:space="0" w:color="auto"/>
            </w:tcBorders>
          </w:tcPr>
          <w:p w14:paraId="0CA557ED" w14:textId="77777777" w:rsidR="00C42BAA" w:rsidRPr="00F87A01" w:rsidRDefault="00C42BAA" w:rsidP="00193356">
            <w:pPr>
              <w:spacing w:after="0" w:line="240" w:lineRule="auto"/>
              <w:rPr>
                <w:rFonts w:cstheme="minorHAnsi"/>
                <w:color w:val="000000"/>
                <w:sz w:val="16"/>
                <w:szCs w:val="16"/>
              </w:rPr>
            </w:pPr>
          </w:p>
        </w:tc>
        <w:tc>
          <w:tcPr>
            <w:tcW w:w="923" w:type="dxa"/>
            <w:tcBorders>
              <w:top w:val="single" w:sz="4" w:space="0" w:color="auto"/>
              <w:left w:val="single" w:sz="4" w:space="0" w:color="auto"/>
              <w:bottom w:val="single" w:sz="4" w:space="0" w:color="auto"/>
              <w:right w:val="single" w:sz="4" w:space="0" w:color="auto"/>
            </w:tcBorders>
          </w:tcPr>
          <w:p w14:paraId="3E2AC589" w14:textId="77777777" w:rsidR="00C42BAA" w:rsidRPr="00F87A01" w:rsidRDefault="00C42BAA" w:rsidP="00193356">
            <w:pPr>
              <w:spacing w:after="0" w:line="240" w:lineRule="auto"/>
              <w:rPr>
                <w:rFonts w:cstheme="minorHAnsi"/>
                <w:color w:val="000000"/>
                <w:sz w:val="16"/>
                <w:szCs w:val="16"/>
              </w:rPr>
            </w:pPr>
          </w:p>
        </w:tc>
        <w:tc>
          <w:tcPr>
            <w:tcW w:w="691" w:type="dxa"/>
            <w:tcBorders>
              <w:top w:val="single" w:sz="4" w:space="0" w:color="auto"/>
              <w:left w:val="single" w:sz="4" w:space="0" w:color="auto"/>
              <w:bottom w:val="single" w:sz="4" w:space="0" w:color="auto"/>
              <w:right w:val="single" w:sz="4" w:space="0" w:color="auto"/>
            </w:tcBorders>
          </w:tcPr>
          <w:p w14:paraId="09E8F995" w14:textId="77777777" w:rsidR="00C42BAA" w:rsidRPr="00F87A01" w:rsidRDefault="00C42BAA" w:rsidP="00193356">
            <w:pPr>
              <w:spacing w:after="0" w:line="240" w:lineRule="auto"/>
              <w:rPr>
                <w:rFonts w:cstheme="minorHAnsi"/>
                <w:color w:val="000000"/>
                <w:sz w:val="16"/>
                <w:szCs w:val="16"/>
              </w:rPr>
            </w:pPr>
          </w:p>
        </w:tc>
      </w:tr>
      <w:tr w:rsidR="00C42BAA" w:rsidRPr="00F87A01" w14:paraId="4E818158"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D0AD31" w14:textId="77777777" w:rsidR="00C42BAA" w:rsidRPr="00F87A01" w:rsidRDefault="00C42BAA" w:rsidP="00193356">
            <w:pPr>
              <w:spacing w:after="0" w:line="240" w:lineRule="auto"/>
              <w:rPr>
                <w:rFonts w:cstheme="minorHAnsi"/>
                <w:color w:val="000000"/>
                <w:sz w:val="16"/>
                <w:szCs w:val="16"/>
              </w:rPr>
            </w:pPr>
          </w:p>
        </w:tc>
        <w:tc>
          <w:tcPr>
            <w:tcW w:w="686" w:type="dxa"/>
            <w:tcBorders>
              <w:top w:val="single" w:sz="4" w:space="0" w:color="auto"/>
              <w:left w:val="single" w:sz="4" w:space="0" w:color="auto"/>
              <w:bottom w:val="single" w:sz="4" w:space="0" w:color="auto"/>
              <w:right w:val="single" w:sz="4" w:space="0" w:color="auto"/>
            </w:tcBorders>
            <w:vAlign w:val="bottom"/>
          </w:tcPr>
          <w:p w14:paraId="7E90FB80"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0D6160"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Total</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5D6DB9" w14:textId="77777777" w:rsidR="00C42BAA" w:rsidRPr="00F87A01" w:rsidRDefault="00C42BAA" w:rsidP="00193356">
            <w:pPr>
              <w:spacing w:after="0" w:line="240" w:lineRule="auto"/>
              <w:jc w:val="right"/>
              <w:rPr>
                <w:rFonts w:cstheme="minorHAnsi"/>
                <w:color w:val="000000"/>
                <w:sz w:val="16"/>
                <w:szCs w:val="16"/>
              </w:rP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4747D7" w14:textId="77777777" w:rsidR="00C42BAA" w:rsidRPr="00F87A01" w:rsidRDefault="00C42BAA" w:rsidP="00193356">
            <w:pPr>
              <w:spacing w:after="0" w:line="240" w:lineRule="auto"/>
              <w:jc w:val="right"/>
              <w:rPr>
                <w:rFonts w:cstheme="minorHAnsi"/>
                <w:color w:val="000000"/>
                <w:sz w:val="16"/>
                <w:szCs w:val="16"/>
              </w:rPr>
            </w:pPr>
          </w:p>
        </w:tc>
        <w:tc>
          <w:tcPr>
            <w:tcW w:w="721" w:type="dxa"/>
            <w:tcBorders>
              <w:top w:val="single" w:sz="4" w:space="0" w:color="auto"/>
              <w:left w:val="single" w:sz="4" w:space="0" w:color="auto"/>
              <w:bottom w:val="single" w:sz="4" w:space="0" w:color="auto"/>
              <w:right w:val="single" w:sz="4" w:space="0" w:color="auto"/>
            </w:tcBorders>
          </w:tcPr>
          <w:p w14:paraId="1B9C0A34"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36545</w:t>
            </w:r>
          </w:p>
        </w:tc>
        <w:tc>
          <w:tcPr>
            <w:tcW w:w="585" w:type="dxa"/>
            <w:tcBorders>
              <w:top w:val="single" w:sz="4" w:space="0" w:color="auto"/>
              <w:left w:val="single" w:sz="4" w:space="0" w:color="auto"/>
              <w:bottom w:val="single" w:sz="4" w:space="0" w:color="auto"/>
              <w:right w:val="single" w:sz="4" w:space="0" w:color="auto"/>
            </w:tcBorders>
          </w:tcPr>
          <w:p w14:paraId="4C40338C" w14:textId="77777777" w:rsidR="00C42BAA" w:rsidRPr="00F87A01" w:rsidRDefault="00C42BAA" w:rsidP="00193356">
            <w:pPr>
              <w:spacing w:after="0" w:line="240" w:lineRule="auto"/>
              <w:rPr>
                <w:rFonts w:cstheme="minorHAnsi"/>
                <w:color w:val="000000"/>
                <w:sz w:val="16"/>
                <w:szCs w:val="16"/>
              </w:rPr>
            </w:pPr>
          </w:p>
        </w:tc>
        <w:tc>
          <w:tcPr>
            <w:tcW w:w="923" w:type="dxa"/>
            <w:tcBorders>
              <w:top w:val="single" w:sz="4" w:space="0" w:color="auto"/>
              <w:left w:val="single" w:sz="4" w:space="0" w:color="auto"/>
              <w:bottom w:val="single" w:sz="4" w:space="0" w:color="auto"/>
              <w:right w:val="single" w:sz="4" w:space="0" w:color="auto"/>
            </w:tcBorders>
          </w:tcPr>
          <w:p w14:paraId="560666B6" w14:textId="77777777" w:rsidR="00C42BAA" w:rsidRPr="00F87A01" w:rsidRDefault="00C42BAA" w:rsidP="00193356">
            <w:pPr>
              <w:spacing w:after="0" w:line="240" w:lineRule="auto"/>
              <w:rPr>
                <w:rFonts w:cstheme="minorHAnsi"/>
                <w:color w:val="000000"/>
                <w:sz w:val="16"/>
                <w:szCs w:val="16"/>
              </w:rPr>
            </w:pPr>
          </w:p>
        </w:tc>
        <w:tc>
          <w:tcPr>
            <w:tcW w:w="691" w:type="dxa"/>
            <w:tcBorders>
              <w:top w:val="single" w:sz="4" w:space="0" w:color="auto"/>
              <w:left w:val="single" w:sz="4" w:space="0" w:color="auto"/>
              <w:bottom w:val="single" w:sz="4" w:space="0" w:color="auto"/>
              <w:right w:val="single" w:sz="4" w:space="0" w:color="auto"/>
            </w:tcBorders>
          </w:tcPr>
          <w:p w14:paraId="4E9F40B0" w14:textId="77777777" w:rsidR="00C42BAA" w:rsidRPr="00F87A01" w:rsidRDefault="00C42BAA" w:rsidP="00193356">
            <w:pPr>
              <w:spacing w:after="0" w:line="240" w:lineRule="auto"/>
              <w:rPr>
                <w:rFonts w:cstheme="minorHAnsi"/>
                <w:color w:val="000000"/>
                <w:sz w:val="16"/>
                <w:szCs w:val="16"/>
              </w:rPr>
            </w:pPr>
          </w:p>
        </w:tc>
      </w:tr>
      <w:tr w:rsidR="00C42BAA" w:rsidRPr="00F87A01" w14:paraId="719F4A5F"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4BEBE7"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Outcome 4/Output 3/Activity 1</w:t>
            </w:r>
          </w:p>
        </w:tc>
        <w:tc>
          <w:tcPr>
            <w:tcW w:w="686" w:type="dxa"/>
            <w:tcBorders>
              <w:top w:val="single" w:sz="4" w:space="0" w:color="auto"/>
              <w:left w:val="single" w:sz="4" w:space="0" w:color="auto"/>
              <w:bottom w:val="single" w:sz="4" w:space="0" w:color="auto"/>
              <w:right w:val="single" w:sz="4" w:space="0" w:color="auto"/>
            </w:tcBorders>
            <w:vAlign w:val="bottom"/>
          </w:tcPr>
          <w:p w14:paraId="50A5DC14"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1.3</w:t>
            </w: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F8B8F8"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Personnel</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DCC36F" w14:textId="77777777" w:rsidR="00C42BAA" w:rsidRPr="00F87A01" w:rsidRDefault="00C42BAA" w:rsidP="00193356">
            <w:pPr>
              <w:spacing w:after="0" w:line="240" w:lineRule="auto"/>
              <w:jc w:val="right"/>
              <w:rPr>
                <w:rFonts w:cstheme="minorHAnsi"/>
                <w:color w:val="000000"/>
                <w:sz w:val="16"/>
                <w:szCs w:val="16"/>
              </w:rP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423BC8" w14:textId="77777777" w:rsidR="00C42BAA" w:rsidRPr="00F87A01" w:rsidRDefault="00C42BAA" w:rsidP="00193356">
            <w:pPr>
              <w:spacing w:after="0" w:line="240" w:lineRule="auto"/>
              <w:jc w:val="right"/>
              <w:rPr>
                <w:rFonts w:cstheme="minorHAnsi"/>
                <w:color w:val="000000"/>
                <w:sz w:val="16"/>
                <w:szCs w:val="16"/>
              </w:rPr>
            </w:pPr>
          </w:p>
        </w:tc>
        <w:tc>
          <w:tcPr>
            <w:tcW w:w="721" w:type="dxa"/>
            <w:tcBorders>
              <w:top w:val="single" w:sz="4" w:space="0" w:color="auto"/>
              <w:left w:val="single" w:sz="4" w:space="0" w:color="auto"/>
              <w:bottom w:val="single" w:sz="4" w:space="0" w:color="auto"/>
              <w:right w:val="single" w:sz="4" w:space="0" w:color="auto"/>
            </w:tcBorders>
          </w:tcPr>
          <w:p w14:paraId="70FC6C47" w14:textId="77777777" w:rsidR="00C42BAA" w:rsidRPr="00F87A01" w:rsidRDefault="00C42BAA" w:rsidP="00193356">
            <w:pPr>
              <w:spacing w:after="0" w:line="240" w:lineRule="auto"/>
              <w:rPr>
                <w:rFonts w:cstheme="minorHAnsi"/>
                <w:color w:val="000000"/>
                <w:sz w:val="16"/>
                <w:szCs w:val="16"/>
              </w:rPr>
            </w:pPr>
          </w:p>
        </w:tc>
        <w:tc>
          <w:tcPr>
            <w:tcW w:w="585" w:type="dxa"/>
            <w:tcBorders>
              <w:top w:val="single" w:sz="4" w:space="0" w:color="auto"/>
              <w:left w:val="single" w:sz="4" w:space="0" w:color="auto"/>
              <w:bottom w:val="single" w:sz="4" w:space="0" w:color="auto"/>
              <w:right w:val="single" w:sz="4" w:space="0" w:color="auto"/>
            </w:tcBorders>
          </w:tcPr>
          <w:p w14:paraId="1ED2CD1E" w14:textId="77777777" w:rsidR="00C42BAA" w:rsidRPr="00F87A01" w:rsidRDefault="00C42BAA" w:rsidP="00193356">
            <w:pPr>
              <w:spacing w:after="0" w:line="240" w:lineRule="auto"/>
              <w:rPr>
                <w:rFonts w:cstheme="minorHAnsi"/>
                <w:color w:val="000000"/>
                <w:sz w:val="16"/>
                <w:szCs w:val="16"/>
              </w:rPr>
            </w:pPr>
          </w:p>
        </w:tc>
        <w:tc>
          <w:tcPr>
            <w:tcW w:w="923" w:type="dxa"/>
            <w:tcBorders>
              <w:top w:val="single" w:sz="4" w:space="0" w:color="auto"/>
              <w:left w:val="single" w:sz="4" w:space="0" w:color="auto"/>
              <w:bottom w:val="single" w:sz="4" w:space="0" w:color="auto"/>
              <w:right w:val="single" w:sz="4" w:space="0" w:color="auto"/>
            </w:tcBorders>
          </w:tcPr>
          <w:p w14:paraId="1813ABFA" w14:textId="77777777" w:rsidR="00C42BAA" w:rsidRPr="00F87A01" w:rsidRDefault="00C42BAA" w:rsidP="00193356">
            <w:pPr>
              <w:spacing w:after="0" w:line="240" w:lineRule="auto"/>
              <w:rPr>
                <w:rFonts w:cstheme="minorHAnsi"/>
                <w:color w:val="000000"/>
                <w:sz w:val="16"/>
                <w:szCs w:val="16"/>
              </w:rPr>
            </w:pPr>
          </w:p>
        </w:tc>
        <w:tc>
          <w:tcPr>
            <w:tcW w:w="691" w:type="dxa"/>
            <w:tcBorders>
              <w:top w:val="single" w:sz="4" w:space="0" w:color="auto"/>
              <w:left w:val="single" w:sz="4" w:space="0" w:color="auto"/>
              <w:bottom w:val="single" w:sz="4" w:space="0" w:color="auto"/>
              <w:right w:val="single" w:sz="4" w:space="0" w:color="auto"/>
            </w:tcBorders>
          </w:tcPr>
          <w:p w14:paraId="45B95283" w14:textId="77777777" w:rsidR="00C42BAA" w:rsidRPr="00F87A01" w:rsidRDefault="00C42BAA" w:rsidP="00193356">
            <w:pPr>
              <w:spacing w:after="0" w:line="240" w:lineRule="auto"/>
              <w:rPr>
                <w:rFonts w:cstheme="minorHAnsi"/>
                <w:color w:val="000000"/>
                <w:sz w:val="16"/>
                <w:szCs w:val="16"/>
              </w:rPr>
            </w:pPr>
          </w:p>
        </w:tc>
      </w:tr>
      <w:tr w:rsidR="00C42BAA" w:rsidRPr="00F87A01" w14:paraId="1C6B2CDC"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F5161A" w14:textId="77777777" w:rsidR="00C42BAA" w:rsidRPr="00F87A01" w:rsidRDefault="00C42BAA" w:rsidP="00193356">
            <w:pPr>
              <w:spacing w:after="0" w:line="240" w:lineRule="auto"/>
              <w:rPr>
                <w:rFonts w:cstheme="minorHAnsi"/>
                <w:color w:val="000000"/>
                <w:sz w:val="16"/>
                <w:szCs w:val="16"/>
              </w:rPr>
            </w:pPr>
          </w:p>
        </w:tc>
        <w:tc>
          <w:tcPr>
            <w:tcW w:w="686" w:type="dxa"/>
            <w:tcBorders>
              <w:top w:val="single" w:sz="4" w:space="0" w:color="auto"/>
              <w:left w:val="single" w:sz="4" w:space="0" w:color="auto"/>
              <w:bottom w:val="single" w:sz="4" w:space="0" w:color="auto"/>
              <w:right w:val="single" w:sz="4" w:space="0" w:color="auto"/>
            </w:tcBorders>
          </w:tcPr>
          <w:p w14:paraId="035D9307"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DE3422"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Services</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82C5DB" w14:textId="77777777" w:rsidR="00C42BAA" w:rsidRPr="00F87A01" w:rsidRDefault="00C42BAA" w:rsidP="00193356">
            <w:pPr>
              <w:spacing w:after="0" w:line="240" w:lineRule="auto"/>
              <w:jc w:val="right"/>
              <w:rPr>
                <w:rFonts w:cstheme="minorHAnsi"/>
                <w:color w:val="000000"/>
                <w:sz w:val="16"/>
                <w:szCs w:val="16"/>
              </w:rP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ED43AA" w14:textId="77777777" w:rsidR="00C42BAA" w:rsidRPr="00F87A01" w:rsidRDefault="00C42BAA" w:rsidP="00193356">
            <w:pPr>
              <w:spacing w:after="0" w:line="240" w:lineRule="auto"/>
              <w:jc w:val="right"/>
              <w:rPr>
                <w:rFonts w:cstheme="minorHAnsi"/>
                <w:color w:val="000000"/>
                <w:sz w:val="16"/>
                <w:szCs w:val="16"/>
              </w:rPr>
            </w:pPr>
          </w:p>
        </w:tc>
        <w:tc>
          <w:tcPr>
            <w:tcW w:w="721" w:type="dxa"/>
            <w:tcBorders>
              <w:top w:val="single" w:sz="4" w:space="0" w:color="auto"/>
              <w:left w:val="single" w:sz="4" w:space="0" w:color="auto"/>
              <w:bottom w:val="single" w:sz="4" w:space="0" w:color="auto"/>
              <w:right w:val="single" w:sz="4" w:space="0" w:color="auto"/>
            </w:tcBorders>
          </w:tcPr>
          <w:p w14:paraId="2249BA2F" w14:textId="77777777" w:rsidR="00C42BAA" w:rsidRPr="00F87A01" w:rsidRDefault="00C42BAA" w:rsidP="00193356">
            <w:pPr>
              <w:spacing w:after="0" w:line="240" w:lineRule="auto"/>
              <w:rPr>
                <w:rFonts w:cstheme="minorHAnsi"/>
                <w:color w:val="000000"/>
                <w:sz w:val="16"/>
                <w:szCs w:val="16"/>
              </w:rPr>
            </w:pPr>
          </w:p>
        </w:tc>
        <w:tc>
          <w:tcPr>
            <w:tcW w:w="585" w:type="dxa"/>
            <w:tcBorders>
              <w:top w:val="single" w:sz="4" w:space="0" w:color="auto"/>
              <w:left w:val="single" w:sz="4" w:space="0" w:color="auto"/>
              <w:bottom w:val="single" w:sz="4" w:space="0" w:color="auto"/>
              <w:right w:val="single" w:sz="4" w:space="0" w:color="auto"/>
            </w:tcBorders>
          </w:tcPr>
          <w:p w14:paraId="0178665C" w14:textId="77777777" w:rsidR="00C42BAA" w:rsidRPr="00F87A01" w:rsidRDefault="00C42BAA" w:rsidP="00193356">
            <w:pPr>
              <w:spacing w:after="0" w:line="240" w:lineRule="auto"/>
              <w:rPr>
                <w:rFonts w:cstheme="minorHAnsi"/>
                <w:color w:val="000000"/>
                <w:sz w:val="16"/>
                <w:szCs w:val="16"/>
              </w:rPr>
            </w:pPr>
          </w:p>
        </w:tc>
        <w:tc>
          <w:tcPr>
            <w:tcW w:w="923" w:type="dxa"/>
            <w:tcBorders>
              <w:top w:val="single" w:sz="4" w:space="0" w:color="auto"/>
              <w:left w:val="single" w:sz="4" w:space="0" w:color="auto"/>
              <w:bottom w:val="single" w:sz="4" w:space="0" w:color="auto"/>
              <w:right w:val="single" w:sz="4" w:space="0" w:color="auto"/>
            </w:tcBorders>
          </w:tcPr>
          <w:p w14:paraId="02FB7D44" w14:textId="77777777" w:rsidR="00C42BAA" w:rsidRPr="00F87A01" w:rsidRDefault="00C42BAA" w:rsidP="00193356">
            <w:pPr>
              <w:spacing w:after="0" w:line="240" w:lineRule="auto"/>
              <w:rPr>
                <w:rFonts w:cstheme="minorHAnsi"/>
                <w:color w:val="000000"/>
                <w:sz w:val="16"/>
                <w:szCs w:val="16"/>
              </w:rPr>
            </w:pPr>
          </w:p>
        </w:tc>
        <w:tc>
          <w:tcPr>
            <w:tcW w:w="691" w:type="dxa"/>
            <w:tcBorders>
              <w:top w:val="single" w:sz="4" w:space="0" w:color="auto"/>
              <w:left w:val="single" w:sz="4" w:space="0" w:color="auto"/>
              <w:bottom w:val="single" w:sz="4" w:space="0" w:color="auto"/>
              <w:right w:val="single" w:sz="4" w:space="0" w:color="auto"/>
            </w:tcBorders>
          </w:tcPr>
          <w:p w14:paraId="050142C5" w14:textId="77777777" w:rsidR="00C42BAA" w:rsidRPr="00F87A01" w:rsidRDefault="00C42BAA" w:rsidP="00193356">
            <w:pPr>
              <w:spacing w:after="0" w:line="240" w:lineRule="auto"/>
              <w:rPr>
                <w:rFonts w:cstheme="minorHAnsi"/>
                <w:color w:val="000000"/>
                <w:sz w:val="16"/>
                <w:szCs w:val="16"/>
              </w:rPr>
            </w:pPr>
          </w:p>
        </w:tc>
      </w:tr>
      <w:tr w:rsidR="00C42BAA" w:rsidRPr="00F87A01" w14:paraId="2064233A"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A4C258" w14:textId="77777777" w:rsidR="00C42BAA" w:rsidRPr="00F87A01" w:rsidRDefault="00C42BAA" w:rsidP="00193356">
            <w:pPr>
              <w:spacing w:after="0" w:line="240" w:lineRule="auto"/>
              <w:rPr>
                <w:rFonts w:cstheme="minorHAnsi"/>
                <w:color w:val="000000"/>
                <w:sz w:val="16"/>
                <w:szCs w:val="16"/>
              </w:rPr>
            </w:pPr>
          </w:p>
        </w:tc>
        <w:tc>
          <w:tcPr>
            <w:tcW w:w="686" w:type="dxa"/>
            <w:tcBorders>
              <w:top w:val="single" w:sz="4" w:space="0" w:color="auto"/>
              <w:left w:val="single" w:sz="4" w:space="0" w:color="auto"/>
              <w:bottom w:val="single" w:sz="4" w:space="0" w:color="auto"/>
              <w:right w:val="single" w:sz="4" w:space="0" w:color="auto"/>
            </w:tcBorders>
          </w:tcPr>
          <w:p w14:paraId="09C08336"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766EE8"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Supplies</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898E47" w14:textId="77777777" w:rsidR="00C42BAA" w:rsidRPr="00F87A01" w:rsidRDefault="00C42BAA" w:rsidP="00193356">
            <w:pPr>
              <w:spacing w:after="0" w:line="240" w:lineRule="auto"/>
              <w:jc w:val="right"/>
              <w:rPr>
                <w:rFonts w:cstheme="minorHAnsi"/>
                <w:color w:val="000000"/>
                <w:sz w:val="16"/>
                <w:szCs w:val="16"/>
              </w:rP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240506" w14:textId="77777777" w:rsidR="00C42BAA" w:rsidRPr="00F87A01" w:rsidRDefault="00C42BAA" w:rsidP="00193356">
            <w:pPr>
              <w:spacing w:after="0" w:line="240" w:lineRule="auto"/>
              <w:jc w:val="right"/>
              <w:rPr>
                <w:rFonts w:cstheme="minorHAnsi"/>
                <w:color w:val="000000"/>
                <w:sz w:val="16"/>
                <w:szCs w:val="16"/>
              </w:rPr>
            </w:pPr>
          </w:p>
        </w:tc>
        <w:tc>
          <w:tcPr>
            <w:tcW w:w="721" w:type="dxa"/>
            <w:tcBorders>
              <w:top w:val="single" w:sz="4" w:space="0" w:color="auto"/>
              <w:left w:val="single" w:sz="4" w:space="0" w:color="auto"/>
              <w:bottom w:val="single" w:sz="4" w:space="0" w:color="auto"/>
              <w:right w:val="single" w:sz="4" w:space="0" w:color="auto"/>
            </w:tcBorders>
          </w:tcPr>
          <w:p w14:paraId="1FE178BF" w14:textId="77777777" w:rsidR="00C42BAA" w:rsidRPr="00F87A01" w:rsidRDefault="00C42BAA" w:rsidP="00193356">
            <w:pPr>
              <w:spacing w:after="0" w:line="240" w:lineRule="auto"/>
              <w:rPr>
                <w:rFonts w:cstheme="minorHAnsi"/>
                <w:color w:val="000000"/>
                <w:sz w:val="16"/>
                <w:szCs w:val="16"/>
              </w:rPr>
            </w:pPr>
          </w:p>
        </w:tc>
        <w:tc>
          <w:tcPr>
            <w:tcW w:w="585" w:type="dxa"/>
            <w:tcBorders>
              <w:top w:val="single" w:sz="4" w:space="0" w:color="auto"/>
              <w:left w:val="single" w:sz="4" w:space="0" w:color="auto"/>
              <w:bottom w:val="single" w:sz="4" w:space="0" w:color="auto"/>
              <w:right w:val="single" w:sz="4" w:space="0" w:color="auto"/>
            </w:tcBorders>
          </w:tcPr>
          <w:p w14:paraId="27E1E864" w14:textId="77777777" w:rsidR="00C42BAA" w:rsidRPr="00F87A01" w:rsidRDefault="00C42BAA" w:rsidP="00193356">
            <w:pPr>
              <w:spacing w:after="0" w:line="240" w:lineRule="auto"/>
              <w:rPr>
                <w:rFonts w:cstheme="minorHAnsi"/>
                <w:color w:val="000000"/>
                <w:sz w:val="16"/>
                <w:szCs w:val="16"/>
              </w:rPr>
            </w:pPr>
          </w:p>
        </w:tc>
        <w:tc>
          <w:tcPr>
            <w:tcW w:w="923" w:type="dxa"/>
            <w:tcBorders>
              <w:top w:val="single" w:sz="4" w:space="0" w:color="auto"/>
              <w:left w:val="single" w:sz="4" w:space="0" w:color="auto"/>
              <w:bottom w:val="single" w:sz="4" w:space="0" w:color="auto"/>
              <w:right w:val="single" w:sz="4" w:space="0" w:color="auto"/>
            </w:tcBorders>
          </w:tcPr>
          <w:p w14:paraId="209D163A" w14:textId="77777777" w:rsidR="00C42BAA" w:rsidRPr="00F87A01" w:rsidRDefault="00C42BAA" w:rsidP="00193356">
            <w:pPr>
              <w:spacing w:after="0" w:line="240" w:lineRule="auto"/>
              <w:rPr>
                <w:rFonts w:cstheme="minorHAnsi"/>
                <w:color w:val="000000"/>
                <w:sz w:val="16"/>
                <w:szCs w:val="16"/>
              </w:rPr>
            </w:pPr>
          </w:p>
        </w:tc>
        <w:tc>
          <w:tcPr>
            <w:tcW w:w="691" w:type="dxa"/>
            <w:tcBorders>
              <w:top w:val="single" w:sz="4" w:space="0" w:color="auto"/>
              <w:left w:val="single" w:sz="4" w:space="0" w:color="auto"/>
              <w:bottom w:val="single" w:sz="4" w:space="0" w:color="auto"/>
              <w:right w:val="single" w:sz="4" w:space="0" w:color="auto"/>
            </w:tcBorders>
          </w:tcPr>
          <w:p w14:paraId="456A7700" w14:textId="77777777" w:rsidR="00C42BAA" w:rsidRPr="00F87A01" w:rsidRDefault="00C42BAA" w:rsidP="00193356">
            <w:pPr>
              <w:spacing w:after="0" w:line="240" w:lineRule="auto"/>
              <w:rPr>
                <w:rFonts w:cstheme="minorHAnsi"/>
                <w:color w:val="000000"/>
                <w:sz w:val="16"/>
                <w:szCs w:val="16"/>
              </w:rPr>
            </w:pPr>
          </w:p>
        </w:tc>
      </w:tr>
      <w:tr w:rsidR="00C42BAA" w:rsidRPr="00F87A01" w14:paraId="29E45BF0"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A834F3" w14:textId="77777777" w:rsidR="00C42BAA" w:rsidRPr="00F87A01" w:rsidRDefault="00C42BAA" w:rsidP="00193356">
            <w:pPr>
              <w:spacing w:after="0" w:line="240" w:lineRule="auto"/>
              <w:rPr>
                <w:rFonts w:cstheme="minorHAnsi"/>
                <w:color w:val="000000"/>
                <w:sz w:val="16"/>
                <w:szCs w:val="16"/>
              </w:rPr>
            </w:pPr>
          </w:p>
        </w:tc>
        <w:tc>
          <w:tcPr>
            <w:tcW w:w="686" w:type="dxa"/>
            <w:tcBorders>
              <w:top w:val="single" w:sz="4" w:space="0" w:color="auto"/>
              <w:left w:val="single" w:sz="4" w:space="0" w:color="auto"/>
              <w:bottom w:val="single" w:sz="4" w:space="0" w:color="auto"/>
              <w:right w:val="single" w:sz="4" w:space="0" w:color="auto"/>
            </w:tcBorders>
          </w:tcPr>
          <w:p w14:paraId="1C040FB1"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DAC2BB"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Capital</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6D5A12" w14:textId="77777777" w:rsidR="00C42BAA" w:rsidRPr="00F87A01" w:rsidRDefault="00C42BAA" w:rsidP="00193356">
            <w:pPr>
              <w:spacing w:after="0" w:line="240" w:lineRule="auto"/>
              <w:jc w:val="right"/>
              <w:rPr>
                <w:rFonts w:cstheme="minorHAnsi"/>
                <w:color w:val="000000"/>
                <w:sz w:val="16"/>
                <w:szCs w:val="16"/>
              </w:rP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255215" w14:textId="77777777" w:rsidR="00C42BAA" w:rsidRPr="00F87A01" w:rsidRDefault="00C42BAA" w:rsidP="00193356">
            <w:pPr>
              <w:spacing w:after="0" w:line="240" w:lineRule="auto"/>
              <w:jc w:val="right"/>
              <w:rPr>
                <w:rFonts w:cstheme="minorHAnsi"/>
                <w:color w:val="000000"/>
                <w:sz w:val="16"/>
                <w:szCs w:val="16"/>
              </w:rPr>
            </w:pPr>
          </w:p>
        </w:tc>
        <w:tc>
          <w:tcPr>
            <w:tcW w:w="721" w:type="dxa"/>
            <w:tcBorders>
              <w:top w:val="single" w:sz="4" w:space="0" w:color="auto"/>
              <w:left w:val="single" w:sz="4" w:space="0" w:color="auto"/>
              <w:bottom w:val="single" w:sz="4" w:space="0" w:color="auto"/>
              <w:right w:val="single" w:sz="4" w:space="0" w:color="auto"/>
            </w:tcBorders>
          </w:tcPr>
          <w:p w14:paraId="1DCADF0D" w14:textId="77777777" w:rsidR="00C42BAA" w:rsidRPr="00F87A01" w:rsidRDefault="00C42BAA" w:rsidP="00193356">
            <w:pPr>
              <w:spacing w:after="0" w:line="240" w:lineRule="auto"/>
              <w:rPr>
                <w:rFonts w:cstheme="minorHAnsi"/>
                <w:color w:val="000000"/>
                <w:sz w:val="16"/>
                <w:szCs w:val="16"/>
              </w:rPr>
            </w:pPr>
          </w:p>
        </w:tc>
        <w:tc>
          <w:tcPr>
            <w:tcW w:w="585" w:type="dxa"/>
            <w:tcBorders>
              <w:top w:val="single" w:sz="4" w:space="0" w:color="auto"/>
              <w:left w:val="single" w:sz="4" w:space="0" w:color="auto"/>
              <w:bottom w:val="single" w:sz="4" w:space="0" w:color="auto"/>
              <w:right w:val="single" w:sz="4" w:space="0" w:color="auto"/>
            </w:tcBorders>
          </w:tcPr>
          <w:p w14:paraId="0ADBAD06" w14:textId="77777777" w:rsidR="00C42BAA" w:rsidRPr="00F87A01" w:rsidRDefault="00C42BAA" w:rsidP="00193356">
            <w:pPr>
              <w:spacing w:after="0" w:line="240" w:lineRule="auto"/>
              <w:rPr>
                <w:rFonts w:cstheme="minorHAnsi"/>
                <w:color w:val="000000"/>
                <w:sz w:val="16"/>
                <w:szCs w:val="16"/>
              </w:rPr>
            </w:pPr>
          </w:p>
        </w:tc>
        <w:tc>
          <w:tcPr>
            <w:tcW w:w="923" w:type="dxa"/>
            <w:tcBorders>
              <w:top w:val="single" w:sz="4" w:space="0" w:color="auto"/>
              <w:left w:val="single" w:sz="4" w:space="0" w:color="auto"/>
              <w:bottom w:val="single" w:sz="4" w:space="0" w:color="auto"/>
              <w:right w:val="single" w:sz="4" w:space="0" w:color="auto"/>
            </w:tcBorders>
          </w:tcPr>
          <w:p w14:paraId="2889749B" w14:textId="77777777" w:rsidR="00C42BAA" w:rsidRPr="00F87A01" w:rsidRDefault="00C42BAA" w:rsidP="00193356">
            <w:pPr>
              <w:spacing w:after="0" w:line="240" w:lineRule="auto"/>
              <w:rPr>
                <w:rFonts w:cstheme="minorHAnsi"/>
                <w:color w:val="000000"/>
                <w:sz w:val="16"/>
                <w:szCs w:val="16"/>
              </w:rPr>
            </w:pPr>
          </w:p>
        </w:tc>
        <w:tc>
          <w:tcPr>
            <w:tcW w:w="691" w:type="dxa"/>
            <w:tcBorders>
              <w:top w:val="single" w:sz="4" w:space="0" w:color="auto"/>
              <w:left w:val="single" w:sz="4" w:space="0" w:color="auto"/>
              <w:bottom w:val="single" w:sz="4" w:space="0" w:color="auto"/>
              <w:right w:val="single" w:sz="4" w:space="0" w:color="auto"/>
            </w:tcBorders>
          </w:tcPr>
          <w:p w14:paraId="3C4B2557" w14:textId="77777777" w:rsidR="00C42BAA" w:rsidRPr="00F87A01" w:rsidRDefault="00C42BAA" w:rsidP="00193356">
            <w:pPr>
              <w:spacing w:after="0" w:line="240" w:lineRule="auto"/>
              <w:rPr>
                <w:rFonts w:cstheme="minorHAnsi"/>
                <w:color w:val="000000"/>
                <w:sz w:val="16"/>
                <w:szCs w:val="16"/>
              </w:rPr>
            </w:pPr>
          </w:p>
        </w:tc>
      </w:tr>
      <w:tr w:rsidR="00C42BAA" w:rsidRPr="00F87A01" w14:paraId="3C7D3869"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A7DE27" w14:textId="77777777" w:rsidR="00C42BAA" w:rsidRPr="00F87A01" w:rsidRDefault="00C42BAA" w:rsidP="00193356">
            <w:pPr>
              <w:spacing w:after="0" w:line="240" w:lineRule="auto"/>
              <w:rPr>
                <w:rFonts w:cstheme="minorHAnsi"/>
                <w:color w:val="000000"/>
                <w:sz w:val="16"/>
                <w:szCs w:val="16"/>
              </w:rPr>
            </w:pPr>
          </w:p>
        </w:tc>
        <w:tc>
          <w:tcPr>
            <w:tcW w:w="686" w:type="dxa"/>
            <w:tcBorders>
              <w:top w:val="single" w:sz="4" w:space="0" w:color="auto"/>
              <w:left w:val="single" w:sz="4" w:space="0" w:color="auto"/>
              <w:bottom w:val="single" w:sz="4" w:space="0" w:color="auto"/>
              <w:right w:val="single" w:sz="4" w:space="0" w:color="auto"/>
            </w:tcBorders>
          </w:tcPr>
          <w:p w14:paraId="1B026173"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61461A"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Travel</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CB3EAB" w14:textId="77777777" w:rsidR="00C42BAA" w:rsidRPr="00F87A01" w:rsidRDefault="00C42BAA" w:rsidP="00193356">
            <w:pPr>
              <w:spacing w:after="0" w:line="240" w:lineRule="auto"/>
              <w:jc w:val="right"/>
              <w:rPr>
                <w:rFonts w:cstheme="minorHAnsi"/>
                <w:color w:val="000000"/>
                <w:sz w:val="16"/>
                <w:szCs w:val="16"/>
              </w:rP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2FFD2F" w14:textId="77777777" w:rsidR="00C42BAA" w:rsidRPr="00F87A01" w:rsidRDefault="00C42BAA" w:rsidP="00193356">
            <w:pPr>
              <w:spacing w:after="0" w:line="240" w:lineRule="auto"/>
              <w:jc w:val="right"/>
              <w:rPr>
                <w:rFonts w:cstheme="minorHAnsi"/>
                <w:color w:val="000000"/>
                <w:sz w:val="16"/>
                <w:szCs w:val="16"/>
              </w:rPr>
            </w:pPr>
          </w:p>
        </w:tc>
        <w:tc>
          <w:tcPr>
            <w:tcW w:w="721" w:type="dxa"/>
            <w:tcBorders>
              <w:top w:val="single" w:sz="4" w:space="0" w:color="auto"/>
              <w:left w:val="single" w:sz="4" w:space="0" w:color="auto"/>
              <w:bottom w:val="single" w:sz="4" w:space="0" w:color="auto"/>
              <w:right w:val="single" w:sz="4" w:space="0" w:color="auto"/>
            </w:tcBorders>
          </w:tcPr>
          <w:p w14:paraId="1310F6D4" w14:textId="77777777" w:rsidR="00C42BAA" w:rsidRPr="00F87A01" w:rsidRDefault="00C42BAA" w:rsidP="00193356">
            <w:pPr>
              <w:spacing w:after="0" w:line="240" w:lineRule="auto"/>
              <w:rPr>
                <w:rFonts w:cstheme="minorHAnsi"/>
                <w:color w:val="000000"/>
                <w:sz w:val="16"/>
                <w:szCs w:val="16"/>
              </w:rPr>
            </w:pPr>
          </w:p>
        </w:tc>
        <w:tc>
          <w:tcPr>
            <w:tcW w:w="585" w:type="dxa"/>
            <w:tcBorders>
              <w:top w:val="single" w:sz="4" w:space="0" w:color="auto"/>
              <w:left w:val="single" w:sz="4" w:space="0" w:color="auto"/>
              <w:bottom w:val="single" w:sz="4" w:space="0" w:color="auto"/>
              <w:right w:val="single" w:sz="4" w:space="0" w:color="auto"/>
            </w:tcBorders>
          </w:tcPr>
          <w:p w14:paraId="0CD9D525" w14:textId="77777777" w:rsidR="00C42BAA" w:rsidRPr="00F87A01" w:rsidRDefault="00C42BAA" w:rsidP="00193356">
            <w:pPr>
              <w:spacing w:after="0" w:line="240" w:lineRule="auto"/>
              <w:rPr>
                <w:rFonts w:cstheme="minorHAnsi"/>
                <w:color w:val="000000"/>
                <w:sz w:val="16"/>
                <w:szCs w:val="16"/>
              </w:rPr>
            </w:pPr>
          </w:p>
        </w:tc>
        <w:tc>
          <w:tcPr>
            <w:tcW w:w="923" w:type="dxa"/>
            <w:tcBorders>
              <w:top w:val="single" w:sz="4" w:space="0" w:color="auto"/>
              <w:left w:val="single" w:sz="4" w:space="0" w:color="auto"/>
              <w:bottom w:val="single" w:sz="4" w:space="0" w:color="auto"/>
              <w:right w:val="single" w:sz="4" w:space="0" w:color="auto"/>
            </w:tcBorders>
          </w:tcPr>
          <w:p w14:paraId="1BD2B3C7" w14:textId="77777777" w:rsidR="00C42BAA" w:rsidRPr="00F87A01" w:rsidRDefault="00C42BAA" w:rsidP="00193356">
            <w:pPr>
              <w:spacing w:after="0" w:line="240" w:lineRule="auto"/>
              <w:rPr>
                <w:rFonts w:cstheme="minorHAnsi"/>
                <w:color w:val="000000"/>
                <w:sz w:val="16"/>
                <w:szCs w:val="16"/>
              </w:rPr>
            </w:pPr>
          </w:p>
        </w:tc>
        <w:tc>
          <w:tcPr>
            <w:tcW w:w="691" w:type="dxa"/>
            <w:tcBorders>
              <w:top w:val="single" w:sz="4" w:space="0" w:color="auto"/>
              <w:left w:val="single" w:sz="4" w:space="0" w:color="auto"/>
              <w:bottom w:val="single" w:sz="4" w:space="0" w:color="auto"/>
              <w:right w:val="single" w:sz="4" w:space="0" w:color="auto"/>
            </w:tcBorders>
          </w:tcPr>
          <w:p w14:paraId="7D4789C5" w14:textId="77777777" w:rsidR="00C42BAA" w:rsidRPr="00F87A01" w:rsidRDefault="00C42BAA" w:rsidP="00193356">
            <w:pPr>
              <w:spacing w:after="0" w:line="240" w:lineRule="auto"/>
              <w:rPr>
                <w:rFonts w:cstheme="minorHAnsi"/>
                <w:color w:val="000000"/>
                <w:sz w:val="16"/>
                <w:szCs w:val="16"/>
              </w:rPr>
            </w:pPr>
          </w:p>
        </w:tc>
      </w:tr>
      <w:tr w:rsidR="00C42BAA" w:rsidRPr="00F87A01" w14:paraId="590C21E2"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E9F913" w14:textId="77777777" w:rsidR="00C42BAA" w:rsidRPr="00F87A01" w:rsidRDefault="00C42BAA" w:rsidP="00193356">
            <w:pPr>
              <w:spacing w:after="0" w:line="240" w:lineRule="auto"/>
              <w:rPr>
                <w:rFonts w:cstheme="minorHAnsi"/>
                <w:color w:val="000000"/>
                <w:sz w:val="16"/>
                <w:szCs w:val="16"/>
              </w:rPr>
            </w:pPr>
          </w:p>
        </w:tc>
        <w:tc>
          <w:tcPr>
            <w:tcW w:w="686" w:type="dxa"/>
            <w:tcBorders>
              <w:top w:val="single" w:sz="4" w:space="0" w:color="auto"/>
              <w:left w:val="single" w:sz="4" w:space="0" w:color="auto"/>
              <w:bottom w:val="single" w:sz="4" w:space="0" w:color="auto"/>
              <w:right w:val="single" w:sz="4" w:space="0" w:color="auto"/>
            </w:tcBorders>
          </w:tcPr>
          <w:p w14:paraId="6D051B13"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ECAB8C"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Overhead</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7E1F9B" w14:textId="77777777" w:rsidR="00C42BAA" w:rsidRPr="00F87A01" w:rsidRDefault="00C42BAA" w:rsidP="00193356">
            <w:pPr>
              <w:spacing w:after="0" w:line="240" w:lineRule="auto"/>
              <w:jc w:val="right"/>
              <w:rPr>
                <w:rFonts w:cstheme="minorHAnsi"/>
                <w:color w:val="000000"/>
                <w:sz w:val="16"/>
                <w:szCs w:val="16"/>
              </w:rP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8F5FFC" w14:textId="77777777" w:rsidR="00C42BAA" w:rsidRPr="00F87A01" w:rsidRDefault="00C42BAA" w:rsidP="00193356">
            <w:pPr>
              <w:spacing w:after="0" w:line="240" w:lineRule="auto"/>
              <w:jc w:val="right"/>
              <w:rPr>
                <w:rFonts w:cstheme="minorHAnsi"/>
                <w:color w:val="000000"/>
                <w:sz w:val="16"/>
                <w:szCs w:val="16"/>
              </w:rPr>
            </w:pPr>
          </w:p>
        </w:tc>
        <w:tc>
          <w:tcPr>
            <w:tcW w:w="721" w:type="dxa"/>
            <w:tcBorders>
              <w:top w:val="single" w:sz="4" w:space="0" w:color="auto"/>
              <w:left w:val="single" w:sz="4" w:space="0" w:color="auto"/>
              <w:bottom w:val="single" w:sz="4" w:space="0" w:color="auto"/>
              <w:right w:val="single" w:sz="4" w:space="0" w:color="auto"/>
            </w:tcBorders>
          </w:tcPr>
          <w:p w14:paraId="69624F37"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4675</w:t>
            </w:r>
          </w:p>
        </w:tc>
        <w:tc>
          <w:tcPr>
            <w:tcW w:w="585" w:type="dxa"/>
            <w:tcBorders>
              <w:top w:val="single" w:sz="4" w:space="0" w:color="auto"/>
              <w:left w:val="single" w:sz="4" w:space="0" w:color="auto"/>
              <w:bottom w:val="single" w:sz="4" w:space="0" w:color="auto"/>
              <w:right w:val="single" w:sz="4" w:space="0" w:color="auto"/>
            </w:tcBorders>
          </w:tcPr>
          <w:p w14:paraId="7B85D6CE" w14:textId="77777777" w:rsidR="00C42BAA" w:rsidRPr="00F87A01" w:rsidRDefault="00C42BAA" w:rsidP="00193356">
            <w:pPr>
              <w:spacing w:after="0" w:line="240" w:lineRule="auto"/>
              <w:rPr>
                <w:rFonts w:cstheme="minorHAnsi"/>
                <w:color w:val="000000"/>
                <w:sz w:val="16"/>
                <w:szCs w:val="16"/>
              </w:rPr>
            </w:pPr>
          </w:p>
        </w:tc>
        <w:tc>
          <w:tcPr>
            <w:tcW w:w="923" w:type="dxa"/>
            <w:tcBorders>
              <w:top w:val="single" w:sz="4" w:space="0" w:color="auto"/>
              <w:left w:val="single" w:sz="4" w:space="0" w:color="auto"/>
              <w:bottom w:val="single" w:sz="4" w:space="0" w:color="auto"/>
              <w:right w:val="single" w:sz="4" w:space="0" w:color="auto"/>
            </w:tcBorders>
          </w:tcPr>
          <w:p w14:paraId="588E9745" w14:textId="77777777" w:rsidR="00C42BAA" w:rsidRPr="00F87A01" w:rsidRDefault="00C42BAA" w:rsidP="00193356">
            <w:pPr>
              <w:spacing w:after="0" w:line="240" w:lineRule="auto"/>
              <w:rPr>
                <w:rFonts w:cstheme="minorHAnsi"/>
                <w:color w:val="000000"/>
                <w:sz w:val="16"/>
                <w:szCs w:val="16"/>
              </w:rPr>
            </w:pPr>
          </w:p>
        </w:tc>
        <w:tc>
          <w:tcPr>
            <w:tcW w:w="691" w:type="dxa"/>
            <w:tcBorders>
              <w:top w:val="single" w:sz="4" w:space="0" w:color="auto"/>
              <w:left w:val="single" w:sz="4" w:space="0" w:color="auto"/>
              <w:bottom w:val="single" w:sz="4" w:space="0" w:color="auto"/>
              <w:right w:val="single" w:sz="4" w:space="0" w:color="auto"/>
            </w:tcBorders>
          </w:tcPr>
          <w:p w14:paraId="714E0469" w14:textId="77777777" w:rsidR="00C42BAA" w:rsidRPr="00F87A01" w:rsidRDefault="00C42BAA" w:rsidP="00193356">
            <w:pPr>
              <w:spacing w:after="0" w:line="240" w:lineRule="auto"/>
              <w:rPr>
                <w:rFonts w:cstheme="minorHAnsi"/>
                <w:color w:val="000000"/>
                <w:sz w:val="16"/>
                <w:szCs w:val="16"/>
              </w:rPr>
            </w:pPr>
          </w:p>
        </w:tc>
      </w:tr>
      <w:tr w:rsidR="00C42BAA" w:rsidRPr="00F87A01" w14:paraId="45DC1C2B"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7CD11D" w14:textId="77777777" w:rsidR="00C42BAA" w:rsidRPr="00F87A01" w:rsidRDefault="00C42BAA" w:rsidP="00193356">
            <w:pPr>
              <w:spacing w:after="0" w:line="240" w:lineRule="auto"/>
              <w:rPr>
                <w:rFonts w:cstheme="minorHAnsi"/>
                <w:color w:val="000000"/>
                <w:sz w:val="16"/>
                <w:szCs w:val="16"/>
              </w:rPr>
            </w:pPr>
          </w:p>
        </w:tc>
        <w:tc>
          <w:tcPr>
            <w:tcW w:w="686" w:type="dxa"/>
            <w:tcBorders>
              <w:top w:val="single" w:sz="4" w:space="0" w:color="auto"/>
              <w:left w:val="single" w:sz="4" w:space="0" w:color="auto"/>
              <w:bottom w:val="single" w:sz="4" w:space="0" w:color="auto"/>
              <w:right w:val="single" w:sz="4" w:space="0" w:color="auto"/>
            </w:tcBorders>
          </w:tcPr>
          <w:p w14:paraId="6C6F2298"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8F11FB"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Total</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B1D89F" w14:textId="77777777" w:rsidR="00C42BAA" w:rsidRPr="00F87A01" w:rsidRDefault="00C42BAA" w:rsidP="00193356">
            <w:pPr>
              <w:spacing w:after="0" w:line="240" w:lineRule="auto"/>
              <w:jc w:val="right"/>
              <w:rPr>
                <w:rFonts w:cstheme="minorHAnsi"/>
                <w:color w:val="000000"/>
                <w:sz w:val="16"/>
                <w:szCs w:val="16"/>
              </w:rP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D03124" w14:textId="77777777" w:rsidR="00C42BAA" w:rsidRPr="00F87A01" w:rsidRDefault="00C42BAA" w:rsidP="00193356">
            <w:pPr>
              <w:spacing w:after="0" w:line="240" w:lineRule="auto"/>
              <w:jc w:val="right"/>
              <w:rPr>
                <w:rFonts w:cstheme="minorHAnsi"/>
                <w:color w:val="000000"/>
                <w:sz w:val="16"/>
                <w:szCs w:val="16"/>
              </w:rPr>
            </w:pPr>
          </w:p>
        </w:tc>
        <w:tc>
          <w:tcPr>
            <w:tcW w:w="721" w:type="dxa"/>
            <w:tcBorders>
              <w:top w:val="single" w:sz="4" w:space="0" w:color="auto"/>
              <w:left w:val="single" w:sz="4" w:space="0" w:color="auto"/>
              <w:bottom w:val="single" w:sz="4" w:space="0" w:color="auto"/>
              <w:right w:val="single" w:sz="4" w:space="0" w:color="auto"/>
            </w:tcBorders>
          </w:tcPr>
          <w:p w14:paraId="03FA02B4"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29675</w:t>
            </w:r>
          </w:p>
        </w:tc>
        <w:tc>
          <w:tcPr>
            <w:tcW w:w="585" w:type="dxa"/>
            <w:tcBorders>
              <w:top w:val="single" w:sz="4" w:space="0" w:color="auto"/>
              <w:left w:val="single" w:sz="4" w:space="0" w:color="auto"/>
              <w:bottom w:val="single" w:sz="4" w:space="0" w:color="auto"/>
              <w:right w:val="single" w:sz="4" w:space="0" w:color="auto"/>
            </w:tcBorders>
          </w:tcPr>
          <w:p w14:paraId="294677F4" w14:textId="77777777" w:rsidR="00C42BAA" w:rsidRPr="00F87A01" w:rsidRDefault="00C42BAA" w:rsidP="00193356">
            <w:pPr>
              <w:spacing w:after="0" w:line="240" w:lineRule="auto"/>
              <w:rPr>
                <w:rFonts w:cstheme="minorHAnsi"/>
                <w:color w:val="000000"/>
                <w:sz w:val="16"/>
                <w:szCs w:val="16"/>
              </w:rPr>
            </w:pPr>
          </w:p>
        </w:tc>
        <w:tc>
          <w:tcPr>
            <w:tcW w:w="923" w:type="dxa"/>
            <w:tcBorders>
              <w:top w:val="single" w:sz="4" w:space="0" w:color="auto"/>
              <w:left w:val="single" w:sz="4" w:space="0" w:color="auto"/>
              <w:bottom w:val="single" w:sz="4" w:space="0" w:color="auto"/>
              <w:right w:val="single" w:sz="4" w:space="0" w:color="auto"/>
            </w:tcBorders>
          </w:tcPr>
          <w:p w14:paraId="0F7486D6" w14:textId="77777777" w:rsidR="00C42BAA" w:rsidRPr="00F87A01" w:rsidRDefault="00C42BAA" w:rsidP="00193356">
            <w:pPr>
              <w:spacing w:after="0" w:line="240" w:lineRule="auto"/>
              <w:rPr>
                <w:rFonts w:cstheme="minorHAnsi"/>
                <w:color w:val="000000"/>
                <w:sz w:val="16"/>
                <w:szCs w:val="16"/>
              </w:rPr>
            </w:pPr>
          </w:p>
        </w:tc>
        <w:tc>
          <w:tcPr>
            <w:tcW w:w="691" w:type="dxa"/>
            <w:tcBorders>
              <w:top w:val="single" w:sz="4" w:space="0" w:color="auto"/>
              <w:left w:val="single" w:sz="4" w:space="0" w:color="auto"/>
              <w:bottom w:val="single" w:sz="4" w:space="0" w:color="auto"/>
              <w:right w:val="single" w:sz="4" w:space="0" w:color="auto"/>
            </w:tcBorders>
          </w:tcPr>
          <w:p w14:paraId="04658641" w14:textId="77777777" w:rsidR="00C42BAA" w:rsidRPr="00F87A01" w:rsidRDefault="00C42BAA" w:rsidP="00193356">
            <w:pPr>
              <w:spacing w:after="0" w:line="240" w:lineRule="auto"/>
              <w:rPr>
                <w:rFonts w:cstheme="minorHAnsi"/>
                <w:color w:val="000000"/>
                <w:sz w:val="16"/>
                <w:szCs w:val="16"/>
              </w:rPr>
            </w:pPr>
          </w:p>
        </w:tc>
      </w:tr>
      <w:tr w:rsidR="00C42BAA" w:rsidRPr="00F87A01" w14:paraId="6344511B"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316C13"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Outcome 4/Output 3/Activity 1</w:t>
            </w:r>
          </w:p>
        </w:tc>
        <w:tc>
          <w:tcPr>
            <w:tcW w:w="686" w:type="dxa"/>
            <w:tcBorders>
              <w:top w:val="single" w:sz="4" w:space="0" w:color="auto"/>
              <w:left w:val="single" w:sz="4" w:space="0" w:color="auto"/>
              <w:bottom w:val="single" w:sz="4" w:space="0" w:color="auto"/>
              <w:right w:val="single" w:sz="4" w:space="0" w:color="auto"/>
            </w:tcBorders>
          </w:tcPr>
          <w:p w14:paraId="0B0BCF33"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1.4</w:t>
            </w: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189724"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Personnel</w:t>
            </w:r>
          </w:p>
        </w:tc>
        <w:tc>
          <w:tcPr>
            <w:tcW w:w="713" w:type="dxa"/>
            <w:tcBorders>
              <w:top w:val="single" w:sz="4" w:space="0" w:color="auto"/>
              <w:left w:val="single" w:sz="4" w:space="0" w:color="auto"/>
              <w:bottom w:val="single" w:sz="4" w:space="0" w:color="auto"/>
              <w:right w:val="single" w:sz="4" w:space="0" w:color="auto"/>
            </w:tcBorders>
            <w:shd w:val="clear" w:color="auto" w:fill="auto"/>
            <w:noWrap/>
          </w:tcPr>
          <w:p w14:paraId="4D6B2215" w14:textId="77777777" w:rsidR="00C42BAA" w:rsidRPr="00F87A01" w:rsidRDefault="00C42BAA" w:rsidP="00193356">
            <w:pPr>
              <w:spacing w:after="0" w:line="240" w:lineRule="auto"/>
              <w:jc w:val="right"/>
              <w:rPr>
                <w:rFonts w:cstheme="minorHAnsi"/>
                <w:color w:val="000000"/>
                <w:sz w:val="16"/>
                <w:szCs w:val="16"/>
              </w:rP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076FF3" w14:textId="77777777" w:rsidR="00C42BAA" w:rsidRPr="00F87A01" w:rsidRDefault="00C42BAA" w:rsidP="00193356">
            <w:pPr>
              <w:spacing w:after="0" w:line="240" w:lineRule="auto"/>
              <w:jc w:val="right"/>
              <w:rPr>
                <w:rFonts w:cstheme="minorHAnsi"/>
                <w:color w:val="000000"/>
                <w:sz w:val="16"/>
                <w:szCs w:val="16"/>
              </w:rPr>
            </w:pPr>
          </w:p>
        </w:tc>
        <w:tc>
          <w:tcPr>
            <w:tcW w:w="721" w:type="dxa"/>
            <w:tcBorders>
              <w:top w:val="single" w:sz="4" w:space="0" w:color="auto"/>
              <w:left w:val="single" w:sz="4" w:space="0" w:color="auto"/>
              <w:bottom w:val="single" w:sz="4" w:space="0" w:color="auto"/>
              <w:right w:val="single" w:sz="4" w:space="0" w:color="auto"/>
            </w:tcBorders>
          </w:tcPr>
          <w:p w14:paraId="125E7B79" w14:textId="77777777" w:rsidR="00C42BAA" w:rsidRPr="00F87A01" w:rsidRDefault="00C42BAA" w:rsidP="00193356">
            <w:pPr>
              <w:spacing w:after="0" w:line="240" w:lineRule="auto"/>
              <w:rPr>
                <w:rFonts w:cstheme="minorHAnsi"/>
                <w:color w:val="000000"/>
                <w:sz w:val="16"/>
                <w:szCs w:val="16"/>
              </w:rPr>
            </w:pPr>
          </w:p>
        </w:tc>
        <w:tc>
          <w:tcPr>
            <w:tcW w:w="585" w:type="dxa"/>
            <w:tcBorders>
              <w:top w:val="single" w:sz="4" w:space="0" w:color="auto"/>
              <w:left w:val="single" w:sz="4" w:space="0" w:color="auto"/>
              <w:bottom w:val="single" w:sz="4" w:space="0" w:color="auto"/>
              <w:right w:val="single" w:sz="4" w:space="0" w:color="auto"/>
            </w:tcBorders>
          </w:tcPr>
          <w:p w14:paraId="4DB37B4A" w14:textId="77777777" w:rsidR="00C42BAA" w:rsidRPr="00F87A01" w:rsidRDefault="00C42BAA" w:rsidP="00193356">
            <w:pPr>
              <w:spacing w:after="0" w:line="240" w:lineRule="auto"/>
              <w:rPr>
                <w:rFonts w:cstheme="minorHAnsi"/>
                <w:color w:val="000000"/>
                <w:sz w:val="16"/>
                <w:szCs w:val="16"/>
              </w:rPr>
            </w:pPr>
          </w:p>
        </w:tc>
        <w:tc>
          <w:tcPr>
            <w:tcW w:w="923" w:type="dxa"/>
            <w:tcBorders>
              <w:top w:val="single" w:sz="4" w:space="0" w:color="auto"/>
              <w:left w:val="single" w:sz="4" w:space="0" w:color="auto"/>
              <w:bottom w:val="single" w:sz="4" w:space="0" w:color="auto"/>
              <w:right w:val="single" w:sz="4" w:space="0" w:color="auto"/>
            </w:tcBorders>
          </w:tcPr>
          <w:p w14:paraId="798DB7C5" w14:textId="77777777" w:rsidR="00C42BAA" w:rsidRPr="00F87A01" w:rsidRDefault="00C42BAA" w:rsidP="00193356">
            <w:pPr>
              <w:spacing w:after="0" w:line="240" w:lineRule="auto"/>
              <w:rPr>
                <w:rFonts w:cstheme="minorHAnsi"/>
                <w:color w:val="000000"/>
                <w:sz w:val="16"/>
                <w:szCs w:val="16"/>
              </w:rPr>
            </w:pPr>
          </w:p>
        </w:tc>
        <w:tc>
          <w:tcPr>
            <w:tcW w:w="691" w:type="dxa"/>
            <w:tcBorders>
              <w:top w:val="single" w:sz="4" w:space="0" w:color="auto"/>
              <w:left w:val="single" w:sz="4" w:space="0" w:color="auto"/>
              <w:bottom w:val="single" w:sz="4" w:space="0" w:color="auto"/>
              <w:right w:val="single" w:sz="4" w:space="0" w:color="auto"/>
            </w:tcBorders>
          </w:tcPr>
          <w:p w14:paraId="4CD0045D" w14:textId="77777777" w:rsidR="00C42BAA" w:rsidRPr="00F87A01" w:rsidRDefault="00C42BAA" w:rsidP="00193356">
            <w:pPr>
              <w:spacing w:after="0" w:line="240" w:lineRule="auto"/>
              <w:rPr>
                <w:rFonts w:cstheme="minorHAnsi"/>
                <w:color w:val="000000"/>
                <w:sz w:val="16"/>
                <w:szCs w:val="16"/>
              </w:rPr>
            </w:pPr>
          </w:p>
        </w:tc>
      </w:tr>
      <w:tr w:rsidR="00C42BAA" w:rsidRPr="00F87A01" w14:paraId="24922757"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E8532C" w14:textId="77777777" w:rsidR="00C42BAA" w:rsidRDefault="00C42BAA" w:rsidP="00193356">
            <w:pPr>
              <w:spacing w:after="0" w:line="240" w:lineRule="auto"/>
              <w:rPr>
                <w:rFonts w:cstheme="minorHAnsi"/>
                <w:color w:val="000000"/>
                <w:sz w:val="16"/>
                <w:szCs w:val="16"/>
              </w:rPr>
            </w:pPr>
          </w:p>
        </w:tc>
        <w:tc>
          <w:tcPr>
            <w:tcW w:w="686" w:type="dxa"/>
            <w:tcBorders>
              <w:top w:val="single" w:sz="4" w:space="0" w:color="auto"/>
              <w:left w:val="single" w:sz="4" w:space="0" w:color="auto"/>
              <w:bottom w:val="single" w:sz="4" w:space="0" w:color="auto"/>
              <w:right w:val="single" w:sz="4" w:space="0" w:color="auto"/>
            </w:tcBorders>
          </w:tcPr>
          <w:p w14:paraId="41CB9B12" w14:textId="77777777" w:rsidR="00C42BAA"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08E472"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Services</w:t>
            </w:r>
          </w:p>
        </w:tc>
        <w:tc>
          <w:tcPr>
            <w:tcW w:w="713" w:type="dxa"/>
            <w:tcBorders>
              <w:top w:val="single" w:sz="4" w:space="0" w:color="auto"/>
              <w:left w:val="single" w:sz="4" w:space="0" w:color="auto"/>
              <w:bottom w:val="single" w:sz="4" w:space="0" w:color="auto"/>
              <w:right w:val="single" w:sz="4" w:space="0" w:color="auto"/>
            </w:tcBorders>
            <w:shd w:val="clear" w:color="auto" w:fill="auto"/>
            <w:noWrap/>
          </w:tcPr>
          <w:p w14:paraId="5F30BA43" w14:textId="77777777" w:rsidR="00C42BAA" w:rsidRPr="00F87A01" w:rsidRDefault="00C42BAA" w:rsidP="00193356">
            <w:pPr>
              <w:spacing w:after="0" w:line="240" w:lineRule="auto"/>
              <w:jc w:val="right"/>
              <w:rPr>
                <w:rFonts w:cstheme="minorHAnsi"/>
                <w:color w:val="000000"/>
                <w:sz w:val="16"/>
                <w:szCs w:val="16"/>
              </w:rP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6675CD" w14:textId="77777777" w:rsidR="00C42BAA" w:rsidRPr="00F87A01" w:rsidRDefault="00C42BAA" w:rsidP="00193356">
            <w:pPr>
              <w:spacing w:after="0" w:line="240" w:lineRule="auto"/>
              <w:jc w:val="right"/>
              <w:rPr>
                <w:rFonts w:cstheme="minorHAnsi"/>
                <w:color w:val="000000"/>
                <w:sz w:val="16"/>
                <w:szCs w:val="16"/>
              </w:rPr>
            </w:pPr>
          </w:p>
        </w:tc>
        <w:tc>
          <w:tcPr>
            <w:tcW w:w="721" w:type="dxa"/>
            <w:tcBorders>
              <w:top w:val="single" w:sz="4" w:space="0" w:color="auto"/>
              <w:left w:val="single" w:sz="4" w:space="0" w:color="auto"/>
              <w:bottom w:val="single" w:sz="4" w:space="0" w:color="auto"/>
              <w:right w:val="single" w:sz="4" w:space="0" w:color="auto"/>
            </w:tcBorders>
          </w:tcPr>
          <w:p w14:paraId="54C23507" w14:textId="77777777" w:rsidR="00C42BAA" w:rsidRPr="00F87A01" w:rsidRDefault="00C42BAA" w:rsidP="00193356">
            <w:pPr>
              <w:spacing w:after="0" w:line="240" w:lineRule="auto"/>
              <w:rPr>
                <w:rFonts w:cstheme="minorHAnsi"/>
                <w:color w:val="000000"/>
                <w:sz w:val="16"/>
                <w:szCs w:val="16"/>
              </w:rPr>
            </w:pPr>
          </w:p>
        </w:tc>
        <w:tc>
          <w:tcPr>
            <w:tcW w:w="585" w:type="dxa"/>
            <w:tcBorders>
              <w:top w:val="single" w:sz="4" w:space="0" w:color="auto"/>
              <w:left w:val="single" w:sz="4" w:space="0" w:color="auto"/>
              <w:bottom w:val="single" w:sz="4" w:space="0" w:color="auto"/>
              <w:right w:val="single" w:sz="4" w:space="0" w:color="auto"/>
            </w:tcBorders>
          </w:tcPr>
          <w:p w14:paraId="39793B9D" w14:textId="77777777" w:rsidR="00C42BAA" w:rsidRPr="00F87A01" w:rsidRDefault="00C42BAA" w:rsidP="00193356">
            <w:pPr>
              <w:spacing w:after="0" w:line="240" w:lineRule="auto"/>
              <w:rPr>
                <w:rFonts w:cstheme="minorHAnsi"/>
                <w:color w:val="000000"/>
                <w:sz w:val="16"/>
                <w:szCs w:val="16"/>
              </w:rPr>
            </w:pPr>
          </w:p>
        </w:tc>
        <w:tc>
          <w:tcPr>
            <w:tcW w:w="923" w:type="dxa"/>
            <w:tcBorders>
              <w:top w:val="single" w:sz="4" w:space="0" w:color="auto"/>
              <w:left w:val="single" w:sz="4" w:space="0" w:color="auto"/>
              <w:bottom w:val="single" w:sz="4" w:space="0" w:color="auto"/>
              <w:right w:val="single" w:sz="4" w:space="0" w:color="auto"/>
            </w:tcBorders>
          </w:tcPr>
          <w:p w14:paraId="7AF0C95A" w14:textId="77777777" w:rsidR="00C42BAA" w:rsidRPr="00F87A01" w:rsidRDefault="00C42BAA" w:rsidP="00193356">
            <w:pPr>
              <w:spacing w:after="0" w:line="240" w:lineRule="auto"/>
              <w:rPr>
                <w:rFonts w:cstheme="minorHAnsi"/>
                <w:color w:val="000000"/>
                <w:sz w:val="16"/>
                <w:szCs w:val="16"/>
              </w:rPr>
            </w:pPr>
          </w:p>
        </w:tc>
        <w:tc>
          <w:tcPr>
            <w:tcW w:w="691" w:type="dxa"/>
            <w:tcBorders>
              <w:top w:val="single" w:sz="4" w:space="0" w:color="auto"/>
              <w:left w:val="single" w:sz="4" w:space="0" w:color="auto"/>
              <w:bottom w:val="single" w:sz="4" w:space="0" w:color="auto"/>
              <w:right w:val="single" w:sz="4" w:space="0" w:color="auto"/>
            </w:tcBorders>
          </w:tcPr>
          <w:p w14:paraId="0269814D" w14:textId="77777777" w:rsidR="00C42BAA" w:rsidRPr="00F87A01" w:rsidRDefault="00C42BAA" w:rsidP="00193356">
            <w:pPr>
              <w:spacing w:after="0" w:line="240" w:lineRule="auto"/>
              <w:rPr>
                <w:rFonts w:cstheme="minorHAnsi"/>
                <w:color w:val="000000"/>
                <w:sz w:val="16"/>
                <w:szCs w:val="16"/>
              </w:rPr>
            </w:pPr>
          </w:p>
        </w:tc>
      </w:tr>
      <w:tr w:rsidR="00C42BAA" w:rsidRPr="00F87A01" w14:paraId="7DEF6E25"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FBE936" w14:textId="77777777" w:rsidR="00C42BAA" w:rsidRDefault="00C42BAA" w:rsidP="00193356">
            <w:pPr>
              <w:spacing w:after="0" w:line="240" w:lineRule="auto"/>
              <w:rPr>
                <w:rFonts w:cstheme="minorHAnsi"/>
                <w:color w:val="000000"/>
                <w:sz w:val="16"/>
                <w:szCs w:val="16"/>
              </w:rPr>
            </w:pPr>
          </w:p>
        </w:tc>
        <w:tc>
          <w:tcPr>
            <w:tcW w:w="686" w:type="dxa"/>
            <w:tcBorders>
              <w:top w:val="single" w:sz="4" w:space="0" w:color="auto"/>
              <w:left w:val="single" w:sz="4" w:space="0" w:color="auto"/>
              <w:bottom w:val="single" w:sz="4" w:space="0" w:color="auto"/>
              <w:right w:val="single" w:sz="4" w:space="0" w:color="auto"/>
            </w:tcBorders>
          </w:tcPr>
          <w:p w14:paraId="7C2E745C" w14:textId="77777777" w:rsidR="00C42BAA"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32F305"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Supplies</w:t>
            </w:r>
          </w:p>
        </w:tc>
        <w:tc>
          <w:tcPr>
            <w:tcW w:w="713" w:type="dxa"/>
            <w:tcBorders>
              <w:top w:val="single" w:sz="4" w:space="0" w:color="auto"/>
              <w:left w:val="single" w:sz="4" w:space="0" w:color="auto"/>
              <w:bottom w:val="single" w:sz="4" w:space="0" w:color="auto"/>
              <w:right w:val="single" w:sz="4" w:space="0" w:color="auto"/>
            </w:tcBorders>
            <w:shd w:val="clear" w:color="auto" w:fill="auto"/>
            <w:noWrap/>
          </w:tcPr>
          <w:p w14:paraId="46A1DB8F" w14:textId="77777777" w:rsidR="00C42BAA" w:rsidRPr="00F87A01" w:rsidRDefault="00C42BAA" w:rsidP="00193356">
            <w:pPr>
              <w:spacing w:after="0" w:line="240" w:lineRule="auto"/>
              <w:jc w:val="right"/>
              <w:rPr>
                <w:rFonts w:cstheme="minorHAnsi"/>
                <w:color w:val="000000"/>
                <w:sz w:val="16"/>
                <w:szCs w:val="16"/>
              </w:rP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70E77F" w14:textId="77777777" w:rsidR="00C42BAA" w:rsidRPr="00F87A01" w:rsidRDefault="00C42BAA" w:rsidP="00193356">
            <w:pPr>
              <w:spacing w:after="0" w:line="240" w:lineRule="auto"/>
              <w:jc w:val="right"/>
              <w:rPr>
                <w:rFonts w:cstheme="minorHAnsi"/>
                <w:color w:val="000000"/>
                <w:sz w:val="16"/>
                <w:szCs w:val="16"/>
              </w:rPr>
            </w:pPr>
          </w:p>
        </w:tc>
        <w:tc>
          <w:tcPr>
            <w:tcW w:w="721" w:type="dxa"/>
            <w:tcBorders>
              <w:top w:val="single" w:sz="4" w:space="0" w:color="auto"/>
              <w:left w:val="single" w:sz="4" w:space="0" w:color="auto"/>
              <w:bottom w:val="single" w:sz="4" w:space="0" w:color="auto"/>
              <w:right w:val="single" w:sz="4" w:space="0" w:color="auto"/>
            </w:tcBorders>
          </w:tcPr>
          <w:p w14:paraId="686DD836" w14:textId="77777777" w:rsidR="00C42BAA" w:rsidRPr="00F87A01" w:rsidRDefault="00C42BAA" w:rsidP="00193356">
            <w:pPr>
              <w:spacing w:after="0" w:line="240" w:lineRule="auto"/>
              <w:rPr>
                <w:rFonts w:cstheme="minorHAnsi"/>
                <w:color w:val="000000"/>
                <w:sz w:val="16"/>
                <w:szCs w:val="16"/>
              </w:rPr>
            </w:pPr>
          </w:p>
        </w:tc>
        <w:tc>
          <w:tcPr>
            <w:tcW w:w="585" w:type="dxa"/>
            <w:tcBorders>
              <w:top w:val="single" w:sz="4" w:space="0" w:color="auto"/>
              <w:left w:val="single" w:sz="4" w:space="0" w:color="auto"/>
              <w:bottom w:val="single" w:sz="4" w:space="0" w:color="auto"/>
              <w:right w:val="single" w:sz="4" w:space="0" w:color="auto"/>
            </w:tcBorders>
          </w:tcPr>
          <w:p w14:paraId="590C9118" w14:textId="77777777" w:rsidR="00C42BAA" w:rsidRPr="00F87A01" w:rsidRDefault="00C42BAA" w:rsidP="00193356">
            <w:pPr>
              <w:spacing w:after="0" w:line="240" w:lineRule="auto"/>
              <w:rPr>
                <w:rFonts w:cstheme="minorHAnsi"/>
                <w:color w:val="000000"/>
                <w:sz w:val="16"/>
                <w:szCs w:val="16"/>
              </w:rPr>
            </w:pPr>
          </w:p>
        </w:tc>
        <w:tc>
          <w:tcPr>
            <w:tcW w:w="923" w:type="dxa"/>
            <w:tcBorders>
              <w:top w:val="single" w:sz="4" w:space="0" w:color="auto"/>
              <w:left w:val="single" w:sz="4" w:space="0" w:color="auto"/>
              <w:bottom w:val="single" w:sz="4" w:space="0" w:color="auto"/>
              <w:right w:val="single" w:sz="4" w:space="0" w:color="auto"/>
            </w:tcBorders>
          </w:tcPr>
          <w:p w14:paraId="52271AC3" w14:textId="77777777" w:rsidR="00C42BAA" w:rsidRPr="00F87A01" w:rsidRDefault="00C42BAA" w:rsidP="00193356">
            <w:pPr>
              <w:spacing w:after="0" w:line="240" w:lineRule="auto"/>
              <w:rPr>
                <w:rFonts w:cstheme="minorHAnsi"/>
                <w:color w:val="000000"/>
                <w:sz w:val="16"/>
                <w:szCs w:val="16"/>
              </w:rPr>
            </w:pPr>
          </w:p>
        </w:tc>
        <w:tc>
          <w:tcPr>
            <w:tcW w:w="691" w:type="dxa"/>
            <w:tcBorders>
              <w:top w:val="single" w:sz="4" w:space="0" w:color="auto"/>
              <w:left w:val="single" w:sz="4" w:space="0" w:color="auto"/>
              <w:bottom w:val="single" w:sz="4" w:space="0" w:color="auto"/>
              <w:right w:val="single" w:sz="4" w:space="0" w:color="auto"/>
            </w:tcBorders>
          </w:tcPr>
          <w:p w14:paraId="413A8AE6" w14:textId="77777777" w:rsidR="00C42BAA" w:rsidRPr="00F87A01" w:rsidRDefault="00C42BAA" w:rsidP="00193356">
            <w:pPr>
              <w:spacing w:after="0" w:line="240" w:lineRule="auto"/>
              <w:rPr>
                <w:rFonts w:cstheme="minorHAnsi"/>
                <w:color w:val="000000"/>
                <w:sz w:val="16"/>
                <w:szCs w:val="16"/>
              </w:rPr>
            </w:pPr>
          </w:p>
        </w:tc>
      </w:tr>
      <w:tr w:rsidR="00C42BAA" w:rsidRPr="00F87A01" w14:paraId="4D5307B4"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61846A" w14:textId="77777777" w:rsidR="00C42BAA" w:rsidRDefault="00C42BAA" w:rsidP="00193356">
            <w:pPr>
              <w:spacing w:after="0" w:line="240" w:lineRule="auto"/>
              <w:rPr>
                <w:rFonts w:cstheme="minorHAnsi"/>
                <w:color w:val="000000"/>
                <w:sz w:val="16"/>
                <w:szCs w:val="16"/>
              </w:rPr>
            </w:pPr>
          </w:p>
        </w:tc>
        <w:tc>
          <w:tcPr>
            <w:tcW w:w="686" w:type="dxa"/>
            <w:tcBorders>
              <w:top w:val="single" w:sz="4" w:space="0" w:color="auto"/>
              <w:left w:val="single" w:sz="4" w:space="0" w:color="auto"/>
              <w:bottom w:val="single" w:sz="4" w:space="0" w:color="auto"/>
              <w:right w:val="single" w:sz="4" w:space="0" w:color="auto"/>
            </w:tcBorders>
          </w:tcPr>
          <w:p w14:paraId="6921C3D3" w14:textId="77777777" w:rsidR="00C42BAA"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627661"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Capital</w:t>
            </w:r>
          </w:p>
        </w:tc>
        <w:tc>
          <w:tcPr>
            <w:tcW w:w="713" w:type="dxa"/>
            <w:tcBorders>
              <w:top w:val="single" w:sz="4" w:space="0" w:color="auto"/>
              <w:left w:val="single" w:sz="4" w:space="0" w:color="auto"/>
              <w:bottom w:val="single" w:sz="4" w:space="0" w:color="auto"/>
              <w:right w:val="single" w:sz="4" w:space="0" w:color="auto"/>
            </w:tcBorders>
            <w:shd w:val="clear" w:color="auto" w:fill="auto"/>
            <w:noWrap/>
          </w:tcPr>
          <w:p w14:paraId="0F644354" w14:textId="77777777" w:rsidR="00C42BAA" w:rsidRPr="00F87A01" w:rsidRDefault="00C42BAA" w:rsidP="00193356">
            <w:pPr>
              <w:spacing w:after="0" w:line="240" w:lineRule="auto"/>
              <w:jc w:val="right"/>
              <w:rPr>
                <w:rFonts w:cstheme="minorHAnsi"/>
                <w:color w:val="000000"/>
                <w:sz w:val="16"/>
                <w:szCs w:val="16"/>
              </w:rP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77AA10" w14:textId="77777777" w:rsidR="00C42BAA" w:rsidRPr="00F87A01" w:rsidRDefault="00C42BAA" w:rsidP="00193356">
            <w:pPr>
              <w:spacing w:after="0" w:line="240" w:lineRule="auto"/>
              <w:jc w:val="right"/>
              <w:rPr>
                <w:rFonts w:cstheme="minorHAnsi"/>
                <w:color w:val="000000"/>
                <w:sz w:val="16"/>
                <w:szCs w:val="16"/>
              </w:rPr>
            </w:pPr>
          </w:p>
        </w:tc>
        <w:tc>
          <w:tcPr>
            <w:tcW w:w="721" w:type="dxa"/>
            <w:tcBorders>
              <w:top w:val="single" w:sz="4" w:space="0" w:color="auto"/>
              <w:left w:val="single" w:sz="4" w:space="0" w:color="auto"/>
              <w:bottom w:val="single" w:sz="4" w:space="0" w:color="auto"/>
              <w:right w:val="single" w:sz="4" w:space="0" w:color="auto"/>
            </w:tcBorders>
          </w:tcPr>
          <w:p w14:paraId="4DC3D24C" w14:textId="77777777" w:rsidR="00C42BAA" w:rsidRPr="00F87A01" w:rsidRDefault="00C42BAA" w:rsidP="00193356">
            <w:pPr>
              <w:spacing w:after="0" w:line="240" w:lineRule="auto"/>
              <w:rPr>
                <w:rFonts w:cstheme="minorHAnsi"/>
                <w:color w:val="000000"/>
                <w:sz w:val="16"/>
                <w:szCs w:val="16"/>
              </w:rPr>
            </w:pPr>
          </w:p>
        </w:tc>
        <w:tc>
          <w:tcPr>
            <w:tcW w:w="585" w:type="dxa"/>
            <w:tcBorders>
              <w:top w:val="single" w:sz="4" w:space="0" w:color="auto"/>
              <w:left w:val="single" w:sz="4" w:space="0" w:color="auto"/>
              <w:bottom w:val="single" w:sz="4" w:space="0" w:color="auto"/>
              <w:right w:val="single" w:sz="4" w:space="0" w:color="auto"/>
            </w:tcBorders>
          </w:tcPr>
          <w:p w14:paraId="6C678712" w14:textId="77777777" w:rsidR="00C42BAA" w:rsidRPr="00F87A01" w:rsidRDefault="00C42BAA" w:rsidP="00193356">
            <w:pPr>
              <w:spacing w:after="0" w:line="240" w:lineRule="auto"/>
              <w:rPr>
                <w:rFonts w:cstheme="minorHAnsi"/>
                <w:color w:val="000000"/>
                <w:sz w:val="16"/>
                <w:szCs w:val="16"/>
              </w:rPr>
            </w:pPr>
          </w:p>
        </w:tc>
        <w:tc>
          <w:tcPr>
            <w:tcW w:w="923" w:type="dxa"/>
            <w:tcBorders>
              <w:top w:val="single" w:sz="4" w:space="0" w:color="auto"/>
              <w:left w:val="single" w:sz="4" w:space="0" w:color="auto"/>
              <w:bottom w:val="single" w:sz="4" w:space="0" w:color="auto"/>
              <w:right w:val="single" w:sz="4" w:space="0" w:color="auto"/>
            </w:tcBorders>
          </w:tcPr>
          <w:p w14:paraId="5AB5B918" w14:textId="77777777" w:rsidR="00C42BAA" w:rsidRPr="00F87A01" w:rsidRDefault="00C42BAA" w:rsidP="00193356">
            <w:pPr>
              <w:spacing w:after="0" w:line="240" w:lineRule="auto"/>
              <w:rPr>
                <w:rFonts w:cstheme="minorHAnsi"/>
                <w:color w:val="000000"/>
                <w:sz w:val="16"/>
                <w:szCs w:val="16"/>
              </w:rPr>
            </w:pPr>
          </w:p>
        </w:tc>
        <w:tc>
          <w:tcPr>
            <w:tcW w:w="691" w:type="dxa"/>
            <w:tcBorders>
              <w:top w:val="single" w:sz="4" w:space="0" w:color="auto"/>
              <w:left w:val="single" w:sz="4" w:space="0" w:color="auto"/>
              <w:bottom w:val="single" w:sz="4" w:space="0" w:color="auto"/>
              <w:right w:val="single" w:sz="4" w:space="0" w:color="auto"/>
            </w:tcBorders>
          </w:tcPr>
          <w:p w14:paraId="088ABBCB" w14:textId="77777777" w:rsidR="00C42BAA" w:rsidRPr="00F87A01" w:rsidRDefault="00C42BAA" w:rsidP="00193356">
            <w:pPr>
              <w:spacing w:after="0" w:line="240" w:lineRule="auto"/>
              <w:rPr>
                <w:rFonts w:cstheme="minorHAnsi"/>
                <w:color w:val="000000"/>
                <w:sz w:val="16"/>
                <w:szCs w:val="16"/>
              </w:rPr>
            </w:pPr>
          </w:p>
        </w:tc>
      </w:tr>
      <w:tr w:rsidR="00C42BAA" w:rsidRPr="00F87A01" w14:paraId="3EC7923E"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5B5DA2" w14:textId="77777777" w:rsidR="00C42BAA" w:rsidRDefault="00C42BAA" w:rsidP="00193356">
            <w:pPr>
              <w:spacing w:after="0" w:line="240" w:lineRule="auto"/>
              <w:rPr>
                <w:rFonts w:cstheme="minorHAnsi"/>
                <w:color w:val="000000"/>
                <w:sz w:val="16"/>
                <w:szCs w:val="16"/>
              </w:rPr>
            </w:pPr>
          </w:p>
        </w:tc>
        <w:tc>
          <w:tcPr>
            <w:tcW w:w="686" w:type="dxa"/>
            <w:tcBorders>
              <w:top w:val="single" w:sz="4" w:space="0" w:color="auto"/>
              <w:left w:val="single" w:sz="4" w:space="0" w:color="auto"/>
              <w:bottom w:val="single" w:sz="4" w:space="0" w:color="auto"/>
              <w:right w:val="single" w:sz="4" w:space="0" w:color="auto"/>
            </w:tcBorders>
          </w:tcPr>
          <w:p w14:paraId="1D23D024" w14:textId="77777777" w:rsidR="00C42BAA"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F4C914"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Travel</w:t>
            </w:r>
          </w:p>
        </w:tc>
        <w:tc>
          <w:tcPr>
            <w:tcW w:w="713" w:type="dxa"/>
            <w:tcBorders>
              <w:top w:val="single" w:sz="4" w:space="0" w:color="auto"/>
              <w:left w:val="single" w:sz="4" w:space="0" w:color="auto"/>
              <w:bottom w:val="single" w:sz="4" w:space="0" w:color="auto"/>
              <w:right w:val="single" w:sz="4" w:space="0" w:color="auto"/>
            </w:tcBorders>
            <w:shd w:val="clear" w:color="auto" w:fill="auto"/>
            <w:noWrap/>
          </w:tcPr>
          <w:p w14:paraId="26D2A922" w14:textId="77777777" w:rsidR="00C42BAA" w:rsidRPr="00F87A01" w:rsidRDefault="00C42BAA" w:rsidP="00193356">
            <w:pPr>
              <w:spacing w:after="0" w:line="240" w:lineRule="auto"/>
              <w:jc w:val="right"/>
              <w:rPr>
                <w:rFonts w:cstheme="minorHAnsi"/>
                <w:color w:val="000000"/>
                <w:sz w:val="16"/>
                <w:szCs w:val="16"/>
              </w:rP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AF3EEA" w14:textId="77777777" w:rsidR="00C42BAA" w:rsidRPr="00F87A01" w:rsidRDefault="00C42BAA" w:rsidP="00193356">
            <w:pPr>
              <w:spacing w:after="0" w:line="240" w:lineRule="auto"/>
              <w:jc w:val="right"/>
              <w:rPr>
                <w:rFonts w:cstheme="minorHAnsi"/>
                <w:color w:val="000000"/>
                <w:sz w:val="16"/>
                <w:szCs w:val="16"/>
              </w:rPr>
            </w:pPr>
          </w:p>
        </w:tc>
        <w:tc>
          <w:tcPr>
            <w:tcW w:w="721" w:type="dxa"/>
            <w:tcBorders>
              <w:top w:val="single" w:sz="4" w:space="0" w:color="auto"/>
              <w:left w:val="single" w:sz="4" w:space="0" w:color="auto"/>
              <w:bottom w:val="single" w:sz="4" w:space="0" w:color="auto"/>
              <w:right w:val="single" w:sz="4" w:space="0" w:color="auto"/>
            </w:tcBorders>
          </w:tcPr>
          <w:p w14:paraId="300D8561" w14:textId="77777777" w:rsidR="00C42BAA" w:rsidRPr="00F87A01" w:rsidRDefault="00C42BAA" w:rsidP="00193356">
            <w:pPr>
              <w:spacing w:after="0" w:line="240" w:lineRule="auto"/>
              <w:rPr>
                <w:rFonts w:cstheme="minorHAnsi"/>
                <w:color w:val="000000"/>
                <w:sz w:val="16"/>
                <w:szCs w:val="16"/>
              </w:rPr>
            </w:pPr>
          </w:p>
        </w:tc>
        <w:tc>
          <w:tcPr>
            <w:tcW w:w="585" w:type="dxa"/>
            <w:tcBorders>
              <w:top w:val="single" w:sz="4" w:space="0" w:color="auto"/>
              <w:left w:val="single" w:sz="4" w:space="0" w:color="auto"/>
              <w:bottom w:val="single" w:sz="4" w:space="0" w:color="auto"/>
              <w:right w:val="single" w:sz="4" w:space="0" w:color="auto"/>
            </w:tcBorders>
          </w:tcPr>
          <w:p w14:paraId="11C2A326" w14:textId="77777777" w:rsidR="00C42BAA" w:rsidRPr="00F87A01" w:rsidRDefault="00C42BAA" w:rsidP="00193356">
            <w:pPr>
              <w:spacing w:after="0" w:line="240" w:lineRule="auto"/>
              <w:rPr>
                <w:rFonts w:cstheme="minorHAnsi"/>
                <w:color w:val="000000"/>
                <w:sz w:val="16"/>
                <w:szCs w:val="16"/>
              </w:rPr>
            </w:pPr>
          </w:p>
        </w:tc>
        <w:tc>
          <w:tcPr>
            <w:tcW w:w="923" w:type="dxa"/>
            <w:tcBorders>
              <w:top w:val="single" w:sz="4" w:space="0" w:color="auto"/>
              <w:left w:val="single" w:sz="4" w:space="0" w:color="auto"/>
              <w:bottom w:val="single" w:sz="4" w:space="0" w:color="auto"/>
              <w:right w:val="single" w:sz="4" w:space="0" w:color="auto"/>
            </w:tcBorders>
          </w:tcPr>
          <w:p w14:paraId="72F9922A" w14:textId="77777777" w:rsidR="00C42BAA" w:rsidRPr="00F87A01" w:rsidRDefault="00C42BAA" w:rsidP="00193356">
            <w:pPr>
              <w:spacing w:after="0" w:line="240" w:lineRule="auto"/>
              <w:rPr>
                <w:rFonts w:cstheme="minorHAnsi"/>
                <w:color w:val="000000"/>
                <w:sz w:val="16"/>
                <w:szCs w:val="16"/>
              </w:rPr>
            </w:pPr>
          </w:p>
        </w:tc>
        <w:tc>
          <w:tcPr>
            <w:tcW w:w="691" w:type="dxa"/>
            <w:tcBorders>
              <w:top w:val="single" w:sz="4" w:space="0" w:color="auto"/>
              <w:left w:val="single" w:sz="4" w:space="0" w:color="auto"/>
              <w:bottom w:val="single" w:sz="4" w:space="0" w:color="auto"/>
              <w:right w:val="single" w:sz="4" w:space="0" w:color="auto"/>
            </w:tcBorders>
          </w:tcPr>
          <w:p w14:paraId="6B693949" w14:textId="77777777" w:rsidR="00C42BAA" w:rsidRPr="00F87A01" w:rsidRDefault="00C42BAA" w:rsidP="00193356">
            <w:pPr>
              <w:spacing w:after="0" w:line="240" w:lineRule="auto"/>
              <w:rPr>
                <w:rFonts w:cstheme="minorHAnsi"/>
                <w:color w:val="000000"/>
                <w:sz w:val="16"/>
                <w:szCs w:val="16"/>
              </w:rPr>
            </w:pPr>
          </w:p>
        </w:tc>
      </w:tr>
      <w:tr w:rsidR="00C42BAA" w:rsidRPr="00F87A01" w14:paraId="176245AC"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421D95" w14:textId="77777777" w:rsidR="00C42BAA" w:rsidRDefault="00C42BAA" w:rsidP="00193356">
            <w:pPr>
              <w:spacing w:after="0" w:line="240" w:lineRule="auto"/>
              <w:rPr>
                <w:rFonts w:cstheme="minorHAnsi"/>
                <w:color w:val="000000"/>
                <w:sz w:val="16"/>
                <w:szCs w:val="16"/>
              </w:rPr>
            </w:pPr>
          </w:p>
        </w:tc>
        <w:tc>
          <w:tcPr>
            <w:tcW w:w="686" w:type="dxa"/>
            <w:tcBorders>
              <w:top w:val="single" w:sz="4" w:space="0" w:color="auto"/>
              <w:left w:val="single" w:sz="4" w:space="0" w:color="auto"/>
              <w:bottom w:val="single" w:sz="4" w:space="0" w:color="auto"/>
              <w:right w:val="single" w:sz="4" w:space="0" w:color="auto"/>
            </w:tcBorders>
          </w:tcPr>
          <w:p w14:paraId="4875946D" w14:textId="77777777" w:rsidR="00C42BAA"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CBF562"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Overhead</w:t>
            </w:r>
          </w:p>
        </w:tc>
        <w:tc>
          <w:tcPr>
            <w:tcW w:w="713" w:type="dxa"/>
            <w:tcBorders>
              <w:top w:val="single" w:sz="4" w:space="0" w:color="auto"/>
              <w:left w:val="single" w:sz="4" w:space="0" w:color="auto"/>
              <w:bottom w:val="single" w:sz="4" w:space="0" w:color="auto"/>
              <w:right w:val="single" w:sz="4" w:space="0" w:color="auto"/>
            </w:tcBorders>
            <w:shd w:val="clear" w:color="auto" w:fill="auto"/>
            <w:noWrap/>
          </w:tcPr>
          <w:p w14:paraId="68919DFF" w14:textId="77777777" w:rsidR="00C42BAA" w:rsidRPr="00F87A01" w:rsidRDefault="00C42BAA" w:rsidP="00193356">
            <w:pPr>
              <w:spacing w:after="0" w:line="240" w:lineRule="auto"/>
              <w:jc w:val="right"/>
              <w:rPr>
                <w:rFonts w:cstheme="minorHAnsi"/>
                <w:color w:val="000000"/>
                <w:sz w:val="16"/>
                <w:szCs w:val="16"/>
              </w:rP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6720F8" w14:textId="77777777" w:rsidR="00C42BAA" w:rsidRPr="00F87A01" w:rsidRDefault="00C42BAA" w:rsidP="00193356">
            <w:pPr>
              <w:spacing w:after="0" w:line="240" w:lineRule="auto"/>
              <w:jc w:val="right"/>
              <w:rPr>
                <w:rFonts w:cstheme="minorHAnsi"/>
                <w:color w:val="000000"/>
                <w:sz w:val="16"/>
                <w:szCs w:val="16"/>
              </w:rPr>
            </w:pPr>
            <w:r>
              <w:rPr>
                <w:rFonts w:cstheme="minorHAnsi"/>
                <w:color w:val="000000"/>
                <w:sz w:val="16"/>
                <w:szCs w:val="16"/>
              </w:rPr>
              <w:t>3740</w:t>
            </w:r>
          </w:p>
        </w:tc>
        <w:tc>
          <w:tcPr>
            <w:tcW w:w="721" w:type="dxa"/>
            <w:tcBorders>
              <w:top w:val="single" w:sz="4" w:space="0" w:color="auto"/>
              <w:left w:val="single" w:sz="4" w:space="0" w:color="auto"/>
              <w:bottom w:val="single" w:sz="4" w:space="0" w:color="auto"/>
              <w:right w:val="single" w:sz="4" w:space="0" w:color="auto"/>
            </w:tcBorders>
          </w:tcPr>
          <w:p w14:paraId="5068A20F" w14:textId="77777777" w:rsidR="00C42BAA" w:rsidRPr="00F87A01" w:rsidRDefault="00C42BAA" w:rsidP="00193356">
            <w:pPr>
              <w:spacing w:after="0" w:line="240" w:lineRule="auto"/>
              <w:rPr>
                <w:rFonts w:cstheme="minorHAnsi"/>
                <w:color w:val="000000"/>
                <w:sz w:val="16"/>
                <w:szCs w:val="16"/>
              </w:rPr>
            </w:pPr>
          </w:p>
        </w:tc>
        <w:tc>
          <w:tcPr>
            <w:tcW w:w="585" w:type="dxa"/>
            <w:tcBorders>
              <w:top w:val="single" w:sz="4" w:space="0" w:color="auto"/>
              <w:left w:val="single" w:sz="4" w:space="0" w:color="auto"/>
              <w:bottom w:val="single" w:sz="4" w:space="0" w:color="auto"/>
              <w:right w:val="single" w:sz="4" w:space="0" w:color="auto"/>
            </w:tcBorders>
          </w:tcPr>
          <w:p w14:paraId="591DFCBA" w14:textId="77777777" w:rsidR="00C42BAA" w:rsidRPr="00F87A01" w:rsidRDefault="00C42BAA" w:rsidP="00193356">
            <w:pPr>
              <w:spacing w:after="0" w:line="240" w:lineRule="auto"/>
              <w:rPr>
                <w:rFonts w:cstheme="minorHAnsi"/>
                <w:color w:val="000000"/>
                <w:sz w:val="16"/>
                <w:szCs w:val="16"/>
              </w:rPr>
            </w:pPr>
          </w:p>
        </w:tc>
        <w:tc>
          <w:tcPr>
            <w:tcW w:w="923" w:type="dxa"/>
            <w:tcBorders>
              <w:top w:val="single" w:sz="4" w:space="0" w:color="auto"/>
              <w:left w:val="single" w:sz="4" w:space="0" w:color="auto"/>
              <w:bottom w:val="single" w:sz="4" w:space="0" w:color="auto"/>
              <w:right w:val="single" w:sz="4" w:space="0" w:color="auto"/>
            </w:tcBorders>
          </w:tcPr>
          <w:p w14:paraId="6E755F42" w14:textId="77777777" w:rsidR="00C42BAA" w:rsidRPr="00F87A01" w:rsidRDefault="00C42BAA" w:rsidP="00193356">
            <w:pPr>
              <w:spacing w:after="0" w:line="240" w:lineRule="auto"/>
              <w:rPr>
                <w:rFonts w:cstheme="minorHAnsi"/>
                <w:color w:val="000000"/>
                <w:sz w:val="16"/>
                <w:szCs w:val="16"/>
              </w:rPr>
            </w:pPr>
          </w:p>
        </w:tc>
        <w:tc>
          <w:tcPr>
            <w:tcW w:w="691" w:type="dxa"/>
            <w:tcBorders>
              <w:top w:val="single" w:sz="4" w:space="0" w:color="auto"/>
              <w:left w:val="single" w:sz="4" w:space="0" w:color="auto"/>
              <w:bottom w:val="single" w:sz="4" w:space="0" w:color="auto"/>
              <w:right w:val="single" w:sz="4" w:space="0" w:color="auto"/>
            </w:tcBorders>
          </w:tcPr>
          <w:p w14:paraId="27D45233" w14:textId="77777777" w:rsidR="00C42BAA" w:rsidRPr="00F87A01" w:rsidRDefault="00C42BAA" w:rsidP="00193356">
            <w:pPr>
              <w:spacing w:after="0" w:line="240" w:lineRule="auto"/>
              <w:rPr>
                <w:rFonts w:cstheme="minorHAnsi"/>
                <w:color w:val="000000"/>
                <w:sz w:val="16"/>
                <w:szCs w:val="16"/>
              </w:rPr>
            </w:pPr>
          </w:p>
        </w:tc>
      </w:tr>
      <w:tr w:rsidR="00C42BAA" w:rsidRPr="00F87A01" w14:paraId="66F37B62"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17947A" w14:textId="77777777" w:rsidR="00C42BAA" w:rsidRDefault="00C42BAA" w:rsidP="00193356">
            <w:pPr>
              <w:spacing w:after="0" w:line="240" w:lineRule="auto"/>
              <w:rPr>
                <w:rFonts w:cstheme="minorHAnsi"/>
                <w:color w:val="000000"/>
                <w:sz w:val="16"/>
                <w:szCs w:val="16"/>
              </w:rPr>
            </w:pPr>
          </w:p>
        </w:tc>
        <w:tc>
          <w:tcPr>
            <w:tcW w:w="686" w:type="dxa"/>
            <w:tcBorders>
              <w:top w:val="single" w:sz="4" w:space="0" w:color="auto"/>
              <w:left w:val="single" w:sz="4" w:space="0" w:color="auto"/>
              <w:bottom w:val="single" w:sz="4" w:space="0" w:color="auto"/>
              <w:right w:val="single" w:sz="4" w:space="0" w:color="auto"/>
            </w:tcBorders>
          </w:tcPr>
          <w:p w14:paraId="13A7E09E" w14:textId="77777777" w:rsidR="00C42BAA"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60CE23"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Total</w:t>
            </w:r>
          </w:p>
        </w:tc>
        <w:tc>
          <w:tcPr>
            <w:tcW w:w="713" w:type="dxa"/>
            <w:tcBorders>
              <w:top w:val="single" w:sz="4" w:space="0" w:color="auto"/>
              <w:left w:val="single" w:sz="4" w:space="0" w:color="auto"/>
              <w:bottom w:val="single" w:sz="4" w:space="0" w:color="auto"/>
              <w:right w:val="single" w:sz="4" w:space="0" w:color="auto"/>
            </w:tcBorders>
            <w:shd w:val="clear" w:color="auto" w:fill="auto"/>
            <w:noWrap/>
          </w:tcPr>
          <w:p w14:paraId="5ED0EC28" w14:textId="77777777" w:rsidR="00C42BAA" w:rsidRPr="00F87A01" w:rsidRDefault="00C42BAA" w:rsidP="00193356">
            <w:pPr>
              <w:spacing w:after="0" w:line="240" w:lineRule="auto"/>
              <w:jc w:val="right"/>
              <w:rPr>
                <w:rFonts w:cstheme="minorHAnsi"/>
                <w:color w:val="000000"/>
                <w:sz w:val="16"/>
                <w:szCs w:val="16"/>
              </w:rP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009366" w14:textId="77777777" w:rsidR="00C42BAA" w:rsidRPr="00F87A01" w:rsidRDefault="00C42BAA" w:rsidP="00193356">
            <w:pPr>
              <w:spacing w:after="0" w:line="240" w:lineRule="auto"/>
              <w:jc w:val="right"/>
              <w:rPr>
                <w:rFonts w:cstheme="minorHAnsi"/>
                <w:color w:val="000000"/>
                <w:sz w:val="16"/>
                <w:szCs w:val="16"/>
              </w:rPr>
            </w:pPr>
            <w:r>
              <w:rPr>
                <w:rFonts w:cstheme="minorHAnsi"/>
                <w:color w:val="000000"/>
                <w:sz w:val="16"/>
                <w:szCs w:val="16"/>
              </w:rPr>
              <w:t>23740</w:t>
            </w:r>
          </w:p>
        </w:tc>
        <w:tc>
          <w:tcPr>
            <w:tcW w:w="721" w:type="dxa"/>
            <w:tcBorders>
              <w:top w:val="single" w:sz="4" w:space="0" w:color="auto"/>
              <w:left w:val="single" w:sz="4" w:space="0" w:color="auto"/>
              <w:bottom w:val="single" w:sz="4" w:space="0" w:color="auto"/>
              <w:right w:val="single" w:sz="4" w:space="0" w:color="auto"/>
            </w:tcBorders>
          </w:tcPr>
          <w:p w14:paraId="012373DE" w14:textId="77777777" w:rsidR="00C42BAA" w:rsidRPr="00F87A01" w:rsidRDefault="00C42BAA" w:rsidP="00193356">
            <w:pPr>
              <w:spacing w:after="0" w:line="240" w:lineRule="auto"/>
              <w:rPr>
                <w:rFonts w:cstheme="minorHAnsi"/>
                <w:color w:val="000000"/>
                <w:sz w:val="16"/>
                <w:szCs w:val="16"/>
              </w:rPr>
            </w:pPr>
          </w:p>
        </w:tc>
        <w:tc>
          <w:tcPr>
            <w:tcW w:w="585" w:type="dxa"/>
            <w:tcBorders>
              <w:top w:val="single" w:sz="4" w:space="0" w:color="auto"/>
              <w:left w:val="single" w:sz="4" w:space="0" w:color="auto"/>
              <w:bottom w:val="single" w:sz="4" w:space="0" w:color="auto"/>
              <w:right w:val="single" w:sz="4" w:space="0" w:color="auto"/>
            </w:tcBorders>
          </w:tcPr>
          <w:p w14:paraId="4820CDE3" w14:textId="77777777" w:rsidR="00C42BAA" w:rsidRPr="00F87A01" w:rsidRDefault="00C42BAA" w:rsidP="00193356">
            <w:pPr>
              <w:spacing w:after="0" w:line="240" w:lineRule="auto"/>
              <w:rPr>
                <w:rFonts w:cstheme="minorHAnsi"/>
                <w:color w:val="000000"/>
                <w:sz w:val="16"/>
                <w:szCs w:val="16"/>
              </w:rPr>
            </w:pPr>
          </w:p>
        </w:tc>
        <w:tc>
          <w:tcPr>
            <w:tcW w:w="923" w:type="dxa"/>
            <w:tcBorders>
              <w:top w:val="single" w:sz="4" w:space="0" w:color="auto"/>
              <w:left w:val="single" w:sz="4" w:space="0" w:color="auto"/>
              <w:bottom w:val="single" w:sz="4" w:space="0" w:color="auto"/>
              <w:right w:val="single" w:sz="4" w:space="0" w:color="auto"/>
            </w:tcBorders>
          </w:tcPr>
          <w:p w14:paraId="2D8746D2" w14:textId="77777777" w:rsidR="00C42BAA" w:rsidRPr="00F87A01" w:rsidRDefault="00C42BAA" w:rsidP="00193356">
            <w:pPr>
              <w:spacing w:after="0" w:line="240" w:lineRule="auto"/>
              <w:rPr>
                <w:rFonts w:cstheme="minorHAnsi"/>
                <w:color w:val="000000"/>
                <w:sz w:val="16"/>
                <w:szCs w:val="16"/>
              </w:rPr>
            </w:pPr>
          </w:p>
        </w:tc>
        <w:tc>
          <w:tcPr>
            <w:tcW w:w="691" w:type="dxa"/>
            <w:tcBorders>
              <w:top w:val="single" w:sz="4" w:space="0" w:color="auto"/>
              <w:left w:val="single" w:sz="4" w:space="0" w:color="auto"/>
              <w:bottom w:val="single" w:sz="4" w:space="0" w:color="auto"/>
              <w:right w:val="single" w:sz="4" w:space="0" w:color="auto"/>
            </w:tcBorders>
          </w:tcPr>
          <w:p w14:paraId="39B4C4ED" w14:textId="77777777" w:rsidR="00C42BAA" w:rsidRPr="00F87A01" w:rsidRDefault="00C42BAA" w:rsidP="00193356">
            <w:pPr>
              <w:spacing w:after="0" w:line="240" w:lineRule="auto"/>
              <w:rPr>
                <w:rFonts w:cstheme="minorHAnsi"/>
                <w:color w:val="000000"/>
                <w:sz w:val="16"/>
                <w:szCs w:val="16"/>
              </w:rPr>
            </w:pPr>
          </w:p>
        </w:tc>
      </w:tr>
      <w:tr w:rsidR="00C42BAA" w:rsidRPr="00F87A01" w14:paraId="5777B951"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D13CCA"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Outcome 4/Output 4/Activity 1</w:t>
            </w:r>
          </w:p>
        </w:tc>
        <w:tc>
          <w:tcPr>
            <w:tcW w:w="686" w:type="dxa"/>
            <w:tcBorders>
              <w:top w:val="single" w:sz="4" w:space="0" w:color="auto"/>
              <w:left w:val="single" w:sz="4" w:space="0" w:color="auto"/>
              <w:bottom w:val="single" w:sz="4" w:space="0" w:color="auto"/>
              <w:right w:val="single" w:sz="4" w:space="0" w:color="auto"/>
            </w:tcBorders>
          </w:tcPr>
          <w:p w14:paraId="6715D138"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1.1</w:t>
            </w: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084841"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Personnel</w:t>
            </w:r>
          </w:p>
        </w:tc>
        <w:tc>
          <w:tcPr>
            <w:tcW w:w="713" w:type="dxa"/>
            <w:tcBorders>
              <w:top w:val="single" w:sz="4" w:space="0" w:color="auto"/>
              <w:left w:val="single" w:sz="4" w:space="0" w:color="auto"/>
              <w:bottom w:val="single" w:sz="4" w:space="0" w:color="auto"/>
              <w:right w:val="single" w:sz="4" w:space="0" w:color="auto"/>
            </w:tcBorders>
            <w:shd w:val="clear" w:color="auto" w:fill="auto"/>
            <w:noWrap/>
          </w:tcPr>
          <w:p w14:paraId="17C8C992" w14:textId="77777777" w:rsidR="00C42BAA" w:rsidRPr="00F87A01" w:rsidRDefault="00C42BAA" w:rsidP="00193356">
            <w:pPr>
              <w:spacing w:after="0" w:line="240" w:lineRule="auto"/>
              <w:jc w:val="right"/>
              <w:rPr>
                <w:rFonts w:cstheme="minorHAnsi"/>
                <w:color w:val="000000"/>
                <w:sz w:val="16"/>
                <w:szCs w:val="16"/>
              </w:rP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E9A55B" w14:textId="77777777" w:rsidR="00C42BAA" w:rsidRPr="00F87A01" w:rsidRDefault="00C42BAA" w:rsidP="00193356">
            <w:pPr>
              <w:spacing w:after="0" w:line="240" w:lineRule="auto"/>
              <w:jc w:val="right"/>
              <w:rPr>
                <w:rFonts w:cstheme="minorHAnsi"/>
                <w:color w:val="000000"/>
                <w:sz w:val="16"/>
                <w:szCs w:val="16"/>
              </w:rPr>
            </w:pPr>
          </w:p>
        </w:tc>
        <w:tc>
          <w:tcPr>
            <w:tcW w:w="721" w:type="dxa"/>
            <w:tcBorders>
              <w:top w:val="single" w:sz="4" w:space="0" w:color="auto"/>
              <w:left w:val="single" w:sz="4" w:space="0" w:color="auto"/>
              <w:bottom w:val="single" w:sz="4" w:space="0" w:color="auto"/>
              <w:right w:val="single" w:sz="4" w:space="0" w:color="auto"/>
            </w:tcBorders>
          </w:tcPr>
          <w:p w14:paraId="7A795A30" w14:textId="77777777" w:rsidR="00C42BAA" w:rsidRPr="00F87A01" w:rsidRDefault="00C42BAA" w:rsidP="00193356">
            <w:pPr>
              <w:spacing w:after="0" w:line="240" w:lineRule="auto"/>
              <w:rPr>
                <w:rFonts w:cstheme="minorHAnsi"/>
                <w:color w:val="000000"/>
                <w:sz w:val="16"/>
                <w:szCs w:val="16"/>
              </w:rPr>
            </w:pPr>
          </w:p>
        </w:tc>
        <w:tc>
          <w:tcPr>
            <w:tcW w:w="585" w:type="dxa"/>
            <w:tcBorders>
              <w:top w:val="single" w:sz="4" w:space="0" w:color="auto"/>
              <w:left w:val="single" w:sz="4" w:space="0" w:color="auto"/>
              <w:bottom w:val="single" w:sz="4" w:space="0" w:color="auto"/>
              <w:right w:val="single" w:sz="4" w:space="0" w:color="auto"/>
            </w:tcBorders>
          </w:tcPr>
          <w:p w14:paraId="1C85E43E" w14:textId="77777777" w:rsidR="00C42BAA" w:rsidRPr="00F87A01" w:rsidRDefault="00C42BAA" w:rsidP="00193356">
            <w:pPr>
              <w:spacing w:after="0" w:line="240" w:lineRule="auto"/>
              <w:rPr>
                <w:rFonts w:cstheme="minorHAnsi"/>
                <w:color w:val="000000"/>
                <w:sz w:val="16"/>
                <w:szCs w:val="16"/>
              </w:rPr>
            </w:pPr>
          </w:p>
        </w:tc>
        <w:tc>
          <w:tcPr>
            <w:tcW w:w="923" w:type="dxa"/>
            <w:tcBorders>
              <w:top w:val="single" w:sz="4" w:space="0" w:color="auto"/>
              <w:left w:val="single" w:sz="4" w:space="0" w:color="auto"/>
              <w:bottom w:val="single" w:sz="4" w:space="0" w:color="auto"/>
              <w:right w:val="single" w:sz="4" w:space="0" w:color="auto"/>
            </w:tcBorders>
          </w:tcPr>
          <w:p w14:paraId="5791DB4A" w14:textId="77777777" w:rsidR="00C42BAA" w:rsidRPr="00F87A01" w:rsidRDefault="00C42BAA" w:rsidP="00193356">
            <w:pPr>
              <w:spacing w:after="0" w:line="240" w:lineRule="auto"/>
              <w:rPr>
                <w:rFonts w:cstheme="minorHAnsi"/>
                <w:color w:val="000000"/>
                <w:sz w:val="16"/>
                <w:szCs w:val="16"/>
              </w:rPr>
            </w:pPr>
          </w:p>
        </w:tc>
        <w:tc>
          <w:tcPr>
            <w:tcW w:w="691" w:type="dxa"/>
            <w:tcBorders>
              <w:top w:val="single" w:sz="4" w:space="0" w:color="auto"/>
              <w:left w:val="single" w:sz="4" w:space="0" w:color="auto"/>
              <w:bottom w:val="single" w:sz="4" w:space="0" w:color="auto"/>
              <w:right w:val="single" w:sz="4" w:space="0" w:color="auto"/>
            </w:tcBorders>
          </w:tcPr>
          <w:p w14:paraId="11968BA3" w14:textId="77777777" w:rsidR="00C42BAA" w:rsidRPr="00F87A01" w:rsidRDefault="00C42BAA" w:rsidP="00193356">
            <w:pPr>
              <w:spacing w:after="0" w:line="240" w:lineRule="auto"/>
              <w:rPr>
                <w:rFonts w:cstheme="minorHAnsi"/>
                <w:color w:val="000000"/>
                <w:sz w:val="16"/>
                <w:szCs w:val="16"/>
              </w:rPr>
            </w:pPr>
          </w:p>
        </w:tc>
      </w:tr>
      <w:tr w:rsidR="00C42BAA" w:rsidRPr="00F87A01" w14:paraId="7FF9B588"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0D2EBF" w14:textId="77777777" w:rsidR="00C42BAA" w:rsidRPr="00F87A01" w:rsidRDefault="00C42BAA" w:rsidP="00193356">
            <w:pPr>
              <w:spacing w:after="0" w:line="240" w:lineRule="auto"/>
              <w:rPr>
                <w:rFonts w:cstheme="minorHAnsi"/>
                <w:color w:val="000000"/>
                <w:sz w:val="16"/>
                <w:szCs w:val="16"/>
              </w:rPr>
            </w:pPr>
          </w:p>
        </w:tc>
        <w:tc>
          <w:tcPr>
            <w:tcW w:w="686" w:type="dxa"/>
            <w:tcBorders>
              <w:top w:val="single" w:sz="4" w:space="0" w:color="auto"/>
              <w:left w:val="single" w:sz="4" w:space="0" w:color="auto"/>
              <w:bottom w:val="single" w:sz="4" w:space="0" w:color="auto"/>
              <w:right w:val="single" w:sz="4" w:space="0" w:color="auto"/>
            </w:tcBorders>
          </w:tcPr>
          <w:p w14:paraId="3FC71274"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1BC767"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Services</w:t>
            </w:r>
          </w:p>
        </w:tc>
        <w:tc>
          <w:tcPr>
            <w:tcW w:w="713" w:type="dxa"/>
            <w:tcBorders>
              <w:top w:val="single" w:sz="4" w:space="0" w:color="auto"/>
              <w:left w:val="single" w:sz="4" w:space="0" w:color="auto"/>
              <w:bottom w:val="single" w:sz="4" w:space="0" w:color="auto"/>
              <w:right w:val="single" w:sz="4" w:space="0" w:color="auto"/>
            </w:tcBorders>
            <w:shd w:val="clear" w:color="auto" w:fill="auto"/>
            <w:noWrap/>
          </w:tcPr>
          <w:p w14:paraId="6BBD9D65" w14:textId="77777777" w:rsidR="00C42BAA" w:rsidRPr="00F87A01" w:rsidRDefault="00C42BAA" w:rsidP="00193356">
            <w:pPr>
              <w:spacing w:after="0" w:line="240" w:lineRule="auto"/>
              <w:jc w:val="right"/>
              <w:rPr>
                <w:rFonts w:cstheme="minorHAnsi"/>
                <w:color w:val="000000"/>
                <w:sz w:val="16"/>
                <w:szCs w:val="16"/>
              </w:rP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4C29DE" w14:textId="77777777" w:rsidR="00C42BAA" w:rsidRPr="00F87A01" w:rsidRDefault="00C42BAA" w:rsidP="00193356">
            <w:pPr>
              <w:spacing w:after="0" w:line="240" w:lineRule="auto"/>
              <w:jc w:val="right"/>
              <w:rPr>
                <w:rFonts w:cstheme="minorHAnsi"/>
                <w:color w:val="000000"/>
                <w:sz w:val="16"/>
                <w:szCs w:val="16"/>
              </w:rPr>
            </w:pPr>
          </w:p>
        </w:tc>
        <w:tc>
          <w:tcPr>
            <w:tcW w:w="721" w:type="dxa"/>
            <w:tcBorders>
              <w:top w:val="single" w:sz="4" w:space="0" w:color="auto"/>
              <w:left w:val="single" w:sz="4" w:space="0" w:color="auto"/>
              <w:bottom w:val="single" w:sz="4" w:space="0" w:color="auto"/>
              <w:right w:val="single" w:sz="4" w:space="0" w:color="auto"/>
            </w:tcBorders>
          </w:tcPr>
          <w:p w14:paraId="58EF255B" w14:textId="77777777" w:rsidR="00C42BAA" w:rsidRPr="00F87A01" w:rsidRDefault="00C42BAA" w:rsidP="00193356">
            <w:pPr>
              <w:spacing w:after="0" w:line="240" w:lineRule="auto"/>
              <w:rPr>
                <w:rFonts w:cstheme="minorHAnsi"/>
                <w:color w:val="000000"/>
                <w:sz w:val="16"/>
                <w:szCs w:val="16"/>
              </w:rPr>
            </w:pPr>
          </w:p>
        </w:tc>
        <w:tc>
          <w:tcPr>
            <w:tcW w:w="585" w:type="dxa"/>
            <w:tcBorders>
              <w:top w:val="single" w:sz="4" w:space="0" w:color="auto"/>
              <w:left w:val="single" w:sz="4" w:space="0" w:color="auto"/>
              <w:bottom w:val="single" w:sz="4" w:space="0" w:color="auto"/>
              <w:right w:val="single" w:sz="4" w:space="0" w:color="auto"/>
            </w:tcBorders>
          </w:tcPr>
          <w:p w14:paraId="6978E9A0" w14:textId="77777777" w:rsidR="00C42BAA" w:rsidRPr="00F87A01" w:rsidRDefault="00C42BAA" w:rsidP="00193356">
            <w:pPr>
              <w:spacing w:after="0" w:line="240" w:lineRule="auto"/>
              <w:rPr>
                <w:rFonts w:cstheme="minorHAnsi"/>
                <w:color w:val="000000"/>
                <w:sz w:val="16"/>
                <w:szCs w:val="16"/>
              </w:rPr>
            </w:pPr>
          </w:p>
        </w:tc>
        <w:tc>
          <w:tcPr>
            <w:tcW w:w="923" w:type="dxa"/>
            <w:tcBorders>
              <w:top w:val="single" w:sz="4" w:space="0" w:color="auto"/>
              <w:left w:val="single" w:sz="4" w:space="0" w:color="auto"/>
              <w:bottom w:val="single" w:sz="4" w:space="0" w:color="auto"/>
              <w:right w:val="single" w:sz="4" w:space="0" w:color="auto"/>
            </w:tcBorders>
          </w:tcPr>
          <w:p w14:paraId="5EA78999" w14:textId="77777777" w:rsidR="00C42BAA" w:rsidRPr="00F87A01" w:rsidRDefault="00C42BAA" w:rsidP="00193356">
            <w:pPr>
              <w:spacing w:after="0" w:line="240" w:lineRule="auto"/>
              <w:rPr>
                <w:rFonts w:cstheme="minorHAnsi"/>
                <w:color w:val="000000"/>
                <w:sz w:val="16"/>
                <w:szCs w:val="16"/>
              </w:rPr>
            </w:pPr>
          </w:p>
        </w:tc>
        <w:tc>
          <w:tcPr>
            <w:tcW w:w="691" w:type="dxa"/>
            <w:tcBorders>
              <w:top w:val="single" w:sz="4" w:space="0" w:color="auto"/>
              <w:left w:val="single" w:sz="4" w:space="0" w:color="auto"/>
              <w:bottom w:val="single" w:sz="4" w:space="0" w:color="auto"/>
              <w:right w:val="single" w:sz="4" w:space="0" w:color="auto"/>
            </w:tcBorders>
          </w:tcPr>
          <w:p w14:paraId="5C5690B1" w14:textId="77777777" w:rsidR="00C42BAA" w:rsidRPr="00F87A01" w:rsidRDefault="00C42BAA" w:rsidP="00193356">
            <w:pPr>
              <w:spacing w:after="0" w:line="240" w:lineRule="auto"/>
              <w:rPr>
                <w:rFonts w:cstheme="minorHAnsi"/>
                <w:color w:val="000000"/>
                <w:sz w:val="16"/>
                <w:szCs w:val="16"/>
              </w:rPr>
            </w:pPr>
          </w:p>
        </w:tc>
      </w:tr>
      <w:tr w:rsidR="00C42BAA" w:rsidRPr="00F87A01" w14:paraId="6815D9EA"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B61D71" w14:textId="77777777" w:rsidR="00C42BAA" w:rsidRPr="00F87A01" w:rsidRDefault="00C42BAA" w:rsidP="00193356">
            <w:pPr>
              <w:spacing w:after="0" w:line="240" w:lineRule="auto"/>
              <w:rPr>
                <w:rFonts w:cstheme="minorHAnsi"/>
                <w:color w:val="000000"/>
                <w:sz w:val="16"/>
                <w:szCs w:val="16"/>
              </w:rPr>
            </w:pPr>
          </w:p>
        </w:tc>
        <w:tc>
          <w:tcPr>
            <w:tcW w:w="686" w:type="dxa"/>
            <w:tcBorders>
              <w:top w:val="single" w:sz="4" w:space="0" w:color="auto"/>
              <w:left w:val="single" w:sz="4" w:space="0" w:color="auto"/>
              <w:bottom w:val="single" w:sz="4" w:space="0" w:color="auto"/>
              <w:right w:val="single" w:sz="4" w:space="0" w:color="auto"/>
            </w:tcBorders>
          </w:tcPr>
          <w:p w14:paraId="4A94356B"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D21AA5"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Supplies</w:t>
            </w:r>
          </w:p>
        </w:tc>
        <w:tc>
          <w:tcPr>
            <w:tcW w:w="713" w:type="dxa"/>
            <w:tcBorders>
              <w:top w:val="single" w:sz="4" w:space="0" w:color="auto"/>
              <w:left w:val="single" w:sz="4" w:space="0" w:color="auto"/>
              <w:bottom w:val="single" w:sz="4" w:space="0" w:color="auto"/>
              <w:right w:val="single" w:sz="4" w:space="0" w:color="auto"/>
            </w:tcBorders>
            <w:shd w:val="clear" w:color="auto" w:fill="auto"/>
            <w:noWrap/>
          </w:tcPr>
          <w:p w14:paraId="4154FE70" w14:textId="77777777" w:rsidR="00C42BAA" w:rsidRPr="00F87A01" w:rsidRDefault="00C42BAA" w:rsidP="00193356">
            <w:pPr>
              <w:spacing w:after="0" w:line="240" w:lineRule="auto"/>
              <w:jc w:val="right"/>
              <w:rPr>
                <w:rFonts w:cstheme="minorHAnsi"/>
                <w:color w:val="000000"/>
                <w:sz w:val="16"/>
                <w:szCs w:val="16"/>
              </w:rP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B1E800" w14:textId="77777777" w:rsidR="00C42BAA" w:rsidRPr="00F87A01" w:rsidRDefault="00C42BAA" w:rsidP="00193356">
            <w:pPr>
              <w:spacing w:after="0" w:line="240" w:lineRule="auto"/>
              <w:jc w:val="right"/>
              <w:rPr>
                <w:rFonts w:cstheme="minorHAnsi"/>
                <w:color w:val="000000"/>
                <w:sz w:val="16"/>
                <w:szCs w:val="16"/>
              </w:rPr>
            </w:pPr>
          </w:p>
        </w:tc>
        <w:tc>
          <w:tcPr>
            <w:tcW w:w="721" w:type="dxa"/>
            <w:tcBorders>
              <w:top w:val="single" w:sz="4" w:space="0" w:color="auto"/>
              <w:left w:val="single" w:sz="4" w:space="0" w:color="auto"/>
              <w:bottom w:val="single" w:sz="4" w:space="0" w:color="auto"/>
              <w:right w:val="single" w:sz="4" w:space="0" w:color="auto"/>
            </w:tcBorders>
          </w:tcPr>
          <w:p w14:paraId="681E359E" w14:textId="77777777" w:rsidR="00C42BAA" w:rsidRPr="00F87A01" w:rsidRDefault="00C42BAA" w:rsidP="00193356">
            <w:pPr>
              <w:spacing w:after="0" w:line="240" w:lineRule="auto"/>
              <w:rPr>
                <w:rFonts w:cstheme="minorHAnsi"/>
                <w:color w:val="000000"/>
                <w:sz w:val="16"/>
                <w:szCs w:val="16"/>
              </w:rPr>
            </w:pPr>
          </w:p>
        </w:tc>
        <w:tc>
          <w:tcPr>
            <w:tcW w:w="585" w:type="dxa"/>
            <w:tcBorders>
              <w:top w:val="single" w:sz="4" w:space="0" w:color="auto"/>
              <w:left w:val="single" w:sz="4" w:space="0" w:color="auto"/>
              <w:bottom w:val="single" w:sz="4" w:space="0" w:color="auto"/>
              <w:right w:val="single" w:sz="4" w:space="0" w:color="auto"/>
            </w:tcBorders>
          </w:tcPr>
          <w:p w14:paraId="69FBE4B5" w14:textId="77777777" w:rsidR="00C42BAA" w:rsidRPr="00F87A01" w:rsidRDefault="00C42BAA" w:rsidP="00193356">
            <w:pPr>
              <w:spacing w:after="0" w:line="240" w:lineRule="auto"/>
              <w:rPr>
                <w:rFonts w:cstheme="minorHAnsi"/>
                <w:color w:val="000000"/>
                <w:sz w:val="16"/>
                <w:szCs w:val="16"/>
              </w:rPr>
            </w:pPr>
          </w:p>
        </w:tc>
        <w:tc>
          <w:tcPr>
            <w:tcW w:w="923" w:type="dxa"/>
            <w:tcBorders>
              <w:top w:val="single" w:sz="4" w:space="0" w:color="auto"/>
              <w:left w:val="single" w:sz="4" w:space="0" w:color="auto"/>
              <w:bottom w:val="single" w:sz="4" w:space="0" w:color="auto"/>
              <w:right w:val="single" w:sz="4" w:space="0" w:color="auto"/>
            </w:tcBorders>
          </w:tcPr>
          <w:p w14:paraId="7F81ECAF" w14:textId="77777777" w:rsidR="00C42BAA" w:rsidRPr="00F87A01" w:rsidRDefault="00C42BAA" w:rsidP="00193356">
            <w:pPr>
              <w:spacing w:after="0" w:line="240" w:lineRule="auto"/>
              <w:rPr>
                <w:rFonts w:cstheme="minorHAnsi"/>
                <w:color w:val="000000"/>
                <w:sz w:val="16"/>
                <w:szCs w:val="16"/>
              </w:rPr>
            </w:pPr>
          </w:p>
        </w:tc>
        <w:tc>
          <w:tcPr>
            <w:tcW w:w="691" w:type="dxa"/>
            <w:tcBorders>
              <w:top w:val="single" w:sz="4" w:space="0" w:color="auto"/>
              <w:left w:val="single" w:sz="4" w:space="0" w:color="auto"/>
              <w:bottom w:val="single" w:sz="4" w:space="0" w:color="auto"/>
              <w:right w:val="single" w:sz="4" w:space="0" w:color="auto"/>
            </w:tcBorders>
          </w:tcPr>
          <w:p w14:paraId="3661FC39" w14:textId="77777777" w:rsidR="00C42BAA" w:rsidRPr="00F87A01" w:rsidRDefault="00C42BAA" w:rsidP="00193356">
            <w:pPr>
              <w:spacing w:after="0" w:line="240" w:lineRule="auto"/>
              <w:rPr>
                <w:rFonts w:cstheme="minorHAnsi"/>
                <w:color w:val="000000"/>
                <w:sz w:val="16"/>
                <w:szCs w:val="16"/>
              </w:rPr>
            </w:pPr>
          </w:p>
        </w:tc>
      </w:tr>
      <w:tr w:rsidR="00C42BAA" w:rsidRPr="00F87A01" w14:paraId="40318533"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55E397" w14:textId="77777777" w:rsidR="00C42BAA" w:rsidRPr="00F87A01" w:rsidRDefault="00C42BAA" w:rsidP="00193356">
            <w:pPr>
              <w:spacing w:after="0" w:line="240" w:lineRule="auto"/>
              <w:rPr>
                <w:rFonts w:cstheme="minorHAnsi"/>
                <w:color w:val="000000"/>
                <w:sz w:val="16"/>
                <w:szCs w:val="16"/>
              </w:rPr>
            </w:pPr>
          </w:p>
        </w:tc>
        <w:tc>
          <w:tcPr>
            <w:tcW w:w="686" w:type="dxa"/>
            <w:tcBorders>
              <w:top w:val="single" w:sz="4" w:space="0" w:color="auto"/>
              <w:left w:val="single" w:sz="4" w:space="0" w:color="auto"/>
              <w:bottom w:val="single" w:sz="4" w:space="0" w:color="auto"/>
              <w:right w:val="single" w:sz="4" w:space="0" w:color="auto"/>
            </w:tcBorders>
          </w:tcPr>
          <w:p w14:paraId="5F08DBD0"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E5B119"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Capital</w:t>
            </w:r>
          </w:p>
        </w:tc>
        <w:tc>
          <w:tcPr>
            <w:tcW w:w="713" w:type="dxa"/>
            <w:tcBorders>
              <w:top w:val="single" w:sz="4" w:space="0" w:color="auto"/>
              <w:left w:val="single" w:sz="4" w:space="0" w:color="auto"/>
              <w:bottom w:val="single" w:sz="4" w:space="0" w:color="auto"/>
              <w:right w:val="single" w:sz="4" w:space="0" w:color="auto"/>
            </w:tcBorders>
            <w:shd w:val="clear" w:color="auto" w:fill="auto"/>
            <w:noWrap/>
          </w:tcPr>
          <w:p w14:paraId="13C7F390" w14:textId="77777777" w:rsidR="00C42BAA" w:rsidRPr="00F87A01" w:rsidRDefault="00C42BAA" w:rsidP="00193356">
            <w:pPr>
              <w:spacing w:after="0" w:line="240" w:lineRule="auto"/>
              <w:jc w:val="right"/>
              <w:rPr>
                <w:rFonts w:cstheme="minorHAnsi"/>
                <w:color w:val="000000"/>
                <w:sz w:val="16"/>
                <w:szCs w:val="16"/>
              </w:rP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D788F1" w14:textId="77777777" w:rsidR="00C42BAA" w:rsidRPr="00F87A01" w:rsidRDefault="00C42BAA" w:rsidP="00193356">
            <w:pPr>
              <w:spacing w:after="0" w:line="240" w:lineRule="auto"/>
              <w:jc w:val="right"/>
              <w:rPr>
                <w:rFonts w:cstheme="minorHAnsi"/>
                <w:color w:val="000000"/>
                <w:sz w:val="16"/>
                <w:szCs w:val="16"/>
              </w:rPr>
            </w:pPr>
          </w:p>
        </w:tc>
        <w:tc>
          <w:tcPr>
            <w:tcW w:w="721" w:type="dxa"/>
            <w:tcBorders>
              <w:top w:val="single" w:sz="4" w:space="0" w:color="auto"/>
              <w:left w:val="single" w:sz="4" w:space="0" w:color="auto"/>
              <w:bottom w:val="single" w:sz="4" w:space="0" w:color="auto"/>
              <w:right w:val="single" w:sz="4" w:space="0" w:color="auto"/>
            </w:tcBorders>
          </w:tcPr>
          <w:p w14:paraId="7FAD7723" w14:textId="77777777" w:rsidR="00C42BAA" w:rsidRPr="00F87A01" w:rsidRDefault="00C42BAA" w:rsidP="00193356">
            <w:pPr>
              <w:spacing w:after="0" w:line="240" w:lineRule="auto"/>
              <w:rPr>
                <w:rFonts w:cstheme="minorHAnsi"/>
                <w:color w:val="000000"/>
                <w:sz w:val="16"/>
                <w:szCs w:val="16"/>
              </w:rPr>
            </w:pPr>
          </w:p>
        </w:tc>
        <w:tc>
          <w:tcPr>
            <w:tcW w:w="585" w:type="dxa"/>
            <w:tcBorders>
              <w:top w:val="single" w:sz="4" w:space="0" w:color="auto"/>
              <w:left w:val="single" w:sz="4" w:space="0" w:color="auto"/>
              <w:bottom w:val="single" w:sz="4" w:space="0" w:color="auto"/>
              <w:right w:val="single" w:sz="4" w:space="0" w:color="auto"/>
            </w:tcBorders>
          </w:tcPr>
          <w:p w14:paraId="3CC08801" w14:textId="77777777" w:rsidR="00C42BAA" w:rsidRPr="00F87A01" w:rsidRDefault="00C42BAA" w:rsidP="00193356">
            <w:pPr>
              <w:spacing w:after="0" w:line="240" w:lineRule="auto"/>
              <w:rPr>
                <w:rFonts w:cstheme="minorHAnsi"/>
                <w:color w:val="000000"/>
                <w:sz w:val="16"/>
                <w:szCs w:val="16"/>
              </w:rPr>
            </w:pPr>
          </w:p>
        </w:tc>
        <w:tc>
          <w:tcPr>
            <w:tcW w:w="923" w:type="dxa"/>
            <w:tcBorders>
              <w:top w:val="single" w:sz="4" w:space="0" w:color="auto"/>
              <w:left w:val="single" w:sz="4" w:space="0" w:color="auto"/>
              <w:bottom w:val="single" w:sz="4" w:space="0" w:color="auto"/>
              <w:right w:val="single" w:sz="4" w:space="0" w:color="auto"/>
            </w:tcBorders>
          </w:tcPr>
          <w:p w14:paraId="412E65CE" w14:textId="77777777" w:rsidR="00C42BAA" w:rsidRPr="00F87A01" w:rsidRDefault="00C42BAA" w:rsidP="00193356">
            <w:pPr>
              <w:spacing w:after="0" w:line="240" w:lineRule="auto"/>
              <w:rPr>
                <w:rFonts w:cstheme="minorHAnsi"/>
                <w:color w:val="000000"/>
                <w:sz w:val="16"/>
                <w:szCs w:val="16"/>
              </w:rPr>
            </w:pPr>
          </w:p>
        </w:tc>
        <w:tc>
          <w:tcPr>
            <w:tcW w:w="691" w:type="dxa"/>
            <w:tcBorders>
              <w:top w:val="single" w:sz="4" w:space="0" w:color="auto"/>
              <w:left w:val="single" w:sz="4" w:space="0" w:color="auto"/>
              <w:bottom w:val="single" w:sz="4" w:space="0" w:color="auto"/>
              <w:right w:val="single" w:sz="4" w:space="0" w:color="auto"/>
            </w:tcBorders>
          </w:tcPr>
          <w:p w14:paraId="2C0468B4" w14:textId="77777777" w:rsidR="00C42BAA" w:rsidRPr="00F87A01" w:rsidRDefault="00C42BAA" w:rsidP="00193356">
            <w:pPr>
              <w:spacing w:after="0" w:line="240" w:lineRule="auto"/>
              <w:rPr>
                <w:rFonts w:cstheme="minorHAnsi"/>
                <w:color w:val="000000"/>
                <w:sz w:val="16"/>
                <w:szCs w:val="16"/>
              </w:rPr>
            </w:pPr>
          </w:p>
        </w:tc>
      </w:tr>
      <w:tr w:rsidR="00C42BAA" w:rsidRPr="00F87A01" w14:paraId="1A64BF3C"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CFDE21" w14:textId="77777777" w:rsidR="00C42BAA" w:rsidRPr="00F87A01" w:rsidRDefault="00C42BAA" w:rsidP="00193356">
            <w:pPr>
              <w:spacing w:after="0" w:line="240" w:lineRule="auto"/>
              <w:rPr>
                <w:rFonts w:cstheme="minorHAnsi"/>
                <w:color w:val="000000"/>
                <w:sz w:val="16"/>
                <w:szCs w:val="16"/>
              </w:rPr>
            </w:pPr>
          </w:p>
        </w:tc>
        <w:tc>
          <w:tcPr>
            <w:tcW w:w="686" w:type="dxa"/>
            <w:tcBorders>
              <w:top w:val="single" w:sz="4" w:space="0" w:color="auto"/>
              <w:left w:val="single" w:sz="4" w:space="0" w:color="auto"/>
              <w:bottom w:val="single" w:sz="4" w:space="0" w:color="auto"/>
              <w:right w:val="single" w:sz="4" w:space="0" w:color="auto"/>
            </w:tcBorders>
          </w:tcPr>
          <w:p w14:paraId="2F896158"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684024"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Travel</w:t>
            </w:r>
          </w:p>
        </w:tc>
        <w:tc>
          <w:tcPr>
            <w:tcW w:w="713" w:type="dxa"/>
            <w:tcBorders>
              <w:top w:val="single" w:sz="4" w:space="0" w:color="auto"/>
              <w:left w:val="single" w:sz="4" w:space="0" w:color="auto"/>
              <w:bottom w:val="single" w:sz="4" w:space="0" w:color="auto"/>
              <w:right w:val="single" w:sz="4" w:space="0" w:color="auto"/>
            </w:tcBorders>
            <w:shd w:val="clear" w:color="auto" w:fill="auto"/>
            <w:noWrap/>
          </w:tcPr>
          <w:p w14:paraId="6E717061" w14:textId="77777777" w:rsidR="00C42BAA" w:rsidRPr="00F87A01" w:rsidRDefault="00C42BAA" w:rsidP="00193356">
            <w:pPr>
              <w:spacing w:after="0" w:line="240" w:lineRule="auto"/>
              <w:jc w:val="right"/>
              <w:rPr>
                <w:rFonts w:cstheme="minorHAnsi"/>
                <w:color w:val="000000"/>
                <w:sz w:val="16"/>
                <w:szCs w:val="16"/>
              </w:rP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F12823" w14:textId="77777777" w:rsidR="00C42BAA" w:rsidRPr="00F87A01" w:rsidRDefault="00C42BAA" w:rsidP="00193356">
            <w:pPr>
              <w:spacing w:after="0" w:line="240" w:lineRule="auto"/>
              <w:jc w:val="right"/>
              <w:rPr>
                <w:rFonts w:cstheme="minorHAnsi"/>
                <w:color w:val="000000"/>
                <w:sz w:val="16"/>
                <w:szCs w:val="16"/>
              </w:rPr>
            </w:pPr>
          </w:p>
        </w:tc>
        <w:tc>
          <w:tcPr>
            <w:tcW w:w="721" w:type="dxa"/>
            <w:tcBorders>
              <w:top w:val="single" w:sz="4" w:space="0" w:color="auto"/>
              <w:left w:val="single" w:sz="4" w:space="0" w:color="auto"/>
              <w:bottom w:val="single" w:sz="4" w:space="0" w:color="auto"/>
              <w:right w:val="single" w:sz="4" w:space="0" w:color="auto"/>
            </w:tcBorders>
          </w:tcPr>
          <w:p w14:paraId="0E9D739A" w14:textId="77777777" w:rsidR="00C42BAA" w:rsidRPr="00F87A01" w:rsidRDefault="00C42BAA" w:rsidP="00193356">
            <w:pPr>
              <w:spacing w:after="0" w:line="240" w:lineRule="auto"/>
              <w:rPr>
                <w:rFonts w:cstheme="minorHAnsi"/>
                <w:color w:val="000000"/>
                <w:sz w:val="16"/>
                <w:szCs w:val="16"/>
              </w:rPr>
            </w:pPr>
          </w:p>
        </w:tc>
        <w:tc>
          <w:tcPr>
            <w:tcW w:w="585" w:type="dxa"/>
            <w:tcBorders>
              <w:top w:val="single" w:sz="4" w:space="0" w:color="auto"/>
              <w:left w:val="single" w:sz="4" w:space="0" w:color="auto"/>
              <w:bottom w:val="single" w:sz="4" w:space="0" w:color="auto"/>
              <w:right w:val="single" w:sz="4" w:space="0" w:color="auto"/>
            </w:tcBorders>
          </w:tcPr>
          <w:p w14:paraId="496886DA" w14:textId="77777777" w:rsidR="00C42BAA" w:rsidRPr="00F87A01" w:rsidRDefault="00C42BAA" w:rsidP="00193356">
            <w:pPr>
              <w:spacing w:after="0" w:line="240" w:lineRule="auto"/>
              <w:rPr>
                <w:rFonts w:cstheme="minorHAnsi"/>
                <w:color w:val="000000"/>
                <w:sz w:val="16"/>
                <w:szCs w:val="16"/>
              </w:rPr>
            </w:pPr>
          </w:p>
        </w:tc>
        <w:tc>
          <w:tcPr>
            <w:tcW w:w="923" w:type="dxa"/>
            <w:tcBorders>
              <w:top w:val="single" w:sz="4" w:space="0" w:color="auto"/>
              <w:left w:val="single" w:sz="4" w:space="0" w:color="auto"/>
              <w:bottom w:val="single" w:sz="4" w:space="0" w:color="auto"/>
              <w:right w:val="single" w:sz="4" w:space="0" w:color="auto"/>
            </w:tcBorders>
          </w:tcPr>
          <w:p w14:paraId="4A0A43F8" w14:textId="77777777" w:rsidR="00C42BAA" w:rsidRPr="00F87A01" w:rsidRDefault="00C42BAA" w:rsidP="00193356">
            <w:pPr>
              <w:spacing w:after="0" w:line="240" w:lineRule="auto"/>
              <w:rPr>
                <w:rFonts w:cstheme="minorHAnsi"/>
                <w:color w:val="000000"/>
                <w:sz w:val="16"/>
                <w:szCs w:val="16"/>
              </w:rPr>
            </w:pPr>
          </w:p>
        </w:tc>
        <w:tc>
          <w:tcPr>
            <w:tcW w:w="691" w:type="dxa"/>
            <w:tcBorders>
              <w:top w:val="single" w:sz="4" w:space="0" w:color="auto"/>
              <w:left w:val="single" w:sz="4" w:space="0" w:color="auto"/>
              <w:bottom w:val="single" w:sz="4" w:space="0" w:color="auto"/>
              <w:right w:val="single" w:sz="4" w:space="0" w:color="auto"/>
            </w:tcBorders>
          </w:tcPr>
          <w:p w14:paraId="06DE54B8" w14:textId="77777777" w:rsidR="00C42BAA" w:rsidRPr="00F87A01" w:rsidRDefault="00C42BAA" w:rsidP="00193356">
            <w:pPr>
              <w:spacing w:after="0" w:line="240" w:lineRule="auto"/>
              <w:rPr>
                <w:rFonts w:cstheme="minorHAnsi"/>
                <w:color w:val="000000"/>
                <w:sz w:val="16"/>
                <w:szCs w:val="16"/>
              </w:rPr>
            </w:pPr>
          </w:p>
        </w:tc>
      </w:tr>
      <w:tr w:rsidR="00C42BAA" w:rsidRPr="00F87A01" w14:paraId="7106A78F"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09109A" w14:textId="77777777" w:rsidR="00C42BAA" w:rsidRPr="00F87A01" w:rsidRDefault="00C42BAA" w:rsidP="00193356">
            <w:pPr>
              <w:spacing w:after="0" w:line="240" w:lineRule="auto"/>
              <w:rPr>
                <w:rFonts w:cstheme="minorHAnsi"/>
                <w:color w:val="000000"/>
                <w:sz w:val="16"/>
                <w:szCs w:val="16"/>
              </w:rPr>
            </w:pPr>
          </w:p>
        </w:tc>
        <w:tc>
          <w:tcPr>
            <w:tcW w:w="686" w:type="dxa"/>
            <w:tcBorders>
              <w:top w:val="single" w:sz="4" w:space="0" w:color="auto"/>
              <w:left w:val="single" w:sz="4" w:space="0" w:color="auto"/>
              <w:bottom w:val="single" w:sz="4" w:space="0" w:color="auto"/>
              <w:right w:val="single" w:sz="4" w:space="0" w:color="auto"/>
            </w:tcBorders>
          </w:tcPr>
          <w:p w14:paraId="44CEB970"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ACE131"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Overhead</w:t>
            </w:r>
          </w:p>
        </w:tc>
        <w:tc>
          <w:tcPr>
            <w:tcW w:w="713" w:type="dxa"/>
            <w:tcBorders>
              <w:top w:val="single" w:sz="4" w:space="0" w:color="auto"/>
              <w:left w:val="single" w:sz="4" w:space="0" w:color="auto"/>
              <w:bottom w:val="single" w:sz="4" w:space="0" w:color="auto"/>
              <w:right w:val="single" w:sz="4" w:space="0" w:color="auto"/>
            </w:tcBorders>
            <w:shd w:val="clear" w:color="auto" w:fill="auto"/>
            <w:noWrap/>
          </w:tcPr>
          <w:p w14:paraId="0847F709" w14:textId="77777777" w:rsidR="00C42BAA" w:rsidRPr="00F87A01" w:rsidRDefault="00C42BAA" w:rsidP="00193356">
            <w:pPr>
              <w:spacing w:after="0" w:line="240" w:lineRule="auto"/>
              <w:jc w:val="right"/>
              <w:rPr>
                <w:rFonts w:cstheme="minorHAnsi"/>
                <w:color w:val="000000"/>
                <w:sz w:val="16"/>
                <w:szCs w:val="16"/>
              </w:rPr>
            </w:pPr>
            <w:r>
              <w:rPr>
                <w:rFonts w:cstheme="minorHAnsi"/>
                <w:color w:val="000000"/>
                <w:sz w:val="16"/>
                <w:szCs w:val="16"/>
              </w:rPr>
              <w:t>45721</w:t>
            </w: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DCCCC4" w14:textId="77777777" w:rsidR="00C42BAA" w:rsidRPr="00F87A01" w:rsidRDefault="00C42BAA" w:rsidP="00193356">
            <w:pPr>
              <w:spacing w:after="0" w:line="240" w:lineRule="auto"/>
              <w:jc w:val="right"/>
              <w:rPr>
                <w:rFonts w:cstheme="minorHAnsi"/>
                <w:color w:val="000000"/>
                <w:sz w:val="16"/>
                <w:szCs w:val="16"/>
              </w:rPr>
            </w:pPr>
          </w:p>
        </w:tc>
        <w:tc>
          <w:tcPr>
            <w:tcW w:w="721" w:type="dxa"/>
            <w:tcBorders>
              <w:top w:val="single" w:sz="4" w:space="0" w:color="auto"/>
              <w:left w:val="single" w:sz="4" w:space="0" w:color="auto"/>
              <w:bottom w:val="single" w:sz="4" w:space="0" w:color="auto"/>
              <w:right w:val="single" w:sz="4" w:space="0" w:color="auto"/>
            </w:tcBorders>
          </w:tcPr>
          <w:p w14:paraId="70A85364" w14:textId="77777777" w:rsidR="00C42BAA" w:rsidRPr="00F87A01" w:rsidRDefault="00C42BAA" w:rsidP="00193356">
            <w:pPr>
              <w:spacing w:after="0" w:line="240" w:lineRule="auto"/>
              <w:rPr>
                <w:rFonts w:cstheme="minorHAnsi"/>
                <w:color w:val="000000"/>
                <w:sz w:val="16"/>
                <w:szCs w:val="16"/>
              </w:rPr>
            </w:pPr>
          </w:p>
        </w:tc>
        <w:tc>
          <w:tcPr>
            <w:tcW w:w="585" w:type="dxa"/>
            <w:tcBorders>
              <w:top w:val="single" w:sz="4" w:space="0" w:color="auto"/>
              <w:left w:val="single" w:sz="4" w:space="0" w:color="auto"/>
              <w:bottom w:val="single" w:sz="4" w:space="0" w:color="auto"/>
              <w:right w:val="single" w:sz="4" w:space="0" w:color="auto"/>
            </w:tcBorders>
          </w:tcPr>
          <w:p w14:paraId="04941B84"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1946</w:t>
            </w:r>
          </w:p>
        </w:tc>
        <w:tc>
          <w:tcPr>
            <w:tcW w:w="923" w:type="dxa"/>
            <w:tcBorders>
              <w:top w:val="single" w:sz="4" w:space="0" w:color="auto"/>
              <w:left w:val="single" w:sz="4" w:space="0" w:color="auto"/>
              <w:bottom w:val="single" w:sz="4" w:space="0" w:color="auto"/>
              <w:right w:val="single" w:sz="4" w:space="0" w:color="auto"/>
            </w:tcBorders>
          </w:tcPr>
          <w:p w14:paraId="40F057EB"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1946</w:t>
            </w:r>
          </w:p>
        </w:tc>
        <w:tc>
          <w:tcPr>
            <w:tcW w:w="691" w:type="dxa"/>
            <w:tcBorders>
              <w:top w:val="single" w:sz="4" w:space="0" w:color="auto"/>
              <w:left w:val="single" w:sz="4" w:space="0" w:color="auto"/>
              <w:bottom w:val="single" w:sz="4" w:space="0" w:color="auto"/>
              <w:right w:val="single" w:sz="4" w:space="0" w:color="auto"/>
            </w:tcBorders>
          </w:tcPr>
          <w:p w14:paraId="5F69985A"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2805</w:t>
            </w:r>
          </w:p>
        </w:tc>
      </w:tr>
      <w:tr w:rsidR="00C42BAA" w:rsidRPr="00F87A01" w14:paraId="2A423C5C"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570440" w14:textId="77777777" w:rsidR="00C42BAA" w:rsidRPr="00F87A01" w:rsidRDefault="00C42BAA" w:rsidP="00193356">
            <w:pPr>
              <w:spacing w:after="0" w:line="240" w:lineRule="auto"/>
              <w:rPr>
                <w:rFonts w:cstheme="minorHAnsi"/>
                <w:color w:val="000000"/>
                <w:sz w:val="16"/>
                <w:szCs w:val="16"/>
              </w:rPr>
            </w:pPr>
          </w:p>
        </w:tc>
        <w:tc>
          <w:tcPr>
            <w:tcW w:w="686" w:type="dxa"/>
            <w:tcBorders>
              <w:top w:val="single" w:sz="4" w:space="0" w:color="auto"/>
              <w:left w:val="single" w:sz="4" w:space="0" w:color="auto"/>
              <w:bottom w:val="single" w:sz="4" w:space="0" w:color="auto"/>
              <w:right w:val="single" w:sz="4" w:space="0" w:color="auto"/>
            </w:tcBorders>
          </w:tcPr>
          <w:p w14:paraId="504AC2EC" w14:textId="77777777" w:rsidR="00C42BAA" w:rsidRPr="00F87A01"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24B000"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Total</w:t>
            </w:r>
          </w:p>
        </w:tc>
        <w:tc>
          <w:tcPr>
            <w:tcW w:w="713" w:type="dxa"/>
            <w:tcBorders>
              <w:top w:val="single" w:sz="4" w:space="0" w:color="auto"/>
              <w:left w:val="single" w:sz="4" w:space="0" w:color="auto"/>
              <w:bottom w:val="single" w:sz="4" w:space="0" w:color="auto"/>
              <w:right w:val="single" w:sz="4" w:space="0" w:color="auto"/>
            </w:tcBorders>
            <w:shd w:val="clear" w:color="auto" w:fill="auto"/>
            <w:noWrap/>
          </w:tcPr>
          <w:p w14:paraId="1D80C8CB" w14:textId="77777777" w:rsidR="00C42BAA" w:rsidRPr="00F87A01" w:rsidRDefault="00C42BAA" w:rsidP="00193356">
            <w:pPr>
              <w:spacing w:after="0" w:line="240" w:lineRule="auto"/>
              <w:jc w:val="right"/>
              <w:rPr>
                <w:rFonts w:cstheme="minorHAnsi"/>
                <w:color w:val="000000"/>
                <w:sz w:val="16"/>
                <w:szCs w:val="16"/>
              </w:rPr>
            </w:pPr>
            <w:r>
              <w:rPr>
                <w:rFonts w:cstheme="minorHAnsi"/>
                <w:color w:val="000000"/>
                <w:sz w:val="16"/>
                <w:szCs w:val="16"/>
              </w:rPr>
              <w:t>290222</w:t>
            </w: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A3D096" w14:textId="77777777" w:rsidR="00C42BAA" w:rsidRPr="00F87A01" w:rsidRDefault="00C42BAA" w:rsidP="00193356">
            <w:pPr>
              <w:spacing w:after="0" w:line="240" w:lineRule="auto"/>
              <w:jc w:val="right"/>
              <w:rPr>
                <w:rFonts w:cstheme="minorHAnsi"/>
                <w:color w:val="000000"/>
                <w:sz w:val="16"/>
                <w:szCs w:val="16"/>
              </w:rPr>
            </w:pPr>
          </w:p>
        </w:tc>
        <w:tc>
          <w:tcPr>
            <w:tcW w:w="721" w:type="dxa"/>
            <w:tcBorders>
              <w:top w:val="single" w:sz="4" w:space="0" w:color="auto"/>
              <w:left w:val="single" w:sz="4" w:space="0" w:color="auto"/>
              <w:bottom w:val="single" w:sz="4" w:space="0" w:color="auto"/>
              <w:right w:val="single" w:sz="4" w:space="0" w:color="auto"/>
            </w:tcBorders>
          </w:tcPr>
          <w:p w14:paraId="5785F736" w14:textId="77777777" w:rsidR="00C42BAA" w:rsidRPr="00F87A01" w:rsidRDefault="00C42BAA" w:rsidP="00193356">
            <w:pPr>
              <w:spacing w:after="0" w:line="240" w:lineRule="auto"/>
              <w:rPr>
                <w:rFonts w:cstheme="minorHAnsi"/>
                <w:color w:val="000000"/>
                <w:sz w:val="16"/>
                <w:szCs w:val="16"/>
              </w:rPr>
            </w:pPr>
          </w:p>
        </w:tc>
        <w:tc>
          <w:tcPr>
            <w:tcW w:w="585" w:type="dxa"/>
            <w:tcBorders>
              <w:top w:val="single" w:sz="4" w:space="0" w:color="auto"/>
              <w:left w:val="single" w:sz="4" w:space="0" w:color="auto"/>
              <w:bottom w:val="single" w:sz="4" w:space="0" w:color="auto"/>
              <w:right w:val="single" w:sz="4" w:space="0" w:color="auto"/>
            </w:tcBorders>
          </w:tcPr>
          <w:p w14:paraId="4969C209"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9946</w:t>
            </w:r>
          </w:p>
        </w:tc>
        <w:tc>
          <w:tcPr>
            <w:tcW w:w="923" w:type="dxa"/>
            <w:tcBorders>
              <w:top w:val="single" w:sz="4" w:space="0" w:color="auto"/>
              <w:left w:val="single" w:sz="4" w:space="0" w:color="auto"/>
              <w:bottom w:val="single" w:sz="4" w:space="0" w:color="auto"/>
              <w:right w:val="single" w:sz="4" w:space="0" w:color="auto"/>
            </w:tcBorders>
          </w:tcPr>
          <w:p w14:paraId="7945B0ED"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9946</w:t>
            </w:r>
          </w:p>
        </w:tc>
        <w:tc>
          <w:tcPr>
            <w:tcW w:w="691" w:type="dxa"/>
            <w:tcBorders>
              <w:top w:val="single" w:sz="4" w:space="0" w:color="auto"/>
              <w:left w:val="single" w:sz="4" w:space="0" w:color="auto"/>
              <w:bottom w:val="single" w:sz="4" w:space="0" w:color="auto"/>
              <w:right w:val="single" w:sz="4" w:space="0" w:color="auto"/>
            </w:tcBorders>
          </w:tcPr>
          <w:p w14:paraId="01A17641"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17805</w:t>
            </w:r>
          </w:p>
        </w:tc>
      </w:tr>
      <w:tr w:rsidR="00C42BAA" w:rsidRPr="00F87A01" w14:paraId="42A7452A"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12575C"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Outcome 4/Output 4/Activity 1</w:t>
            </w:r>
          </w:p>
        </w:tc>
        <w:tc>
          <w:tcPr>
            <w:tcW w:w="686" w:type="dxa"/>
            <w:tcBorders>
              <w:top w:val="single" w:sz="4" w:space="0" w:color="auto"/>
              <w:left w:val="single" w:sz="4" w:space="0" w:color="auto"/>
              <w:bottom w:val="single" w:sz="4" w:space="0" w:color="auto"/>
              <w:right w:val="single" w:sz="4" w:space="0" w:color="auto"/>
            </w:tcBorders>
          </w:tcPr>
          <w:p w14:paraId="3CAE43C5"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1.2</w:t>
            </w: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6AA88C"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Personnel</w:t>
            </w:r>
          </w:p>
        </w:tc>
        <w:tc>
          <w:tcPr>
            <w:tcW w:w="713" w:type="dxa"/>
            <w:tcBorders>
              <w:top w:val="single" w:sz="4" w:space="0" w:color="auto"/>
              <w:left w:val="single" w:sz="4" w:space="0" w:color="auto"/>
              <w:bottom w:val="single" w:sz="4" w:space="0" w:color="auto"/>
              <w:right w:val="single" w:sz="4" w:space="0" w:color="auto"/>
            </w:tcBorders>
            <w:shd w:val="clear" w:color="auto" w:fill="auto"/>
            <w:noWrap/>
          </w:tcPr>
          <w:p w14:paraId="0AD0BD62" w14:textId="77777777" w:rsidR="00C42BAA" w:rsidRPr="00F87A01" w:rsidRDefault="00C42BAA" w:rsidP="00193356">
            <w:pPr>
              <w:spacing w:after="0" w:line="240" w:lineRule="auto"/>
              <w:jc w:val="right"/>
              <w:rPr>
                <w:rFonts w:cstheme="minorHAnsi"/>
                <w:color w:val="000000"/>
                <w:sz w:val="16"/>
                <w:szCs w:val="16"/>
              </w:rP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FE06C3" w14:textId="77777777" w:rsidR="00C42BAA" w:rsidRPr="00F87A01" w:rsidRDefault="00C42BAA" w:rsidP="00193356">
            <w:pPr>
              <w:spacing w:after="0" w:line="240" w:lineRule="auto"/>
              <w:jc w:val="right"/>
              <w:rPr>
                <w:rFonts w:cstheme="minorHAnsi"/>
                <w:color w:val="000000"/>
                <w:sz w:val="16"/>
                <w:szCs w:val="16"/>
              </w:rPr>
            </w:pPr>
          </w:p>
        </w:tc>
        <w:tc>
          <w:tcPr>
            <w:tcW w:w="721" w:type="dxa"/>
            <w:tcBorders>
              <w:top w:val="single" w:sz="4" w:space="0" w:color="auto"/>
              <w:left w:val="single" w:sz="4" w:space="0" w:color="auto"/>
              <w:bottom w:val="single" w:sz="4" w:space="0" w:color="auto"/>
              <w:right w:val="single" w:sz="4" w:space="0" w:color="auto"/>
            </w:tcBorders>
          </w:tcPr>
          <w:p w14:paraId="2056161F" w14:textId="77777777" w:rsidR="00C42BAA" w:rsidRPr="00F87A01" w:rsidRDefault="00C42BAA" w:rsidP="00193356">
            <w:pPr>
              <w:spacing w:after="0" w:line="240" w:lineRule="auto"/>
              <w:rPr>
                <w:rFonts w:cstheme="minorHAnsi"/>
                <w:color w:val="000000"/>
                <w:sz w:val="16"/>
                <w:szCs w:val="16"/>
              </w:rPr>
            </w:pPr>
          </w:p>
        </w:tc>
        <w:tc>
          <w:tcPr>
            <w:tcW w:w="585" w:type="dxa"/>
            <w:tcBorders>
              <w:top w:val="single" w:sz="4" w:space="0" w:color="auto"/>
              <w:left w:val="single" w:sz="4" w:space="0" w:color="auto"/>
              <w:bottom w:val="single" w:sz="4" w:space="0" w:color="auto"/>
              <w:right w:val="single" w:sz="4" w:space="0" w:color="auto"/>
            </w:tcBorders>
          </w:tcPr>
          <w:p w14:paraId="219B6E58" w14:textId="77777777" w:rsidR="00C42BAA" w:rsidRPr="00F87A01" w:rsidRDefault="00C42BAA" w:rsidP="00193356">
            <w:pPr>
              <w:spacing w:after="0" w:line="240" w:lineRule="auto"/>
              <w:rPr>
                <w:rFonts w:cstheme="minorHAnsi"/>
                <w:color w:val="000000"/>
                <w:sz w:val="16"/>
                <w:szCs w:val="16"/>
              </w:rPr>
            </w:pPr>
          </w:p>
        </w:tc>
        <w:tc>
          <w:tcPr>
            <w:tcW w:w="923" w:type="dxa"/>
            <w:tcBorders>
              <w:top w:val="single" w:sz="4" w:space="0" w:color="auto"/>
              <w:left w:val="single" w:sz="4" w:space="0" w:color="auto"/>
              <w:bottom w:val="single" w:sz="4" w:space="0" w:color="auto"/>
              <w:right w:val="single" w:sz="4" w:space="0" w:color="auto"/>
            </w:tcBorders>
          </w:tcPr>
          <w:p w14:paraId="62E4D998" w14:textId="77777777" w:rsidR="00C42BAA" w:rsidRPr="00F87A01" w:rsidRDefault="00C42BAA" w:rsidP="00193356">
            <w:pPr>
              <w:spacing w:after="0" w:line="240" w:lineRule="auto"/>
              <w:rPr>
                <w:rFonts w:cstheme="minorHAnsi"/>
                <w:color w:val="000000"/>
                <w:sz w:val="16"/>
                <w:szCs w:val="16"/>
              </w:rPr>
            </w:pPr>
          </w:p>
        </w:tc>
        <w:tc>
          <w:tcPr>
            <w:tcW w:w="691" w:type="dxa"/>
            <w:tcBorders>
              <w:top w:val="single" w:sz="4" w:space="0" w:color="auto"/>
              <w:left w:val="single" w:sz="4" w:space="0" w:color="auto"/>
              <w:bottom w:val="single" w:sz="4" w:space="0" w:color="auto"/>
              <w:right w:val="single" w:sz="4" w:space="0" w:color="auto"/>
            </w:tcBorders>
          </w:tcPr>
          <w:p w14:paraId="007C7BD5" w14:textId="77777777" w:rsidR="00C42BAA" w:rsidRPr="00F87A01" w:rsidRDefault="00C42BAA" w:rsidP="00193356">
            <w:pPr>
              <w:spacing w:after="0" w:line="240" w:lineRule="auto"/>
              <w:rPr>
                <w:rFonts w:cstheme="minorHAnsi"/>
                <w:color w:val="000000"/>
                <w:sz w:val="16"/>
                <w:szCs w:val="16"/>
              </w:rPr>
            </w:pPr>
          </w:p>
        </w:tc>
      </w:tr>
      <w:tr w:rsidR="00C42BAA" w:rsidRPr="00F87A01" w14:paraId="1C12F463"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152B3C" w14:textId="77777777" w:rsidR="00C42BAA" w:rsidRDefault="00C42BAA" w:rsidP="00193356">
            <w:pPr>
              <w:spacing w:after="0" w:line="240" w:lineRule="auto"/>
              <w:rPr>
                <w:rFonts w:cstheme="minorHAnsi"/>
                <w:color w:val="000000"/>
                <w:sz w:val="16"/>
                <w:szCs w:val="16"/>
              </w:rPr>
            </w:pPr>
          </w:p>
        </w:tc>
        <w:tc>
          <w:tcPr>
            <w:tcW w:w="686" w:type="dxa"/>
            <w:tcBorders>
              <w:top w:val="single" w:sz="4" w:space="0" w:color="auto"/>
              <w:left w:val="single" w:sz="4" w:space="0" w:color="auto"/>
              <w:bottom w:val="single" w:sz="4" w:space="0" w:color="auto"/>
              <w:right w:val="single" w:sz="4" w:space="0" w:color="auto"/>
            </w:tcBorders>
          </w:tcPr>
          <w:p w14:paraId="15286CF9" w14:textId="77777777" w:rsidR="00C42BAA"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E94D92"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Services</w:t>
            </w:r>
          </w:p>
        </w:tc>
        <w:tc>
          <w:tcPr>
            <w:tcW w:w="713" w:type="dxa"/>
            <w:tcBorders>
              <w:top w:val="single" w:sz="4" w:space="0" w:color="auto"/>
              <w:left w:val="single" w:sz="4" w:space="0" w:color="auto"/>
              <w:bottom w:val="single" w:sz="4" w:space="0" w:color="auto"/>
              <w:right w:val="single" w:sz="4" w:space="0" w:color="auto"/>
            </w:tcBorders>
            <w:shd w:val="clear" w:color="auto" w:fill="auto"/>
            <w:noWrap/>
          </w:tcPr>
          <w:p w14:paraId="7351ADF5" w14:textId="77777777" w:rsidR="00C42BAA" w:rsidRPr="00F87A01" w:rsidRDefault="00C42BAA" w:rsidP="00193356">
            <w:pPr>
              <w:spacing w:after="0" w:line="240" w:lineRule="auto"/>
              <w:jc w:val="right"/>
              <w:rPr>
                <w:rFonts w:cstheme="minorHAnsi"/>
                <w:color w:val="000000"/>
                <w:sz w:val="16"/>
                <w:szCs w:val="16"/>
              </w:rP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8B7AA1" w14:textId="77777777" w:rsidR="00C42BAA" w:rsidRPr="00F87A01" w:rsidRDefault="00C42BAA" w:rsidP="00193356">
            <w:pPr>
              <w:spacing w:after="0" w:line="240" w:lineRule="auto"/>
              <w:jc w:val="right"/>
              <w:rPr>
                <w:rFonts w:cstheme="minorHAnsi"/>
                <w:color w:val="000000"/>
                <w:sz w:val="16"/>
                <w:szCs w:val="16"/>
              </w:rPr>
            </w:pPr>
          </w:p>
        </w:tc>
        <w:tc>
          <w:tcPr>
            <w:tcW w:w="721" w:type="dxa"/>
            <w:tcBorders>
              <w:top w:val="single" w:sz="4" w:space="0" w:color="auto"/>
              <w:left w:val="single" w:sz="4" w:space="0" w:color="auto"/>
              <w:bottom w:val="single" w:sz="4" w:space="0" w:color="auto"/>
              <w:right w:val="single" w:sz="4" w:space="0" w:color="auto"/>
            </w:tcBorders>
          </w:tcPr>
          <w:p w14:paraId="44EC383F" w14:textId="77777777" w:rsidR="00C42BAA" w:rsidRPr="00F87A01" w:rsidRDefault="00C42BAA" w:rsidP="00193356">
            <w:pPr>
              <w:spacing w:after="0" w:line="240" w:lineRule="auto"/>
              <w:rPr>
                <w:rFonts w:cstheme="minorHAnsi"/>
                <w:color w:val="000000"/>
                <w:sz w:val="16"/>
                <w:szCs w:val="16"/>
              </w:rPr>
            </w:pPr>
          </w:p>
        </w:tc>
        <w:tc>
          <w:tcPr>
            <w:tcW w:w="585" w:type="dxa"/>
            <w:tcBorders>
              <w:top w:val="single" w:sz="4" w:space="0" w:color="auto"/>
              <w:left w:val="single" w:sz="4" w:space="0" w:color="auto"/>
              <w:bottom w:val="single" w:sz="4" w:space="0" w:color="auto"/>
              <w:right w:val="single" w:sz="4" w:space="0" w:color="auto"/>
            </w:tcBorders>
          </w:tcPr>
          <w:p w14:paraId="3536A6D9" w14:textId="77777777" w:rsidR="00C42BAA" w:rsidRPr="00F87A01" w:rsidRDefault="00C42BAA" w:rsidP="00193356">
            <w:pPr>
              <w:spacing w:after="0" w:line="240" w:lineRule="auto"/>
              <w:rPr>
                <w:rFonts w:cstheme="minorHAnsi"/>
                <w:color w:val="000000"/>
                <w:sz w:val="16"/>
                <w:szCs w:val="16"/>
              </w:rPr>
            </w:pPr>
          </w:p>
        </w:tc>
        <w:tc>
          <w:tcPr>
            <w:tcW w:w="923" w:type="dxa"/>
            <w:tcBorders>
              <w:top w:val="single" w:sz="4" w:space="0" w:color="auto"/>
              <w:left w:val="single" w:sz="4" w:space="0" w:color="auto"/>
              <w:bottom w:val="single" w:sz="4" w:space="0" w:color="auto"/>
              <w:right w:val="single" w:sz="4" w:space="0" w:color="auto"/>
            </w:tcBorders>
          </w:tcPr>
          <w:p w14:paraId="0CABA422" w14:textId="77777777" w:rsidR="00C42BAA" w:rsidRPr="00F87A01" w:rsidRDefault="00C42BAA" w:rsidP="00193356">
            <w:pPr>
              <w:spacing w:after="0" w:line="240" w:lineRule="auto"/>
              <w:rPr>
                <w:rFonts w:cstheme="minorHAnsi"/>
                <w:color w:val="000000"/>
                <w:sz w:val="16"/>
                <w:szCs w:val="16"/>
              </w:rPr>
            </w:pPr>
          </w:p>
        </w:tc>
        <w:tc>
          <w:tcPr>
            <w:tcW w:w="691" w:type="dxa"/>
            <w:tcBorders>
              <w:top w:val="single" w:sz="4" w:space="0" w:color="auto"/>
              <w:left w:val="single" w:sz="4" w:space="0" w:color="auto"/>
              <w:bottom w:val="single" w:sz="4" w:space="0" w:color="auto"/>
              <w:right w:val="single" w:sz="4" w:space="0" w:color="auto"/>
            </w:tcBorders>
          </w:tcPr>
          <w:p w14:paraId="2FC462E7" w14:textId="77777777" w:rsidR="00C42BAA" w:rsidRPr="00F87A01" w:rsidRDefault="00C42BAA" w:rsidP="00193356">
            <w:pPr>
              <w:spacing w:after="0" w:line="240" w:lineRule="auto"/>
              <w:rPr>
                <w:rFonts w:cstheme="minorHAnsi"/>
                <w:color w:val="000000"/>
                <w:sz w:val="16"/>
                <w:szCs w:val="16"/>
              </w:rPr>
            </w:pPr>
          </w:p>
        </w:tc>
      </w:tr>
      <w:tr w:rsidR="00C42BAA" w:rsidRPr="00F87A01" w14:paraId="7546B1E7"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3643D9" w14:textId="77777777" w:rsidR="00C42BAA" w:rsidRDefault="00C42BAA" w:rsidP="00193356">
            <w:pPr>
              <w:spacing w:after="0" w:line="240" w:lineRule="auto"/>
              <w:rPr>
                <w:rFonts w:cstheme="minorHAnsi"/>
                <w:color w:val="000000"/>
                <w:sz w:val="16"/>
                <w:szCs w:val="16"/>
              </w:rPr>
            </w:pPr>
          </w:p>
        </w:tc>
        <w:tc>
          <w:tcPr>
            <w:tcW w:w="686" w:type="dxa"/>
            <w:tcBorders>
              <w:top w:val="single" w:sz="4" w:space="0" w:color="auto"/>
              <w:left w:val="single" w:sz="4" w:space="0" w:color="auto"/>
              <w:bottom w:val="single" w:sz="4" w:space="0" w:color="auto"/>
              <w:right w:val="single" w:sz="4" w:space="0" w:color="auto"/>
            </w:tcBorders>
          </w:tcPr>
          <w:p w14:paraId="22D5930E" w14:textId="77777777" w:rsidR="00C42BAA"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7754E7"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Supplies</w:t>
            </w:r>
          </w:p>
        </w:tc>
        <w:tc>
          <w:tcPr>
            <w:tcW w:w="713" w:type="dxa"/>
            <w:tcBorders>
              <w:top w:val="single" w:sz="4" w:space="0" w:color="auto"/>
              <w:left w:val="single" w:sz="4" w:space="0" w:color="auto"/>
              <w:bottom w:val="single" w:sz="4" w:space="0" w:color="auto"/>
              <w:right w:val="single" w:sz="4" w:space="0" w:color="auto"/>
            </w:tcBorders>
            <w:shd w:val="clear" w:color="auto" w:fill="auto"/>
            <w:noWrap/>
          </w:tcPr>
          <w:p w14:paraId="5B01136F" w14:textId="77777777" w:rsidR="00C42BAA" w:rsidRPr="00F87A01" w:rsidRDefault="00C42BAA" w:rsidP="00193356">
            <w:pPr>
              <w:spacing w:after="0" w:line="240" w:lineRule="auto"/>
              <w:jc w:val="right"/>
              <w:rPr>
                <w:rFonts w:cstheme="minorHAnsi"/>
                <w:color w:val="000000"/>
                <w:sz w:val="16"/>
                <w:szCs w:val="16"/>
              </w:rP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536A5B" w14:textId="77777777" w:rsidR="00C42BAA" w:rsidRPr="00F87A01" w:rsidRDefault="00C42BAA" w:rsidP="00193356">
            <w:pPr>
              <w:spacing w:after="0" w:line="240" w:lineRule="auto"/>
              <w:jc w:val="right"/>
              <w:rPr>
                <w:rFonts w:cstheme="minorHAnsi"/>
                <w:color w:val="000000"/>
                <w:sz w:val="16"/>
                <w:szCs w:val="16"/>
              </w:rPr>
            </w:pPr>
          </w:p>
        </w:tc>
        <w:tc>
          <w:tcPr>
            <w:tcW w:w="721" w:type="dxa"/>
            <w:tcBorders>
              <w:top w:val="single" w:sz="4" w:space="0" w:color="auto"/>
              <w:left w:val="single" w:sz="4" w:space="0" w:color="auto"/>
              <w:bottom w:val="single" w:sz="4" w:space="0" w:color="auto"/>
              <w:right w:val="single" w:sz="4" w:space="0" w:color="auto"/>
            </w:tcBorders>
          </w:tcPr>
          <w:p w14:paraId="42240784" w14:textId="77777777" w:rsidR="00C42BAA" w:rsidRPr="00F87A01" w:rsidRDefault="00C42BAA" w:rsidP="00193356">
            <w:pPr>
              <w:spacing w:after="0" w:line="240" w:lineRule="auto"/>
              <w:rPr>
                <w:rFonts w:cstheme="minorHAnsi"/>
                <w:color w:val="000000"/>
                <w:sz w:val="16"/>
                <w:szCs w:val="16"/>
              </w:rPr>
            </w:pPr>
          </w:p>
        </w:tc>
        <w:tc>
          <w:tcPr>
            <w:tcW w:w="585" w:type="dxa"/>
            <w:tcBorders>
              <w:top w:val="single" w:sz="4" w:space="0" w:color="auto"/>
              <w:left w:val="single" w:sz="4" w:space="0" w:color="auto"/>
              <w:bottom w:val="single" w:sz="4" w:space="0" w:color="auto"/>
              <w:right w:val="single" w:sz="4" w:space="0" w:color="auto"/>
            </w:tcBorders>
          </w:tcPr>
          <w:p w14:paraId="7B41205A" w14:textId="77777777" w:rsidR="00C42BAA" w:rsidRPr="00F87A01" w:rsidRDefault="00C42BAA" w:rsidP="00193356">
            <w:pPr>
              <w:spacing w:after="0" w:line="240" w:lineRule="auto"/>
              <w:rPr>
                <w:rFonts w:cstheme="minorHAnsi"/>
                <w:color w:val="000000"/>
                <w:sz w:val="16"/>
                <w:szCs w:val="16"/>
              </w:rPr>
            </w:pPr>
          </w:p>
        </w:tc>
        <w:tc>
          <w:tcPr>
            <w:tcW w:w="923" w:type="dxa"/>
            <w:tcBorders>
              <w:top w:val="single" w:sz="4" w:space="0" w:color="auto"/>
              <w:left w:val="single" w:sz="4" w:space="0" w:color="auto"/>
              <w:bottom w:val="single" w:sz="4" w:space="0" w:color="auto"/>
              <w:right w:val="single" w:sz="4" w:space="0" w:color="auto"/>
            </w:tcBorders>
          </w:tcPr>
          <w:p w14:paraId="0C830EE4" w14:textId="77777777" w:rsidR="00C42BAA" w:rsidRPr="00F87A01" w:rsidRDefault="00C42BAA" w:rsidP="00193356">
            <w:pPr>
              <w:spacing w:after="0" w:line="240" w:lineRule="auto"/>
              <w:rPr>
                <w:rFonts w:cstheme="minorHAnsi"/>
                <w:color w:val="000000"/>
                <w:sz w:val="16"/>
                <w:szCs w:val="16"/>
              </w:rPr>
            </w:pPr>
          </w:p>
        </w:tc>
        <w:tc>
          <w:tcPr>
            <w:tcW w:w="691" w:type="dxa"/>
            <w:tcBorders>
              <w:top w:val="single" w:sz="4" w:space="0" w:color="auto"/>
              <w:left w:val="single" w:sz="4" w:space="0" w:color="auto"/>
              <w:bottom w:val="single" w:sz="4" w:space="0" w:color="auto"/>
              <w:right w:val="single" w:sz="4" w:space="0" w:color="auto"/>
            </w:tcBorders>
          </w:tcPr>
          <w:p w14:paraId="1ADEED6A" w14:textId="77777777" w:rsidR="00C42BAA" w:rsidRPr="00F87A01" w:rsidRDefault="00C42BAA" w:rsidP="00193356">
            <w:pPr>
              <w:spacing w:after="0" w:line="240" w:lineRule="auto"/>
              <w:rPr>
                <w:rFonts w:cstheme="minorHAnsi"/>
                <w:color w:val="000000"/>
                <w:sz w:val="16"/>
                <w:szCs w:val="16"/>
              </w:rPr>
            </w:pPr>
          </w:p>
        </w:tc>
      </w:tr>
      <w:tr w:rsidR="00C42BAA" w:rsidRPr="00F87A01" w14:paraId="2989B93C"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23E62D" w14:textId="77777777" w:rsidR="00C42BAA" w:rsidRDefault="00C42BAA" w:rsidP="00193356">
            <w:pPr>
              <w:spacing w:after="0" w:line="240" w:lineRule="auto"/>
              <w:rPr>
                <w:rFonts w:cstheme="minorHAnsi"/>
                <w:color w:val="000000"/>
                <w:sz w:val="16"/>
                <w:szCs w:val="16"/>
              </w:rPr>
            </w:pPr>
          </w:p>
        </w:tc>
        <w:tc>
          <w:tcPr>
            <w:tcW w:w="686" w:type="dxa"/>
            <w:tcBorders>
              <w:top w:val="single" w:sz="4" w:space="0" w:color="auto"/>
              <w:left w:val="single" w:sz="4" w:space="0" w:color="auto"/>
              <w:bottom w:val="single" w:sz="4" w:space="0" w:color="auto"/>
              <w:right w:val="single" w:sz="4" w:space="0" w:color="auto"/>
            </w:tcBorders>
          </w:tcPr>
          <w:p w14:paraId="60421E8B" w14:textId="77777777" w:rsidR="00C42BAA"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9A9E4C"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Capital</w:t>
            </w:r>
          </w:p>
        </w:tc>
        <w:tc>
          <w:tcPr>
            <w:tcW w:w="713" w:type="dxa"/>
            <w:tcBorders>
              <w:top w:val="single" w:sz="4" w:space="0" w:color="auto"/>
              <w:left w:val="single" w:sz="4" w:space="0" w:color="auto"/>
              <w:bottom w:val="single" w:sz="4" w:space="0" w:color="auto"/>
              <w:right w:val="single" w:sz="4" w:space="0" w:color="auto"/>
            </w:tcBorders>
            <w:shd w:val="clear" w:color="auto" w:fill="auto"/>
            <w:noWrap/>
          </w:tcPr>
          <w:p w14:paraId="3DB7C7B7" w14:textId="77777777" w:rsidR="00C42BAA" w:rsidRPr="00F87A01" w:rsidRDefault="00C42BAA" w:rsidP="00193356">
            <w:pPr>
              <w:spacing w:after="0" w:line="240" w:lineRule="auto"/>
              <w:jc w:val="right"/>
              <w:rPr>
                <w:rFonts w:cstheme="minorHAnsi"/>
                <w:color w:val="000000"/>
                <w:sz w:val="16"/>
                <w:szCs w:val="16"/>
              </w:rP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7585DB" w14:textId="77777777" w:rsidR="00C42BAA" w:rsidRPr="00F87A01" w:rsidRDefault="00C42BAA" w:rsidP="00193356">
            <w:pPr>
              <w:spacing w:after="0" w:line="240" w:lineRule="auto"/>
              <w:jc w:val="right"/>
              <w:rPr>
                <w:rFonts w:cstheme="minorHAnsi"/>
                <w:color w:val="000000"/>
                <w:sz w:val="16"/>
                <w:szCs w:val="16"/>
              </w:rPr>
            </w:pPr>
          </w:p>
        </w:tc>
        <w:tc>
          <w:tcPr>
            <w:tcW w:w="721" w:type="dxa"/>
            <w:tcBorders>
              <w:top w:val="single" w:sz="4" w:space="0" w:color="auto"/>
              <w:left w:val="single" w:sz="4" w:space="0" w:color="auto"/>
              <w:bottom w:val="single" w:sz="4" w:space="0" w:color="auto"/>
              <w:right w:val="single" w:sz="4" w:space="0" w:color="auto"/>
            </w:tcBorders>
          </w:tcPr>
          <w:p w14:paraId="0D9CFC40" w14:textId="77777777" w:rsidR="00C42BAA" w:rsidRPr="00F87A01" w:rsidRDefault="00C42BAA" w:rsidP="00193356">
            <w:pPr>
              <w:spacing w:after="0" w:line="240" w:lineRule="auto"/>
              <w:rPr>
                <w:rFonts w:cstheme="minorHAnsi"/>
                <w:color w:val="000000"/>
                <w:sz w:val="16"/>
                <w:szCs w:val="16"/>
              </w:rPr>
            </w:pPr>
          </w:p>
        </w:tc>
        <w:tc>
          <w:tcPr>
            <w:tcW w:w="585" w:type="dxa"/>
            <w:tcBorders>
              <w:top w:val="single" w:sz="4" w:space="0" w:color="auto"/>
              <w:left w:val="single" w:sz="4" w:space="0" w:color="auto"/>
              <w:bottom w:val="single" w:sz="4" w:space="0" w:color="auto"/>
              <w:right w:val="single" w:sz="4" w:space="0" w:color="auto"/>
            </w:tcBorders>
          </w:tcPr>
          <w:p w14:paraId="5A85E6FC" w14:textId="77777777" w:rsidR="00C42BAA" w:rsidRPr="00F87A01" w:rsidRDefault="00C42BAA" w:rsidP="00193356">
            <w:pPr>
              <w:spacing w:after="0" w:line="240" w:lineRule="auto"/>
              <w:rPr>
                <w:rFonts w:cstheme="minorHAnsi"/>
                <w:color w:val="000000"/>
                <w:sz w:val="16"/>
                <w:szCs w:val="16"/>
              </w:rPr>
            </w:pPr>
          </w:p>
        </w:tc>
        <w:tc>
          <w:tcPr>
            <w:tcW w:w="923" w:type="dxa"/>
            <w:tcBorders>
              <w:top w:val="single" w:sz="4" w:space="0" w:color="auto"/>
              <w:left w:val="single" w:sz="4" w:space="0" w:color="auto"/>
              <w:bottom w:val="single" w:sz="4" w:space="0" w:color="auto"/>
              <w:right w:val="single" w:sz="4" w:space="0" w:color="auto"/>
            </w:tcBorders>
          </w:tcPr>
          <w:p w14:paraId="5DFB332D" w14:textId="77777777" w:rsidR="00C42BAA" w:rsidRPr="00F87A01" w:rsidRDefault="00C42BAA" w:rsidP="00193356">
            <w:pPr>
              <w:spacing w:after="0" w:line="240" w:lineRule="auto"/>
              <w:rPr>
                <w:rFonts w:cstheme="minorHAnsi"/>
                <w:color w:val="000000"/>
                <w:sz w:val="16"/>
                <w:szCs w:val="16"/>
              </w:rPr>
            </w:pPr>
          </w:p>
        </w:tc>
        <w:tc>
          <w:tcPr>
            <w:tcW w:w="691" w:type="dxa"/>
            <w:tcBorders>
              <w:top w:val="single" w:sz="4" w:space="0" w:color="auto"/>
              <w:left w:val="single" w:sz="4" w:space="0" w:color="auto"/>
              <w:bottom w:val="single" w:sz="4" w:space="0" w:color="auto"/>
              <w:right w:val="single" w:sz="4" w:space="0" w:color="auto"/>
            </w:tcBorders>
          </w:tcPr>
          <w:p w14:paraId="08E73931" w14:textId="77777777" w:rsidR="00C42BAA" w:rsidRPr="00F87A01" w:rsidRDefault="00C42BAA" w:rsidP="00193356">
            <w:pPr>
              <w:spacing w:after="0" w:line="240" w:lineRule="auto"/>
              <w:rPr>
                <w:rFonts w:cstheme="minorHAnsi"/>
                <w:color w:val="000000"/>
                <w:sz w:val="16"/>
                <w:szCs w:val="16"/>
              </w:rPr>
            </w:pPr>
          </w:p>
        </w:tc>
      </w:tr>
      <w:tr w:rsidR="00C42BAA" w:rsidRPr="00F87A01" w14:paraId="26A76F5B"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9401A0" w14:textId="77777777" w:rsidR="00C42BAA" w:rsidRDefault="00C42BAA" w:rsidP="00193356">
            <w:pPr>
              <w:spacing w:after="0" w:line="240" w:lineRule="auto"/>
              <w:rPr>
                <w:rFonts w:cstheme="minorHAnsi"/>
                <w:color w:val="000000"/>
                <w:sz w:val="16"/>
                <w:szCs w:val="16"/>
              </w:rPr>
            </w:pPr>
          </w:p>
        </w:tc>
        <w:tc>
          <w:tcPr>
            <w:tcW w:w="686" w:type="dxa"/>
            <w:tcBorders>
              <w:top w:val="single" w:sz="4" w:space="0" w:color="auto"/>
              <w:left w:val="single" w:sz="4" w:space="0" w:color="auto"/>
              <w:bottom w:val="single" w:sz="4" w:space="0" w:color="auto"/>
              <w:right w:val="single" w:sz="4" w:space="0" w:color="auto"/>
            </w:tcBorders>
          </w:tcPr>
          <w:p w14:paraId="000F0DE7" w14:textId="77777777" w:rsidR="00C42BAA"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9501ED"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Travel</w:t>
            </w:r>
          </w:p>
        </w:tc>
        <w:tc>
          <w:tcPr>
            <w:tcW w:w="713" w:type="dxa"/>
            <w:tcBorders>
              <w:top w:val="single" w:sz="4" w:space="0" w:color="auto"/>
              <w:left w:val="single" w:sz="4" w:space="0" w:color="auto"/>
              <w:bottom w:val="single" w:sz="4" w:space="0" w:color="auto"/>
              <w:right w:val="single" w:sz="4" w:space="0" w:color="auto"/>
            </w:tcBorders>
            <w:shd w:val="clear" w:color="auto" w:fill="auto"/>
            <w:noWrap/>
          </w:tcPr>
          <w:p w14:paraId="5B77C4FA" w14:textId="77777777" w:rsidR="00C42BAA" w:rsidRPr="00F87A01" w:rsidRDefault="00C42BAA" w:rsidP="00193356">
            <w:pPr>
              <w:spacing w:after="0" w:line="240" w:lineRule="auto"/>
              <w:jc w:val="right"/>
              <w:rPr>
                <w:rFonts w:cstheme="minorHAnsi"/>
                <w:color w:val="000000"/>
                <w:sz w:val="16"/>
                <w:szCs w:val="16"/>
              </w:rP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CC972B" w14:textId="77777777" w:rsidR="00C42BAA" w:rsidRPr="00F87A01" w:rsidRDefault="00C42BAA" w:rsidP="00193356">
            <w:pPr>
              <w:spacing w:after="0" w:line="240" w:lineRule="auto"/>
              <w:jc w:val="right"/>
              <w:rPr>
                <w:rFonts w:cstheme="minorHAnsi"/>
                <w:color w:val="000000"/>
                <w:sz w:val="16"/>
                <w:szCs w:val="16"/>
              </w:rPr>
            </w:pPr>
          </w:p>
        </w:tc>
        <w:tc>
          <w:tcPr>
            <w:tcW w:w="721" w:type="dxa"/>
            <w:tcBorders>
              <w:top w:val="single" w:sz="4" w:space="0" w:color="auto"/>
              <w:left w:val="single" w:sz="4" w:space="0" w:color="auto"/>
              <w:bottom w:val="single" w:sz="4" w:space="0" w:color="auto"/>
              <w:right w:val="single" w:sz="4" w:space="0" w:color="auto"/>
            </w:tcBorders>
          </w:tcPr>
          <w:p w14:paraId="6FD0191F" w14:textId="77777777" w:rsidR="00C42BAA" w:rsidRPr="00F87A01" w:rsidRDefault="00C42BAA" w:rsidP="00193356">
            <w:pPr>
              <w:spacing w:after="0" w:line="240" w:lineRule="auto"/>
              <w:rPr>
                <w:rFonts w:cstheme="minorHAnsi"/>
                <w:color w:val="000000"/>
                <w:sz w:val="16"/>
                <w:szCs w:val="16"/>
              </w:rPr>
            </w:pPr>
          </w:p>
        </w:tc>
        <w:tc>
          <w:tcPr>
            <w:tcW w:w="585" w:type="dxa"/>
            <w:tcBorders>
              <w:top w:val="single" w:sz="4" w:space="0" w:color="auto"/>
              <w:left w:val="single" w:sz="4" w:space="0" w:color="auto"/>
              <w:bottom w:val="single" w:sz="4" w:space="0" w:color="auto"/>
              <w:right w:val="single" w:sz="4" w:space="0" w:color="auto"/>
            </w:tcBorders>
          </w:tcPr>
          <w:p w14:paraId="1D60A590" w14:textId="77777777" w:rsidR="00C42BAA" w:rsidRPr="00F87A01" w:rsidRDefault="00C42BAA" w:rsidP="00193356">
            <w:pPr>
              <w:spacing w:after="0" w:line="240" w:lineRule="auto"/>
              <w:rPr>
                <w:rFonts w:cstheme="minorHAnsi"/>
                <w:color w:val="000000"/>
                <w:sz w:val="16"/>
                <w:szCs w:val="16"/>
              </w:rPr>
            </w:pPr>
          </w:p>
        </w:tc>
        <w:tc>
          <w:tcPr>
            <w:tcW w:w="923" w:type="dxa"/>
            <w:tcBorders>
              <w:top w:val="single" w:sz="4" w:space="0" w:color="auto"/>
              <w:left w:val="single" w:sz="4" w:space="0" w:color="auto"/>
              <w:bottom w:val="single" w:sz="4" w:space="0" w:color="auto"/>
              <w:right w:val="single" w:sz="4" w:space="0" w:color="auto"/>
            </w:tcBorders>
          </w:tcPr>
          <w:p w14:paraId="1FBC3CFD" w14:textId="77777777" w:rsidR="00C42BAA" w:rsidRPr="00F87A01" w:rsidRDefault="00C42BAA" w:rsidP="00193356">
            <w:pPr>
              <w:spacing w:after="0" w:line="240" w:lineRule="auto"/>
              <w:rPr>
                <w:rFonts w:cstheme="minorHAnsi"/>
                <w:color w:val="000000"/>
                <w:sz w:val="16"/>
                <w:szCs w:val="16"/>
              </w:rPr>
            </w:pPr>
          </w:p>
        </w:tc>
        <w:tc>
          <w:tcPr>
            <w:tcW w:w="691" w:type="dxa"/>
            <w:tcBorders>
              <w:top w:val="single" w:sz="4" w:space="0" w:color="auto"/>
              <w:left w:val="single" w:sz="4" w:space="0" w:color="auto"/>
              <w:bottom w:val="single" w:sz="4" w:space="0" w:color="auto"/>
              <w:right w:val="single" w:sz="4" w:space="0" w:color="auto"/>
            </w:tcBorders>
          </w:tcPr>
          <w:p w14:paraId="137C67D1" w14:textId="77777777" w:rsidR="00C42BAA" w:rsidRPr="00F87A01" w:rsidRDefault="00C42BAA" w:rsidP="00193356">
            <w:pPr>
              <w:spacing w:after="0" w:line="240" w:lineRule="auto"/>
              <w:rPr>
                <w:rFonts w:cstheme="minorHAnsi"/>
                <w:color w:val="000000"/>
                <w:sz w:val="16"/>
                <w:szCs w:val="16"/>
              </w:rPr>
            </w:pPr>
          </w:p>
        </w:tc>
      </w:tr>
      <w:tr w:rsidR="00C42BAA" w:rsidRPr="00F87A01" w14:paraId="0C783D70"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67B2E8" w14:textId="77777777" w:rsidR="00C42BAA" w:rsidRDefault="00C42BAA" w:rsidP="00193356">
            <w:pPr>
              <w:spacing w:after="0" w:line="240" w:lineRule="auto"/>
              <w:rPr>
                <w:rFonts w:cstheme="minorHAnsi"/>
                <w:color w:val="000000"/>
                <w:sz w:val="16"/>
                <w:szCs w:val="16"/>
              </w:rPr>
            </w:pPr>
          </w:p>
        </w:tc>
        <w:tc>
          <w:tcPr>
            <w:tcW w:w="686" w:type="dxa"/>
            <w:tcBorders>
              <w:top w:val="single" w:sz="4" w:space="0" w:color="auto"/>
              <w:left w:val="single" w:sz="4" w:space="0" w:color="auto"/>
              <w:bottom w:val="single" w:sz="4" w:space="0" w:color="auto"/>
              <w:right w:val="single" w:sz="4" w:space="0" w:color="auto"/>
            </w:tcBorders>
          </w:tcPr>
          <w:p w14:paraId="25470E47" w14:textId="77777777" w:rsidR="00C42BAA"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FB82C7"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Overhead</w:t>
            </w:r>
          </w:p>
        </w:tc>
        <w:tc>
          <w:tcPr>
            <w:tcW w:w="713" w:type="dxa"/>
            <w:tcBorders>
              <w:top w:val="single" w:sz="4" w:space="0" w:color="auto"/>
              <w:left w:val="single" w:sz="4" w:space="0" w:color="auto"/>
              <w:bottom w:val="single" w:sz="4" w:space="0" w:color="auto"/>
              <w:right w:val="single" w:sz="4" w:space="0" w:color="auto"/>
            </w:tcBorders>
            <w:shd w:val="clear" w:color="auto" w:fill="auto"/>
            <w:noWrap/>
          </w:tcPr>
          <w:p w14:paraId="18D4CB03" w14:textId="77777777" w:rsidR="00C42BAA" w:rsidRPr="00F87A01" w:rsidRDefault="00C42BAA" w:rsidP="00193356">
            <w:pPr>
              <w:spacing w:after="0" w:line="240" w:lineRule="auto"/>
              <w:jc w:val="right"/>
              <w:rPr>
                <w:rFonts w:cstheme="minorHAnsi"/>
                <w:color w:val="000000"/>
                <w:sz w:val="16"/>
                <w:szCs w:val="16"/>
              </w:rP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7CE6D7" w14:textId="77777777" w:rsidR="00C42BAA" w:rsidRPr="00F87A01" w:rsidRDefault="00C42BAA" w:rsidP="00193356">
            <w:pPr>
              <w:spacing w:after="0" w:line="240" w:lineRule="auto"/>
              <w:jc w:val="right"/>
              <w:rPr>
                <w:rFonts w:cstheme="minorHAnsi"/>
                <w:color w:val="000000"/>
                <w:sz w:val="16"/>
                <w:szCs w:val="16"/>
              </w:rPr>
            </w:pPr>
          </w:p>
        </w:tc>
        <w:tc>
          <w:tcPr>
            <w:tcW w:w="721" w:type="dxa"/>
            <w:tcBorders>
              <w:top w:val="single" w:sz="4" w:space="0" w:color="auto"/>
              <w:left w:val="single" w:sz="4" w:space="0" w:color="auto"/>
              <w:bottom w:val="single" w:sz="4" w:space="0" w:color="auto"/>
              <w:right w:val="single" w:sz="4" w:space="0" w:color="auto"/>
            </w:tcBorders>
          </w:tcPr>
          <w:p w14:paraId="70B09B25"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4675</w:t>
            </w:r>
          </w:p>
        </w:tc>
        <w:tc>
          <w:tcPr>
            <w:tcW w:w="585" w:type="dxa"/>
            <w:tcBorders>
              <w:top w:val="single" w:sz="4" w:space="0" w:color="auto"/>
              <w:left w:val="single" w:sz="4" w:space="0" w:color="auto"/>
              <w:bottom w:val="single" w:sz="4" w:space="0" w:color="auto"/>
              <w:right w:val="single" w:sz="4" w:space="0" w:color="auto"/>
            </w:tcBorders>
          </w:tcPr>
          <w:p w14:paraId="423CE0DD" w14:textId="77777777" w:rsidR="00C42BAA" w:rsidRPr="00F87A01" w:rsidRDefault="00C42BAA" w:rsidP="00193356">
            <w:pPr>
              <w:spacing w:after="0" w:line="240" w:lineRule="auto"/>
              <w:rPr>
                <w:rFonts w:cstheme="minorHAnsi"/>
                <w:color w:val="000000"/>
                <w:sz w:val="16"/>
                <w:szCs w:val="16"/>
              </w:rPr>
            </w:pPr>
          </w:p>
        </w:tc>
        <w:tc>
          <w:tcPr>
            <w:tcW w:w="923" w:type="dxa"/>
            <w:tcBorders>
              <w:top w:val="single" w:sz="4" w:space="0" w:color="auto"/>
              <w:left w:val="single" w:sz="4" w:space="0" w:color="auto"/>
              <w:bottom w:val="single" w:sz="4" w:space="0" w:color="auto"/>
              <w:right w:val="single" w:sz="4" w:space="0" w:color="auto"/>
            </w:tcBorders>
          </w:tcPr>
          <w:p w14:paraId="348B5308" w14:textId="77777777" w:rsidR="00C42BAA" w:rsidRPr="00F87A01" w:rsidRDefault="00C42BAA" w:rsidP="00193356">
            <w:pPr>
              <w:spacing w:after="0" w:line="240" w:lineRule="auto"/>
              <w:rPr>
                <w:rFonts w:cstheme="minorHAnsi"/>
                <w:color w:val="000000"/>
                <w:sz w:val="16"/>
                <w:szCs w:val="16"/>
              </w:rPr>
            </w:pPr>
          </w:p>
        </w:tc>
        <w:tc>
          <w:tcPr>
            <w:tcW w:w="691" w:type="dxa"/>
            <w:tcBorders>
              <w:top w:val="single" w:sz="4" w:space="0" w:color="auto"/>
              <w:left w:val="single" w:sz="4" w:space="0" w:color="auto"/>
              <w:bottom w:val="single" w:sz="4" w:space="0" w:color="auto"/>
              <w:right w:val="single" w:sz="4" w:space="0" w:color="auto"/>
            </w:tcBorders>
          </w:tcPr>
          <w:p w14:paraId="5FFD1E17" w14:textId="77777777" w:rsidR="00C42BAA" w:rsidRPr="00F87A01" w:rsidRDefault="00C42BAA" w:rsidP="00193356">
            <w:pPr>
              <w:spacing w:after="0" w:line="240" w:lineRule="auto"/>
              <w:rPr>
                <w:rFonts w:cstheme="minorHAnsi"/>
                <w:color w:val="000000"/>
                <w:sz w:val="16"/>
                <w:szCs w:val="16"/>
              </w:rPr>
            </w:pPr>
          </w:p>
        </w:tc>
      </w:tr>
      <w:tr w:rsidR="00C42BAA" w:rsidRPr="00F87A01" w14:paraId="606B2B30" w14:textId="77777777" w:rsidTr="00193356">
        <w:trPr>
          <w:trHeight w:val="20"/>
        </w:trPr>
        <w:tc>
          <w:tcPr>
            <w:tcW w:w="23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D9A66F" w14:textId="77777777" w:rsidR="00C42BAA" w:rsidRDefault="00C42BAA" w:rsidP="00193356">
            <w:pPr>
              <w:spacing w:after="0" w:line="240" w:lineRule="auto"/>
              <w:rPr>
                <w:rFonts w:cstheme="minorHAnsi"/>
                <w:color w:val="000000"/>
                <w:sz w:val="16"/>
                <w:szCs w:val="16"/>
              </w:rPr>
            </w:pPr>
          </w:p>
        </w:tc>
        <w:tc>
          <w:tcPr>
            <w:tcW w:w="686" w:type="dxa"/>
            <w:tcBorders>
              <w:top w:val="single" w:sz="4" w:space="0" w:color="auto"/>
              <w:left w:val="single" w:sz="4" w:space="0" w:color="auto"/>
              <w:bottom w:val="single" w:sz="4" w:space="0" w:color="auto"/>
              <w:right w:val="single" w:sz="4" w:space="0" w:color="auto"/>
            </w:tcBorders>
          </w:tcPr>
          <w:p w14:paraId="67D2EBBB" w14:textId="77777777" w:rsidR="00C42BAA" w:rsidRDefault="00C42BAA" w:rsidP="00193356">
            <w:pPr>
              <w:spacing w:after="0" w:line="240" w:lineRule="auto"/>
              <w:rPr>
                <w:rFonts w:cstheme="minorHAnsi"/>
                <w:color w:val="000000"/>
                <w:sz w:val="16"/>
                <w:szCs w:val="16"/>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AA4512" w14:textId="77777777" w:rsidR="00C42BAA" w:rsidRPr="00F87A01" w:rsidRDefault="00C42BAA" w:rsidP="00193356">
            <w:pPr>
              <w:spacing w:after="0" w:line="240" w:lineRule="auto"/>
              <w:rPr>
                <w:rFonts w:cstheme="minorHAnsi"/>
                <w:color w:val="000000"/>
                <w:sz w:val="16"/>
                <w:szCs w:val="16"/>
              </w:rPr>
            </w:pPr>
            <w:r w:rsidRPr="00F87A01">
              <w:rPr>
                <w:rFonts w:cstheme="minorHAnsi"/>
                <w:color w:val="000000"/>
                <w:sz w:val="16"/>
                <w:szCs w:val="16"/>
              </w:rPr>
              <w:t>Total</w:t>
            </w:r>
          </w:p>
        </w:tc>
        <w:tc>
          <w:tcPr>
            <w:tcW w:w="713" w:type="dxa"/>
            <w:tcBorders>
              <w:top w:val="single" w:sz="4" w:space="0" w:color="auto"/>
              <w:left w:val="single" w:sz="4" w:space="0" w:color="auto"/>
              <w:bottom w:val="single" w:sz="4" w:space="0" w:color="auto"/>
              <w:right w:val="single" w:sz="4" w:space="0" w:color="auto"/>
            </w:tcBorders>
            <w:shd w:val="clear" w:color="auto" w:fill="auto"/>
            <w:noWrap/>
          </w:tcPr>
          <w:p w14:paraId="1C2878BE" w14:textId="77777777" w:rsidR="00C42BAA" w:rsidRPr="00F87A01" w:rsidRDefault="00C42BAA" w:rsidP="00193356">
            <w:pPr>
              <w:spacing w:after="0" w:line="240" w:lineRule="auto"/>
              <w:jc w:val="right"/>
              <w:rPr>
                <w:rFonts w:cstheme="minorHAnsi"/>
                <w:color w:val="000000"/>
                <w:sz w:val="16"/>
                <w:szCs w:val="16"/>
              </w:rP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ACC326" w14:textId="77777777" w:rsidR="00C42BAA" w:rsidRPr="00F87A01" w:rsidRDefault="00C42BAA" w:rsidP="00193356">
            <w:pPr>
              <w:spacing w:after="0" w:line="240" w:lineRule="auto"/>
              <w:jc w:val="right"/>
              <w:rPr>
                <w:rFonts w:cstheme="minorHAnsi"/>
                <w:color w:val="000000"/>
                <w:sz w:val="16"/>
                <w:szCs w:val="16"/>
              </w:rPr>
            </w:pPr>
          </w:p>
        </w:tc>
        <w:tc>
          <w:tcPr>
            <w:tcW w:w="721" w:type="dxa"/>
            <w:tcBorders>
              <w:top w:val="single" w:sz="4" w:space="0" w:color="auto"/>
              <w:left w:val="single" w:sz="4" w:space="0" w:color="auto"/>
              <w:bottom w:val="single" w:sz="4" w:space="0" w:color="auto"/>
              <w:right w:val="single" w:sz="4" w:space="0" w:color="auto"/>
            </w:tcBorders>
          </w:tcPr>
          <w:p w14:paraId="19C77681" w14:textId="77777777" w:rsidR="00C42BAA" w:rsidRPr="00F87A01" w:rsidRDefault="00C42BAA" w:rsidP="00193356">
            <w:pPr>
              <w:spacing w:after="0" w:line="240" w:lineRule="auto"/>
              <w:rPr>
                <w:rFonts w:cstheme="minorHAnsi"/>
                <w:color w:val="000000"/>
                <w:sz w:val="16"/>
                <w:szCs w:val="16"/>
              </w:rPr>
            </w:pPr>
            <w:r>
              <w:rPr>
                <w:rFonts w:cstheme="minorHAnsi"/>
                <w:color w:val="000000"/>
                <w:sz w:val="16"/>
                <w:szCs w:val="16"/>
              </w:rPr>
              <w:t>29675</w:t>
            </w:r>
          </w:p>
        </w:tc>
        <w:tc>
          <w:tcPr>
            <w:tcW w:w="585" w:type="dxa"/>
            <w:tcBorders>
              <w:top w:val="single" w:sz="4" w:space="0" w:color="auto"/>
              <w:left w:val="single" w:sz="4" w:space="0" w:color="auto"/>
              <w:bottom w:val="single" w:sz="4" w:space="0" w:color="auto"/>
              <w:right w:val="single" w:sz="4" w:space="0" w:color="auto"/>
            </w:tcBorders>
          </w:tcPr>
          <w:p w14:paraId="1419E358" w14:textId="77777777" w:rsidR="00C42BAA" w:rsidRPr="00F87A01" w:rsidRDefault="00C42BAA" w:rsidP="00193356">
            <w:pPr>
              <w:spacing w:after="0" w:line="240" w:lineRule="auto"/>
              <w:rPr>
                <w:rFonts w:cstheme="minorHAnsi"/>
                <w:color w:val="000000"/>
                <w:sz w:val="16"/>
                <w:szCs w:val="16"/>
              </w:rPr>
            </w:pPr>
          </w:p>
        </w:tc>
        <w:tc>
          <w:tcPr>
            <w:tcW w:w="923" w:type="dxa"/>
            <w:tcBorders>
              <w:top w:val="single" w:sz="4" w:space="0" w:color="auto"/>
              <w:left w:val="single" w:sz="4" w:space="0" w:color="auto"/>
              <w:bottom w:val="single" w:sz="4" w:space="0" w:color="auto"/>
              <w:right w:val="single" w:sz="4" w:space="0" w:color="auto"/>
            </w:tcBorders>
          </w:tcPr>
          <w:p w14:paraId="40336E73" w14:textId="77777777" w:rsidR="00C42BAA" w:rsidRPr="00F87A01" w:rsidRDefault="00C42BAA" w:rsidP="00193356">
            <w:pPr>
              <w:spacing w:after="0" w:line="240" w:lineRule="auto"/>
              <w:rPr>
                <w:rFonts w:cstheme="minorHAnsi"/>
                <w:color w:val="000000"/>
                <w:sz w:val="16"/>
                <w:szCs w:val="16"/>
              </w:rPr>
            </w:pPr>
          </w:p>
        </w:tc>
        <w:tc>
          <w:tcPr>
            <w:tcW w:w="691" w:type="dxa"/>
            <w:tcBorders>
              <w:top w:val="single" w:sz="4" w:space="0" w:color="auto"/>
              <w:left w:val="single" w:sz="4" w:space="0" w:color="auto"/>
              <w:bottom w:val="single" w:sz="4" w:space="0" w:color="auto"/>
              <w:right w:val="single" w:sz="4" w:space="0" w:color="auto"/>
            </w:tcBorders>
          </w:tcPr>
          <w:p w14:paraId="1021168F" w14:textId="77777777" w:rsidR="00C42BAA" w:rsidRPr="00F87A01" w:rsidRDefault="00C42BAA" w:rsidP="00193356">
            <w:pPr>
              <w:spacing w:after="0" w:line="240" w:lineRule="auto"/>
              <w:rPr>
                <w:rFonts w:cstheme="minorHAnsi"/>
                <w:color w:val="000000"/>
                <w:sz w:val="16"/>
                <w:szCs w:val="16"/>
              </w:rPr>
            </w:pPr>
          </w:p>
        </w:tc>
      </w:tr>
    </w:tbl>
    <w:p w14:paraId="0A64B5F8" w14:textId="77777777" w:rsidR="00C42BAA" w:rsidRDefault="00C42BAA" w:rsidP="00C42BAA">
      <w:pPr>
        <w:spacing w:line="240" w:lineRule="auto"/>
        <w:rPr>
          <w:rFonts w:cstheme="minorHAnsi"/>
          <w:b/>
          <w:sz w:val="18"/>
          <w:szCs w:val="18"/>
        </w:rPr>
      </w:pPr>
    </w:p>
    <w:p w14:paraId="217FDE26" w14:textId="77777777" w:rsidR="00A52D26" w:rsidRDefault="00A52D26" w:rsidP="00C42BAA">
      <w:pPr>
        <w:spacing w:line="240" w:lineRule="auto"/>
        <w:rPr>
          <w:rFonts w:cstheme="minorHAnsi"/>
          <w:b/>
          <w:sz w:val="18"/>
          <w:szCs w:val="18"/>
        </w:rPr>
      </w:pPr>
    </w:p>
    <w:p w14:paraId="54A5A34A" w14:textId="77777777" w:rsidR="00C42BAA" w:rsidRDefault="00C42BAA" w:rsidP="00C42BAA">
      <w:pPr>
        <w:spacing w:line="240" w:lineRule="auto"/>
        <w:rPr>
          <w:rFonts w:cstheme="minorHAnsi"/>
          <w:b/>
          <w:sz w:val="18"/>
          <w:szCs w:val="18"/>
        </w:rPr>
      </w:pPr>
      <w:r w:rsidRPr="00705767">
        <w:rPr>
          <w:rFonts w:cstheme="minorHAnsi"/>
          <w:b/>
          <w:sz w:val="18"/>
          <w:szCs w:val="18"/>
        </w:rPr>
        <w:lastRenderedPageBreak/>
        <w:t>Consolidated Budget</w:t>
      </w:r>
    </w:p>
    <w:tbl>
      <w:tblPr>
        <w:tblW w:w="9468" w:type="dxa"/>
        <w:tblInd w:w="-10" w:type="dxa"/>
        <w:tblLook w:val="04A0" w:firstRow="1" w:lastRow="0" w:firstColumn="1" w:lastColumn="0" w:noHBand="0" w:noVBand="1"/>
      </w:tblPr>
      <w:tblGrid>
        <w:gridCol w:w="2043"/>
        <w:gridCol w:w="825"/>
        <w:gridCol w:w="703"/>
        <w:gridCol w:w="865"/>
        <w:gridCol w:w="622"/>
        <w:gridCol w:w="622"/>
        <w:gridCol w:w="721"/>
        <w:gridCol w:w="622"/>
        <w:gridCol w:w="923"/>
        <w:gridCol w:w="697"/>
        <w:gridCol w:w="825"/>
      </w:tblGrid>
      <w:tr w:rsidR="00C42BAA" w:rsidRPr="005939C3" w14:paraId="6AC8B799" w14:textId="77777777" w:rsidTr="00193356">
        <w:trPr>
          <w:trHeight w:val="300"/>
        </w:trPr>
        <w:tc>
          <w:tcPr>
            <w:tcW w:w="204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763090" w14:textId="77777777" w:rsidR="00C42BAA" w:rsidRPr="005939C3" w:rsidRDefault="00C42BAA" w:rsidP="00193356">
            <w:pPr>
              <w:spacing w:after="0" w:line="240" w:lineRule="auto"/>
              <w:rPr>
                <w:rFonts w:ascii="Calibri" w:eastAsia="Times New Roman" w:hAnsi="Calibri" w:cs="Calibri"/>
                <w:b/>
                <w:bCs/>
                <w:color w:val="000000"/>
                <w:sz w:val="16"/>
                <w:szCs w:val="16"/>
              </w:rPr>
            </w:pPr>
            <w:r w:rsidRPr="005939C3">
              <w:rPr>
                <w:rFonts w:ascii="Calibri" w:eastAsia="Times New Roman" w:hAnsi="Calibri" w:cstheme="minorHAnsi"/>
                <w:b/>
                <w:bCs/>
                <w:color w:val="000000"/>
                <w:sz w:val="16"/>
                <w:szCs w:val="16"/>
              </w:rPr>
              <w:t>Budget (US$)</w:t>
            </w:r>
          </w:p>
        </w:tc>
        <w:tc>
          <w:tcPr>
            <w:tcW w:w="825" w:type="dxa"/>
            <w:tcBorders>
              <w:top w:val="single" w:sz="8" w:space="0" w:color="auto"/>
              <w:left w:val="nil"/>
              <w:bottom w:val="single" w:sz="8" w:space="0" w:color="auto"/>
              <w:right w:val="single" w:sz="8" w:space="0" w:color="auto"/>
            </w:tcBorders>
            <w:shd w:val="clear" w:color="auto" w:fill="auto"/>
            <w:noWrap/>
            <w:vAlign w:val="center"/>
            <w:hideMark/>
          </w:tcPr>
          <w:p w14:paraId="5E31E69E" w14:textId="77777777" w:rsidR="00C42BAA" w:rsidRPr="005939C3" w:rsidRDefault="00C42BAA" w:rsidP="00193356">
            <w:pPr>
              <w:spacing w:after="0" w:line="240" w:lineRule="auto"/>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 </w:t>
            </w:r>
          </w:p>
        </w:tc>
        <w:tc>
          <w:tcPr>
            <w:tcW w:w="703" w:type="dxa"/>
            <w:tcBorders>
              <w:top w:val="single" w:sz="8" w:space="0" w:color="auto"/>
              <w:left w:val="nil"/>
              <w:bottom w:val="single" w:sz="8" w:space="0" w:color="auto"/>
              <w:right w:val="single" w:sz="8" w:space="0" w:color="auto"/>
            </w:tcBorders>
            <w:shd w:val="clear" w:color="auto" w:fill="auto"/>
            <w:noWrap/>
            <w:vAlign w:val="center"/>
            <w:hideMark/>
          </w:tcPr>
          <w:p w14:paraId="3B69213A" w14:textId="77777777" w:rsidR="00C42BAA" w:rsidRPr="005939C3" w:rsidRDefault="00C42BAA" w:rsidP="00193356">
            <w:pPr>
              <w:spacing w:after="0" w:line="240" w:lineRule="auto"/>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 </w:t>
            </w:r>
          </w:p>
        </w:tc>
        <w:tc>
          <w:tcPr>
            <w:tcW w:w="865" w:type="dxa"/>
            <w:tcBorders>
              <w:top w:val="single" w:sz="8" w:space="0" w:color="auto"/>
              <w:left w:val="nil"/>
              <w:bottom w:val="single" w:sz="8" w:space="0" w:color="auto"/>
              <w:right w:val="single" w:sz="8" w:space="0" w:color="auto"/>
            </w:tcBorders>
            <w:shd w:val="clear" w:color="auto" w:fill="auto"/>
            <w:noWrap/>
            <w:vAlign w:val="center"/>
            <w:hideMark/>
          </w:tcPr>
          <w:p w14:paraId="4B2C8224" w14:textId="77777777" w:rsidR="00C42BAA" w:rsidRPr="005939C3" w:rsidRDefault="00C42BAA" w:rsidP="00193356">
            <w:pPr>
              <w:spacing w:after="0" w:line="240" w:lineRule="auto"/>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 </w:t>
            </w:r>
          </w:p>
        </w:tc>
        <w:tc>
          <w:tcPr>
            <w:tcW w:w="622" w:type="dxa"/>
            <w:tcBorders>
              <w:top w:val="single" w:sz="8" w:space="0" w:color="auto"/>
              <w:left w:val="nil"/>
              <w:bottom w:val="single" w:sz="8" w:space="0" w:color="auto"/>
              <w:right w:val="single" w:sz="8" w:space="0" w:color="auto"/>
            </w:tcBorders>
            <w:shd w:val="clear" w:color="auto" w:fill="auto"/>
            <w:vAlign w:val="center"/>
            <w:hideMark/>
          </w:tcPr>
          <w:p w14:paraId="05897147" w14:textId="77777777" w:rsidR="00C42BAA" w:rsidRPr="005939C3" w:rsidRDefault="00C42BAA" w:rsidP="00193356">
            <w:pPr>
              <w:spacing w:after="0" w:line="240" w:lineRule="auto"/>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 </w:t>
            </w:r>
          </w:p>
        </w:tc>
        <w:tc>
          <w:tcPr>
            <w:tcW w:w="622" w:type="dxa"/>
            <w:tcBorders>
              <w:top w:val="single" w:sz="8" w:space="0" w:color="auto"/>
              <w:left w:val="nil"/>
              <w:bottom w:val="single" w:sz="8" w:space="0" w:color="auto"/>
              <w:right w:val="single" w:sz="8" w:space="0" w:color="auto"/>
            </w:tcBorders>
            <w:shd w:val="clear" w:color="auto" w:fill="auto"/>
            <w:vAlign w:val="center"/>
            <w:hideMark/>
          </w:tcPr>
          <w:p w14:paraId="04CB6E3D" w14:textId="77777777" w:rsidR="00C42BAA" w:rsidRPr="005939C3" w:rsidRDefault="00C42BAA" w:rsidP="00193356">
            <w:pPr>
              <w:spacing w:after="0" w:line="240" w:lineRule="auto"/>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 </w:t>
            </w:r>
          </w:p>
        </w:tc>
        <w:tc>
          <w:tcPr>
            <w:tcW w:w="721" w:type="dxa"/>
            <w:tcBorders>
              <w:top w:val="single" w:sz="8" w:space="0" w:color="auto"/>
              <w:left w:val="nil"/>
              <w:bottom w:val="single" w:sz="8" w:space="0" w:color="auto"/>
              <w:right w:val="single" w:sz="8" w:space="0" w:color="auto"/>
            </w:tcBorders>
            <w:shd w:val="clear" w:color="auto" w:fill="auto"/>
            <w:vAlign w:val="center"/>
            <w:hideMark/>
          </w:tcPr>
          <w:p w14:paraId="0B50CB8B" w14:textId="77777777" w:rsidR="00C42BAA" w:rsidRPr="005939C3" w:rsidRDefault="00C42BAA" w:rsidP="00193356">
            <w:pPr>
              <w:spacing w:after="0" w:line="240" w:lineRule="auto"/>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 </w:t>
            </w:r>
          </w:p>
        </w:tc>
        <w:tc>
          <w:tcPr>
            <w:tcW w:w="622" w:type="dxa"/>
            <w:tcBorders>
              <w:top w:val="single" w:sz="8" w:space="0" w:color="auto"/>
              <w:left w:val="nil"/>
              <w:bottom w:val="single" w:sz="8" w:space="0" w:color="auto"/>
              <w:right w:val="single" w:sz="8" w:space="0" w:color="auto"/>
            </w:tcBorders>
            <w:shd w:val="clear" w:color="auto" w:fill="auto"/>
            <w:vAlign w:val="center"/>
            <w:hideMark/>
          </w:tcPr>
          <w:p w14:paraId="359D3B82" w14:textId="77777777" w:rsidR="00C42BAA" w:rsidRPr="005939C3" w:rsidRDefault="00C42BAA" w:rsidP="00193356">
            <w:pPr>
              <w:spacing w:after="0" w:line="240" w:lineRule="auto"/>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 </w:t>
            </w:r>
          </w:p>
        </w:tc>
        <w:tc>
          <w:tcPr>
            <w:tcW w:w="923" w:type="dxa"/>
            <w:tcBorders>
              <w:top w:val="single" w:sz="8" w:space="0" w:color="auto"/>
              <w:left w:val="nil"/>
              <w:bottom w:val="single" w:sz="8" w:space="0" w:color="auto"/>
              <w:right w:val="single" w:sz="8" w:space="0" w:color="auto"/>
            </w:tcBorders>
            <w:shd w:val="clear" w:color="auto" w:fill="auto"/>
            <w:vAlign w:val="center"/>
            <w:hideMark/>
          </w:tcPr>
          <w:p w14:paraId="6C00C3EA" w14:textId="77777777" w:rsidR="00C42BAA" w:rsidRPr="005939C3" w:rsidRDefault="00C42BAA" w:rsidP="00193356">
            <w:pPr>
              <w:spacing w:after="0" w:line="240" w:lineRule="auto"/>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 </w:t>
            </w:r>
          </w:p>
        </w:tc>
        <w:tc>
          <w:tcPr>
            <w:tcW w:w="697" w:type="dxa"/>
            <w:tcBorders>
              <w:top w:val="single" w:sz="8" w:space="0" w:color="auto"/>
              <w:left w:val="nil"/>
              <w:bottom w:val="single" w:sz="8" w:space="0" w:color="auto"/>
              <w:right w:val="single" w:sz="8" w:space="0" w:color="auto"/>
            </w:tcBorders>
            <w:shd w:val="clear" w:color="auto" w:fill="auto"/>
            <w:vAlign w:val="center"/>
            <w:hideMark/>
          </w:tcPr>
          <w:p w14:paraId="7468D21A" w14:textId="77777777" w:rsidR="00C42BAA" w:rsidRPr="005939C3" w:rsidRDefault="00C42BAA" w:rsidP="00193356">
            <w:pPr>
              <w:spacing w:after="0" w:line="240" w:lineRule="auto"/>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 </w:t>
            </w:r>
          </w:p>
        </w:tc>
        <w:tc>
          <w:tcPr>
            <w:tcW w:w="825" w:type="dxa"/>
            <w:tcBorders>
              <w:top w:val="single" w:sz="8" w:space="0" w:color="auto"/>
              <w:left w:val="nil"/>
              <w:bottom w:val="single" w:sz="8" w:space="0" w:color="auto"/>
              <w:right w:val="single" w:sz="8" w:space="0" w:color="auto"/>
            </w:tcBorders>
            <w:shd w:val="clear" w:color="auto" w:fill="auto"/>
            <w:vAlign w:val="center"/>
            <w:hideMark/>
          </w:tcPr>
          <w:p w14:paraId="74513770" w14:textId="77777777" w:rsidR="00C42BAA" w:rsidRPr="005939C3" w:rsidRDefault="00C42BAA" w:rsidP="00193356">
            <w:pPr>
              <w:spacing w:after="0" w:line="240" w:lineRule="auto"/>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 </w:t>
            </w:r>
          </w:p>
        </w:tc>
      </w:tr>
      <w:tr w:rsidR="00C42BAA" w:rsidRPr="005939C3" w14:paraId="5ED1AC68" w14:textId="77777777" w:rsidTr="00193356">
        <w:trPr>
          <w:trHeight w:val="300"/>
        </w:trPr>
        <w:tc>
          <w:tcPr>
            <w:tcW w:w="2043" w:type="dxa"/>
            <w:tcBorders>
              <w:top w:val="nil"/>
              <w:left w:val="single" w:sz="8" w:space="0" w:color="auto"/>
              <w:bottom w:val="single" w:sz="8" w:space="0" w:color="auto"/>
              <w:right w:val="single" w:sz="8" w:space="0" w:color="auto"/>
            </w:tcBorders>
            <w:shd w:val="clear" w:color="auto" w:fill="auto"/>
            <w:noWrap/>
            <w:vAlign w:val="center"/>
            <w:hideMark/>
          </w:tcPr>
          <w:p w14:paraId="313868C9" w14:textId="77777777" w:rsidR="00C42BAA" w:rsidRPr="005939C3" w:rsidRDefault="00C42BAA" w:rsidP="00193356">
            <w:pPr>
              <w:spacing w:after="0" w:line="240" w:lineRule="auto"/>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Outcome Type</w:t>
            </w:r>
          </w:p>
        </w:tc>
        <w:tc>
          <w:tcPr>
            <w:tcW w:w="825" w:type="dxa"/>
            <w:tcBorders>
              <w:top w:val="nil"/>
              <w:left w:val="nil"/>
              <w:bottom w:val="single" w:sz="8" w:space="0" w:color="auto"/>
              <w:right w:val="single" w:sz="8" w:space="0" w:color="auto"/>
            </w:tcBorders>
            <w:shd w:val="clear" w:color="auto" w:fill="auto"/>
            <w:noWrap/>
            <w:vAlign w:val="center"/>
            <w:hideMark/>
          </w:tcPr>
          <w:p w14:paraId="5C18B8C4" w14:textId="77777777" w:rsidR="00C42BAA" w:rsidRPr="005939C3" w:rsidRDefault="00C42BAA" w:rsidP="00193356">
            <w:pPr>
              <w:spacing w:after="0" w:line="240" w:lineRule="auto"/>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ICRISAT</w:t>
            </w:r>
          </w:p>
        </w:tc>
        <w:tc>
          <w:tcPr>
            <w:tcW w:w="703" w:type="dxa"/>
            <w:tcBorders>
              <w:top w:val="nil"/>
              <w:left w:val="nil"/>
              <w:bottom w:val="single" w:sz="8" w:space="0" w:color="auto"/>
              <w:right w:val="single" w:sz="8" w:space="0" w:color="auto"/>
            </w:tcBorders>
            <w:shd w:val="clear" w:color="auto" w:fill="auto"/>
            <w:noWrap/>
            <w:vAlign w:val="center"/>
            <w:hideMark/>
          </w:tcPr>
          <w:p w14:paraId="3B751790" w14:textId="77777777" w:rsidR="00C42BAA" w:rsidRPr="005939C3" w:rsidRDefault="00C42BAA" w:rsidP="00193356">
            <w:pPr>
              <w:spacing w:after="0" w:line="240" w:lineRule="auto"/>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ILRI</w:t>
            </w:r>
          </w:p>
        </w:tc>
        <w:tc>
          <w:tcPr>
            <w:tcW w:w="865" w:type="dxa"/>
            <w:tcBorders>
              <w:top w:val="nil"/>
              <w:left w:val="nil"/>
              <w:bottom w:val="single" w:sz="8" w:space="0" w:color="auto"/>
              <w:right w:val="single" w:sz="8" w:space="0" w:color="auto"/>
            </w:tcBorders>
            <w:shd w:val="clear" w:color="auto" w:fill="auto"/>
            <w:noWrap/>
            <w:vAlign w:val="center"/>
            <w:hideMark/>
          </w:tcPr>
          <w:p w14:paraId="1615B96B" w14:textId="77777777" w:rsidR="00C42BAA" w:rsidRPr="005939C3" w:rsidRDefault="00C42BAA" w:rsidP="00193356">
            <w:pPr>
              <w:spacing w:after="0" w:line="240" w:lineRule="auto"/>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WorldVeg</w:t>
            </w:r>
          </w:p>
        </w:tc>
        <w:tc>
          <w:tcPr>
            <w:tcW w:w="622" w:type="dxa"/>
            <w:tcBorders>
              <w:top w:val="nil"/>
              <w:left w:val="nil"/>
              <w:bottom w:val="single" w:sz="8" w:space="0" w:color="auto"/>
              <w:right w:val="single" w:sz="8" w:space="0" w:color="auto"/>
            </w:tcBorders>
            <w:shd w:val="clear" w:color="auto" w:fill="auto"/>
            <w:vAlign w:val="center"/>
            <w:hideMark/>
          </w:tcPr>
          <w:p w14:paraId="5A7709FF" w14:textId="77777777" w:rsidR="00C42BAA" w:rsidRPr="005939C3" w:rsidRDefault="00C42BAA" w:rsidP="00193356">
            <w:pPr>
              <w:spacing w:after="0" w:line="240" w:lineRule="auto"/>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IER</w:t>
            </w:r>
          </w:p>
        </w:tc>
        <w:tc>
          <w:tcPr>
            <w:tcW w:w="622" w:type="dxa"/>
            <w:tcBorders>
              <w:top w:val="nil"/>
              <w:left w:val="nil"/>
              <w:bottom w:val="single" w:sz="8" w:space="0" w:color="auto"/>
              <w:right w:val="single" w:sz="8" w:space="0" w:color="auto"/>
            </w:tcBorders>
            <w:shd w:val="clear" w:color="auto" w:fill="auto"/>
            <w:vAlign w:val="center"/>
            <w:hideMark/>
          </w:tcPr>
          <w:p w14:paraId="23C76A75" w14:textId="77777777" w:rsidR="00C42BAA" w:rsidRPr="005939C3" w:rsidRDefault="00C42BAA" w:rsidP="00193356">
            <w:pPr>
              <w:spacing w:after="0" w:line="240" w:lineRule="auto"/>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WUR</w:t>
            </w:r>
          </w:p>
        </w:tc>
        <w:tc>
          <w:tcPr>
            <w:tcW w:w="721" w:type="dxa"/>
            <w:tcBorders>
              <w:top w:val="nil"/>
              <w:left w:val="nil"/>
              <w:bottom w:val="single" w:sz="8" w:space="0" w:color="auto"/>
              <w:right w:val="single" w:sz="8" w:space="0" w:color="auto"/>
            </w:tcBorders>
            <w:shd w:val="clear" w:color="auto" w:fill="auto"/>
            <w:vAlign w:val="center"/>
            <w:hideMark/>
          </w:tcPr>
          <w:p w14:paraId="344BD6C8" w14:textId="77777777" w:rsidR="00C42BAA" w:rsidRPr="005939C3" w:rsidRDefault="00C42BAA" w:rsidP="00193356">
            <w:pPr>
              <w:spacing w:after="0" w:line="240" w:lineRule="auto"/>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AMEDD</w:t>
            </w:r>
          </w:p>
        </w:tc>
        <w:tc>
          <w:tcPr>
            <w:tcW w:w="622" w:type="dxa"/>
            <w:tcBorders>
              <w:top w:val="nil"/>
              <w:left w:val="nil"/>
              <w:bottom w:val="single" w:sz="8" w:space="0" w:color="auto"/>
              <w:right w:val="single" w:sz="8" w:space="0" w:color="auto"/>
            </w:tcBorders>
            <w:shd w:val="clear" w:color="auto" w:fill="auto"/>
            <w:vAlign w:val="center"/>
            <w:hideMark/>
          </w:tcPr>
          <w:p w14:paraId="5C7B8D0C" w14:textId="77777777" w:rsidR="00C42BAA" w:rsidRPr="005939C3" w:rsidRDefault="00C42BAA" w:rsidP="00193356">
            <w:pPr>
              <w:spacing w:after="0" w:line="240" w:lineRule="auto"/>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CAAD</w:t>
            </w:r>
          </w:p>
        </w:tc>
        <w:tc>
          <w:tcPr>
            <w:tcW w:w="923" w:type="dxa"/>
            <w:tcBorders>
              <w:top w:val="nil"/>
              <w:left w:val="nil"/>
              <w:bottom w:val="single" w:sz="8" w:space="0" w:color="auto"/>
              <w:right w:val="single" w:sz="8" w:space="0" w:color="auto"/>
            </w:tcBorders>
            <w:shd w:val="clear" w:color="auto" w:fill="auto"/>
            <w:vAlign w:val="center"/>
            <w:hideMark/>
          </w:tcPr>
          <w:p w14:paraId="0ADEEFC3" w14:textId="77777777" w:rsidR="00C42BAA" w:rsidRPr="005939C3" w:rsidRDefault="00C42BAA" w:rsidP="00193356">
            <w:pPr>
              <w:spacing w:after="0" w:line="240" w:lineRule="auto"/>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GRADCOM</w:t>
            </w:r>
          </w:p>
        </w:tc>
        <w:tc>
          <w:tcPr>
            <w:tcW w:w="697" w:type="dxa"/>
            <w:tcBorders>
              <w:top w:val="nil"/>
              <w:left w:val="nil"/>
              <w:bottom w:val="single" w:sz="8" w:space="0" w:color="auto"/>
              <w:right w:val="single" w:sz="8" w:space="0" w:color="auto"/>
            </w:tcBorders>
            <w:shd w:val="clear" w:color="auto" w:fill="auto"/>
            <w:vAlign w:val="center"/>
            <w:hideMark/>
          </w:tcPr>
          <w:p w14:paraId="25A0BC9F" w14:textId="77777777" w:rsidR="00C42BAA" w:rsidRPr="005939C3" w:rsidRDefault="00C42BAA" w:rsidP="00193356">
            <w:pPr>
              <w:spacing w:after="0" w:line="240" w:lineRule="auto"/>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FENABI</w:t>
            </w:r>
          </w:p>
        </w:tc>
        <w:tc>
          <w:tcPr>
            <w:tcW w:w="825" w:type="dxa"/>
            <w:tcBorders>
              <w:top w:val="nil"/>
              <w:left w:val="nil"/>
              <w:bottom w:val="single" w:sz="8" w:space="0" w:color="auto"/>
              <w:right w:val="single" w:sz="8" w:space="0" w:color="auto"/>
            </w:tcBorders>
            <w:shd w:val="clear" w:color="auto" w:fill="auto"/>
            <w:vAlign w:val="center"/>
            <w:hideMark/>
          </w:tcPr>
          <w:p w14:paraId="2270DCC1" w14:textId="77777777" w:rsidR="00C42BAA" w:rsidRPr="005939C3" w:rsidRDefault="00C42BAA" w:rsidP="00193356">
            <w:pPr>
              <w:spacing w:after="0" w:line="240" w:lineRule="auto"/>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Total</w:t>
            </w:r>
          </w:p>
        </w:tc>
      </w:tr>
      <w:tr w:rsidR="00C42BAA" w:rsidRPr="005939C3" w14:paraId="4D0A377D" w14:textId="77777777" w:rsidTr="00193356">
        <w:trPr>
          <w:trHeight w:val="300"/>
        </w:trPr>
        <w:tc>
          <w:tcPr>
            <w:tcW w:w="2043" w:type="dxa"/>
            <w:tcBorders>
              <w:top w:val="nil"/>
              <w:left w:val="single" w:sz="8" w:space="0" w:color="auto"/>
              <w:bottom w:val="single" w:sz="8" w:space="0" w:color="auto"/>
              <w:right w:val="single" w:sz="8" w:space="0" w:color="auto"/>
            </w:tcBorders>
            <w:shd w:val="clear" w:color="auto" w:fill="auto"/>
            <w:noWrap/>
            <w:vAlign w:val="center"/>
            <w:hideMark/>
          </w:tcPr>
          <w:p w14:paraId="2CCFF8E2" w14:textId="77777777" w:rsidR="00C42BAA" w:rsidRPr="005939C3" w:rsidRDefault="00C42BAA" w:rsidP="00193356">
            <w:pPr>
              <w:spacing w:after="0" w:line="240" w:lineRule="auto"/>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Outcome I</w:t>
            </w:r>
          </w:p>
        </w:tc>
        <w:tc>
          <w:tcPr>
            <w:tcW w:w="825" w:type="dxa"/>
            <w:tcBorders>
              <w:top w:val="nil"/>
              <w:left w:val="nil"/>
              <w:bottom w:val="single" w:sz="8" w:space="0" w:color="auto"/>
              <w:right w:val="single" w:sz="8" w:space="0" w:color="auto"/>
            </w:tcBorders>
            <w:shd w:val="clear" w:color="auto" w:fill="auto"/>
            <w:noWrap/>
            <w:vAlign w:val="center"/>
            <w:hideMark/>
          </w:tcPr>
          <w:p w14:paraId="418BCD8B" w14:textId="77777777" w:rsidR="00C42BAA" w:rsidRPr="005939C3" w:rsidRDefault="00C42BAA" w:rsidP="00193356">
            <w:pPr>
              <w:spacing w:after="0" w:line="240" w:lineRule="auto"/>
              <w:jc w:val="right"/>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95000</w:t>
            </w:r>
          </w:p>
        </w:tc>
        <w:tc>
          <w:tcPr>
            <w:tcW w:w="703" w:type="dxa"/>
            <w:tcBorders>
              <w:top w:val="nil"/>
              <w:left w:val="nil"/>
              <w:bottom w:val="single" w:sz="8" w:space="0" w:color="auto"/>
              <w:right w:val="single" w:sz="8" w:space="0" w:color="auto"/>
            </w:tcBorders>
            <w:shd w:val="clear" w:color="auto" w:fill="auto"/>
            <w:noWrap/>
            <w:vAlign w:val="center"/>
            <w:hideMark/>
          </w:tcPr>
          <w:p w14:paraId="2B59265D" w14:textId="77777777" w:rsidR="00C42BAA" w:rsidRPr="005939C3" w:rsidRDefault="00C42BAA" w:rsidP="00193356">
            <w:pPr>
              <w:spacing w:after="0" w:line="240" w:lineRule="auto"/>
              <w:jc w:val="right"/>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60000</w:t>
            </w:r>
          </w:p>
        </w:tc>
        <w:tc>
          <w:tcPr>
            <w:tcW w:w="865" w:type="dxa"/>
            <w:tcBorders>
              <w:top w:val="nil"/>
              <w:left w:val="nil"/>
              <w:bottom w:val="single" w:sz="8" w:space="0" w:color="auto"/>
              <w:right w:val="single" w:sz="8" w:space="0" w:color="auto"/>
            </w:tcBorders>
            <w:shd w:val="clear" w:color="auto" w:fill="auto"/>
            <w:noWrap/>
            <w:vAlign w:val="center"/>
            <w:hideMark/>
          </w:tcPr>
          <w:p w14:paraId="16218199" w14:textId="77777777" w:rsidR="00C42BAA" w:rsidRPr="005939C3" w:rsidRDefault="00C42BAA" w:rsidP="00193356">
            <w:pPr>
              <w:spacing w:after="0" w:line="240" w:lineRule="auto"/>
              <w:jc w:val="right"/>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10000</w:t>
            </w:r>
          </w:p>
        </w:tc>
        <w:tc>
          <w:tcPr>
            <w:tcW w:w="622" w:type="dxa"/>
            <w:tcBorders>
              <w:top w:val="nil"/>
              <w:left w:val="nil"/>
              <w:bottom w:val="single" w:sz="8" w:space="0" w:color="auto"/>
              <w:right w:val="single" w:sz="8" w:space="0" w:color="auto"/>
            </w:tcBorders>
            <w:shd w:val="clear" w:color="auto" w:fill="auto"/>
            <w:vAlign w:val="center"/>
            <w:hideMark/>
          </w:tcPr>
          <w:p w14:paraId="1E758CD2" w14:textId="77777777" w:rsidR="00C42BAA" w:rsidRPr="005939C3" w:rsidRDefault="00C42BAA" w:rsidP="00193356">
            <w:pPr>
              <w:spacing w:after="0" w:line="240" w:lineRule="auto"/>
              <w:jc w:val="right"/>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50000</w:t>
            </w:r>
          </w:p>
        </w:tc>
        <w:tc>
          <w:tcPr>
            <w:tcW w:w="622" w:type="dxa"/>
            <w:tcBorders>
              <w:top w:val="nil"/>
              <w:left w:val="nil"/>
              <w:bottom w:val="single" w:sz="8" w:space="0" w:color="auto"/>
              <w:right w:val="single" w:sz="8" w:space="0" w:color="auto"/>
            </w:tcBorders>
            <w:shd w:val="clear" w:color="auto" w:fill="auto"/>
            <w:vAlign w:val="center"/>
            <w:hideMark/>
          </w:tcPr>
          <w:p w14:paraId="1EA81DA5" w14:textId="77777777" w:rsidR="00C42BAA" w:rsidRPr="005939C3" w:rsidRDefault="00C42BAA" w:rsidP="00193356">
            <w:pPr>
              <w:spacing w:after="0" w:line="240" w:lineRule="auto"/>
              <w:jc w:val="right"/>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15000</w:t>
            </w:r>
          </w:p>
        </w:tc>
        <w:tc>
          <w:tcPr>
            <w:tcW w:w="721" w:type="dxa"/>
            <w:tcBorders>
              <w:top w:val="nil"/>
              <w:left w:val="nil"/>
              <w:bottom w:val="single" w:sz="8" w:space="0" w:color="auto"/>
              <w:right w:val="single" w:sz="8" w:space="0" w:color="auto"/>
            </w:tcBorders>
            <w:shd w:val="clear" w:color="auto" w:fill="auto"/>
            <w:vAlign w:val="center"/>
            <w:hideMark/>
          </w:tcPr>
          <w:p w14:paraId="3286161D" w14:textId="77777777" w:rsidR="00C42BAA" w:rsidRPr="005939C3" w:rsidRDefault="00C42BAA" w:rsidP="00193356">
            <w:pPr>
              <w:spacing w:after="0" w:line="240" w:lineRule="auto"/>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 </w:t>
            </w:r>
          </w:p>
        </w:tc>
        <w:tc>
          <w:tcPr>
            <w:tcW w:w="622" w:type="dxa"/>
            <w:tcBorders>
              <w:top w:val="nil"/>
              <w:left w:val="nil"/>
              <w:bottom w:val="single" w:sz="8" w:space="0" w:color="auto"/>
              <w:right w:val="single" w:sz="8" w:space="0" w:color="auto"/>
            </w:tcBorders>
            <w:shd w:val="clear" w:color="auto" w:fill="auto"/>
            <w:vAlign w:val="center"/>
            <w:hideMark/>
          </w:tcPr>
          <w:p w14:paraId="5D0B21D6" w14:textId="77777777" w:rsidR="00C42BAA" w:rsidRPr="005939C3" w:rsidRDefault="00C42BAA" w:rsidP="00193356">
            <w:pPr>
              <w:spacing w:after="0" w:line="240" w:lineRule="auto"/>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 </w:t>
            </w:r>
          </w:p>
        </w:tc>
        <w:tc>
          <w:tcPr>
            <w:tcW w:w="923" w:type="dxa"/>
            <w:tcBorders>
              <w:top w:val="nil"/>
              <w:left w:val="nil"/>
              <w:bottom w:val="single" w:sz="8" w:space="0" w:color="auto"/>
              <w:right w:val="single" w:sz="8" w:space="0" w:color="auto"/>
            </w:tcBorders>
            <w:shd w:val="clear" w:color="auto" w:fill="auto"/>
            <w:vAlign w:val="center"/>
            <w:hideMark/>
          </w:tcPr>
          <w:p w14:paraId="0F1DFDA4" w14:textId="77777777" w:rsidR="00C42BAA" w:rsidRPr="005939C3" w:rsidRDefault="00C42BAA" w:rsidP="00193356">
            <w:pPr>
              <w:spacing w:after="0" w:line="240" w:lineRule="auto"/>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 </w:t>
            </w:r>
          </w:p>
        </w:tc>
        <w:tc>
          <w:tcPr>
            <w:tcW w:w="697" w:type="dxa"/>
            <w:tcBorders>
              <w:top w:val="nil"/>
              <w:left w:val="nil"/>
              <w:bottom w:val="single" w:sz="8" w:space="0" w:color="auto"/>
              <w:right w:val="single" w:sz="8" w:space="0" w:color="auto"/>
            </w:tcBorders>
            <w:shd w:val="clear" w:color="auto" w:fill="auto"/>
            <w:vAlign w:val="center"/>
            <w:hideMark/>
          </w:tcPr>
          <w:p w14:paraId="0C982977" w14:textId="77777777" w:rsidR="00C42BAA" w:rsidRPr="005939C3" w:rsidRDefault="00C42BAA" w:rsidP="00193356">
            <w:pPr>
              <w:spacing w:after="0" w:line="240" w:lineRule="auto"/>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 </w:t>
            </w:r>
          </w:p>
        </w:tc>
        <w:tc>
          <w:tcPr>
            <w:tcW w:w="825" w:type="dxa"/>
            <w:tcBorders>
              <w:top w:val="nil"/>
              <w:left w:val="nil"/>
              <w:bottom w:val="single" w:sz="8" w:space="0" w:color="auto"/>
              <w:right w:val="single" w:sz="8" w:space="0" w:color="auto"/>
            </w:tcBorders>
            <w:shd w:val="clear" w:color="auto" w:fill="auto"/>
            <w:vAlign w:val="center"/>
            <w:hideMark/>
          </w:tcPr>
          <w:p w14:paraId="447B6623" w14:textId="77777777" w:rsidR="00C42BAA" w:rsidRPr="005939C3" w:rsidRDefault="00C42BAA" w:rsidP="00193356">
            <w:pPr>
              <w:spacing w:after="0" w:line="240" w:lineRule="auto"/>
              <w:jc w:val="right"/>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230000</w:t>
            </w:r>
          </w:p>
        </w:tc>
      </w:tr>
      <w:tr w:rsidR="00C42BAA" w:rsidRPr="005939C3" w14:paraId="3AC54F45" w14:textId="77777777" w:rsidTr="00193356">
        <w:trPr>
          <w:trHeight w:val="300"/>
        </w:trPr>
        <w:tc>
          <w:tcPr>
            <w:tcW w:w="2043" w:type="dxa"/>
            <w:tcBorders>
              <w:top w:val="nil"/>
              <w:left w:val="single" w:sz="8" w:space="0" w:color="auto"/>
              <w:bottom w:val="single" w:sz="8" w:space="0" w:color="auto"/>
              <w:right w:val="single" w:sz="8" w:space="0" w:color="auto"/>
            </w:tcBorders>
            <w:shd w:val="clear" w:color="auto" w:fill="auto"/>
            <w:noWrap/>
            <w:vAlign w:val="center"/>
            <w:hideMark/>
          </w:tcPr>
          <w:p w14:paraId="1BFF8A08" w14:textId="77777777" w:rsidR="00C42BAA" w:rsidRPr="005939C3" w:rsidRDefault="00C42BAA" w:rsidP="00193356">
            <w:pPr>
              <w:spacing w:after="0" w:line="240" w:lineRule="auto"/>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Outcome II</w:t>
            </w:r>
          </w:p>
        </w:tc>
        <w:tc>
          <w:tcPr>
            <w:tcW w:w="825" w:type="dxa"/>
            <w:tcBorders>
              <w:top w:val="nil"/>
              <w:left w:val="nil"/>
              <w:bottom w:val="single" w:sz="8" w:space="0" w:color="auto"/>
              <w:right w:val="single" w:sz="8" w:space="0" w:color="auto"/>
            </w:tcBorders>
            <w:shd w:val="clear" w:color="auto" w:fill="auto"/>
            <w:noWrap/>
            <w:vAlign w:val="center"/>
            <w:hideMark/>
          </w:tcPr>
          <w:p w14:paraId="355F23A8" w14:textId="77777777" w:rsidR="00C42BAA" w:rsidRPr="005939C3" w:rsidRDefault="00C42BAA" w:rsidP="00193356">
            <w:pPr>
              <w:spacing w:after="0" w:line="240" w:lineRule="auto"/>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 </w:t>
            </w:r>
          </w:p>
        </w:tc>
        <w:tc>
          <w:tcPr>
            <w:tcW w:w="703" w:type="dxa"/>
            <w:tcBorders>
              <w:top w:val="nil"/>
              <w:left w:val="nil"/>
              <w:bottom w:val="single" w:sz="8" w:space="0" w:color="auto"/>
              <w:right w:val="single" w:sz="8" w:space="0" w:color="auto"/>
            </w:tcBorders>
            <w:shd w:val="clear" w:color="auto" w:fill="auto"/>
            <w:noWrap/>
            <w:vAlign w:val="center"/>
            <w:hideMark/>
          </w:tcPr>
          <w:p w14:paraId="1DE7BA34" w14:textId="77777777" w:rsidR="00C42BAA" w:rsidRPr="005939C3" w:rsidRDefault="00C42BAA" w:rsidP="00193356">
            <w:pPr>
              <w:spacing w:after="0" w:line="240" w:lineRule="auto"/>
              <w:jc w:val="right"/>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20000</w:t>
            </w:r>
          </w:p>
        </w:tc>
        <w:tc>
          <w:tcPr>
            <w:tcW w:w="865" w:type="dxa"/>
            <w:tcBorders>
              <w:top w:val="nil"/>
              <w:left w:val="nil"/>
              <w:bottom w:val="single" w:sz="8" w:space="0" w:color="auto"/>
              <w:right w:val="single" w:sz="8" w:space="0" w:color="auto"/>
            </w:tcBorders>
            <w:shd w:val="clear" w:color="auto" w:fill="auto"/>
            <w:noWrap/>
            <w:vAlign w:val="center"/>
            <w:hideMark/>
          </w:tcPr>
          <w:p w14:paraId="5DDF0C05" w14:textId="77777777" w:rsidR="00C42BAA" w:rsidRPr="005939C3" w:rsidRDefault="00C42BAA" w:rsidP="00193356">
            <w:pPr>
              <w:spacing w:after="0" w:line="240" w:lineRule="auto"/>
              <w:jc w:val="right"/>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60000</w:t>
            </w:r>
          </w:p>
        </w:tc>
        <w:tc>
          <w:tcPr>
            <w:tcW w:w="622" w:type="dxa"/>
            <w:tcBorders>
              <w:top w:val="nil"/>
              <w:left w:val="nil"/>
              <w:bottom w:val="single" w:sz="8" w:space="0" w:color="auto"/>
              <w:right w:val="single" w:sz="8" w:space="0" w:color="auto"/>
            </w:tcBorders>
            <w:shd w:val="clear" w:color="auto" w:fill="auto"/>
            <w:vAlign w:val="center"/>
            <w:hideMark/>
          </w:tcPr>
          <w:p w14:paraId="50DCFF52" w14:textId="77777777" w:rsidR="00C42BAA" w:rsidRPr="005939C3" w:rsidRDefault="00C42BAA" w:rsidP="00193356">
            <w:pPr>
              <w:spacing w:after="0" w:line="240" w:lineRule="auto"/>
              <w:jc w:val="right"/>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20000</w:t>
            </w:r>
          </w:p>
        </w:tc>
        <w:tc>
          <w:tcPr>
            <w:tcW w:w="622" w:type="dxa"/>
            <w:tcBorders>
              <w:top w:val="nil"/>
              <w:left w:val="nil"/>
              <w:bottom w:val="single" w:sz="8" w:space="0" w:color="auto"/>
              <w:right w:val="single" w:sz="8" w:space="0" w:color="auto"/>
            </w:tcBorders>
            <w:shd w:val="clear" w:color="auto" w:fill="auto"/>
            <w:vAlign w:val="center"/>
            <w:hideMark/>
          </w:tcPr>
          <w:p w14:paraId="493BCF05" w14:textId="77777777" w:rsidR="00C42BAA" w:rsidRPr="005939C3" w:rsidRDefault="00C42BAA" w:rsidP="00193356">
            <w:pPr>
              <w:spacing w:after="0" w:line="240" w:lineRule="auto"/>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 </w:t>
            </w:r>
          </w:p>
        </w:tc>
        <w:tc>
          <w:tcPr>
            <w:tcW w:w="721" w:type="dxa"/>
            <w:tcBorders>
              <w:top w:val="nil"/>
              <w:left w:val="nil"/>
              <w:bottom w:val="single" w:sz="8" w:space="0" w:color="auto"/>
              <w:right w:val="single" w:sz="8" w:space="0" w:color="auto"/>
            </w:tcBorders>
            <w:shd w:val="clear" w:color="auto" w:fill="auto"/>
            <w:vAlign w:val="center"/>
            <w:hideMark/>
          </w:tcPr>
          <w:p w14:paraId="1681D1AE" w14:textId="77777777" w:rsidR="00C42BAA" w:rsidRPr="005939C3" w:rsidRDefault="00C42BAA" w:rsidP="00193356">
            <w:pPr>
              <w:spacing w:after="0" w:line="240" w:lineRule="auto"/>
              <w:jc w:val="right"/>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15000</w:t>
            </w:r>
          </w:p>
        </w:tc>
        <w:tc>
          <w:tcPr>
            <w:tcW w:w="622" w:type="dxa"/>
            <w:tcBorders>
              <w:top w:val="nil"/>
              <w:left w:val="nil"/>
              <w:bottom w:val="single" w:sz="8" w:space="0" w:color="auto"/>
              <w:right w:val="single" w:sz="8" w:space="0" w:color="auto"/>
            </w:tcBorders>
            <w:shd w:val="clear" w:color="auto" w:fill="auto"/>
            <w:vAlign w:val="center"/>
            <w:hideMark/>
          </w:tcPr>
          <w:p w14:paraId="0D55B20B" w14:textId="77777777" w:rsidR="00C42BAA" w:rsidRPr="005939C3" w:rsidRDefault="00C42BAA" w:rsidP="00193356">
            <w:pPr>
              <w:spacing w:after="0" w:line="240" w:lineRule="auto"/>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 </w:t>
            </w:r>
          </w:p>
        </w:tc>
        <w:tc>
          <w:tcPr>
            <w:tcW w:w="923" w:type="dxa"/>
            <w:tcBorders>
              <w:top w:val="nil"/>
              <w:left w:val="nil"/>
              <w:bottom w:val="single" w:sz="8" w:space="0" w:color="auto"/>
              <w:right w:val="single" w:sz="8" w:space="0" w:color="auto"/>
            </w:tcBorders>
            <w:shd w:val="clear" w:color="auto" w:fill="auto"/>
            <w:vAlign w:val="center"/>
            <w:hideMark/>
          </w:tcPr>
          <w:p w14:paraId="2B9BFB75" w14:textId="77777777" w:rsidR="00C42BAA" w:rsidRPr="005939C3" w:rsidRDefault="00C42BAA" w:rsidP="00193356">
            <w:pPr>
              <w:spacing w:after="0" w:line="240" w:lineRule="auto"/>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 </w:t>
            </w:r>
          </w:p>
        </w:tc>
        <w:tc>
          <w:tcPr>
            <w:tcW w:w="697" w:type="dxa"/>
            <w:tcBorders>
              <w:top w:val="nil"/>
              <w:left w:val="nil"/>
              <w:bottom w:val="single" w:sz="8" w:space="0" w:color="auto"/>
              <w:right w:val="single" w:sz="8" w:space="0" w:color="auto"/>
            </w:tcBorders>
            <w:shd w:val="clear" w:color="auto" w:fill="auto"/>
            <w:vAlign w:val="center"/>
            <w:hideMark/>
          </w:tcPr>
          <w:p w14:paraId="1A0A7878" w14:textId="77777777" w:rsidR="00C42BAA" w:rsidRPr="005939C3" w:rsidRDefault="00C42BAA" w:rsidP="00193356">
            <w:pPr>
              <w:spacing w:after="0" w:line="240" w:lineRule="auto"/>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 </w:t>
            </w:r>
          </w:p>
        </w:tc>
        <w:tc>
          <w:tcPr>
            <w:tcW w:w="825" w:type="dxa"/>
            <w:tcBorders>
              <w:top w:val="nil"/>
              <w:left w:val="nil"/>
              <w:bottom w:val="single" w:sz="8" w:space="0" w:color="auto"/>
              <w:right w:val="single" w:sz="8" w:space="0" w:color="auto"/>
            </w:tcBorders>
            <w:shd w:val="clear" w:color="auto" w:fill="auto"/>
            <w:vAlign w:val="center"/>
            <w:hideMark/>
          </w:tcPr>
          <w:p w14:paraId="1EBC5994" w14:textId="77777777" w:rsidR="00C42BAA" w:rsidRPr="005939C3" w:rsidRDefault="00C42BAA" w:rsidP="00193356">
            <w:pPr>
              <w:spacing w:after="0" w:line="240" w:lineRule="auto"/>
              <w:jc w:val="right"/>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115000</w:t>
            </w:r>
          </w:p>
        </w:tc>
      </w:tr>
      <w:tr w:rsidR="00C42BAA" w:rsidRPr="005939C3" w14:paraId="7642D395" w14:textId="77777777" w:rsidTr="00193356">
        <w:trPr>
          <w:trHeight w:val="300"/>
        </w:trPr>
        <w:tc>
          <w:tcPr>
            <w:tcW w:w="2043" w:type="dxa"/>
            <w:tcBorders>
              <w:top w:val="nil"/>
              <w:left w:val="single" w:sz="8" w:space="0" w:color="auto"/>
              <w:bottom w:val="single" w:sz="8" w:space="0" w:color="auto"/>
              <w:right w:val="single" w:sz="8" w:space="0" w:color="auto"/>
            </w:tcBorders>
            <w:shd w:val="clear" w:color="auto" w:fill="auto"/>
            <w:noWrap/>
            <w:vAlign w:val="center"/>
            <w:hideMark/>
          </w:tcPr>
          <w:p w14:paraId="3E7ECF00" w14:textId="77777777" w:rsidR="00C42BAA" w:rsidRPr="005939C3" w:rsidRDefault="00C42BAA" w:rsidP="00193356">
            <w:pPr>
              <w:spacing w:after="0" w:line="240" w:lineRule="auto"/>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Outcome III</w:t>
            </w:r>
          </w:p>
        </w:tc>
        <w:tc>
          <w:tcPr>
            <w:tcW w:w="825" w:type="dxa"/>
            <w:tcBorders>
              <w:top w:val="nil"/>
              <w:left w:val="nil"/>
              <w:bottom w:val="single" w:sz="8" w:space="0" w:color="auto"/>
              <w:right w:val="single" w:sz="8" w:space="0" w:color="auto"/>
            </w:tcBorders>
            <w:shd w:val="clear" w:color="auto" w:fill="auto"/>
            <w:noWrap/>
            <w:vAlign w:val="center"/>
            <w:hideMark/>
          </w:tcPr>
          <w:p w14:paraId="21D8110A" w14:textId="77777777" w:rsidR="00C42BAA" w:rsidRPr="005939C3" w:rsidRDefault="00C42BAA" w:rsidP="00193356">
            <w:pPr>
              <w:spacing w:after="0" w:line="240" w:lineRule="auto"/>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 </w:t>
            </w:r>
          </w:p>
        </w:tc>
        <w:tc>
          <w:tcPr>
            <w:tcW w:w="703" w:type="dxa"/>
            <w:tcBorders>
              <w:top w:val="nil"/>
              <w:left w:val="nil"/>
              <w:bottom w:val="single" w:sz="8" w:space="0" w:color="auto"/>
              <w:right w:val="single" w:sz="8" w:space="0" w:color="auto"/>
            </w:tcBorders>
            <w:shd w:val="clear" w:color="auto" w:fill="auto"/>
            <w:noWrap/>
            <w:vAlign w:val="center"/>
            <w:hideMark/>
          </w:tcPr>
          <w:p w14:paraId="79125E88" w14:textId="77777777" w:rsidR="00C42BAA" w:rsidRPr="005939C3" w:rsidRDefault="00C42BAA" w:rsidP="00193356">
            <w:pPr>
              <w:spacing w:after="0" w:line="240" w:lineRule="auto"/>
              <w:jc w:val="right"/>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 </w:t>
            </w:r>
          </w:p>
        </w:tc>
        <w:tc>
          <w:tcPr>
            <w:tcW w:w="865" w:type="dxa"/>
            <w:tcBorders>
              <w:top w:val="nil"/>
              <w:left w:val="nil"/>
              <w:bottom w:val="single" w:sz="8" w:space="0" w:color="auto"/>
              <w:right w:val="single" w:sz="8" w:space="0" w:color="auto"/>
            </w:tcBorders>
            <w:shd w:val="clear" w:color="auto" w:fill="auto"/>
            <w:noWrap/>
            <w:vAlign w:val="center"/>
            <w:hideMark/>
          </w:tcPr>
          <w:p w14:paraId="50C1868F" w14:textId="77777777" w:rsidR="00C42BAA" w:rsidRPr="005939C3" w:rsidRDefault="00C42BAA" w:rsidP="00193356">
            <w:pPr>
              <w:spacing w:after="0" w:line="240" w:lineRule="auto"/>
              <w:jc w:val="right"/>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 </w:t>
            </w:r>
          </w:p>
        </w:tc>
        <w:tc>
          <w:tcPr>
            <w:tcW w:w="622" w:type="dxa"/>
            <w:tcBorders>
              <w:top w:val="nil"/>
              <w:left w:val="nil"/>
              <w:bottom w:val="single" w:sz="8" w:space="0" w:color="auto"/>
              <w:right w:val="single" w:sz="8" w:space="0" w:color="auto"/>
            </w:tcBorders>
            <w:shd w:val="clear" w:color="auto" w:fill="auto"/>
            <w:vAlign w:val="center"/>
            <w:hideMark/>
          </w:tcPr>
          <w:p w14:paraId="2B53FF3B" w14:textId="77777777" w:rsidR="00C42BAA" w:rsidRPr="005939C3" w:rsidRDefault="00C42BAA" w:rsidP="00193356">
            <w:pPr>
              <w:spacing w:after="0" w:line="240" w:lineRule="auto"/>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 </w:t>
            </w:r>
          </w:p>
        </w:tc>
        <w:tc>
          <w:tcPr>
            <w:tcW w:w="622" w:type="dxa"/>
            <w:tcBorders>
              <w:top w:val="nil"/>
              <w:left w:val="nil"/>
              <w:bottom w:val="single" w:sz="8" w:space="0" w:color="auto"/>
              <w:right w:val="single" w:sz="8" w:space="0" w:color="auto"/>
            </w:tcBorders>
            <w:shd w:val="clear" w:color="auto" w:fill="auto"/>
            <w:vAlign w:val="center"/>
            <w:hideMark/>
          </w:tcPr>
          <w:p w14:paraId="507347C2" w14:textId="77777777" w:rsidR="00C42BAA" w:rsidRPr="005939C3" w:rsidRDefault="00C42BAA" w:rsidP="00193356">
            <w:pPr>
              <w:spacing w:after="0" w:line="240" w:lineRule="auto"/>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 </w:t>
            </w:r>
          </w:p>
        </w:tc>
        <w:tc>
          <w:tcPr>
            <w:tcW w:w="721" w:type="dxa"/>
            <w:tcBorders>
              <w:top w:val="nil"/>
              <w:left w:val="nil"/>
              <w:bottom w:val="single" w:sz="8" w:space="0" w:color="auto"/>
              <w:right w:val="single" w:sz="8" w:space="0" w:color="auto"/>
            </w:tcBorders>
            <w:shd w:val="clear" w:color="auto" w:fill="auto"/>
            <w:vAlign w:val="center"/>
            <w:hideMark/>
          </w:tcPr>
          <w:p w14:paraId="7194C8B2" w14:textId="77777777" w:rsidR="00C42BAA" w:rsidRPr="005939C3" w:rsidRDefault="00C42BAA" w:rsidP="00193356">
            <w:pPr>
              <w:spacing w:after="0" w:line="240" w:lineRule="auto"/>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 </w:t>
            </w:r>
          </w:p>
        </w:tc>
        <w:tc>
          <w:tcPr>
            <w:tcW w:w="622" w:type="dxa"/>
            <w:tcBorders>
              <w:top w:val="nil"/>
              <w:left w:val="nil"/>
              <w:bottom w:val="nil"/>
              <w:right w:val="single" w:sz="8" w:space="0" w:color="auto"/>
            </w:tcBorders>
            <w:shd w:val="clear" w:color="auto" w:fill="auto"/>
            <w:vAlign w:val="center"/>
            <w:hideMark/>
          </w:tcPr>
          <w:p w14:paraId="73E45217" w14:textId="77777777" w:rsidR="00C42BAA" w:rsidRPr="005939C3" w:rsidRDefault="00C42BAA" w:rsidP="00193356">
            <w:pPr>
              <w:spacing w:after="0" w:line="240" w:lineRule="auto"/>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 </w:t>
            </w:r>
          </w:p>
        </w:tc>
        <w:tc>
          <w:tcPr>
            <w:tcW w:w="923" w:type="dxa"/>
            <w:tcBorders>
              <w:top w:val="nil"/>
              <w:left w:val="nil"/>
              <w:bottom w:val="nil"/>
              <w:right w:val="single" w:sz="8" w:space="0" w:color="auto"/>
            </w:tcBorders>
            <w:shd w:val="clear" w:color="auto" w:fill="auto"/>
            <w:vAlign w:val="center"/>
            <w:hideMark/>
          </w:tcPr>
          <w:p w14:paraId="192E3F42" w14:textId="77777777" w:rsidR="00C42BAA" w:rsidRPr="005939C3" w:rsidRDefault="00C42BAA" w:rsidP="00193356">
            <w:pPr>
              <w:spacing w:after="0" w:line="240" w:lineRule="auto"/>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 </w:t>
            </w:r>
          </w:p>
        </w:tc>
        <w:tc>
          <w:tcPr>
            <w:tcW w:w="697" w:type="dxa"/>
            <w:tcBorders>
              <w:top w:val="nil"/>
              <w:left w:val="nil"/>
              <w:bottom w:val="nil"/>
              <w:right w:val="single" w:sz="8" w:space="0" w:color="auto"/>
            </w:tcBorders>
            <w:shd w:val="clear" w:color="auto" w:fill="auto"/>
            <w:vAlign w:val="center"/>
            <w:hideMark/>
          </w:tcPr>
          <w:p w14:paraId="1E3D870B" w14:textId="77777777" w:rsidR="00C42BAA" w:rsidRPr="005939C3" w:rsidRDefault="00C42BAA" w:rsidP="00193356">
            <w:pPr>
              <w:spacing w:after="0" w:line="240" w:lineRule="auto"/>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 </w:t>
            </w:r>
          </w:p>
        </w:tc>
        <w:tc>
          <w:tcPr>
            <w:tcW w:w="825" w:type="dxa"/>
            <w:tcBorders>
              <w:top w:val="nil"/>
              <w:left w:val="nil"/>
              <w:bottom w:val="single" w:sz="8" w:space="0" w:color="auto"/>
              <w:right w:val="single" w:sz="8" w:space="0" w:color="auto"/>
            </w:tcBorders>
            <w:shd w:val="clear" w:color="auto" w:fill="auto"/>
            <w:vAlign w:val="center"/>
            <w:hideMark/>
          </w:tcPr>
          <w:p w14:paraId="39727016" w14:textId="77777777" w:rsidR="00C42BAA" w:rsidRPr="005939C3" w:rsidRDefault="00C42BAA" w:rsidP="00193356">
            <w:pPr>
              <w:spacing w:after="0" w:line="240" w:lineRule="auto"/>
              <w:jc w:val="right"/>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0</w:t>
            </w:r>
          </w:p>
        </w:tc>
      </w:tr>
      <w:tr w:rsidR="00C42BAA" w:rsidRPr="005939C3" w14:paraId="0E13AB22" w14:textId="77777777" w:rsidTr="00193356">
        <w:trPr>
          <w:trHeight w:val="300"/>
        </w:trPr>
        <w:tc>
          <w:tcPr>
            <w:tcW w:w="2043" w:type="dxa"/>
            <w:tcBorders>
              <w:top w:val="nil"/>
              <w:left w:val="single" w:sz="8" w:space="0" w:color="auto"/>
              <w:bottom w:val="single" w:sz="8" w:space="0" w:color="auto"/>
              <w:right w:val="single" w:sz="8" w:space="0" w:color="auto"/>
            </w:tcBorders>
            <w:shd w:val="clear" w:color="auto" w:fill="auto"/>
            <w:noWrap/>
            <w:vAlign w:val="center"/>
            <w:hideMark/>
          </w:tcPr>
          <w:p w14:paraId="7CBBE1ED" w14:textId="77777777" w:rsidR="00C42BAA" w:rsidRPr="005939C3" w:rsidRDefault="00C42BAA" w:rsidP="00193356">
            <w:pPr>
              <w:spacing w:after="0" w:line="240" w:lineRule="auto"/>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Outcome IV</w:t>
            </w:r>
          </w:p>
        </w:tc>
        <w:tc>
          <w:tcPr>
            <w:tcW w:w="825" w:type="dxa"/>
            <w:tcBorders>
              <w:top w:val="nil"/>
              <w:left w:val="nil"/>
              <w:bottom w:val="single" w:sz="8" w:space="0" w:color="auto"/>
              <w:right w:val="single" w:sz="8" w:space="0" w:color="auto"/>
            </w:tcBorders>
            <w:shd w:val="clear" w:color="auto" w:fill="auto"/>
            <w:noWrap/>
            <w:vAlign w:val="center"/>
            <w:hideMark/>
          </w:tcPr>
          <w:p w14:paraId="4ED74964" w14:textId="77777777" w:rsidR="00C42BAA" w:rsidRPr="005939C3" w:rsidRDefault="00C42BAA" w:rsidP="00193356">
            <w:pPr>
              <w:spacing w:after="0" w:line="240" w:lineRule="auto"/>
              <w:jc w:val="right"/>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280500</w:t>
            </w:r>
          </w:p>
        </w:tc>
        <w:tc>
          <w:tcPr>
            <w:tcW w:w="703" w:type="dxa"/>
            <w:tcBorders>
              <w:top w:val="nil"/>
              <w:left w:val="nil"/>
              <w:bottom w:val="single" w:sz="8" w:space="0" w:color="auto"/>
              <w:right w:val="single" w:sz="8" w:space="0" w:color="auto"/>
            </w:tcBorders>
            <w:shd w:val="clear" w:color="auto" w:fill="auto"/>
            <w:noWrap/>
            <w:vAlign w:val="center"/>
            <w:hideMark/>
          </w:tcPr>
          <w:p w14:paraId="34276AC1" w14:textId="77777777" w:rsidR="00C42BAA" w:rsidRPr="005939C3" w:rsidRDefault="00C42BAA" w:rsidP="00193356">
            <w:pPr>
              <w:spacing w:after="0" w:line="240" w:lineRule="auto"/>
              <w:jc w:val="right"/>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20000</w:t>
            </w:r>
          </w:p>
        </w:tc>
        <w:tc>
          <w:tcPr>
            <w:tcW w:w="865" w:type="dxa"/>
            <w:tcBorders>
              <w:top w:val="nil"/>
              <w:left w:val="nil"/>
              <w:bottom w:val="single" w:sz="8" w:space="0" w:color="auto"/>
              <w:right w:val="single" w:sz="8" w:space="0" w:color="auto"/>
            </w:tcBorders>
            <w:shd w:val="clear" w:color="auto" w:fill="auto"/>
            <w:noWrap/>
            <w:vAlign w:val="center"/>
            <w:hideMark/>
          </w:tcPr>
          <w:p w14:paraId="67373764" w14:textId="77777777" w:rsidR="00C42BAA" w:rsidRPr="005939C3" w:rsidRDefault="00C42BAA" w:rsidP="00193356">
            <w:pPr>
              <w:spacing w:after="0" w:line="240" w:lineRule="auto"/>
              <w:jc w:val="right"/>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 </w:t>
            </w:r>
          </w:p>
        </w:tc>
        <w:tc>
          <w:tcPr>
            <w:tcW w:w="622" w:type="dxa"/>
            <w:tcBorders>
              <w:top w:val="nil"/>
              <w:left w:val="nil"/>
              <w:bottom w:val="single" w:sz="8" w:space="0" w:color="auto"/>
              <w:right w:val="single" w:sz="8" w:space="0" w:color="auto"/>
            </w:tcBorders>
            <w:shd w:val="clear" w:color="auto" w:fill="auto"/>
            <w:vAlign w:val="center"/>
            <w:hideMark/>
          </w:tcPr>
          <w:p w14:paraId="4C54E9E5" w14:textId="77777777" w:rsidR="00C42BAA" w:rsidRPr="005939C3" w:rsidRDefault="00C42BAA" w:rsidP="00193356">
            <w:pPr>
              <w:spacing w:after="0" w:line="240" w:lineRule="auto"/>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 </w:t>
            </w:r>
          </w:p>
        </w:tc>
        <w:tc>
          <w:tcPr>
            <w:tcW w:w="622" w:type="dxa"/>
            <w:tcBorders>
              <w:top w:val="nil"/>
              <w:left w:val="nil"/>
              <w:bottom w:val="single" w:sz="8" w:space="0" w:color="auto"/>
              <w:right w:val="single" w:sz="8" w:space="0" w:color="auto"/>
            </w:tcBorders>
            <w:shd w:val="clear" w:color="auto" w:fill="auto"/>
            <w:vAlign w:val="center"/>
            <w:hideMark/>
          </w:tcPr>
          <w:p w14:paraId="709DC59D" w14:textId="77777777" w:rsidR="00C42BAA" w:rsidRPr="005939C3" w:rsidRDefault="00C42BAA" w:rsidP="00193356">
            <w:pPr>
              <w:spacing w:after="0" w:line="240" w:lineRule="auto"/>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 </w:t>
            </w:r>
          </w:p>
        </w:tc>
        <w:tc>
          <w:tcPr>
            <w:tcW w:w="721" w:type="dxa"/>
            <w:tcBorders>
              <w:top w:val="nil"/>
              <w:left w:val="nil"/>
              <w:bottom w:val="single" w:sz="8" w:space="0" w:color="auto"/>
              <w:right w:val="nil"/>
            </w:tcBorders>
            <w:shd w:val="clear" w:color="auto" w:fill="auto"/>
            <w:vAlign w:val="center"/>
            <w:hideMark/>
          </w:tcPr>
          <w:p w14:paraId="6FB3068D" w14:textId="77777777" w:rsidR="00C42BAA" w:rsidRPr="005939C3" w:rsidRDefault="00C42BAA" w:rsidP="00193356">
            <w:pPr>
              <w:spacing w:after="0" w:line="240" w:lineRule="auto"/>
              <w:jc w:val="right"/>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135000</w:t>
            </w:r>
          </w:p>
        </w:tc>
        <w:tc>
          <w:tcPr>
            <w:tcW w:w="622"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420F4C6E" w14:textId="77777777" w:rsidR="00C42BAA" w:rsidRPr="005939C3" w:rsidRDefault="00C42BAA" w:rsidP="00193356">
            <w:pPr>
              <w:spacing w:after="0" w:line="240" w:lineRule="auto"/>
              <w:jc w:val="right"/>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8000</w:t>
            </w:r>
          </w:p>
        </w:tc>
        <w:tc>
          <w:tcPr>
            <w:tcW w:w="923" w:type="dxa"/>
            <w:tcBorders>
              <w:top w:val="single" w:sz="8" w:space="0" w:color="auto"/>
              <w:left w:val="nil"/>
              <w:bottom w:val="single" w:sz="4" w:space="0" w:color="auto"/>
              <w:right w:val="single" w:sz="4" w:space="0" w:color="auto"/>
            </w:tcBorders>
            <w:shd w:val="clear" w:color="auto" w:fill="auto"/>
            <w:vAlign w:val="center"/>
            <w:hideMark/>
          </w:tcPr>
          <w:p w14:paraId="5FF3DF84" w14:textId="77777777" w:rsidR="00C42BAA" w:rsidRPr="005939C3" w:rsidRDefault="00C42BAA" w:rsidP="00193356">
            <w:pPr>
              <w:spacing w:after="0" w:line="240" w:lineRule="auto"/>
              <w:jc w:val="right"/>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8000</w:t>
            </w:r>
          </w:p>
        </w:tc>
        <w:tc>
          <w:tcPr>
            <w:tcW w:w="697" w:type="dxa"/>
            <w:tcBorders>
              <w:top w:val="single" w:sz="8" w:space="0" w:color="auto"/>
              <w:left w:val="nil"/>
              <w:bottom w:val="single" w:sz="4" w:space="0" w:color="auto"/>
              <w:right w:val="single" w:sz="8" w:space="0" w:color="auto"/>
            </w:tcBorders>
            <w:shd w:val="clear" w:color="auto" w:fill="auto"/>
            <w:vAlign w:val="center"/>
            <w:hideMark/>
          </w:tcPr>
          <w:p w14:paraId="29D2B6B4" w14:textId="77777777" w:rsidR="00C42BAA" w:rsidRPr="005939C3" w:rsidRDefault="00C42BAA" w:rsidP="00193356">
            <w:pPr>
              <w:spacing w:after="0" w:line="240" w:lineRule="auto"/>
              <w:jc w:val="right"/>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15000</w:t>
            </w:r>
          </w:p>
        </w:tc>
        <w:tc>
          <w:tcPr>
            <w:tcW w:w="825" w:type="dxa"/>
            <w:tcBorders>
              <w:top w:val="nil"/>
              <w:left w:val="nil"/>
              <w:bottom w:val="single" w:sz="8" w:space="0" w:color="auto"/>
              <w:right w:val="single" w:sz="8" w:space="0" w:color="auto"/>
            </w:tcBorders>
            <w:shd w:val="clear" w:color="auto" w:fill="auto"/>
            <w:vAlign w:val="center"/>
            <w:hideMark/>
          </w:tcPr>
          <w:p w14:paraId="13B7D283" w14:textId="77777777" w:rsidR="00C42BAA" w:rsidRPr="005939C3" w:rsidRDefault="00C42BAA" w:rsidP="00193356">
            <w:pPr>
              <w:spacing w:after="0" w:line="240" w:lineRule="auto"/>
              <w:jc w:val="right"/>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466500</w:t>
            </w:r>
          </w:p>
        </w:tc>
      </w:tr>
      <w:tr w:rsidR="00A52D26" w:rsidRPr="005939C3" w14:paraId="7C965511" w14:textId="77777777" w:rsidTr="00725A5B">
        <w:trPr>
          <w:trHeight w:val="300"/>
        </w:trPr>
        <w:tc>
          <w:tcPr>
            <w:tcW w:w="2043" w:type="dxa"/>
            <w:tcBorders>
              <w:top w:val="nil"/>
              <w:left w:val="single" w:sz="8" w:space="0" w:color="auto"/>
              <w:bottom w:val="single" w:sz="8" w:space="0" w:color="auto"/>
              <w:right w:val="single" w:sz="8" w:space="0" w:color="auto"/>
            </w:tcBorders>
            <w:shd w:val="clear" w:color="auto" w:fill="auto"/>
            <w:noWrap/>
            <w:vAlign w:val="center"/>
            <w:hideMark/>
          </w:tcPr>
          <w:p w14:paraId="2398EC07" w14:textId="77777777" w:rsidR="00A52D26" w:rsidRPr="005939C3" w:rsidRDefault="00A52D26" w:rsidP="00A52D26">
            <w:pPr>
              <w:spacing w:after="0" w:line="240" w:lineRule="auto"/>
              <w:rPr>
                <w:rFonts w:ascii="Calibri" w:eastAsia="Times New Roman" w:hAnsi="Calibri" w:cs="Calibri"/>
                <w:color w:val="000000"/>
                <w:sz w:val="16"/>
                <w:szCs w:val="16"/>
              </w:rPr>
            </w:pPr>
            <w:bookmarkStart w:id="22" w:name="_GoBack" w:colFirst="7" w:colLast="9"/>
            <w:r w:rsidRPr="005939C3">
              <w:rPr>
                <w:rFonts w:ascii="Calibri" w:eastAsia="Times New Roman" w:hAnsi="Calibri" w:cstheme="minorHAnsi"/>
                <w:color w:val="000000"/>
                <w:sz w:val="16"/>
                <w:szCs w:val="16"/>
              </w:rPr>
              <w:t>Subtotal</w:t>
            </w:r>
          </w:p>
        </w:tc>
        <w:tc>
          <w:tcPr>
            <w:tcW w:w="825" w:type="dxa"/>
            <w:tcBorders>
              <w:top w:val="nil"/>
              <w:left w:val="nil"/>
              <w:bottom w:val="single" w:sz="8" w:space="0" w:color="auto"/>
              <w:right w:val="single" w:sz="8" w:space="0" w:color="auto"/>
            </w:tcBorders>
            <w:shd w:val="clear" w:color="auto" w:fill="auto"/>
            <w:noWrap/>
            <w:vAlign w:val="center"/>
            <w:hideMark/>
          </w:tcPr>
          <w:p w14:paraId="3CA3969E" w14:textId="77777777" w:rsidR="00A52D26" w:rsidRPr="005939C3" w:rsidRDefault="00A52D26" w:rsidP="00A52D26">
            <w:pPr>
              <w:spacing w:after="0" w:line="240" w:lineRule="auto"/>
              <w:jc w:val="right"/>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375500</w:t>
            </w:r>
          </w:p>
        </w:tc>
        <w:tc>
          <w:tcPr>
            <w:tcW w:w="703" w:type="dxa"/>
            <w:tcBorders>
              <w:top w:val="nil"/>
              <w:left w:val="nil"/>
              <w:bottom w:val="single" w:sz="8" w:space="0" w:color="auto"/>
              <w:right w:val="single" w:sz="8" w:space="0" w:color="auto"/>
            </w:tcBorders>
            <w:shd w:val="clear" w:color="auto" w:fill="auto"/>
            <w:noWrap/>
            <w:vAlign w:val="center"/>
            <w:hideMark/>
          </w:tcPr>
          <w:p w14:paraId="6AD60F93" w14:textId="77777777" w:rsidR="00A52D26" w:rsidRPr="005939C3" w:rsidRDefault="00A52D26" w:rsidP="00A52D26">
            <w:pPr>
              <w:spacing w:after="0" w:line="240" w:lineRule="auto"/>
              <w:jc w:val="right"/>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100000</w:t>
            </w:r>
          </w:p>
        </w:tc>
        <w:tc>
          <w:tcPr>
            <w:tcW w:w="865" w:type="dxa"/>
            <w:tcBorders>
              <w:top w:val="nil"/>
              <w:left w:val="nil"/>
              <w:bottom w:val="single" w:sz="8" w:space="0" w:color="auto"/>
              <w:right w:val="single" w:sz="8" w:space="0" w:color="auto"/>
            </w:tcBorders>
            <w:shd w:val="clear" w:color="auto" w:fill="auto"/>
            <w:noWrap/>
            <w:vAlign w:val="center"/>
            <w:hideMark/>
          </w:tcPr>
          <w:p w14:paraId="312074FC" w14:textId="77777777" w:rsidR="00A52D26" w:rsidRPr="005939C3" w:rsidRDefault="00A52D26" w:rsidP="00A52D26">
            <w:pPr>
              <w:spacing w:after="0" w:line="240" w:lineRule="auto"/>
              <w:jc w:val="right"/>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70000</w:t>
            </w:r>
          </w:p>
        </w:tc>
        <w:tc>
          <w:tcPr>
            <w:tcW w:w="622" w:type="dxa"/>
            <w:tcBorders>
              <w:top w:val="nil"/>
              <w:left w:val="nil"/>
              <w:bottom w:val="single" w:sz="8" w:space="0" w:color="auto"/>
              <w:right w:val="single" w:sz="8" w:space="0" w:color="auto"/>
            </w:tcBorders>
            <w:shd w:val="clear" w:color="auto" w:fill="auto"/>
            <w:noWrap/>
            <w:vAlign w:val="center"/>
            <w:hideMark/>
          </w:tcPr>
          <w:p w14:paraId="4534C7AE" w14:textId="77777777" w:rsidR="00A52D26" w:rsidRPr="005939C3" w:rsidRDefault="00A52D26" w:rsidP="00A52D26">
            <w:pPr>
              <w:spacing w:after="0" w:line="240" w:lineRule="auto"/>
              <w:jc w:val="right"/>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70000</w:t>
            </w:r>
          </w:p>
        </w:tc>
        <w:tc>
          <w:tcPr>
            <w:tcW w:w="622" w:type="dxa"/>
            <w:tcBorders>
              <w:top w:val="nil"/>
              <w:left w:val="nil"/>
              <w:bottom w:val="single" w:sz="8" w:space="0" w:color="auto"/>
              <w:right w:val="single" w:sz="8" w:space="0" w:color="auto"/>
            </w:tcBorders>
            <w:shd w:val="clear" w:color="auto" w:fill="auto"/>
            <w:noWrap/>
            <w:vAlign w:val="center"/>
            <w:hideMark/>
          </w:tcPr>
          <w:p w14:paraId="14DD39C7" w14:textId="77777777" w:rsidR="00A52D26" w:rsidRPr="005939C3" w:rsidRDefault="00A52D26" w:rsidP="00A52D26">
            <w:pPr>
              <w:spacing w:after="0" w:line="240" w:lineRule="auto"/>
              <w:jc w:val="right"/>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15000</w:t>
            </w:r>
          </w:p>
        </w:tc>
        <w:tc>
          <w:tcPr>
            <w:tcW w:w="721" w:type="dxa"/>
            <w:tcBorders>
              <w:top w:val="nil"/>
              <w:left w:val="nil"/>
              <w:bottom w:val="single" w:sz="8" w:space="0" w:color="auto"/>
              <w:right w:val="nil"/>
            </w:tcBorders>
            <w:shd w:val="clear" w:color="auto" w:fill="auto"/>
            <w:noWrap/>
            <w:vAlign w:val="center"/>
            <w:hideMark/>
          </w:tcPr>
          <w:p w14:paraId="05FE396D" w14:textId="77777777" w:rsidR="00A52D26" w:rsidRPr="005939C3" w:rsidRDefault="00A52D26" w:rsidP="00A52D26">
            <w:pPr>
              <w:spacing w:after="0" w:line="240" w:lineRule="auto"/>
              <w:jc w:val="right"/>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150000</w:t>
            </w:r>
          </w:p>
        </w:tc>
        <w:tc>
          <w:tcPr>
            <w:tcW w:w="622" w:type="dxa"/>
            <w:tcBorders>
              <w:top w:val="nil"/>
              <w:left w:val="single" w:sz="8" w:space="0" w:color="auto"/>
              <w:bottom w:val="single" w:sz="4" w:space="0" w:color="auto"/>
              <w:right w:val="single" w:sz="4" w:space="0" w:color="auto"/>
            </w:tcBorders>
            <w:shd w:val="clear" w:color="auto" w:fill="auto"/>
            <w:noWrap/>
            <w:vAlign w:val="center"/>
            <w:hideMark/>
          </w:tcPr>
          <w:p w14:paraId="04EDAB92" w14:textId="731BDBBA" w:rsidR="00A52D26" w:rsidRPr="005939C3" w:rsidRDefault="00A52D26" w:rsidP="00A52D26">
            <w:pPr>
              <w:spacing w:after="0" w:line="240" w:lineRule="auto"/>
              <w:rPr>
                <w:rFonts w:ascii="Calibri" w:eastAsia="Times New Roman" w:hAnsi="Calibri" w:cs="Calibri"/>
                <w:color w:val="000000"/>
              </w:rPr>
            </w:pPr>
            <w:r w:rsidRPr="005939C3">
              <w:rPr>
                <w:rFonts w:ascii="Calibri" w:eastAsia="Times New Roman" w:hAnsi="Calibri" w:cstheme="minorHAnsi"/>
                <w:color w:val="000000"/>
                <w:sz w:val="16"/>
                <w:szCs w:val="16"/>
              </w:rPr>
              <w:t>8000</w:t>
            </w:r>
          </w:p>
        </w:tc>
        <w:tc>
          <w:tcPr>
            <w:tcW w:w="923" w:type="dxa"/>
            <w:tcBorders>
              <w:top w:val="nil"/>
              <w:left w:val="nil"/>
              <w:bottom w:val="single" w:sz="4" w:space="0" w:color="auto"/>
              <w:right w:val="single" w:sz="4" w:space="0" w:color="auto"/>
            </w:tcBorders>
            <w:shd w:val="clear" w:color="auto" w:fill="auto"/>
            <w:noWrap/>
            <w:vAlign w:val="center"/>
            <w:hideMark/>
          </w:tcPr>
          <w:p w14:paraId="2CDBB085" w14:textId="613B2D35" w:rsidR="00A52D26" w:rsidRPr="005939C3" w:rsidRDefault="00A52D26" w:rsidP="00A52D26">
            <w:pPr>
              <w:spacing w:after="0" w:line="240" w:lineRule="auto"/>
              <w:rPr>
                <w:rFonts w:ascii="Calibri" w:eastAsia="Times New Roman" w:hAnsi="Calibri" w:cs="Calibri"/>
                <w:color w:val="000000"/>
              </w:rPr>
            </w:pPr>
            <w:r w:rsidRPr="005939C3">
              <w:rPr>
                <w:rFonts w:ascii="Calibri" w:eastAsia="Times New Roman" w:hAnsi="Calibri" w:cstheme="minorHAnsi"/>
                <w:color w:val="000000"/>
                <w:sz w:val="16"/>
                <w:szCs w:val="16"/>
              </w:rPr>
              <w:t>8000</w:t>
            </w:r>
          </w:p>
        </w:tc>
        <w:tc>
          <w:tcPr>
            <w:tcW w:w="697" w:type="dxa"/>
            <w:tcBorders>
              <w:top w:val="nil"/>
              <w:left w:val="nil"/>
              <w:bottom w:val="single" w:sz="4" w:space="0" w:color="auto"/>
              <w:right w:val="single" w:sz="8" w:space="0" w:color="auto"/>
            </w:tcBorders>
            <w:shd w:val="clear" w:color="auto" w:fill="auto"/>
            <w:noWrap/>
            <w:vAlign w:val="center"/>
            <w:hideMark/>
          </w:tcPr>
          <w:p w14:paraId="030FA5CD" w14:textId="27072980" w:rsidR="00A52D26" w:rsidRPr="005939C3" w:rsidRDefault="00A52D26" w:rsidP="00A52D26">
            <w:pPr>
              <w:spacing w:after="0" w:line="240" w:lineRule="auto"/>
              <w:rPr>
                <w:rFonts w:ascii="Calibri" w:eastAsia="Times New Roman" w:hAnsi="Calibri" w:cs="Calibri"/>
                <w:color w:val="000000"/>
              </w:rPr>
            </w:pPr>
            <w:r w:rsidRPr="005939C3">
              <w:rPr>
                <w:rFonts w:ascii="Calibri" w:eastAsia="Times New Roman" w:hAnsi="Calibri" w:cstheme="minorHAnsi"/>
                <w:color w:val="000000"/>
                <w:sz w:val="16"/>
                <w:szCs w:val="16"/>
              </w:rPr>
              <w:t>15000</w:t>
            </w:r>
          </w:p>
        </w:tc>
        <w:tc>
          <w:tcPr>
            <w:tcW w:w="825" w:type="dxa"/>
            <w:tcBorders>
              <w:top w:val="nil"/>
              <w:left w:val="nil"/>
              <w:bottom w:val="single" w:sz="8" w:space="0" w:color="auto"/>
              <w:right w:val="single" w:sz="8" w:space="0" w:color="auto"/>
            </w:tcBorders>
            <w:shd w:val="clear" w:color="auto" w:fill="auto"/>
            <w:vAlign w:val="center"/>
            <w:hideMark/>
          </w:tcPr>
          <w:p w14:paraId="0A5867E4" w14:textId="77777777" w:rsidR="00A52D26" w:rsidRPr="005939C3" w:rsidRDefault="00A52D26" w:rsidP="00A52D26">
            <w:pPr>
              <w:spacing w:after="0" w:line="240" w:lineRule="auto"/>
              <w:jc w:val="right"/>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811500</w:t>
            </w:r>
          </w:p>
        </w:tc>
      </w:tr>
      <w:bookmarkEnd w:id="22"/>
      <w:tr w:rsidR="00C42BAA" w:rsidRPr="005939C3" w14:paraId="3C6F2BD1" w14:textId="77777777" w:rsidTr="00193356">
        <w:trPr>
          <w:trHeight w:val="640"/>
        </w:trPr>
        <w:tc>
          <w:tcPr>
            <w:tcW w:w="2043" w:type="dxa"/>
            <w:tcBorders>
              <w:top w:val="nil"/>
              <w:left w:val="single" w:sz="8" w:space="0" w:color="auto"/>
              <w:bottom w:val="single" w:sz="8" w:space="0" w:color="auto"/>
              <w:right w:val="single" w:sz="8" w:space="0" w:color="auto"/>
            </w:tcBorders>
            <w:shd w:val="clear" w:color="auto" w:fill="auto"/>
            <w:vAlign w:val="center"/>
            <w:hideMark/>
          </w:tcPr>
          <w:p w14:paraId="2E4A69B3" w14:textId="77777777" w:rsidR="00C42BAA" w:rsidRPr="005939C3" w:rsidRDefault="00C42BAA" w:rsidP="00193356">
            <w:pPr>
              <w:spacing w:after="0" w:line="240" w:lineRule="auto"/>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Overhead (18.7%) OF SUB TOTAL</w:t>
            </w:r>
          </w:p>
        </w:tc>
        <w:tc>
          <w:tcPr>
            <w:tcW w:w="825" w:type="dxa"/>
            <w:tcBorders>
              <w:top w:val="nil"/>
              <w:left w:val="nil"/>
              <w:bottom w:val="single" w:sz="8" w:space="0" w:color="auto"/>
              <w:right w:val="single" w:sz="8" w:space="0" w:color="auto"/>
            </w:tcBorders>
            <w:shd w:val="clear" w:color="auto" w:fill="auto"/>
            <w:noWrap/>
            <w:vAlign w:val="center"/>
            <w:hideMark/>
          </w:tcPr>
          <w:p w14:paraId="77C5BE62" w14:textId="77777777" w:rsidR="00C42BAA" w:rsidRPr="005939C3" w:rsidRDefault="00C42BAA" w:rsidP="00193356">
            <w:pPr>
              <w:spacing w:after="0" w:line="240" w:lineRule="auto"/>
              <w:jc w:val="right"/>
              <w:rPr>
                <w:rFonts w:ascii="Calibri" w:eastAsia="Times New Roman" w:hAnsi="Calibri" w:cs="Calibri"/>
                <w:color w:val="000000"/>
                <w:sz w:val="16"/>
                <w:szCs w:val="16"/>
              </w:rPr>
            </w:pPr>
            <w:r>
              <w:rPr>
                <w:rFonts w:ascii="Calibri" w:eastAsia="Times New Roman" w:hAnsi="Calibri" w:cstheme="minorHAnsi"/>
                <w:color w:val="000000"/>
                <w:sz w:val="16"/>
                <w:szCs w:val="16"/>
              </w:rPr>
              <w:t>70219</w:t>
            </w:r>
          </w:p>
        </w:tc>
        <w:tc>
          <w:tcPr>
            <w:tcW w:w="703" w:type="dxa"/>
            <w:tcBorders>
              <w:top w:val="nil"/>
              <w:left w:val="nil"/>
              <w:bottom w:val="single" w:sz="8" w:space="0" w:color="auto"/>
              <w:right w:val="single" w:sz="8" w:space="0" w:color="auto"/>
            </w:tcBorders>
            <w:shd w:val="clear" w:color="auto" w:fill="auto"/>
            <w:noWrap/>
            <w:vAlign w:val="center"/>
            <w:hideMark/>
          </w:tcPr>
          <w:p w14:paraId="7825A4F1" w14:textId="77777777" w:rsidR="00C42BAA" w:rsidRPr="005939C3" w:rsidRDefault="00C42BAA" w:rsidP="00193356">
            <w:pPr>
              <w:spacing w:after="0" w:line="240" w:lineRule="auto"/>
              <w:jc w:val="right"/>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18700</w:t>
            </w:r>
          </w:p>
        </w:tc>
        <w:tc>
          <w:tcPr>
            <w:tcW w:w="865" w:type="dxa"/>
            <w:tcBorders>
              <w:top w:val="nil"/>
              <w:left w:val="nil"/>
              <w:bottom w:val="single" w:sz="8" w:space="0" w:color="auto"/>
              <w:right w:val="single" w:sz="8" w:space="0" w:color="auto"/>
            </w:tcBorders>
            <w:shd w:val="clear" w:color="auto" w:fill="auto"/>
            <w:noWrap/>
            <w:vAlign w:val="center"/>
            <w:hideMark/>
          </w:tcPr>
          <w:p w14:paraId="5735AEC1" w14:textId="77777777" w:rsidR="00C42BAA" w:rsidRPr="005939C3" w:rsidRDefault="00C42BAA" w:rsidP="00193356">
            <w:pPr>
              <w:spacing w:after="0" w:line="240" w:lineRule="auto"/>
              <w:jc w:val="right"/>
              <w:rPr>
                <w:rFonts w:ascii="Calibri" w:eastAsia="Times New Roman" w:hAnsi="Calibri" w:cs="Calibri"/>
                <w:color w:val="000000"/>
                <w:sz w:val="16"/>
                <w:szCs w:val="16"/>
              </w:rPr>
            </w:pPr>
            <w:r w:rsidRPr="005939C3">
              <w:rPr>
                <w:rFonts w:ascii="Calibri" w:eastAsia="Times New Roman" w:hAnsi="Calibri" w:cs="Calibri"/>
                <w:color w:val="000000"/>
                <w:sz w:val="16"/>
                <w:szCs w:val="16"/>
              </w:rPr>
              <w:t>0</w:t>
            </w:r>
          </w:p>
        </w:tc>
        <w:tc>
          <w:tcPr>
            <w:tcW w:w="622" w:type="dxa"/>
            <w:tcBorders>
              <w:top w:val="nil"/>
              <w:left w:val="nil"/>
              <w:bottom w:val="single" w:sz="8" w:space="0" w:color="auto"/>
              <w:right w:val="single" w:sz="8" w:space="0" w:color="auto"/>
            </w:tcBorders>
            <w:shd w:val="clear" w:color="auto" w:fill="auto"/>
            <w:noWrap/>
            <w:vAlign w:val="center"/>
            <w:hideMark/>
          </w:tcPr>
          <w:p w14:paraId="417E1009" w14:textId="77777777" w:rsidR="00C42BAA" w:rsidRPr="005939C3" w:rsidRDefault="00C42BAA" w:rsidP="00193356">
            <w:pPr>
              <w:spacing w:after="0" w:line="240" w:lineRule="auto"/>
              <w:jc w:val="right"/>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13090</w:t>
            </w:r>
          </w:p>
        </w:tc>
        <w:tc>
          <w:tcPr>
            <w:tcW w:w="622" w:type="dxa"/>
            <w:tcBorders>
              <w:top w:val="nil"/>
              <w:left w:val="nil"/>
              <w:bottom w:val="single" w:sz="8" w:space="0" w:color="auto"/>
              <w:right w:val="single" w:sz="8" w:space="0" w:color="auto"/>
            </w:tcBorders>
            <w:shd w:val="clear" w:color="auto" w:fill="auto"/>
            <w:noWrap/>
            <w:vAlign w:val="center"/>
            <w:hideMark/>
          </w:tcPr>
          <w:p w14:paraId="1C39EEA8" w14:textId="77777777" w:rsidR="00C42BAA" w:rsidRPr="005939C3" w:rsidRDefault="00C42BAA" w:rsidP="00193356">
            <w:pPr>
              <w:spacing w:after="0" w:line="240" w:lineRule="auto"/>
              <w:jc w:val="right"/>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2805</w:t>
            </w:r>
          </w:p>
        </w:tc>
        <w:tc>
          <w:tcPr>
            <w:tcW w:w="721" w:type="dxa"/>
            <w:tcBorders>
              <w:top w:val="nil"/>
              <w:left w:val="nil"/>
              <w:bottom w:val="single" w:sz="8" w:space="0" w:color="auto"/>
              <w:right w:val="nil"/>
            </w:tcBorders>
            <w:shd w:val="clear" w:color="auto" w:fill="auto"/>
            <w:noWrap/>
            <w:vAlign w:val="center"/>
            <w:hideMark/>
          </w:tcPr>
          <w:p w14:paraId="75855E26" w14:textId="77777777" w:rsidR="00C42BAA" w:rsidRPr="005939C3" w:rsidRDefault="00C42BAA" w:rsidP="00193356">
            <w:pPr>
              <w:spacing w:after="0" w:line="240" w:lineRule="auto"/>
              <w:jc w:val="right"/>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28050</w:t>
            </w:r>
          </w:p>
        </w:tc>
        <w:tc>
          <w:tcPr>
            <w:tcW w:w="622" w:type="dxa"/>
            <w:tcBorders>
              <w:top w:val="nil"/>
              <w:left w:val="single" w:sz="8" w:space="0" w:color="auto"/>
              <w:bottom w:val="single" w:sz="8" w:space="0" w:color="auto"/>
              <w:right w:val="single" w:sz="4" w:space="0" w:color="auto"/>
            </w:tcBorders>
            <w:shd w:val="clear" w:color="auto" w:fill="auto"/>
            <w:noWrap/>
            <w:vAlign w:val="center"/>
            <w:hideMark/>
          </w:tcPr>
          <w:p w14:paraId="1879BDB6" w14:textId="77777777" w:rsidR="00C42BAA" w:rsidRPr="005939C3" w:rsidRDefault="00C42BAA" w:rsidP="00193356">
            <w:pPr>
              <w:spacing w:after="0" w:line="240" w:lineRule="auto"/>
              <w:jc w:val="right"/>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1496</w:t>
            </w:r>
          </w:p>
        </w:tc>
        <w:tc>
          <w:tcPr>
            <w:tcW w:w="923" w:type="dxa"/>
            <w:tcBorders>
              <w:top w:val="nil"/>
              <w:left w:val="nil"/>
              <w:bottom w:val="single" w:sz="8" w:space="0" w:color="auto"/>
              <w:right w:val="single" w:sz="4" w:space="0" w:color="auto"/>
            </w:tcBorders>
            <w:shd w:val="clear" w:color="auto" w:fill="auto"/>
            <w:noWrap/>
            <w:vAlign w:val="center"/>
            <w:hideMark/>
          </w:tcPr>
          <w:p w14:paraId="116FA3CC" w14:textId="77777777" w:rsidR="00C42BAA" w:rsidRPr="005939C3" w:rsidRDefault="00C42BAA" w:rsidP="00193356">
            <w:pPr>
              <w:spacing w:after="0" w:line="240" w:lineRule="auto"/>
              <w:jc w:val="right"/>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1496</w:t>
            </w:r>
          </w:p>
        </w:tc>
        <w:tc>
          <w:tcPr>
            <w:tcW w:w="697" w:type="dxa"/>
            <w:tcBorders>
              <w:top w:val="nil"/>
              <w:left w:val="nil"/>
              <w:bottom w:val="single" w:sz="8" w:space="0" w:color="auto"/>
              <w:right w:val="single" w:sz="8" w:space="0" w:color="auto"/>
            </w:tcBorders>
            <w:shd w:val="clear" w:color="auto" w:fill="auto"/>
            <w:noWrap/>
            <w:vAlign w:val="center"/>
            <w:hideMark/>
          </w:tcPr>
          <w:p w14:paraId="02EB70D3" w14:textId="77777777" w:rsidR="00C42BAA" w:rsidRPr="005939C3" w:rsidRDefault="00C42BAA" w:rsidP="00193356">
            <w:pPr>
              <w:spacing w:after="0" w:line="240" w:lineRule="auto"/>
              <w:jc w:val="right"/>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2805</w:t>
            </w:r>
          </w:p>
        </w:tc>
        <w:tc>
          <w:tcPr>
            <w:tcW w:w="825" w:type="dxa"/>
            <w:tcBorders>
              <w:top w:val="nil"/>
              <w:left w:val="nil"/>
              <w:bottom w:val="single" w:sz="8" w:space="0" w:color="auto"/>
              <w:right w:val="single" w:sz="8" w:space="0" w:color="auto"/>
            </w:tcBorders>
            <w:shd w:val="clear" w:color="auto" w:fill="auto"/>
            <w:vAlign w:val="center"/>
            <w:hideMark/>
          </w:tcPr>
          <w:p w14:paraId="1D540C78" w14:textId="77777777" w:rsidR="00C42BAA" w:rsidRPr="005939C3" w:rsidRDefault="00C42BAA" w:rsidP="00193356">
            <w:pPr>
              <w:spacing w:after="0" w:line="240" w:lineRule="auto"/>
              <w:jc w:val="right"/>
              <w:rPr>
                <w:rFonts w:ascii="Calibri" w:eastAsia="Times New Roman" w:hAnsi="Calibri" w:cs="Calibri"/>
                <w:color w:val="000000"/>
                <w:sz w:val="16"/>
                <w:szCs w:val="16"/>
              </w:rPr>
            </w:pPr>
            <w:r>
              <w:rPr>
                <w:rFonts w:ascii="Calibri" w:eastAsia="Times New Roman" w:hAnsi="Calibri" w:cstheme="minorHAnsi"/>
                <w:color w:val="000000"/>
                <w:sz w:val="16"/>
                <w:szCs w:val="16"/>
              </w:rPr>
              <w:t>138660</w:t>
            </w:r>
          </w:p>
        </w:tc>
      </w:tr>
      <w:tr w:rsidR="00C42BAA" w:rsidRPr="005939C3" w14:paraId="179D0146" w14:textId="77777777" w:rsidTr="00193356">
        <w:trPr>
          <w:trHeight w:val="300"/>
        </w:trPr>
        <w:tc>
          <w:tcPr>
            <w:tcW w:w="2043" w:type="dxa"/>
            <w:tcBorders>
              <w:top w:val="nil"/>
              <w:left w:val="single" w:sz="8" w:space="0" w:color="auto"/>
              <w:bottom w:val="single" w:sz="8" w:space="0" w:color="auto"/>
              <w:right w:val="single" w:sz="8" w:space="0" w:color="auto"/>
            </w:tcBorders>
            <w:shd w:val="clear" w:color="auto" w:fill="auto"/>
            <w:noWrap/>
            <w:vAlign w:val="center"/>
            <w:hideMark/>
          </w:tcPr>
          <w:p w14:paraId="0FF0C1B4" w14:textId="77777777" w:rsidR="00C42BAA" w:rsidRPr="005939C3" w:rsidRDefault="00C42BAA" w:rsidP="00193356">
            <w:pPr>
              <w:spacing w:after="0" w:line="240" w:lineRule="auto"/>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Total</w:t>
            </w:r>
          </w:p>
        </w:tc>
        <w:tc>
          <w:tcPr>
            <w:tcW w:w="825" w:type="dxa"/>
            <w:tcBorders>
              <w:top w:val="nil"/>
              <w:left w:val="nil"/>
              <w:bottom w:val="single" w:sz="8" w:space="0" w:color="auto"/>
              <w:right w:val="single" w:sz="8" w:space="0" w:color="auto"/>
            </w:tcBorders>
            <w:shd w:val="clear" w:color="auto" w:fill="auto"/>
            <w:noWrap/>
            <w:vAlign w:val="center"/>
            <w:hideMark/>
          </w:tcPr>
          <w:p w14:paraId="2243C287" w14:textId="77777777" w:rsidR="00C42BAA" w:rsidRPr="005939C3" w:rsidRDefault="00C42BAA" w:rsidP="00193356">
            <w:pPr>
              <w:spacing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445719</w:t>
            </w:r>
          </w:p>
        </w:tc>
        <w:tc>
          <w:tcPr>
            <w:tcW w:w="703" w:type="dxa"/>
            <w:tcBorders>
              <w:top w:val="nil"/>
              <w:left w:val="nil"/>
              <w:bottom w:val="single" w:sz="8" w:space="0" w:color="auto"/>
              <w:right w:val="single" w:sz="8" w:space="0" w:color="auto"/>
            </w:tcBorders>
            <w:shd w:val="clear" w:color="auto" w:fill="auto"/>
            <w:noWrap/>
            <w:vAlign w:val="center"/>
            <w:hideMark/>
          </w:tcPr>
          <w:p w14:paraId="1C8A67FF" w14:textId="77777777" w:rsidR="00C42BAA" w:rsidRPr="005939C3" w:rsidRDefault="00C42BAA" w:rsidP="00193356">
            <w:pPr>
              <w:spacing w:after="0" w:line="240" w:lineRule="auto"/>
              <w:jc w:val="right"/>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118700</w:t>
            </w:r>
          </w:p>
        </w:tc>
        <w:tc>
          <w:tcPr>
            <w:tcW w:w="865" w:type="dxa"/>
            <w:tcBorders>
              <w:top w:val="nil"/>
              <w:left w:val="nil"/>
              <w:bottom w:val="single" w:sz="8" w:space="0" w:color="auto"/>
              <w:right w:val="single" w:sz="8" w:space="0" w:color="auto"/>
            </w:tcBorders>
            <w:shd w:val="clear" w:color="auto" w:fill="auto"/>
            <w:noWrap/>
            <w:vAlign w:val="center"/>
            <w:hideMark/>
          </w:tcPr>
          <w:p w14:paraId="04C468E6" w14:textId="77777777" w:rsidR="00C42BAA" w:rsidRPr="005939C3" w:rsidRDefault="00C42BAA" w:rsidP="00193356">
            <w:pPr>
              <w:spacing w:after="0" w:line="240" w:lineRule="auto"/>
              <w:jc w:val="right"/>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70000</w:t>
            </w:r>
          </w:p>
        </w:tc>
        <w:tc>
          <w:tcPr>
            <w:tcW w:w="622" w:type="dxa"/>
            <w:tcBorders>
              <w:top w:val="nil"/>
              <w:left w:val="nil"/>
              <w:bottom w:val="single" w:sz="8" w:space="0" w:color="auto"/>
              <w:right w:val="single" w:sz="8" w:space="0" w:color="auto"/>
            </w:tcBorders>
            <w:shd w:val="clear" w:color="auto" w:fill="auto"/>
            <w:noWrap/>
            <w:vAlign w:val="center"/>
            <w:hideMark/>
          </w:tcPr>
          <w:p w14:paraId="7DF8E910" w14:textId="77777777" w:rsidR="00C42BAA" w:rsidRPr="005939C3" w:rsidRDefault="00C42BAA" w:rsidP="00193356">
            <w:pPr>
              <w:spacing w:after="0" w:line="240" w:lineRule="auto"/>
              <w:jc w:val="right"/>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83090</w:t>
            </w:r>
          </w:p>
        </w:tc>
        <w:tc>
          <w:tcPr>
            <w:tcW w:w="622" w:type="dxa"/>
            <w:tcBorders>
              <w:top w:val="nil"/>
              <w:left w:val="nil"/>
              <w:bottom w:val="single" w:sz="8" w:space="0" w:color="auto"/>
              <w:right w:val="single" w:sz="8" w:space="0" w:color="auto"/>
            </w:tcBorders>
            <w:shd w:val="clear" w:color="auto" w:fill="auto"/>
            <w:noWrap/>
            <w:vAlign w:val="center"/>
            <w:hideMark/>
          </w:tcPr>
          <w:p w14:paraId="5111FCC7" w14:textId="77777777" w:rsidR="00C42BAA" w:rsidRPr="005939C3" w:rsidRDefault="00C42BAA" w:rsidP="00193356">
            <w:pPr>
              <w:spacing w:after="0" w:line="240" w:lineRule="auto"/>
              <w:jc w:val="right"/>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17805</w:t>
            </w:r>
          </w:p>
        </w:tc>
        <w:tc>
          <w:tcPr>
            <w:tcW w:w="721" w:type="dxa"/>
            <w:tcBorders>
              <w:top w:val="nil"/>
              <w:left w:val="nil"/>
              <w:bottom w:val="single" w:sz="8" w:space="0" w:color="auto"/>
              <w:right w:val="single" w:sz="8" w:space="0" w:color="auto"/>
            </w:tcBorders>
            <w:shd w:val="clear" w:color="auto" w:fill="auto"/>
            <w:noWrap/>
            <w:vAlign w:val="center"/>
            <w:hideMark/>
          </w:tcPr>
          <w:p w14:paraId="3A1B42C6" w14:textId="77777777" w:rsidR="00C42BAA" w:rsidRPr="005939C3" w:rsidRDefault="00C42BAA" w:rsidP="00193356">
            <w:pPr>
              <w:spacing w:after="0" w:line="240" w:lineRule="auto"/>
              <w:jc w:val="right"/>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178050</w:t>
            </w:r>
          </w:p>
        </w:tc>
        <w:tc>
          <w:tcPr>
            <w:tcW w:w="622" w:type="dxa"/>
            <w:tcBorders>
              <w:top w:val="nil"/>
              <w:left w:val="nil"/>
              <w:bottom w:val="single" w:sz="8" w:space="0" w:color="auto"/>
              <w:right w:val="single" w:sz="8" w:space="0" w:color="auto"/>
            </w:tcBorders>
            <w:shd w:val="clear" w:color="auto" w:fill="auto"/>
            <w:noWrap/>
            <w:vAlign w:val="center"/>
            <w:hideMark/>
          </w:tcPr>
          <w:p w14:paraId="42DD6FA9" w14:textId="77777777" w:rsidR="00C42BAA" w:rsidRPr="005939C3" w:rsidRDefault="00C42BAA" w:rsidP="00193356">
            <w:pPr>
              <w:spacing w:after="0" w:line="240" w:lineRule="auto"/>
              <w:jc w:val="right"/>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9496</w:t>
            </w:r>
          </w:p>
        </w:tc>
        <w:tc>
          <w:tcPr>
            <w:tcW w:w="923" w:type="dxa"/>
            <w:tcBorders>
              <w:top w:val="nil"/>
              <w:left w:val="nil"/>
              <w:bottom w:val="single" w:sz="8" w:space="0" w:color="auto"/>
              <w:right w:val="single" w:sz="8" w:space="0" w:color="auto"/>
            </w:tcBorders>
            <w:shd w:val="clear" w:color="auto" w:fill="auto"/>
            <w:noWrap/>
            <w:vAlign w:val="center"/>
            <w:hideMark/>
          </w:tcPr>
          <w:p w14:paraId="4411760B" w14:textId="77777777" w:rsidR="00C42BAA" w:rsidRPr="005939C3" w:rsidRDefault="00C42BAA" w:rsidP="00193356">
            <w:pPr>
              <w:spacing w:after="0" w:line="240" w:lineRule="auto"/>
              <w:jc w:val="right"/>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9496</w:t>
            </w:r>
          </w:p>
        </w:tc>
        <w:tc>
          <w:tcPr>
            <w:tcW w:w="697" w:type="dxa"/>
            <w:tcBorders>
              <w:top w:val="nil"/>
              <w:left w:val="nil"/>
              <w:bottom w:val="single" w:sz="8" w:space="0" w:color="auto"/>
              <w:right w:val="single" w:sz="8" w:space="0" w:color="auto"/>
            </w:tcBorders>
            <w:shd w:val="clear" w:color="auto" w:fill="auto"/>
            <w:noWrap/>
            <w:vAlign w:val="center"/>
            <w:hideMark/>
          </w:tcPr>
          <w:p w14:paraId="6CEA610E" w14:textId="77777777" w:rsidR="00C42BAA" w:rsidRPr="005939C3" w:rsidRDefault="00C42BAA" w:rsidP="00193356">
            <w:pPr>
              <w:spacing w:after="0" w:line="240" w:lineRule="auto"/>
              <w:jc w:val="right"/>
              <w:rPr>
                <w:rFonts w:ascii="Calibri" w:eastAsia="Times New Roman" w:hAnsi="Calibri" w:cs="Calibri"/>
                <w:color w:val="000000"/>
                <w:sz w:val="16"/>
                <w:szCs w:val="16"/>
              </w:rPr>
            </w:pPr>
            <w:r w:rsidRPr="005939C3">
              <w:rPr>
                <w:rFonts w:ascii="Calibri" w:eastAsia="Times New Roman" w:hAnsi="Calibri" w:cstheme="minorHAnsi"/>
                <w:color w:val="000000"/>
                <w:sz w:val="16"/>
                <w:szCs w:val="16"/>
              </w:rPr>
              <w:t>17805</w:t>
            </w:r>
          </w:p>
        </w:tc>
        <w:tc>
          <w:tcPr>
            <w:tcW w:w="825" w:type="dxa"/>
            <w:tcBorders>
              <w:top w:val="nil"/>
              <w:left w:val="nil"/>
              <w:bottom w:val="single" w:sz="8" w:space="0" w:color="auto"/>
              <w:right w:val="single" w:sz="8" w:space="0" w:color="auto"/>
            </w:tcBorders>
            <w:shd w:val="clear" w:color="auto" w:fill="auto"/>
            <w:vAlign w:val="center"/>
            <w:hideMark/>
          </w:tcPr>
          <w:p w14:paraId="769A46DA" w14:textId="77777777" w:rsidR="00C42BAA" w:rsidRPr="005939C3" w:rsidRDefault="00C42BAA" w:rsidP="00193356">
            <w:pPr>
              <w:spacing w:after="0" w:line="240" w:lineRule="auto"/>
              <w:jc w:val="right"/>
              <w:rPr>
                <w:rFonts w:ascii="Calibri" w:eastAsia="Times New Roman" w:hAnsi="Calibri" w:cs="Calibri"/>
                <w:color w:val="000000"/>
                <w:sz w:val="16"/>
                <w:szCs w:val="16"/>
              </w:rPr>
            </w:pPr>
            <w:r>
              <w:rPr>
                <w:rFonts w:ascii="Calibri" w:eastAsia="Times New Roman" w:hAnsi="Calibri" w:cstheme="minorHAnsi"/>
                <w:color w:val="000000"/>
                <w:sz w:val="16"/>
                <w:szCs w:val="16"/>
              </w:rPr>
              <w:t>950161</w:t>
            </w:r>
          </w:p>
        </w:tc>
      </w:tr>
    </w:tbl>
    <w:p w14:paraId="7D469971" w14:textId="77777777" w:rsidR="00C42BAA" w:rsidRDefault="00C42BAA" w:rsidP="00C42BAA">
      <w:pPr>
        <w:spacing w:line="240" w:lineRule="auto"/>
        <w:rPr>
          <w:rFonts w:cstheme="minorHAnsi"/>
          <w:b/>
          <w:sz w:val="18"/>
          <w:szCs w:val="18"/>
        </w:rPr>
      </w:pPr>
    </w:p>
    <w:p w14:paraId="18797B0A" w14:textId="77777777" w:rsidR="00C42BAA" w:rsidRPr="00705767" w:rsidRDefault="00C42BAA" w:rsidP="00C42BAA">
      <w:pPr>
        <w:spacing w:line="240" w:lineRule="auto"/>
        <w:rPr>
          <w:rFonts w:cstheme="minorHAnsi"/>
          <w:b/>
          <w:sz w:val="18"/>
          <w:szCs w:val="18"/>
        </w:rPr>
      </w:pPr>
    </w:p>
    <w:p w14:paraId="0771F332" w14:textId="77777777" w:rsidR="00C42BAA" w:rsidRDefault="00C42BAA" w:rsidP="00C42BAA">
      <w:pPr>
        <w:spacing w:line="240" w:lineRule="auto"/>
        <w:rPr>
          <w:rFonts w:cstheme="minorHAnsi"/>
          <w:sz w:val="18"/>
          <w:szCs w:val="18"/>
        </w:rPr>
      </w:pPr>
    </w:p>
    <w:p w14:paraId="398B805C" w14:textId="77777777" w:rsidR="00C42BAA" w:rsidRDefault="00C42BAA" w:rsidP="00C42BAA">
      <w:pPr>
        <w:spacing w:line="240" w:lineRule="auto"/>
        <w:rPr>
          <w:rFonts w:cstheme="minorHAnsi"/>
          <w:sz w:val="18"/>
          <w:szCs w:val="18"/>
        </w:rPr>
      </w:pPr>
    </w:p>
    <w:p w14:paraId="37C80FEE" w14:textId="77777777" w:rsidR="00C42BAA" w:rsidRDefault="00C42BAA" w:rsidP="00C42BAA">
      <w:pPr>
        <w:spacing w:line="240" w:lineRule="auto"/>
        <w:rPr>
          <w:rFonts w:cstheme="minorHAnsi"/>
          <w:sz w:val="18"/>
          <w:szCs w:val="18"/>
        </w:rPr>
      </w:pPr>
    </w:p>
    <w:p w14:paraId="1117F462" w14:textId="77777777" w:rsidR="00C42BAA" w:rsidRDefault="00C42BAA" w:rsidP="00C42BAA">
      <w:pPr>
        <w:spacing w:line="240" w:lineRule="auto"/>
        <w:rPr>
          <w:rFonts w:cstheme="minorHAnsi"/>
          <w:sz w:val="18"/>
          <w:szCs w:val="18"/>
        </w:rPr>
      </w:pPr>
    </w:p>
    <w:p w14:paraId="5F06FBB0" w14:textId="77777777" w:rsidR="00C42BAA" w:rsidRDefault="00C42BAA" w:rsidP="00C42BAA">
      <w:pPr>
        <w:spacing w:line="240" w:lineRule="auto"/>
        <w:rPr>
          <w:rFonts w:cstheme="minorHAnsi"/>
          <w:sz w:val="18"/>
          <w:szCs w:val="18"/>
        </w:rPr>
      </w:pPr>
    </w:p>
    <w:p w14:paraId="29F26F99" w14:textId="77777777" w:rsidR="00C42BAA" w:rsidRDefault="00C42BAA" w:rsidP="00C42BAA">
      <w:pPr>
        <w:spacing w:line="240" w:lineRule="auto"/>
        <w:rPr>
          <w:rFonts w:cstheme="minorHAnsi"/>
          <w:sz w:val="18"/>
          <w:szCs w:val="18"/>
        </w:rPr>
      </w:pPr>
    </w:p>
    <w:p w14:paraId="54B00032" w14:textId="77777777" w:rsidR="00C42BAA" w:rsidRDefault="00C42BAA" w:rsidP="00C42BAA">
      <w:pPr>
        <w:spacing w:line="240" w:lineRule="auto"/>
        <w:rPr>
          <w:rFonts w:cstheme="minorHAnsi"/>
          <w:sz w:val="18"/>
          <w:szCs w:val="18"/>
        </w:rPr>
      </w:pPr>
    </w:p>
    <w:p w14:paraId="7F04602B" w14:textId="77777777" w:rsidR="00C42BAA" w:rsidRDefault="00C42BAA" w:rsidP="00C42BAA">
      <w:pPr>
        <w:spacing w:line="240" w:lineRule="auto"/>
        <w:rPr>
          <w:rFonts w:cstheme="minorHAnsi"/>
          <w:sz w:val="18"/>
          <w:szCs w:val="18"/>
        </w:rPr>
      </w:pPr>
    </w:p>
    <w:p w14:paraId="65EA41F0" w14:textId="77777777" w:rsidR="00C42BAA" w:rsidRDefault="00C42BAA" w:rsidP="00C42BAA">
      <w:pPr>
        <w:spacing w:line="240" w:lineRule="auto"/>
        <w:rPr>
          <w:rFonts w:cstheme="minorHAnsi"/>
          <w:sz w:val="18"/>
          <w:szCs w:val="18"/>
        </w:rPr>
      </w:pPr>
    </w:p>
    <w:p w14:paraId="66F078D0" w14:textId="77777777" w:rsidR="00C42BAA" w:rsidRDefault="00C42BAA" w:rsidP="00C42BAA">
      <w:pPr>
        <w:spacing w:line="240" w:lineRule="auto"/>
        <w:rPr>
          <w:rFonts w:cstheme="minorHAnsi"/>
          <w:sz w:val="18"/>
          <w:szCs w:val="18"/>
        </w:rPr>
      </w:pPr>
    </w:p>
    <w:p w14:paraId="3257C198" w14:textId="77777777" w:rsidR="00C42BAA" w:rsidRDefault="00C42BAA" w:rsidP="00C42BAA">
      <w:pPr>
        <w:spacing w:line="240" w:lineRule="auto"/>
        <w:rPr>
          <w:rFonts w:cstheme="minorHAnsi"/>
          <w:sz w:val="18"/>
          <w:szCs w:val="18"/>
        </w:rPr>
      </w:pPr>
    </w:p>
    <w:p w14:paraId="6BAAABA0" w14:textId="77777777" w:rsidR="00C42BAA" w:rsidRDefault="00C42BAA" w:rsidP="00C42BAA">
      <w:pPr>
        <w:spacing w:line="240" w:lineRule="auto"/>
        <w:rPr>
          <w:rFonts w:cstheme="minorHAnsi"/>
          <w:sz w:val="18"/>
          <w:szCs w:val="18"/>
        </w:rPr>
      </w:pPr>
    </w:p>
    <w:p w14:paraId="0D86F6F0" w14:textId="77777777" w:rsidR="00C42BAA" w:rsidRDefault="00C42BAA" w:rsidP="00C42BAA">
      <w:pPr>
        <w:spacing w:line="240" w:lineRule="auto"/>
        <w:rPr>
          <w:rFonts w:cstheme="minorHAnsi"/>
          <w:sz w:val="18"/>
          <w:szCs w:val="18"/>
        </w:rPr>
      </w:pPr>
    </w:p>
    <w:p w14:paraId="0DBC188D" w14:textId="77777777" w:rsidR="00C42BAA" w:rsidRDefault="00C42BAA" w:rsidP="00C42BAA">
      <w:pPr>
        <w:spacing w:line="240" w:lineRule="auto"/>
        <w:rPr>
          <w:rFonts w:cstheme="minorHAnsi"/>
          <w:sz w:val="18"/>
          <w:szCs w:val="18"/>
        </w:rPr>
      </w:pPr>
    </w:p>
    <w:p w14:paraId="04069804" w14:textId="77777777" w:rsidR="00C42BAA" w:rsidRDefault="00C42BAA" w:rsidP="00C42BAA">
      <w:pPr>
        <w:spacing w:line="240" w:lineRule="auto"/>
        <w:rPr>
          <w:rFonts w:cstheme="minorHAnsi"/>
          <w:sz w:val="18"/>
          <w:szCs w:val="18"/>
        </w:rPr>
        <w:sectPr w:rsidR="00C42BAA" w:rsidSect="00823542">
          <w:pgSz w:w="12240" w:h="15840"/>
          <w:pgMar w:top="1440" w:right="1440" w:bottom="1440" w:left="1440" w:header="720" w:footer="720" w:gutter="0"/>
          <w:cols w:space="720"/>
          <w:docGrid w:linePitch="360"/>
        </w:sectPr>
      </w:pPr>
    </w:p>
    <w:tbl>
      <w:tblPr>
        <w:tblW w:w="5000" w:type="pct"/>
        <w:tblLook w:val="04A0" w:firstRow="1" w:lastRow="0" w:firstColumn="1" w:lastColumn="0" w:noHBand="0" w:noVBand="1"/>
      </w:tblPr>
      <w:tblGrid>
        <w:gridCol w:w="559"/>
        <w:gridCol w:w="1101"/>
        <w:gridCol w:w="614"/>
        <w:gridCol w:w="648"/>
        <w:gridCol w:w="614"/>
        <w:gridCol w:w="648"/>
        <w:gridCol w:w="614"/>
        <w:gridCol w:w="648"/>
        <w:gridCol w:w="614"/>
        <w:gridCol w:w="648"/>
        <w:gridCol w:w="614"/>
        <w:gridCol w:w="648"/>
        <w:gridCol w:w="644"/>
        <w:gridCol w:w="736"/>
      </w:tblGrid>
      <w:tr w:rsidR="00C42BAA" w:rsidRPr="004B4DE0" w14:paraId="58EEA1E8" w14:textId="77777777" w:rsidTr="00193356">
        <w:trPr>
          <w:trHeight w:val="2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0C028D2D" w14:textId="77777777" w:rsidR="00C42BAA" w:rsidRPr="004B4DE0" w:rsidRDefault="00C42BAA" w:rsidP="00193356">
            <w:pPr>
              <w:spacing w:after="0" w:line="240" w:lineRule="auto"/>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lastRenderedPageBreak/>
              <w:t>9. Results framework, indicators and proposed targets</w:t>
            </w:r>
          </w:p>
        </w:tc>
      </w:tr>
      <w:tr w:rsidR="00C42BAA" w:rsidRPr="004B4DE0" w14:paraId="2D083A8E" w14:textId="77777777" w:rsidTr="00193356">
        <w:trPr>
          <w:trHeight w:val="2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55C621B7" w14:textId="77777777" w:rsidR="00C42BAA" w:rsidRPr="004B4DE0" w:rsidRDefault="00C42BAA" w:rsidP="00193356">
            <w:pPr>
              <w:spacing w:after="0" w:line="240" w:lineRule="auto"/>
              <w:ind w:firstLineChars="100" w:firstLine="160"/>
              <w:rPr>
                <w:rFonts w:ascii="Symbol" w:eastAsia="Times New Roman" w:hAnsi="Symbol" w:cs="Calibri"/>
                <w:color w:val="000000"/>
                <w:sz w:val="16"/>
                <w:szCs w:val="16"/>
              </w:rPr>
            </w:pPr>
            <w:r w:rsidRPr="004B4DE0">
              <w:rPr>
                <w:rFonts w:ascii="Symbol" w:eastAsia="Times New Roman" w:hAnsi="Symbol" w:cs="Calibri"/>
                <w:color w:val="000000"/>
                <w:sz w:val="16"/>
                <w:szCs w:val="16"/>
              </w:rPr>
              <w:t></w:t>
            </w:r>
            <w:r w:rsidRPr="004B4DE0">
              <w:rPr>
                <w:rFonts w:ascii="Times New Roman" w:eastAsia="Times New Roman" w:hAnsi="Times New Roman" w:cs="Times New Roman"/>
                <w:color w:val="000000"/>
                <w:sz w:val="16"/>
                <w:szCs w:val="16"/>
              </w:rPr>
              <w:t xml:space="preserve"> Please make sure to complete all Feed the Future indicators that apply to your sub-activities.  Add custom indicators that capture your activities.</w:t>
            </w:r>
          </w:p>
        </w:tc>
      </w:tr>
      <w:tr w:rsidR="00C42BAA" w:rsidRPr="004B4DE0" w14:paraId="39048D0D" w14:textId="77777777" w:rsidTr="00193356">
        <w:trPr>
          <w:trHeight w:val="2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2FBB2198" w14:textId="77777777" w:rsidR="00C42BAA" w:rsidRPr="004B4DE0" w:rsidRDefault="00C42BAA" w:rsidP="00193356">
            <w:pPr>
              <w:spacing w:after="0" w:line="240" w:lineRule="auto"/>
              <w:ind w:firstLineChars="100" w:firstLine="160"/>
              <w:rPr>
                <w:rFonts w:ascii="Symbol" w:eastAsia="Times New Roman" w:hAnsi="Symbol" w:cs="Calibri"/>
                <w:color w:val="000000"/>
                <w:sz w:val="16"/>
                <w:szCs w:val="16"/>
              </w:rPr>
            </w:pPr>
            <w:r w:rsidRPr="004B4DE0">
              <w:rPr>
                <w:rFonts w:ascii="Symbol" w:eastAsia="Times New Roman" w:hAnsi="Symbol" w:cs="Calibri"/>
                <w:color w:val="000000"/>
                <w:sz w:val="16"/>
                <w:szCs w:val="16"/>
              </w:rPr>
              <w:t></w:t>
            </w:r>
            <w:r w:rsidRPr="004B4DE0">
              <w:rPr>
                <w:rFonts w:ascii="Times New Roman" w:eastAsia="Times New Roman" w:hAnsi="Times New Roman" w:cs="Times New Roman"/>
                <w:color w:val="000000"/>
                <w:sz w:val="16"/>
                <w:szCs w:val="16"/>
              </w:rPr>
              <w:t xml:space="preserve"> Targets: According to USAID, a target is "the specific, planned level of a result to be achieved within an explicit timeframe with a given level of resources." In the target column, add the number of 'X' that the indicator measures that you expect to accomplish. For example, if you plan to conduct trainings, indicate the number of individuals you are going to train.</w:t>
            </w:r>
          </w:p>
        </w:tc>
      </w:tr>
      <w:tr w:rsidR="00C42BAA" w:rsidRPr="004B4DE0" w14:paraId="72E6D478" w14:textId="77777777" w:rsidTr="00193356">
        <w:trPr>
          <w:trHeight w:val="2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7EA3F479" w14:textId="77777777" w:rsidR="00C42BAA" w:rsidRPr="004B4DE0" w:rsidRDefault="00C42BAA" w:rsidP="00193356">
            <w:pPr>
              <w:spacing w:after="0" w:line="240" w:lineRule="auto"/>
              <w:ind w:firstLineChars="100" w:firstLine="160"/>
              <w:rPr>
                <w:rFonts w:ascii="Symbol" w:eastAsia="Times New Roman" w:hAnsi="Symbol" w:cs="Calibri"/>
                <w:color w:val="000000"/>
                <w:sz w:val="16"/>
                <w:szCs w:val="16"/>
              </w:rPr>
            </w:pPr>
            <w:r w:rsidRPr="004B4DE0">
              <w:rPr>
                <w:rFonts w:ascii="Symbol" w:eastAsia="Times New Roman" w:hAnsi="Symbol" w:cs="Calibri"/>
                <w:color w:val="000000"/>
                <w:sz w:val="16"/>
                <w:szCs w:val="16"/>
              </w:rPr>
              <w:t></w:t>
            </w:r>
            <w:r w:rsidRPr="004B4DE0">
              <w:rPr>
                <w:rFonts w:ascii="Times New Roman" w:eastAsia="Times New Roman" w:hAnsi="Times New Roman" w:cs="Times New Roman"/>
                <w:color w:val="000000"/>
                <w:sz w:val="16"/>
                <w:szCs w:val="16"/>
              </w:rPr>
              <w:t xml:space="preserve"> Please disaggregate all indicators by sex (male/female) when possible. Place the disaggregation in the columns labeled "Disagg.". For example, if you plan to train 30 individuals in FY 17, the disaggregation could be the following - Male: 10, Female: 20.</w:t>
            </w:r>
          </w:p>
        </w:tc>
      </w:tr>
      <w:tr w:rsidR="00C42BAA" w:rsidRPr="004B4DE0" w14:paraId="58CC105F" w14:textId="77777777" w:rsidTr="00193356">
        <w:trPr>
          <w:trHeight w:val="20"/>
        </w:trPr>
        <w:tc>
          <w:tcPr>
            <w:tcW w:w="325" w:type="pct"/>
            <w:tcBorders>
              <w:top w:val="nil"/>
              <w:left w:val="single" w:sz="4" w:space="0" w:color="auto"/>
              <w:bottom w:val="single" w:sz="4" w:space="0" w:color="auto"/>
              <w:right w:val="single" w:sz="4" w:space="0" w:color="auto"/>
            </w:tcBorders>
            <w:shd w:val="clear" w:color="auto" w:fill="auto"/>
            <w:vAlign w:val="center"/>
            <w:hideMark/>
          </w:tcPr>
          <w:p w14:paraId="1C71EC04"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 </w:t>
            </w:r>
          </w:p>
        </w:tc>
        <w:tc>
          <w:tcPr>
            <w:tcW w:w="1089" w:type="pct"/>
            <w:tcBorders>
              <w:top w:val="nil"/>
              <w:left w:val="nil"/>
              <w:bottom w:val="single" w:sz="4" w:space="0" w:color="auto"/>
              <w:right w:val="single" w:sz="4" w:space="0" w:color="auto"/>
            </w:tcBorders>
            <w:shd w:val="clear" w:color="auto" w:fill="auto"/>
            <w:vAlign w:val="center"/>
            <w:hideMark/>
          </w:tcPr>
          <w:p w14:paraId="597828FF" w14:textId="77777777" w:rsidR="00C42BAA" w:rsidRPr="004B4DE0" w:rsidRDefault="00C42BAA" w:rsidP="00193356">
            <w:pPr>
              <w:spacing w:after="0" w:line="240" w:lineRule="auto"/>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Feed the Future or Custom</w:t>
            </w:r>
          </w:p>
        </w:tc>
        <w:tc>
          <w:tcPr>
            <w:tcW w:w="493" w:type="pct"/>
            <w:gridSpan w:val="2"/>
            <w:tcBorders>
              <w:top w:val="single" w:sz="4" w:space="0" w:color="auto"/>
              <w:left w:val="nil"/>
              <w:bottom w:val="single" w:sz="4" w:space="0" w:color="auto"/>
              <w:right w:val="single" w:sz="4" w:space="0" w:color="auto"/>
            </w:tcBorders>
            <w:shd w:val="clear" w:color="auto" w:fill="auto"/>
            <w:vAlign w:val="center"/>
            <w:hideMark/>
          </w:tcPr>
          <w:p w14:paraId="71C9ACC7"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FY 2017</w:t>
            </w:r>
          </w:p>
        </w:tc>
        <w:tc>
          <w:tcPr>
            <w:tcW w:w="619" w:type="pct"/>
            <w:gridSpan w:val="2"/>
            <w:tcBorders>
              <w:top w:val="single" w:sz="4" w:space="0" w:color="auto"/>
              <w:left w:val="nil"/>
              <w:bottom w:val="single" w:sz="4" w:space="0" w:color="auto"/>
              <w:right w:val="single" w:sz="4" w:space="0" w:color="auto"/>
            </w:tcBorders>
            <w:shd w:val="clear" w:color="auto" w:fill="auto"/>
            <w:vAlign w:val="center"/>
            <w:hideMark/>
          </w:tcPr>
          <w:p w14:paraId="60F64EF1"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FY2018</w:t>
            </w:r>
          </w:p>
        </w:tc>
        <w:tc>
          <w:tcPr>
            <w:tcW w:w="619" w:type="pct"/>
            <w:gridSpan w:val="2"/>
            <w:tcBorders>
              <w:top w:val="single" w:sz="4" w:space="0" w:color="auto"/>
              <w:left w:val="nil"/>
              <w:bottom w:val="single" w:sz="4" w:space="0" w:color="auto"/>
              <w:right w:val="single" w:sz="4" w:space="0" w:color="auto"/>
            </w:tcBorders>
            <w:shd w:val="clear" w:color="auto" w:fill="auto"/>
            <w:vAlign w:val="center"/>
            <w:hideMark/>
          </w:tcPr>
          <w:p w14:paraId="643F6F1B"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FY2019</w:t>
            </w:r>
          </w:p>
        </w:tc>
        <w:tc>
          <w:tcPr>
            <w:tcW w:w="619" w:type="pct"/>
            <w:gridSpan w:val="2"/>
            <w:tcBorders>
              <w:top w:val="single" w:sz="4" w:space="0" w:color="auto"/>
              <w:left w:val="nil"/>
              <w:bottom w:val="single" w:sz="4" w:space="0" w:color="auto"/>
              <w:right w:val="single" w:sz="4" w:space="0" w:color="auto"/>
            </w:tcBorders>
            <w:shd w:val="clear" w:color="auto" w:fill="auto"/>
            <w:vAlign w:val="center"/>
            <w:hideMark/>
          </w:tcPr>
          <w:p w14:paraId="70964CCD"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FY2020</w:t>
            </w:r>
          </w:p>
        </w:tc>
        <w:tc>
          <w:tcPr>
            <w:tcW w:w="619" w:type="pct"/>
            <w:gridSpan w:val="2"/>
            <w:tcBorders>
              <w:top w:val="single" w:sz="4" w:space="0" w:color="auto"/>
              <w:left w:val="nil"/>
              <w:bottom w:val="single" w:sz="4" w:space="0" w:color="auto"/>
              <w:right w:val="single" w:sz="4" w:space="0" w:color="auto"/>
            </w:tcBorders>
            <w:shd w:val="clear" w:color="auto" w:fill="auto"/>
            <w:vAlign w:val="center"/>
            <w:hideMark/>
          </w:tcPr>
          <w:p w14:paraId="510D4730"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FY2021</w:t>
            </w:r>
          </w:p>
        </w:tc>
        <w:tc>
          <w:tcPr>
            <w:tcW w:w="309" w:type="pct"/>
            <w:tcBorders>
              <w:top w:val="nil"/>
              <w:left w:val="nil"/>
              <w:bottom w:val="single" w:sz="4" w:space="0" w:color="auto"/>
              <w:right w:val="single" w:sz="4" w:space="0" w:color="auto"/>
            </w:tcBorders>
            <w:shd w:val="clear" w:color="auto" w:fill="auto"/>
            <w:vAlign w:val="center"/>
            <w:hideMark/>
          </w:tcPr>
          <w:p w14:paraId="0570D9E1"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Life of Project</w:t>
            </w:r>
          </w:p>
        </w:tc>
        <w:tc>
          <w:tcPr>
            <w:tcW w:w="309" w:type="pct"/>
            <w:tcBorders>
              <w:top w:val="nil"/>
              <w:left w:val="nil"/>
              <w:bottom w:val="single" w:sz="4" w:space="0" w:color="auto"/>
              <w:right w:val="single" w:sz="4" w:space="0" w:color="auto"/>
            </w:tcBorders>
            <w:shd w:val="clear" w:color="auto" w:fill="auto"/>
            <w:vAlign w:val="center"/>
            <w:hideMark/>
          </w:tcPr>
          <w:p w14:paraId="55632D42"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Notes</w:t>
            </w:r>
          </w:p>
        </w:tc>
      </w:tr>
      <w:tr w:rsidR="00C42BAA" w:rsidRPr="004B4DE0" w14:paraId="00E1698F" w14:textId="77777777" w:rsidTr="00193356">
        <w:trPr>
          <w:trHeight w:val="20"/>
        </w:trPr>
        <w:tc>
          <w:tcPr>
            <w:tcW w:w="325" w:type="pct"/>
            <w:tcBorders>
              <w:top w:val="nil"/>
              <w:left w:val="single" w:sz="4" w:space="0" w:color="auto"/>
              <w:bottom w:val="single" w:sz="4" w:space="0" w:color="auto"/>
              <w:right w:val="single" w:sz="4" w:space="0" w:color="auto"/>
            </w:tcBorders>
            <w:shd w:val="clear" w:color="auto" w:fill="auto"/>
            <w:vAlign w:val="center"/>
            <w:hideMark/>
          </w:tcPr>
          <w:p w14:paraId="279CECB9"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 </w:t>
            </w:r>
          </w:p>
        </w:tc>
        <w:tc>
          <w:tcPr>
            <w:tcW w:w="1089" w:type="pct"/>
            <w:tcBorders>
              <w:top w:val="nil"/>
              <w:left w:val="nil"/>
              <w:bottom w:val="single" w:sz="4" w:space="0" w:color="auto"/>
              <w:right w:val="single" w:sz="4" w:space="0" w:color="auto"/>
            </w:tcBorders>
            <w:shd w:val="clear" w:color="auto" w:fill="auto"/>
            <w:vAlign w:val="center"/>
            <w:hideMark/>
          </w:tcPr>
          <w:p w14:paraId="4A323160" w14:textId="77777777" w:rsidR="00C42BAA" w:rsidRPr="004B4DE0" w:rsidRDefault="00C42BAA" w:rsidP="00193356">
            <w:pPr>
              <w:spacing w:after="0" w:line="240" w:lineRule="auto"/>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 </w:t>
            </w:r>
          </w:p>
        </w:tc>
        <w:tc>
          <w:tcPr>
            <w:tcW w:w="183" w:type="pct"/>
            <w:tcBorders>
              <w:top w:val="nil"/>
              <w:left w:val="nil"/>
              <w:bottom w:val="single" w:sz="4" w:space="0" w:color="auto"/>
              <w:right w:val="single" w:sz="4" w:space="0" w:color="auto"/>
            </w:tcBorders>
            <w:shd w:val="clear" w:color="auto" w:fill="auto"/>
            <w:vAlign w:val="center"/>
            <w:hideMark/>
          </w:tcPr>
          <w:p w14:paraId="029D0440"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Target</w:t>
            </w:r>
          </w:p>
        </w:tc>
        <w:tc>
          <w:tcPr>
            <w:tcW w:w="309" w:type="pct"/>
            <w:tcBorders>
              <w:top w:val="nil"/>
              <w:left w:val="nil"/>
              <w:bottom w:val="single" w:sz="4" w:space="0" w:color="auto"/>
              <w:right w:val="single" w:sz="4" w:space="0" w:color="auto"/>
            </w:tcBorders>
            <w:shd w:val="clear" w:color="auto" w:fill="auto"/>
            <w:vAlign w:val="center"/>
            <w:hideMark/>
          </w:tcPr>
          <w:p w14:paraId="5CB8AC97"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Disagg.</w:t>
            </w:r>
          </w:p>
        </w:tc>
        <w:tc>
          <w:tcPr>
            <w:tcW w:w="309" w:type="pct"/>
            <w:tcBorders>
              <w:top w:val="nil"/>
              <w:left w:val="nil"/>
              <w:bottom w:val="single" w:sz="4" w:space="0" w:color="auto"/>
              <w:right w:val="single" w:sz="4" w:space="0" w:color="auto"/>
            </w:tcBorders>
            <w:shd w:val="clear" w:color="auto" w:fill="auto"/>
            <w:vAlign w:val="center"/>
            <w:hideMark/>
          </w:tcPr>
          <w:p w14:paraId="33C2168B"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Target</w:t>
            </w:r>
          </w:p>
        </w:tc>
        <w:tc>
          <w:tcPr>
            <w:tcW w:w="309" w:type="pct"/>
            <w:tcBorders>
              <w:top w:val="nil"/>
              <w:left w:val="nil"/>
              <w:bottom w:val="single" w:sz="4" w:space="0" w:color="auto"/>
              <w:right w:val="single" w:sz="4" w:space="0" w:color="auto"/>
            </w:tcBorders>
            <w:shd w:val="clear" w:color="auto" w:fill="auto"/>
            <w:vAlign w:val="center"/>
            <w:hideMark/>
          </w:tcPr>
          <w:p w14:paraId="37E79C60"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Disagg.</w:t>
            </w:r>
          </w:p>
        </w:tc>
        <w:tc>
          <w:tcPr>
            <w:tcW w:w="309" w:type="pct"/>
            <w:tcBorders>
              <w:top w:val="nil"/>
              <w:left w:val="nil"/>
              <w:bottom w:val="single" w:sz="4" w:space="0" w:color="auto"/>
              <w:right w:val="single" w:sz="4" w:space="0" w:color="auto"/>
            </w:tcBorders>
            <w:shd w:val="clear" w:color="auto" w:fill="auto"/>
            <w:vAlign w:val="center"/>
            <w:hideMark/>
          </w:tcPr>
          <w:p w14:paraId="4B66EC76"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Target</w:t>
            </w:r>
          </w:p>
        </w:tc>
        <w:tc>
          <w:tcPr>
            <w:tcW w:w="309" w:type="pct"/>
            <w:tcBorders>
              <w:top w:val="nil"/>
              <w:left w:val="nil"/>
              <w:bottom w:val="single" w:sz="4" w:space="0" w:color="auto"/>
              <w:right w:val="single" w:sz="4" w:space="0" w:color="auto"/>
            </w:tcBorders>
            <w:shd w:val="clear" w:color="auto" w:fill="auto"/>
            <w:vAlign w:val="center"/>
            <w:hideMark/>
          </w:tcPr>
          <w:p w14:paraId="468A3FB0"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Disagg.</w:t>
            </w:r>
          </w:p>
        </w:tc>
        <w:tc>
          <w:tcPr>
            <w:tcW w:w="309" w:type="pct"/>
            <w:tcBorders>
              <w:top w:val="nil"/>
              <w:left w:val="nil"/>
              <w:bottom w:val="single" w:sz="4" w:space="0" w:color="auto"/>
              <w:right w:val="single" w:sz="4" w:space="0" w:color="auto"/>
            </w:tcBorders>
            <w:shd w:val="clear" w:color="auto" w:fill="auto"/>
            <w:vAlign w:val="center"/>
            <w:hideMark/>
          </w:tcPr>
          <w:p w14:paraId="40BA0E17"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Target</w:t>
            </w:r>
          </w:p>
        </w:tc>
        <w:tc>
          <w:tcPr>
            <w:tcW w:w="309" w:type="pct"/>
            <w:tcBorders>
              <w:top w:val="nil"/>
              <w:left w:val="nil"/>
              <w:bottom w:val="single" w:sz="4" w:space="0" w:color="auto"/>
              <w:right w:val="single" w:sz="4" w:space="0" w:color="auto"/>
            </w:tcBorders>
            <w:shd w:val="clear" w:color="auto" w:fill="auto"/>
            <w:vAlign w:val="center"/>
            <w:hideMark/>
          </w:tcPr>
          <w:p w14:paraId="3CBB6950"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Disagg.</w:t>
            </w:r>
          </w:p>
        </w:tc>
        <w:tc>
          <w:tcPr>
            <w:tcW w:w="309" w:type="pct"/>
            <w:tcBorders>
              <w:top w:val="nil"/>
              <w:left w:val="nil"/>
              <w:bottom w:val="single" w:sz="4" w:space="0" w:color="auto"/>
              <w:right w:val="single" w:sz="4" w:space="0" w:color="auto"/>
            </w:tcBorders>
            <w:shd w:val="clear" w:color="auto" w:fill="auto"/>
            <w:vAlign w:val="center"/>
            <w:hideMark/>
          </w:tcPr>
          <w:p w14:paraId="7CC3FD8C"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Target</w:t>
            </w:r>
          </w:p>
        </w:tc>
        <w:tc>
          <w:tcPr>
            <w:tcW w:w="309" w:type="pct"/>
            <w:tcBorders>
              <w:top w:val="nil"/>
              <w:left w:val="nil"/>
              <w:bottom w:val="single" w:sz="4" w:space="0" w:color="auto"/>
              <w:right w:val="single" w:sz="4" w:space="0" w:color="auto"/>
            </w:tcBorders>
            <w:shd w:val="clear" w:color="auto" w:fill="auto"/>
            <w:vAlign w:val="center"/>
            <w:hideMark/>
          </w:tcPr>
          <w:p w14:paraId="05E2DBC0"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Disagg.</w:t>
            </w:r>
          </w:p>
        </w:tc>
        <w:tc>
          <w:tcPr>
            <w:tcW w:w="309" w:type="pct"/>
            <w:tcBorders>
              <w:top w:val="nil"/>
              <w:left w:val="nil"/>
              <w:bottom w:val="single" w:sz="4" w:space="0" w:color="auto"/>
              <w:right w:val="single" w:sz="4" w:space="0" w:color="auto"/>
            </w:tcBorders>
            <w:shd w:val="clear" w:color="auto" w:fill="auto"/>
            <w:vAlign w:val="center"/>
            <w:hideMark/>
          </w:tcPr>
          <w:p w14:paraId="6B14F9D6"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Target</w:t>
            </w:r>
          </w:p>
        </w:tc>
        <w:tc>
          <w:tcPr>
            <w:tcW w:w="309" w:type="pct"/>
            <w:tcBorders>
              <w:top w:val="nil"/>
              <w:left w:val="nil"/>
              <w:bottom w:val="single" w:sz="4" w:space="0" w:color="auto"/>
              <w:right w:val="single" w:sz="4" w:space="0" w:color="auto"/>
            </w:tcBorders>
            <w:shd w:val="clear" w:color="auto" w:fill="auto"/>
            <w:vAlign w:val="center"/>
            <w:hideMark/>
          </w:tcPr>
          <w:p w14:paraId="1EC18393"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Optional</w:t>
            </w:r>
          </w:p>
        </w:tc>
      </w:tr>
      <w:tr w:rsidR="00C42BAA" w:rsidRPr="004B4DE0" w14:paraId="059A092D" w14:textId="77777777" w:rsidTr="00193356">
        <w:trPr>
          <w:trHeight w:val="20"/>
        </w:trPr>
        <w:tc>
          <w:tcPr>
            <w:tcW w:w="141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9B4D8B" w14:textId="77777777" w:rsidR="00C42BAA" w:rsidRPr="004B4DE0" w:rsidRDefault="00C42BAA" w:rsidP="00193356">
            <w:pPr>
              <w:spacing w:after="0" w:line="240" w:lineRule="auto"/>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1. Feed the Future</w:t>
            </w:r>
          </w:p>
        </w:tc>
        <w:tc>
          <w:tcPr>
            <w:tcW w:w="183" w:type="pct"/>
            <w:tcBorders>
              <w:top w:val="nil"/>
              <w:left w:val="nil"/>
              <w:bottom w:val="nil"/>
              <w:right w:val="single" w:sz="4" w:space="0" w:color="auto"/>
            </w:tcBorders>
            <w:shd w:val="clear" w:color="auto" w:fill="auto"/>
            <w:vAlign w:val="center"/>
            <w:hideMark/>
          </w:tcPr>
          <w:p w14:paraId="7AFAA8FB" w14:textId="77777777" w:rsidR="00C42BAA" w:rsidRPr="004B4DE0" w:rsidRDefault="00C42BAA" w:rsidP="00193356">
            <w:pPr>
              <w:spacing w:after="0" w:line="240" w:lineRule="auto"/>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 </w:t>
            </w:r>
          </w:p>
        </w:tc>
        <w:tc>
          <w:tcPr>
            <w:tcW w:w="309" w:type="pct"/>
            <w:tcBorders>
              <w:top w:val="nil"/>
              <w:left w:val="nil"/>
              <w:bottom w:val="nil"/>
              <w:right w:val="single" w:sz="4" w:space="0" w:color="auto"/>
            </w:tcBorders>
            <w:shd w:val="clear" w:color="auto" w:fill="auto"/>
            <w:vAlign w:val="center"/>
            <w:hideMark/>
          </w:tcPr>
          <w:p w14:paraId="7D31A888" w14:textId="77777777" w:rsidR="00C42BAA" w:rsidRPr="004B4DE0" w:rsidRDefault="00C42BAA" w:rsidP="00193356">
            <w:pPr>
              <w:spacing w:after="0" w:line="240" w:lineRule="auto"/>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 </w:t>
            </w:r>
          </w:p>
        </w:tc>
        <w:tc>
          <w:tcPr>
            <w:tcW w:w="309" w:type="pct"/>
            <w:tcBorders>
              <w:top w:val="nil"/>
              <w:left w:val="nil"/>
              <w:bottom w:val="nil"/>
              <w:right w:val="single" w:sz="4" w:space="0" w:color="auto"/>
            </w:tcBorders>
            <w:shd w:val="clear" w:color="auto" w:fill="auto"/>
            <w:vAlign w:val="center"/>
            <w:hideMark/>
          </w:tcPr>
          <w:p w14:paraId="751B5347" w14:textId="77777777" w:rsidR="00C42BAA" w:rsidRPr="004B4DE0" w:rsidRDefault="00C42BAA" w:rsidP="00193356">
            <w:pPr>
              <w:spacing w:after="0" w:line="240" w:lineRule="auto"/>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 </w:t>
            </w:r>
          </w:p>
        </w:tc>
        <w:tc>
          <w:tcPr>
            <w:tcW w:w="309" w:type="pct"/>
            <w:tcBorders>
              <w:top w:val="nil"/>
              <w:left w:val="nil"/>
              <w:bottom w:val="nil"/>
              <w:right w:val="single" w:sz="4" w:space="0" w:color="auto"/>
            </w:tcBorders>
            <w:shd w:val="clear" w:color="auto" w:fill="auto"/>
            <w:vAlign w:val="center"/>
            <w:hideMark/>
          </w:tcPr>
          <w:p w14:paraId="3456BDF5" w14:textId="77777777" w:rsidR="00C42BAA" w:rsidRPr="004B4DE0" w:rsidRDefault="00C42BAA" w:rsidP="00193356">
            <w:pPr>
              <w:spacing w:after="0" w:line="240" w:lineRule="auto"/>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 </w:t>
            </w:r>
          </w:p>
        </w:tc>
        <w:tc>
          <w:tcPr>
            <w:tcW w:w="309" w:type="pct"/>
            <w:tcBorders>
              <w:top w:val="nil"/>
              <w:left w:val="nil"/>
              <w:bottom w:val="nil"/>
              <w:right w:val="single" w:sz="4" w:space="0" w:color="auto"/>
            </w:tcBorders>
            <w:shd w:val="clear" w:color="auto" w:fill="auto"/>
            <w:vAlign w:val="center"/>
            <w:hideMark/>
          </w:tcPr>
          <w:p w14:paraId="7EC240E2" w14:textId="77777777" w:rsidR="00C42BAA" w:rsidRPr="004B4DE0" w:rsidRDefault="00C42BAA" w:rsidP="00193356">
            <w:pPr>
              <w:spacing w:after="0" w:line="240" w:lineRule="auto"/>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 </w:t>
            </w:r>
          </w:p>
        </w:tc>
        <w:tc>
          <w:tcPr>
            <w:tcW w:w="309" w:type="pct"/>
            <w:tcBorders>
              <w:top w:val="nil"/>
              <w:left w:val="nil"/>
              <w:bottom w:val="nil"/>
              <w:right w:val="single" w:sz="4" w:space="0" w:color="auto"/>
            </w:tcBorders>
            <w:shd w:val="clear" w:color="auto" w:fill="auto"/>
            <w:vAlign w:val="center"/>
            <w:hideMark/>
          </w:tcPr>
          <w:p w14:paraId="7D4018FB" w14:textId="77777777" w:rsidR="00C42BAA" w:rsidRPr="004B4DE0" w:rsidRDefault="00C42BAA" w:rsidP="00193356">
            <w:pPr>
              <w:spacing w:after="0" w:line="240" w:lineRule="auto"/>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 </w:t>
            </w:r>
          </w:p>
        </w:tc>
        <w:tc>
          <w:tcPr>
            <w:tcW w:w="309" w:type="pct"/>
            <w:tcBorders>
              <w:top w:val="nil"/>
              <w:left w:val="nil"/>
              <w:bottom w:val="nil"/>
              <w:right w:val="single" w:sz="4" w:space="0" w:color="auto"/>
            </w:tcBorders>
            <w:shd w:val="clear" w:color="auto" w:fill="auto"/>
            <w:vAlign w:val="center"/>
            <w:hideMark/>
          </w:tcPr>
          <w:p w14:paraId="1F0B5131" w14:textId="77777777" w:rsidR="00C42BAA" w:rsidRPr="004B4DE0" w:rsidRDefault="00C42BAA" w:rsidP="00193356">
            <w:pPr>
              <w:spacing w:after="0" w:line="240" w:lineRule="auto"/>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 </w:t>
            </w:r>
          </w:p>
        </w:tc>
        <w:tc>
          <w:tcPr>
            <w:tcW w:w="309" w:type="pct"/>
            <w:tcBorders>
              <w:top w:val="nil"/>
              <w:left w:val="nil"/>
              <w:bottom w:val="nil"/>
              <w:right w:val="single" w:sz="4" w:space="0" w:color="auto"/>
            </w:tcBorders>
            <w:shd w:val="clear" w:color="auto" w:fill="auto"/>
            <w:vAlign w:val="center"/>
            <w:hideMark/>
          </w:tcPr>
          <w:p w14:paraId="10368FF5" w14:textId="77777777" w:rsidR="00C42BAA" w:rsidRPr="004B4DE0" w:rsidRDefault="00C42BAA" w:rsidP="00193356">
            <w:pPr>
              <w:spacing w:after="0" w:line="240" w:lineRule="auto"/>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 </w:t>
            </w:r>
          </w:p>
        </w:tc>
        <w:tc>
          <w:tcPr>
            <w:tcW w:w="309" w:type="pct"/>
            <w:tcBorders>
              <w:top w:val="nil"/>
              <w:left w:val="nil"/>
              <w:bottom w:val="nil"/>
              <w:right w:val="single" w:sz="4" w:space="0" w:color="auto"/>
            </w:tcBorders>
            <w:shd w:val="clear" w:color="auto" w:fill="auto"/>
            <w:vAlign w:val="center"/>
            <w:hideMark/>
          </w:tcPr>
          <w:p w14:paraId="183D649A" w14:textId="77777777" w:rsidR="00C42BAA" w:rsidRPr="004B4DE0" w:rsidRDefault="00C42BAA" w:rsidP="00193356">
            <w:pPr>
              <w:spacing w:after="0" w:line="240" w:lineRule="auto"/>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 </w:t>
            </w:r>
          </w:p>
        </w:tc>
        <w:tc>
          <w:tcPr>
            <w:tcW w:w="309" w:type="pct"/>
            <w:tcBorders>
              <w:top w:val="nil"/>
              <w:left w:val="nil"/>
              <w:bottom w:val="nil"/>
              <w:right w:val="single" w:sz="4" w:space="0" w:color="auto"/>
            </w:tcBorders>
            <w:shd w:val="clear" w:color="auto" w:fill="auto"/>
            <w:vAlign w:val="center"/>
            <w:hideMark/>
          </w:tcPr>
          <w:p w14:paraId="06491D13" w14:textId="77777777" w:rsidR="00C42BAA" w:rsidRPr="004B4DE0" w:rsidRDefault="00C42BAA" w:rsidP="00193356">
            <w:pPr>
              <w:spacing w:after="0" w:line="240" w:lineRule="auto"/>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 </w:t>
            </w:r>
          </w:p>
        </w:tc>
        <w:tc>
          <w:tcPr>
            <w:tcW w:w="309" w:type="pct"/>
            <w:tcBorders>
              <w:top w:val="nil"/>
              <w:left w:val="nil"/>
              <w:bottom w:val="nil"/>
              <w:right w:val="single" w:sz="4" w:space="0" w:color="auto"/>
            </w:tcBorders>
            <w:shd w:val="clear" w:color="auto" w:fill="auto"/>
            <w:vAlign w:val="center"/>
            <w:hideMark/>
          </w:tcPr>
          <w:p w14:paraId="3DED0D10" w14:textId="77777777" w:rsidR="00C42BAA" w:rsidRPr="004B4DE0" w:rsidRDefault="00C42BAA" w:rsidP="00193356">
            <w:pPr>
              <w:spacing w:after="0" w:line="240" w:lineRule="auto"/>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 </w:t>
            </w:r>
          </w:p>
        </w:tc>
        <w:tc>
          <w:tcPr>
            <w:tcW w:w="309" w:type="pct"/>
            <w:tcBorders>
              <w:top w:val="nil"/>
              <w:left w:val="nil"/>
              <w:bottom w:val="nil"/>
              <w:right w:val="single" w:sz="4" w:space="0" w:color="auto"/>
            </w:tcBorders>
            <w:shd w:val="clear" w:color="auto" w:fill="auto"/>
            <w:vAlign w:val="center"/>
            <w:hideMark/>
          </w:tcPr>
          <w:p w14:paraId="4A1AEA44" w14:textId="77777777" w:rsidR="00C42BAA" w:rsidRPr="004B4DE0" w:rsidRDefault="00C42BAA" w:rsidP="00193356">
            <w:pPr>
              <w:spacing w:after="0" w:line="240" w:lineRule="auto"/>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 </w:t>
            </w:r>
          </w:p>
        </w:tc>
      </w:tr>
      <w:tr w:rsidR="00C42BAA" w:rsidRPr="004B4DE0" w14:paraId="1313AE41" w14:textId="77777777" w:rsidTr="00193356">
        <w:trPr>
          <w:trHeight w:val="20"/>
        </w:trPr>
        <w:tc>
          <w:tcPr>
            <w:tcW w:w="325" w:type="pct"/>
            <w:tcBorders>
              <w:top w:val="nil"/>
              <w:left w:val="single" w:sz="4" w:space="0" w:color="auto"/>
              <w:bottom w:val="single" w:sz="4" w:space="0" w:color="auto"/>
              <w:right w:val="single" w:sz="4" w:space="0" w:color="auto"/>
            </w:tcBorders>
            <w:shd w:val="clear" w:color="auto" w:fill="auto"/>
            <w:vAlign w:val="center"/>
            <w:hideMark/>
          </w:tcPr>
          <w:p w14:paraId="015EA7FE"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1.1</w:t>
            </w:r>
          </w:p>
        </w:tc>
        <w:tc>
          <w:tcPr>
            <w:tcW w:w="1089" w:type="pct"/>
            <w:tcBorders>
              <w:top w:val="nil"/>
              <w:left w:val="nil"/>
              <w:bottom w:val="single" w:sz="4" w:space="0" w:color="auto"/>
              <w:right w:val="nil"/>
            </w:tcBorders>
            <w:shd w:val="clear" w:color="auto" w:fill="auto"/>
            <w:vAlign w:val="center"/>
            <w:hideMark/>
          </w:tcPr>
          <w:p w14:paraId="275F67EF" w14:textId="77777777" w:rsidR="00C42BAA" w:rsidRPr="004B4DE0" w:rsidRDefault="00C42BAA" w:rsidP="00193356">
            <w:pPr>
              <w:spacing w:after="0" w:line="240" w:lineRule="auto"/>
              <w:rPr>
                <w:rFonts w:ascii="Calibri" w:eastAsia="Times New Roman" w:hAnsi="Calibri" w:cs="Calibri"/>
                <w:color w:val="000000"/>
                <w:sz w:val="16"/>
                <w:szCs w:val="16"/>
              </w:rPr>
            </w:pPr>
            <w:r w:rsidRPr="004B4DE0">
              <w:rPr>
                <w:rFonts w:ascii="Calibri" w:eastAsia="Times New Roman" w:hAnsi="Calibri" w:cs="Calibri"/>
                <w:color w:val="000000"/>
                <w:sz w:val="16"/>
                <w:szCs w:val="16"/>
              </w:rPr>
              <w:t xml:space="preserve"> Number of for-profit private enterprises, producers’ organizations, water users’ associations, women’s groups, trade and business associations and community-based organizations (CBOs) that applied improved organization-level technologies or management practices with USG assistance (4.5.2-42). </w:t>
            </w:r>
          </w:p>
        </w:tc>
        <w:tc>
          <w:tcPr>
            <w:tcW w:w="18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22F932"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70</w:t>
            </w:r>
          </w:p>
        </w:tc>
        <w:tc>
          <w:tcPr>
            <w:tcW w:w="309" w:type="pct"/>
            <w:tcBorders>
              <w:top w:val="single" w:sz="4" w:space="0" w:color="auto"/>
              <w:left w:val="nil"/>
              <w:bottom w:val="single" w:sz="4" w:space="0" w:color="auto"/>
              <w:right w:val="single" w:sz="4" w:space="0" w:color="auto"/>
            </w:tcBorders>
            <w:shd w:val="clear" w:color="auto" w:fill="auto"/>
            <w:vAlign w:val="center"/>
          </w:tcPr>
          <w:p w14:paraId="62BEA913"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p>
        </w:tc>
        <w:tc>
          <w:tcPr>
            <w:tcW w:w="309" w:type="pct"/>
            <w:tcBorders>
              <w:top w:val="single" w:sz="4" w:space="0" w:color="auto"/>
              <w:left w:val="nil"/>
              <w:bottom w:val="single" w:sz="4" w:space="0" w:color="auto"/>
              <w:right w:val="single" w:sz="4" w:space="0" w:color="auto"/>
            </w:tcBorders>
            <w:shd w:val="clear" w:color="auto" w:fill="auto"/>
            <w:vAlign w:val="center"/>
            <w:hideMark/>
          </w:tcPr>
          <w:p w14:paraId="47691F0C"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85</w:t>
            </w:r>
          </w:p>
        </w:tc>
        <w:tc>
          <w:tcPr>
            <w:tcW w:w="309" w:type="pct"/>
            <w:tcBorders>
              <w:top w:val="single" w:sz="4" w:space="0" w:color="auto"/>
              <w:left w:val="nil"/>
              <w:bottom w:val="single" w:sz="4" w:space="0" w:color="auto"/>
              <w:right w:val="single" w:sz="4" w:space="0" w:color="auto"/>
            </w:tcBorders>
            <w:shd w:val="clear" w:color="auto" w:fill="auto"/>
            <w:vAlign w:val="center"/>
            <w:hideMark/>
          </w:tcPr>
          <w:p w14:paraId="26D8E920"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single" w:sz="4" w:space="0" w:color="auto"/>
              <w:left w:val="nil"/>
              <w:bottom w:val="single" w:sz="4" w:space="0" w:color="auto"/>
              <w:right w:val="single" w:sz="4" w:space="0" w:color="auto"/>
            </w:tcBorders>
            <w:shd w:val="clear" w:color="auto" w:fill="auto"/>
            <w:vAlign w:val="center"/>
            <w:hideMark/>
          </w:tcPr>
          <w:p w14:paraId="6A743B54"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105</w:t>
            </w:r>
          </w:p>
        </w:tc>
        <w:tc>
          <w:tcPr>
            <w:tcW w:w="309" w:type="pct"/>
            <w:tcBorders>
              <w:top w:val="single" w:sz="4" w:space="0" w:color="auto"/>
              <w:left w:val="nil"/>
              <w:bottom w:val="single" w:sz="4" w:space="0" w:color="auto"/>
              <w:right w:val="single" w:sz="4" w:space="0" w:color="auto"/>
            </w:tcBorders>
            <w:shd w:val="clear" w:color="auto" w:fill="auto"/>
            <w:vAlign w:val="center"/>
            <w:hideMark/>
          </w:tcPr>
          <w:p w14:paraId="0814E308"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single" w:sz="4" w:space="0" w:color="auto"/>
              <w:left w:val="nil"/>
              <w:bottom w:val="single" w:sz="4" w:space="0" w:color="auto"/>
              <w:right w:val="single" w:sz="4" w:space="0" w:color="auto"/>
            </w:tcBorders>
            <w:shd w:val="clear" w:color="auto" w:fill="auto"/>
            <w:vAlign w:val="center"/>
            <w:hideMark/>
          </w:tcPr>
          <w:p w14:paraId="24565165"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150</w:t>
            </w:r>
          </w:p>
        </w:tc>
        <w:tc>
          <w:tcPr>
            <w:tcW w:w="309" w:type="pct"/>
            <w:tcBorders>
              <w:top w:val="single" w:sz="4" w:space="0" w:color="auto"/>
              <w:left w:val="nil"/>
              <w:bottom w:val="single" w:sz="4" w:space="0" w:color="auto"/>
              <w:right w:val="single" w:sz="4" w:space="0" w:color="auto"/>
            </w:tcBorders>
            <w:shd w:val="clear" w:color="auto" w:fill="auto"/>
            <w:vAlign w:val="center"/>
            <w:hideMark/>
          </w:tcPr>
          <w:p w14:paraId="1E7D5EF8"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single" w:sz="4" w:space="0" w:color="auto"/>
              <w:left w:val="nil"/>
              <w:bottom w:val="single" w:sz="4" w:space="0" w:color="auto"/>
              <w:right w:val="single" w:sz="4" w:space="0" w:color="auto"/>
            </w:tcBorders>
            <w:shd w:val="clear" w:color="auto" w:fill="auto"/>
            <w:vAlign w:val="center"/>
            <w:hideMark/>
          </w:tcPr>
          <w:p w14:paraId="4AB10A50"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single" w:sz="4" w:space="0" w:color="auto"/>
              <w:left w:val="nil"/>
              <w:bottom w:val="single" w:sz="4" w:space="0" w:color="auto"/>
              <w:right w:val="single" w:sz="4" w:space="0" w:color="auto"/>
            </w:tcBorders>
            <w:shd w:val="clear" w:color="auto" w:fill="auto"/>
            <w:vAlign w:val="center"/>
            <w:hideMark/>
          </w:tcPr>
          <w:p w14:paraId="04E57E13"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single" w:sz="4" w:space="0" w:color="auto"/>
              <w:left w:val="nil"/>
              <w:bottom w:val="single" w:sz="4" w:space="0" w:color="auto"/>
              <w:right w:val="single" w:sz="4" w:space="0" w:color="auto"/>
            </w:tcBorders>
            <w:shd w:val="clear" w:color="auto" w:fill="auto"/>
            <w:vAlign w:val="center"/>
            <w:hideMark/>
          </w:tcPr>
          <w:p w14:paraId="73225EAA"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single" w:sz="4" w:space="0" w:color="auto"/>
              <w:left w:val="nil"/>
              <w:bottom w:val="single" w:sz="4" w:space="0" w:color="auto"/>
              <w:right w:val="single" w:sz="4" w:space="0" w:color="auto"/>
            </w:tcBorders>
            <w:shd w:val="clear" w:color="auto" w:fill="auto"/>
            <w:vAlign w:val="center"/>
            <w:hideMark/>
          </w:tcPr>
          <w:p w14:paraId="08968FB4"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r>
      <w:tr w:rsidR="00C42BAA" w:rsidRPr="004B4DE0" w14:paraId="3B07E909" w14:textId="77777777" w:rsidTr="00193356">
        <w:trPr>
          <w:trHeight w:val="20"/>
        </w:trPr>
        <w:tc>
          <w:tcPr>
            <w:tcW w:w="325" w:type="pct"/>
            <w:tcBorders>
              <w:top w:val="nil"/>
              <w:left w:val="single" w:sz="4" w:space="0" w:color="auto"/>
              <w:bottom w:val="single" w:sz="4" w:space="0" w:color="auto"/>
              <w:right w:val="single" w:sz="4" w:space="0" w:color="auto"/>
            </w:tcBorders>
            <w:shd w:val="clear" w:color="auto" w:fill="auto"/>
            <w:vAlign w:val="center"/>
            <w:hideMark/>
          </w:tcPr>
          <w:p w14:paraId="7510C07D"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1.2</w:t>
            </w:r>
          </w:p>
        </w:tc>
        <w:tc>
          <w:tcPr>
            <w:tcW w:w="1089" w:type="pct"/>
            <w:tcBorders>
              <w:top w:val="nil"/>
              <w:left w:val="nil"/>
              <w:bottom w:val="single" w:sz="4" w:space="0" w:color="auto"/>
              <w:right w:val="nil"/>
            </w:tcBorders>
            <w:shd w:val="clear" w:color="auto" w:fill="auto"/>
            <w:vAlign w:val="center"/>
            <w:hideMark/>
          </w:tcPr>
          <w:p w14:paraId="1EB56330" w14:textId="77777777" w:rsidR="00C42BAA" w:rsidRPr="004B4DE0" w:rsidRDefault="00C42BAA" w:rsidP="00193356">
            <w:pPr>
              <w:spacing w:after="0" w:line="240" w:lineRule="auto"/>
              <w:rPr>
                <w:rFonts w:ascii="Calibri" w:eastAsia="Times New Roman" w:hAnsi="Calibri" w:cs="Calibri"/>
                <w:color w:val="000000"/>
                <w:sz w:val="16"/>
                <w:szCs w:val="16"/>
              </w:rPr>
            </w:pPr>
            <w:r w:rsidRPr="004B4DE0">
              <w:rPr>
                <w:rFonts w:ascii="Calibri" w:eastAsia="Times New Roman" w:hAnsi="Calibri" w:cs="Calibri"/>
                <w:color w:val="000000"/>
                <w:sz w:val="16"/>
                <w:szCs w:val="16"/>
              </w:rPr>
              <w:t>Number of ha of land under improved technologies or management practices with USG assistance (4.5.2-2).</w:t>
            </w:r>
          </w:p>
        </w:tc>
        <w:tc>
          <w:tcPr>
            <w:tcW w:w="183" w:type="pct"/>
            <w:tcBorders>
              <w:top w:val="nil"/>
              <w:left w:val="single" w:sz="4" w:space="0" w:color="auto"/>
              <w:bottom w:val="single" w:sz="4" w:space="0" w:color="auto"/>
              <w:right w:val="single" w:sz="4" w:space="0" w:color="auto"/>
            </w:tcBorders>
            <w:shd w:val="clear" w:color="auto" w:fill="auto"/>
            <w:vAlign w:val="center"/>
            <w:hideMark/>
          </w:tcPr>
          <w:p w14:paraId="2FAAF1F2"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1148</w:t>
            </w:r>
          </w:p>
        </w:tc>
        <w:tc>
          <w:tcPr>
            <w:tcW w:w="309" w:type="pct"/>
            <w:tcBorders>
              <w:top w:val="nil"/>
              <w:left w:val="nil"/>
              <w:bottom w:val="single" w:sz="4" w:space="0" w:color="auto"/>
              <w:right w:val="single" w:sz="4" w:space="0" w:color="auto"/>
            </w:tcBorders>
            <w:shd w:val="clear" w:color="auto" w:fill="auto"/>
            <w:vAlign w:val="center"/>
          </w:tcPr>
          <w:p w14:paraId="4C108BA8"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p>
        </w:tc>
        <w:tc>
          <w:tcPr>
            <w:tcW w:w="309" w:type="pct"/>
            <w:tcBorders>
              <w:top w:val="nil"/>
              <w:left w:val="nil"/>
              <w:bottom w:val="single" w:sz="4" w:space="0" w:color="auto"/>
              <w:right w:val="single" w:sz="4" w:space="0" w:color="auto"/>
            </w:tcBorders>
            <w:shd w:val="clear" w:color="auto" w:fill="auto"/>
            <w:vAlign w:val="center"/>
            <w:hideMark/>
          </w:tcPr>
          <w:p w14:paraId="31CA9575"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6070</w:t>
            </w:r>
          </w:p>
        </w:tc>
        <w:tc>
          <w:tcPr>
            <w:tcW w:w="309" w:type="pct"/>
            <w:tcBorders>
              <w:top w:val="nil"/>
              <w:left w:val="nil"/>
              <w:bottom w:val="single" w:sz="4" w:space="0" w:color="auto"/>
              <w:right w:val="single" w:sz="4" w:space="0" w:color="auto"/>
            </w:tcBorders>
            <w:shd w:val="clear" w:color="auto" w:fill="auto"/>
            <w:vAlign w:val="center"/>
            <w:hideMark/>
          </w:tcPr>
          <w:p w14:paraId="43D472C9"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8445539"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8150</w:t>
            </w:r>
          </w:p>
        </w:tc>
        <w:tc>
          <w:tcPr>
            <w:tcW w:w="309" w:type="pct"/>
            <w:tcBorders>
              <w:top w:val="nil"/>
              <w:left w:val="nil"/>
              <w:bottom w:val="single" w:sz="4" w:space="0" w:color="auto"/>
              <w:right w:val="single" w:sz="4" w:space="0" w:color="auto"/>
            </w:tcBorders>
            <w:shd w:val="clear" w:color="auto" w:fill="auto"/>
            <w:vAlign w:val="center"/>
            <w:hideMark/>
          </w:tcPr>
          <w:p w14:paraId="00863B23"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8974F82"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8325</w:t>
            </w:r>
          </w:p>
        </w:tc>
        <w:tc>
          <w:tcPr>
            <w:tcW w:w="309" w:type="pct"/>
            <w:tcBorders>
              <w:top w:val="nil"/>
              <w:left w:val="nil"/>
              <w:bottom w:val="single" w:sz="4" w:space="0" w:color="auto"/>
              <w:right w:val="single" w:sz="4" w:space="0" w:color="auto"/>
            </w:tcBorders>
            <w:shd w:val="clear" w:color="auto" w:fill="auto"/>
            <w:vAlign w:val="center"/>
            <w:hideMark/>
          </w:tcPr>
          <w:p w14:paraId="1FD204FF"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716769D"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3D145EC"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E741CE4"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7852C79"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r>
      <w:tr w:rsidR="00C42BAA" w:rsidRPr="004B4DE0" w14:paraId="1AE30072" w14:textId="77777777" w:rsidTr="00193356">
        <w:trPr>
          <w:trHeight w:val="20"/>
        </w:trPr>
        <w:tc>
          <w:tcPr>
            <w:tcW w:w="325" w:type="pct"/>
            <w:vMerge w:val="restart"/>
            <w:tcBorders>
              <w:top w:val="nil"/>
              <w:left w:val="single" w:sz="4" w:space="0" w:color="auto"/>
              <w:bottom w:val="single" w:sz="4" w:space="0" w:color="000000"/>
              <w:right w:val="single" w:sz="4" w:space="0" w:color="auto"/>
            </w:tcBorders>
            <w:shd w:val="clear" w:color="000000" w:fill="FFFF00"/>
            <w:vAlign w:val="center"/>
            <w:hideMark/>
          </w:tcPr>
          <w:p w14:paraId="3983D842"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1.3</w:t>
            </w:r>
          </w:p>
        </w:tc>
        <w:tc>
          <w:tcPr>
            <w:tcW w:w="1089" w:type="pct"/>
            <w:tcBorders>
              <w:top w:val="nil"/>
              <w:left w:val="nil"/>
              <w:bottom w:val="single" w:sz="4" w:space="0" w:color="auto"/>
              <w:right w:val="nil"/>
            </w:tcBorders>
            <w:shd w:val="clear" w:color="auto" w:fill="auto"/>
            <w:vAlign w:val="center"/>
            <w:hideMark/>
          </w:tcPr>
          <w:p w14:paraId="120C3B97" w14:textId="77777777" w:rsidR="00C42BAA" w:rsidRPr="004B4DE0" w:rsidRDefault="00C42BAA" w:rsidP="00193356">
            <w:pPr>
              <w:spacing w:after="0" w:line="240" w:lineRule="auto"/>
              <w:rPr>
                <w:rFonts w:ascii="Calibri" w:eastAsia="Times New Roman" w:hAnsi="Calibri" w:cs="Calibri"/>
                <w:color w:val="000000"/>
                <w:sz w:val="16"/>
                <w:szCs w:val="16"/>
              </w:rPr>
            </w:pPr>
            <w:r w:rsidRPr="004B4DE0">
              <w:rPr>
                <w:rFonts w:ascii="Calibri" w:eastAsia="Times New Roman" w:hAnsi="Calibri" w:cs="Calibri"/>
                <w:color w:val="000000"/>
                <w:sz w:val="16"/>
                <w:szCs w:val="16"/>
              </w:rPr>
              <w:t xml:space="preserve">Number of individuals who have received USG-supported short-term agricultural sector productivity or food security </w:t>
            </w:r>
            <w:r w:rsidRPr="004B4DE0">
              <w:rPr>
                <w:rFonts w:ascii="Calibri" w:eastAsia="Times New Roman" w:hAnsi="Calibri" w:cs="Calibri"/>
                <w:color w:val="000000"/>
                <w:sz w:val="16"/>
                <w:szCs w:val="16"/>
              </w:rPr>
              <w:lastRenderedPageBreak/>
              <w:t>training (4.5.2-7)</w:t>
            </w:r>
          </w:p>
        </w:tc>
        <w:tc>
          <w:tcPr>
            <w:tcW w:w="183" w:type="pct"/>
            <w:tcBorders>
              <w:top w:val="nil"/>
              <w:left w:val="single" w:sz="4" w:space="0" w:color="auto"/>
              <w:bottom w:val="single" w:sz="4" w:space="0" w:color="auto"/>
              <w:right w:val="single" w:sz="4" w:space="0" w:color="auto"/>
            </w:tcBorders>
            <w:shd w:val="clear" w:color="auto" w:fill="auto"/>
            <w:vAlign w:val="center"/>
            <w:hideMark/>
          </w:tcPr>
          <w:p w14:paraId="7A56BAA3"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lastRenderedPageBreak/>
              <w:t>4330</w:t>
            </w:r>
          </w:p>
        </w:tc>
        <w:tc>
          <w:tcPr>
            <w:tcW w:w="309" w:type="pct"/>
            <w:tcBorders>
              <w:top w:val="nil"/>
              <w:left w:val="nil"/>
              <w:bottom w:val="single" w:sz="4" w:space="0" w:color="auto"/>
              <w:right w:val="single" w:sz="4" w:space="0" w:color="auto"/>
            </w:tcBorders>
            <w:shd w:val="clear" w:color="auto" w:fill="auto"/>
            <w:vAlign w:val="center"/>
          </w:tcPr>
          <w:p w14:paraId="6C42F48D"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p>
        </w:tc>
        <w:tc>
          <w:tcPr>
            <w:tcW w:w="309" w:type="pct"/>
            <w:tcBorders>
              <w:top w:val="nil"/>
              <w:left w:val="nil"/>
              <w:bottom w:val="single" w:sz="4" w:space="0" w:color="auto"/>
              <w:right w:val="single" w:sz="4" w:space="0" w:color="auto"/>
            </w:tcBorders>
            <w:shd w:val="clear" w:color="auto" w:fill="auto"/>
            <w:vAlign w:val="center"/>
            <w:hideMark/>
          </w:tcPr>
          <w:p w14:paraId="5FACB072"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7000</w:t>
            </w:r>
          </w:p>
        </w:tc>
        <w:tc>
          <w:tcPr>
            <w:tcW w:w="309" w:type="pct"/>
            <w:tcBorders>
              <w:top w:val="nil"/>
              <w:left w:val="nil"/>
              <w:bottom w:val="single" w:sz="4" w:space="0" w:color="auto"/>
              <w:right w:val="single" w:sz="4" w:space="0" w:color="auto"/>
            </w:tcBorders>
            <w:shd w:val="clear" w:color="auto" w:fill="auto"/>
            <w:vAlign w:val="center"/>
            <w:hideMark/>
          </w:tcPr>
          <w:p w14:paraId="7EF9DC8D"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28F16F1"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15000</w:t>
            </w:r>
          </w:p>
        </w:tc>
        <w:tc>
          <w:tcPr>
            <w:tcW w:w="309" w:type="pct"/>
            <w:tcBorders>
              <w:top w:val="nil"/>
              <w:left w:val="nil"/>
              <w:bottom w:val="single" w:sz="4" w:space="0" w:color="auto"/>
              <w:right w:val="single" w:sz="4" w:space="0" w:color="auto"/>
            </w:tcBorders>
            <w:shd w:val="clear" w:color="auto" w:fill="auto"/>
            <w:vAlign w:val="center"/>
            <w:hideMark/>
          </w:tcPr>
          <w:p w14:paraId="566FEFFE"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F56D850"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25000</w:t>
            </w:r>
          </w:p>
        </w:tc>
        <w:tc>
          <w:tcPr>
            <w:tcW w:w="309" w:type="pct"/>
            <w:tcBorders>
              <w:top w:val="nil"/>
              <w:left w:val="nil"/>
              <w:bottom w:val="single" w:sz="4" w:space="0" w:color="auto"/>
              <w:right w:val="single" w:sz="4" w:space="0" w:color="auto"/>
            </w:tcBorders>
            <w:shd w:val="clear" w:color="auto" w:fill="auto"/>
            <w:vAlign w:val="center"/>
            <w:hideMark/>
          </w:tcPr>
          <w:p w14:paraId="61B54443"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020897F5"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EBA4EC6"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C6CC152"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3414AE5"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r>
      <w:tr w:rsidR="00C42BAA" w:rsidRPr="004B4DE0" w14:paraId="18351C64" w14:textId="77777777" w:rsidTr="00193356">
        <w:trPr>
          <w:trHeight w:val="20"/>
        </w:trPr>
        <w:tc>
          <w:tcPr>
            <w:tcW w:w="325" w:type="pct"/>
            <w:vMerge/>
            <w:tcBorders>
              <w:top w:val="nil"/>
              <w:left w:val="single" w:sz="4" w:space="0" w:color="auto"/>
              <w:bottom w:val="single" w:sz="4" w:space="0" w:color="000000"/>
              <w:right w:val="single" w:sz="4" w:space="0" w:color="auto"/>
            </w:tcBorders>
            <w:vAlign w:val="center"/>
            <w:hideMark/>
          </w:tcPr>
          <w:p w14:paraId="1194D34F" w14:textId="77777777" w:rsidR="00C42BAA" w:rsidRPr="004B4DE0" w:rsidRDefault="00C42BAA" w:rsidP="00193356">
            <w:pPr>
              <w:spacing w:after="0" w:line="240" w:lineRule="auto"/>
              <w:rPr>
                <w:rFonts w:ascii="Times New Roman" w:eastAsia="Times New Roman" w:hAnsi="Times New Roman" w:cs="Times New Roman"/>
                <w:b/>
                <w:bCs/>
                <w:color w:val="000000"/>
                <w:sz w:val="16"/>
                <w:szCs w:val="16"/>
              </w:rPr>
            </w:pPr>
          </w:p>
        </w:tc>
        <w:tc>
          <w:tcPr>
            <w:tcW w:w="1089" w:type="pct"/>
            <w:tcBorders>
              <w:top w:val="nil"/>
              <w:left w:val="nil"/>
              <w:bottom w:val="single" w:sz="4" w:space="0" w:color="auto"/>
              <w:right w:val="nil"/>
            </w:tcBorders>
            <w:shd w:val="clear" w:color="auto" w:fill="auto"/>
            <w:vAlign w:val="center"/>
            <w:hideMark/>
          </w:tcPr>
          <w:p w14:paraId="157B3287" w14:textId="77777777" w:rsidR="00C42BAA" w:rsidRPr="004B4DE0" w:rsidRDefault="00C42BAA" w:rsidP="00193356">
            <w:pPr>
              <w:spacing w:after="0" w:line="240" w:lineRule="auto"/>
              <w:rPr>
                <w:rFonts w:ascii="Calibri" w:eastAsia="Times New Roman" w:hAnsi="Calibri" w:cs="Calibri"/>
                <w:color w:val="000000"/>
                <w:sz w:val="16"/>
                <w:szCs w:val="16"/>
              </w:rPr>
            </w:pPr>
            <w:r w:rsidRPr="004B4DE0">
              <w:rPr>
                <w:rFonts w:ascii="Calibri" w:eastAsia="Times New Roman" w:hAnsi="Calibri" w:cs="Calibri"/>
                <w:color w:val="000000"/>
                <w:sz w:val="16"/>
                <w:szCs w:val="16"/>
              </w:rPr>
              <w:t>Male</w:t>
            </w:r>
          </w:p>
        </w:tc>
        <w:tc>
          <w:tcPr>
            <w:tcW w:w="183" w:type="pct"/>
            <w:tcBorders>
              <w:top w:val="nil"/>
              <w:left w:val="single" w:sz="4" w:space="0" w:color="auto"/>
              <w:bottom w:val="single" w:sz="4" w:space="0" w:color="auto"/>
              <w:right w:val="single" w:sz="4" w:space="0" w:color="auto"/>
            </w:tcBorders>
            <w:shd w:val="clear" w:color="auto" w:fill="auto"/>
            <w:vAlign w:val="center"/>
          </w:tcPr>
          <w:p w14:paraId="324E1AB1"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p>
        </w:tc>
        <w:tc>
          <w:tcPr>
            <w:tcW w:w="309" w:type="pct"/>
            <w:tcBorders>
              <w:top w:val="nil"/>
              <w:left w:val="nil"/>
              <w:bottom w:val="single" w:sz="4" w:space="0" w:color="auto"/>
              <w:right w:val="single" w:sz="4" w:space="0" w:color="auto"/>
            </w:tcBorders>
            <w:shd w:val="clear" w:color="auto" w:fill="auto"/>
            <w:vAlign w:val="center"/>
          </w:tcPr>
          <w:p w14:paraId="7962D43C"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p>
        </w:tc>
        <w:tc>
          <w:tcPr>
            <w:tcW w:w="309" w:type="pct"/>
            <w:tcBorders>
              <w:top w:val="nil"/>
              <w:left w:val="nil"/>
              <w:bottom w:val="single" w:sz="4" w:space="0" w:color="auto"/>
              <w:right w:val="single" w:sz="4" w:space="0" w:color="auto"/>
            </w:tcBorders>
            <w:shd w:val="clear" w:color="auto" w:fill="auto"/>
            <w:vAlign w:val="center"/>
            <w:hideMark/>
          </w:tcPr>
          <w:p w14:paraId="5F74FD21"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61FB43B"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951FBB9"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932BC34"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A6AE21F"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17180D3"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A67F604"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155EFB7"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8DA0769"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F5B2F5E"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r>
      <w:tr w:rsidR="00C42BAA" w:rsidRPr="004B4DE0" w14:paraId="549F6BDD" w14:textId="77777777" w:rsidTr="00193356">
        <w:trPr>
          <w:trHeight w:val="20"/>
        </w:trPr>
        <w:tc>
          <w:tcPr>
            <w:tcW w:w="325" w:type="pct"/>
            <w:vMerge/>
            <w:tcBorders>
              <w:top w:val="nil"/>
              <w:left w:val="single" w:sz="4" w:space="0" w:color="auto"/>
              <w:bottom w:val="single" w:sz="4" w:space="0" w:color="000000"/>
              <w:right w:val="single" w:sz="4" w:space="0" w:color="auto"/>
            </w:tcBorders>
            <w:vAlign w:val="center"/>
            <w:hideMark/>
          </w:tcPr>
          <w:p w14:paraId="488EE9E4" w14:textId="77777777" w:rsidR="00C42BAA" w:rsidRPr="004B4DE0" w:rsidRDefault="00C42BAA" w:rsidP="00193356">
            <w:pPr>
              <w:spacing w:after="0" w:line="240" w:lineRule="auto"/>
              <w:rPr>
                <w:rFonts w:ascii="Times New Roman" w:eastAsia="Times New Roman" w:hAnsi="Times New Roman" w:cs="Times New Roman"/>
                <w:b/>
                <w:bCs/>
                <w:color w:val="000000"/>
                <w:sz w:val="16"/>
                <w:szCs w:val="16"/>
              </w:rPr>
            </w:pPr>
          </w:p>
        </w:tc>
        <w:tc>
          <w:tcPr>
            <w:tcW w:w="1089" w:type="pct"/>
            <w:tcBorders>
              <w:top w:val="nil"/>
              <w:left w:val="nil"/>
              <w:bottom w:val="single" w:sz="4" w:space="0" w:color="auto"/>
              <w:right w:val="nil"/>
            </w:tcBorders>
            <w:shd w:val="clear" w:color="auto" w:fill="auto"/>
            <w:vAlign w:val="center"/>
            <w:hideMark/>
          </w:tcPr>
          <w:p w14:paraId="2DAFA732" w14:textId="77777777" w:rsidR="00C42BAA" w:rsidRPr="004B4DE0" w:rsidRDefault="00C42BAA" w:rsidP="00193356">
            <w:pPr>
              <w:spacing w:after="0" w:line="240" w:lineRule="auto"/>
              <w:rPr>
                <w:rFonts w:ascii="Calibri" w:eastAsia="Times New Roman" w:hAnsi="Calibri" w:cs="Calibri"/>
                <w:color w:val="000000"/>
                <w:sz w:val="16"/>
                <w:szCs w:val="16"/>
              </w:rPr>
            </w:pPr>
            <w:r w:rsidRPr="004B4DE0">
              <w:rPr>
                <w:rFonts w:ascii="Calibri" w:eastAsia="Times New Roman" w:hAnsi="Calibri" w:cs="Calibri"/>
                <w:color w:val="000000"/>
                <w:sz w:val="16"/>
                <w:szCs w:val="16"/>
              </w:rPr>
              <w:t>Female</w:t>
            </w:r>
          </w:p>
        </w:tc>
        <w:tc>
          <w:tcPr>
            <w:tcW w:w="183" w:type="pct"/>
            <w:tcBorders>
              <w:top w:val="nil"/>
              <w:left w:val="single" w:sz="4" w:space="0" w:color="auto"/>
              <w:bottom w:val="single" w:sz="4" w:space="0" w:color="auto"/>
              <w:right w:val="single" w:sz="4" w:space="0" w:color="auto"/>
            </w:tcBorders>
            <w:shd w:val="clear" w:color="auto" w:fill="auto"/>
            <w:vAlign w:val="center"/>
          </w:tcPr>
          <w:p w14:paraId="46ADFB10"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p>
        </w:tc>
        <w:tc>
          <w:tcPr>
            <w:tcW w:w="309" w:type="pct"/>
            <w:tcBorders>
              <w:top w:val="nil"/>
              <w:left w:val="nil"/>
              <w:bottom w:val="single" w:sz="4" w:space="0" w:color="auto"/>
              <w:right w:val="single" w:sz="4" w:space="0" w:color="auto"/>
            </w:tcBorders>
            <w:shd w:val="clear" w:color="auto" w:fill="auto"/>
            <w:vAlign w:val="center"/>
          </w:tcPr>
          <w:p w14:paraId="1B855CBF"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p>
        </w:tc>
        <w:tc>
          <w:tcPr>
            <w:tcW w:w="309" w:type="pct"/>
            <w:tcBorders>
              <w:top w:val="nil"/>
              <w:left w:val="nil"/>
              <w:bottom w:val="single" w:sz="4" w:space="0" w:color="auto"/>
              <w:right w:val="single" w:sz="4" w:space="0" w:color="auto"/>
            </w:tcBorders>
            <w:shd w:val="clear" w:color="auto" w:fill="auto"/>
            <w:vAlign w:val="center"/>
            <w:hideMark/>
          </w:tcPr>
          <w:p w14:paraId="6643CD3F"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225DD20"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1A0FC67"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7FFC4D8"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A2F92F8"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E2621A3"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7E5597C"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4A6B9D8"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B347E77"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7E483C2"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r>
      <w:tr w:rsidR="00C42BAA" w:rsidRPr="004B4DE0" w14:paraId="53A321EF" w14:textId="77777777" w:rsidTr="00193356">
        <w:trPr>
          <w:trHeight w:val="20"/>
        </w:trPr>
        <w:tc>
          <w:tcPr>
            <w:tcW w:w="325" w:type="pct"/>
            <w:tcBorders>
              <w:top w:val="nil"/>
              <w:left w:val="single" w:sz="4" w:space="0" w:color="auto"/>
              <w:bottom w:val="single" w:sz="4" w:space="0" w:color="auto"/>
              <w:right w:val="single" w:sz="4" w:space="0" w:color="auto"/>
            </w:tcBorders>
            <w:shd w:val="clear" w:color="auto" w:fill="auto"/>
            <w:vAlign w:val="center"/>
            <w:hideMark/>
          </w:tcPr>
          <w:p w14:paraId="02F9D495"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1.4</w:t>
            </w:r>
          </w:p>
        </w:tc>
        <w:tc>
          <w:tcPr>
            <w:tcW w:w="1089" w:type="pct"/>
            <w:tcBorders>
              <w:top w:val="nil"/>
              <w:left w:val="nil"/>
              <w:bottom w:val="single" w:sz="4" w:space="0" w:color="auto"/>
              <w:right w:val="nil"/>
            </w:tcBorders>
            <w:shd w:val="clear" w:color="auto" w:fill="auto"/>
            <w:vAlign w:val="center"/>
            <w:hideMark/>
          </w:tcPr>
          <w:p w14:paraId="455CFCB2" w14:textId="77777777" w:rsidR="00C42BAA" w:rsidRPr="004B4DE0" w:rsidRDefault="00C42BAA" w:rsidP="00193356">
            <w:pPr>
              <w:spacing w:after="0" w:line="240" w:lineRule="auto"/>
              <w:rPr>
                <w:rFonts w:ascii="Calibri" w:eastAsia="Times New Roman" w:hAnsi="Calibri" w:cs="Calibri"/>
                <w:color w:val="000000"/>
                <w:sz w:val="16"/>
                <w:szCs w:val="16"/>
              </w:rPr>
            </w:pPr>
            <w:r w:rsidRPr="004B4DE0">
              <w:rPr>
                <w:rFonts w:ascii="Calibri" w:eastAsia="Times New Roman" w:hAnsi="Calibri" w:cs="Calibri"/>
                <w:color w:val="000000"/>
                <w:sz w:val="16"/>
                <w:szCs w:val="16"/>
              </w:rPr>
              <w:t>Number of for-profit private enterprises, producers’ organizations, water users’ associations, women's groups, trade and business associations, and community-based organizations (CBOs) receiving USG food security- related organizational development assistance (4.5.2-11)</w:t>
            </w:r>
          </w:p>
        </w:tc>
        <w:tc>
          <w:tcPr>
            <w:tcW w:w="183" w:type="pct"/>
            <w:tcBorders>
              <w:top w:val="nil"/>
              <w:left w:val="single" w:sz="4" w:space="0" w:color="auto"/>
              <w:bottom w:val="single" w:sz="4" w:space="0" w:color="auto"/>
              <w:right w:val="single" w:sz="4" w:space="0" w:color="auto"/>
            </w:tcBorders>
            <w:shd w:val="clear" w:color="auto" w:fill="auto"/>
            <w:vAlign w:val="center"/>
            <w:hideMark/>
          </w:tcPr>
          <w:p w14:paraId="1B5704B9"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145</w:t>
            </w:r>
          </w:p>
        </w:tc>
        <w:tc>
          <w:tcPr>
            <w:tcW w:w="309" w:type="pct"/>
            <w:tcBorders>
              <w:top w:val="nil"/>
              <w:left w:val="nil"/>
              <w:bottom w:val="single" w:sz="4" w:space="0" w:color="auto"/>
              <w:right w:val="single" w:sz="4" w:space="0" w:color="auto"/>
            </w:tcBorders>
            <w:shd w:val="clear" w:color="auto" w:fill="auto"/>
            <w:vAlign w:val="center"/>
            <w:hideMark/>
          </w:tcPr>
          <w:p w14:paraId="745CDF55"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9F0AD93"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230</w:t>
            </w:r>
          </w:p>
        </w:tc>
        <w:tc>
          <w:tcPr>
            <w:tcW w:w="309" w:type="pct"/>
            <w:tcBorders>
              <w:top w:val="nil"/>
              <w:left w:val="nil"/>
              <w:bottom w:val="single" w:sz="4" w:space="0" w:color="auto"/>
              <w:right w:val="single" w:sz="4" w:space="0" w:color="auto"/>
            </w:tcBorders>
            <w:shd w:val="clear" w:color="auto" w:fill="auto"/>
            <w:vAlign w:val="center"/>
            <w:hideMark/>
          </w:tcPr>
          <w:p w14:paraId="113FB73F"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465B35E"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275</w:t>
            </w:r>
          </w:p>
        </w:tc>
        <w:tc>
          <w:tcPr>
            <w:tcW w:w="309" w:type="pct"/>
            <w:tcBorders>
              <w:top w:val="nil"/>
              <w:left w:val="nil"/>
              <w:bottom w:val="single" w:sz="4" w:space="0" w:color="auto"/>
              <w:right w:val="single" w:sz="4" w:space="0" w:color="auto"/>
            </w:tcBorders>
            <w:shd w:val="clear" w:color="auto" w:fill="auto"/>
            <w:vAlign w:val="center"/>
            <w:hideMark/>
          </w:tcPr>
          <w:p w14:paraId="5C9F01ED"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B19C6B3"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350</w:t>
            </w:r>
          </w:p>
        </w:tc>
        <w:tc>
          <w:tcPr>
            <w:tcW w:w="309" w:type="pct"/>
            <w:tcBorders>
              <w:top w:val="nil"/>
              <w:left w:val="nil"/>
              <w:bottom w:val="single" w:sz="4" w:space="0" w:color="auto"/>
              <w:right w:val="single" w:sz="4" w:space="0" w:color="auto"/>
            </w:tcBorders>
            <w:shd w:val="clear" w:color="auto" w:fill="auto"/>
            <w:vAlign w:val="center"/>
            <w:hideMark/>
          </w:tcPr>
          <w:p w14:paraId="06E8A68F"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64A7426"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1569220"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1309191"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7F4D4D80"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r>
      <w:tr w:rsidR="00C42BAA" w:rsidRPr="004B4DE0" w14:paraId="266CF191" w14:textId="77777777" w:rsidTr="00193356">
        <w:trPr>
          <w:trHeight w:val="20"/>
        </w:trPr>
        <w:tc>
          <w:tcPr>
            <w:tcW w:w="325" w:type="pct"/>
            <w:vMerge w:val="restart"/>
            <w:tcBorders>
              <w:top w:val="nil"/>
              <w:left w:val="single" w:sz="4" w:space="0" w:color="auto"/>
              <w:bottom w:val="single" w:sz="4" w:space="0" w:color="000000"/>
              <w:right w:val="single" w:sz="4" w:space="0" w:color="auto"/>
            </w:tcBorders>
            <w:shd w:val="clear" w:color="000000" w:fill="FFFF00"/>
            <w:vAlign w:val="center"/>
            <w:hideMark/>
          </w:tcPr>
          <w:p w14:paraId="3459A02C"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1.5</w:t>
            </w:r>
          </w:p>
        </w:tc>
        <w:tc>
          <w:tcPr>
            <w:tcW w:w="1089" w:type="pct"/>
            <w:tcBorders>
              <w:top w:val="nil"/>
              <w:left w:val="nil"/>
              <w:bottom w:val="single" w:sz="4" w:space="0" w:color="auto"/>
              <w:right w:val="nil"/>
            </w:tcBorders>
            <w:shd w:val="clear" w:color="auto" w:fill="auto"/>
            <w:vAlign w:val="center"/>
            <w:hideMark/>
          </w:tcPr>
          <w:p w14:paraId="6D62835C" w14:textId="77777777" w:rsidR="00C42BAA" w:rsidRPr="004B4DE0" w:rsidRDefault="00C42BAA" w:rsidP="00193356">
            <w:pPr>
              <w:spacing w:after="0" w:line="240" w:lineRule="auto"/>
              <w:rPr>
                <w:rFonts w:ascii="Calibri" w:eastAsia="Times New Roman" w:hAnsi="Calibri" w:cs="Calibri"/>
                <w:color w:val="000000"/>
                <w:sz w:val="16"/>
                <w:szCs w:val="16"/>
              </w:rPr>
            </w:pPr>
            <w:r w:rsidRPr="004B4DE0">
              <w:rPr>
                <w:rFonts w:ascii="Calibri" w:eastAsia="Times New Roman" w:hAnsi="Calibri" w:cs="Calibri"/>
                <w:color w:val="000000"/>
                <w:sz w:val="16"/>
                <w:szCs w:val="16"/>
              </w:rPr>
              <w:t>Number of farmers and others who have applied improved technologies or management practices with USG assistance (4.5.2-5)</w:t>
            </w:r>
          </w:p>
        </w:tc>
        <w:tc>
          <w:tcPr>
            <w:tcW w:w="183" w:type="pct"/>
            <w:tcBorders>
              <w:top w:val="nil"/>
              <w:left w:val="single" w:sz="4" w:space="0" w:color="auto"/>
              <w:bottom w:val="single" w:sz="4" w:space="0" w:color="auto"/>
              <w:right w:val="single" w:sz="4" w:space="0" w:color="auto"/>
            </w:tcBorders>
            <w:shd w:val="clear" w:color="auto" w:fill="auto"/>
            <w:vAlign w:val="center"/>
            <w:hideMark/>
          </w:tcPr>
          <w:p w14:paraId="77565648"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9530</w:t>
            </w:r>
          </w:p>
        </w:tc>
        <w:tc>
          <w:tcPr>
            <w:tcW w:w="309" w:type="pct"/>
            <w:tcBorders>
              <w:top w:val="nil"/>
              <w:left w:val="nil"/>
              <w:bottom w:val="single" w:sz="4" w:space="0" w:color="auto"/>
              <w:right w:val="single" w:sz="4" w:space="0" w:color="auto"/>
            </w:tcBorders>
            <w:shd w:val="clear" w:color="auto" w:fill="auto"/>
            <w:vAlign w:val="center"/>
          </w:tcPr>
          <w:p w14:paraId="4638FDB8"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p>
        </w:tc>
        <w:tc>
          <w:tcPr>
            <w:tcW w:w="309" w:type="pct"/>
            <w:tcBorders>
              <w:top w:val="nil"/>
              <w:left w:val="nil"/>
              <w:bottom w:val="single" w:sz="4" w:space="0" w:color="auto"/>
              <w:right w:val="single" w:sz="4" w:space="0" w:color="auto"/>
            </w:tcBorders>
            <w:shd w:val="clear" w:color="auto" w:fill="auto"/>
            <w:vAlign w:val="center"/>
            <w:hideMark/>
          </w:tcPr>
          <w:p w14:paraId="136A5589"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15000</w:t>
            </w:r>
          </w:p>
        </w:tc>
        <w:tc>
          <w:tcPr>
            <w:tcW w:w="309" w:type="pct"/>
            <w:tcBorders>
              <w:top w:val="nil"/>
              <w:left w:val="nil"/>
              <w:bottom w:val="single" w:sz="4" w:space="0" w:color="auto"/>
              <w:right w:val="single" w:sz="4" w:space="0" w:color="auto"/>
            </w:tcBorders>
            <w:shd w:val="clear" w:color="auto" w:fill="auto"/>
            <w:vAlign w:val="center"/>
            <w:hideMark/>
          </w:tcPr>
          <w:p w14:paraId="71602C81"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198327F"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18000</w:t>
            </w:r>
          </w:p>
        </w:tc>
        <w:tc>
          <w:tcPr>
            <w:tcW w:w="309" w:type="pct"/>
            <w:tcBorders>
              <w:top w:val="nil"/>
              <w:left w:val="nil"/>
              <w:bottom w:val="single" w:sz="4" w:space="0" w:color="auto"/>
              <w:right w:val="single" w:sz="4" w:space="0" w:color="auto"/>
            </w:tcBorders>
            <w:shd w:val="clear" w:color="auto" w:fill="auto"/>
            <w:vAlign w:val="center"/>
            <w:hideMark/>
          </w:tcPr>
          <w:p w14:paraId="16D5FFB1"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ABEDCB4"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19000</w:t>
            </w:r>
          </w:p>
        </w:tc>
        <w:tc>
          <w:tcPr>
            <w:tcW w:w="309" w:type="pct"/>
            <w:tcBorders>
              <w:top w:val="nil"/>
              <w:left w:val="nil"/>
              <w:bottom w:val="single" w:sz="4" w:space="0" w:color="auto"/>
              <w:right w:val="single" w:sz="4" w:space="0" w:color="auto"/>
            </w:tcBorders>
            <w:shd w:val="clear" w:color="auto" w:fill="auto"/>
            <w:vAlign w:val="center"/>
            <w:hideMark/>
          </w:tcPr>
          <w:p w14:paraId="7725B017"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7BE1663A"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11BB34A"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EB9C6DE"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80F1A32"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r>
      <w:tr w:rsidR="00C42BAA" w:rsidRPr="004B4DE0" w14:paraId="0BBABF2A" w14:textId="77777777" w:rsidTr="00193356">
        <w:trPr>
          <w:trHeight w:val="20"/>
        </w:trPr>
        <w:tc>
          <w:tcPr>
            <w:tcW w:w="325" w:type="pct"/>
            <w:vMerge/>
            <w:tcBorders>
              <w:top w:val="nil"/>
              <w:left w:val="single" w:sz="4" w:space="0" w:color="auto"/>
              <w:bottom w:val="single" w:sz="4" w:space="0" w:color="000000"/>
              <w:right w:val="single" w:sz="4" w:space="0" w:color="auto"/>
            </w:tcBorders>
            <w:vAlign w:val="center"/>
            <w:hideMark/>
          </w:tcPr>
          <w:p w14:paraId="3C7C15C0" w14:textId="77777777" w:rsidR="00C42BAA" w:rsidRPr="004B4DE0" w:rsidRDefault="00C42BAA" w:rsidP="00193356">
            <w:pPr>
              <w:spacing w:after="0" w:line="240" w:lineRule="auto"/>
              <w:rPr>
                <w:rFonts w:ascii="Times New Roman" w:eastAsia="Times New Roman" w:hAnsi="Times New Roman" w:cs="Times New Roman"/>
                <w:b/>
                <w:bCs/>
                <w:color w:val="000000"/>
                <w:sz w:val="16"/>
                <w:szCs w:val="16"/>
              </w:rPr>
            </w:pPr>
          </w:p>
        </w:tc>
        <w:tc>
          <w:tcPr>
            <w:tcW w:w="1089" w:type="pct"/>
            <w:tcBorders>
              <w:top w:val="nil"/>
              <w:left w:val="nil"/>
              <w:bottom w:val="single" w:sz="4" w:space="0" w:color="auto"/>
              <w:right w:val="nil"/>
            </w:tcBorders>
            <w:shd w:val="clear" w:color="auto" w:fill="auto"/>
            <w:vAlign w:val="center"/>
            <w:hideMark/>
          </w:tcPr>
          <w:p w14:paraId="7F5B4AED" w14:textId="77777777" w:rsidR="00C42BAA" w:rsidRPr="004B4DE0" w:rsidRDefault="00C42BAA" w:rsidP="00193356">
            <w:pPr>
              <w:spacing w:after="0" w:line="240" w:lineRule="auto"/>
              <w:rPr>
                <w:rFonts w:ascii="Calibri" w:eastAsia="Times New Roman" w:hAnsi="Calibri" w:cs="Calibri"/>
                <w:color w:val="000000"/>
                <w:sz w:val="16"/>
                <w:szCs w:val="16"/>
              </w:rPr>
            </w:pPr>
            <w:r w:rsidRPr="004B4DE0">
              <w:rPr>
                <w:rFonts w:ascii="Calibri" w:eastAsia="Times New Roman" w:hAnsi="Calibri" w:cs="Calibri"/>
                <w:color w:val="000000"/>
                <w:sz w:val="16"/>
                <w:szCs w:val="16"/>
              </w:rPr>
              <w:t>Male</w:t>
            </w:r>
          </w:p>
        </w:tc>
        <w:tc>
          <w:tcPr>
            <w:tcW w:w="183" w:type="pct"/>
            <w:tcBorders>
              <w:top w:val="nil"/>
              <w:left w:val="single" w:sz="4" w:space="0" w:color="auto"/>
              <w:bottom w:val="single" w:sz="4" w:space="0" w:color="auto"/>
              <w:right w:val="single" w:sz="4" w:space="0" w:color="auto"/>
            </w:tcBorders>
            <w:shd w:val="clear" w:color="auto" w:fill="auto"/>
            <w:vAlign w:val="center"/>
          </w:tcPr>
          <w:p w14:paraId="6C5660AE"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p>
        </w:tc>
        <w:tc>
          <w:tcPr>
            <w:tcW w:w="309" w:type="pct"/>
            <w:tcBorders>
              <w:top w:val="nil"/>
              <w:left w:val="nil"/>
              <w:bottom w:val="single" w:sz="4" w:space="0" w:color="auto"/>
              <w:right w:val="single" w:sz="4" w:space="0" w:color="auto"/>
            </w:tcBorders>
            <w:shd w:val="clear" w:color="auto" w:fill="auto"/>
            <w:vAlign w:val="center"/>
          </w:tcPr>
          <w:p w14:paraId="48C7D358"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p>
        </w:tc>
        <w:tc>
          <w:tcPr>
            <w:tcW w:w="309" w:type="pct"/>
            <w:tcBorders>
              <w:top w:val="nil"/>
              <w:left w:val="nil"/>
              <w:bottom w:val="single" w:sz="4" w:space="0" w:color="auto"/>
              <w:right w:val="single" w:sz="4" w:space="0" w:color="auto"/>
            </w:tcBorders>
            <w:shd w:val="clear" w:color="auto" w:fill="auto"/>
            <w:vAlign w:val="center"/>
            <w:hideMark/>
          </w:tcPr>
          <w:p w14:paraId="3503B29B"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9E7C3C4"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7B4E1FC6"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7F25EC82"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CEF218C"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CE6EE79"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257601D"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D0F0F4D"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5CAE3DA"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7393E4BB"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r>
      <w:tr w:rsidR="00C42BAA" w:rsidRPr="004B4DE0" w14:paraId="713D4A48" w14:textId="77777777" w:rsidTr="00193356">
        <w:trPr>
          <w:trHeight w:val="20"/>
        </w:trPr>
        <w:tc>
          <w:tcPr>
            <w:tcW w:w="325" w:type="pct"/>
            <w:vMerge/>
            <w:tcBorders>
              <w:top w:val="nil"/>
              <w:left w:val="single" w:sz="4" w:space="0" w:color="auto"/>
              <w:bottom w:val="single" w:sz="4" w:space="0" w:color="000000"/>
              <w:right w:val="single" w:sz="4" w:space="0" w:color="auto"/>
            </w:tcBorders>
            <w:vAlign w:val="center"/>
            <w:hideMark/>
          </w:tcPr>
          <w:p w14:paraId="16447106" w14:textId="77777777" w:rsidR="00C42BAA" w:rsidRPr="004B4DE0" w:rsidRDefault="00C42BAA" w:rsidP="00193356">
            <w:pPr>
              <w:spacing w:after="0" w:line="240" w:lineRule="auto"/>
              <w:rPr>
                <w:rFonts w:ascii="Times New Roman" w:eastAsia="Times New Roman" w:hAnsi="Times New Roman" w:cs="Times New Roman"/>
                <w:b/>
                <w:bCs/>
                <w:color w:val="000000"/>
                <w:sz w:val="16"/>
                <w:szCs w:val="16"/>
              </w:rPr>
            </w:pPr>
          </w:p>
        </w:tc>
        <w:tc>
          <w:tcPr>
            <w:tcW w:w="1089" w:type="pct"/>
            <w:tcBorders>
              <w:top w:val="nil"/>
              <w:left w:val="nil"/>
              <w:bottom w:val="single" w:sz="4" w:space="0" w:color="auto"/>
              <w:right w:val="nil"/>
            </w:tcBorders>
            <w:shd w:val="clear" w:color="auto" w:fill="auto"/>
            <w:vAlign w:val="center"/>
            <w:hideMark/>
          </w:tcPr>
          <w:p w14:paraId="5AB0A096" w14:textId="77777777" w:rsidR="00C42BAA" w:rsidRPr="004B4DE0" w:rsidRDefault="00C42BAA" w:rsidP="00193356">
            <w:pPr>
              <w:spacing w:after="0" w:line="240" w:lineRule="auto"/>
              <w:rPr>
                <w:rFonts w:ascii="Calibri" w:eastAsia="Times New Roman" w:hAnsi="Calibri" w:cs="Calibri"/>
                <w:color w:val="000000"/>
                <w:sz w:val="16"/>
                <w:szCs w:val="16"/>
              </w:rPr>
            </w:pPr>
            <w:r w:rsidRPr="004B4DE0">
              <w:rPr>
                <w:rFonts w:ascii="Calibri" w:eastAsia="Times New Roman" w:hAnsi="Calibri" w:cs="Calibri"/>
                <w:color w:val="000000"/>
                <w:sz w:val="16"/>
                <w:szCs w:val="16"/>
              </w:rPr>
              <w:t>Female</w:t>
            </w:r>
          </w:p>
        </w:tc>
        <w:tc>
          <w:tcPr>
            <w:tcW w:w="183" w:type="pct"/>
            <w:tcBorders>
              <w:top w:val="nil"/>
              <w:left w:val="single" w:sz="4" w:space="0" w:color="auto"/>
              <w:bottom w:val="single" w:sz="4" w:space="0" w:color="auto"/>
              <w:right w:val="single" w:sz="4" w:space="0" w:color="auto"/>
            </w:tcBorders>
            <w:shd w:val="clear" w:color="auto" w:fill="auto"/>
            <w:vAlign w:val="center"/>
          </w:tcPr>
          <w:p w14:paraId="450D772E"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p>
        </w:tc>
        <w:tc>
          <w:tcPr>
            <w:tcW w:w="309" w:type="pct"/>
            <w:tcBorders>
              <w:top w:val="nil"/>
              <w:left w:val="nil"/>
              <w:bottom w:val="single" w:sz="4" w:space="0" w:color="auto"/>
              <w:right w:val="single" w:sz="4" w:space="0" w:color="auto"/>
            </w:tcBorders>
            <w:shd w:val="clear" w:color="auto" w:fill="auto"/>
            <w:vAlign w:val="center"/>
          </w:tcPr>
          <w:p w14:paraId="30A1EDA3"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p>
        </w:tc>
        <w:tc>
          <w:tcPr>
            <w:tcW w:w="309" w:type="pct"/>
            <w:tcBorders>
              <w:top w:val="nil"/>
              <w:left w:val="nil"/>
              <w:bottom w:val="single" w:sz="4" w:space="0" w:color="auto"/>
              <w:right w:val="single" w:sz="4" w:space="0" w:color="auto"/>
            </w:tcBorders>
            <w:shd w:val="clear" w:color="auto" w:fill="auto"/>
            <w:vAlign w:val="center"/>
            <w:hideMark/>
          </w:tcPr>
          <w:p w14:paraId="4F265C75"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0DB5D0F8"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31E731E"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2330225"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9E5FA6A"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6C49E76"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0FFFC234"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1C9F43E"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BABE6F0"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CC734B2"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r>
      <w:tr w:rsidR="00C42BAA" w:rsidRPr="004B4DE0" w14:paraId="3A86748C" w14:textId="77777777" w:rsidTr="00193356">
        <w:trPr>
          <w:trHeight w:val="20"/>
        </w:trPr>
        <w:tc>
          <w:tcPr>
            <w:tcW w:w="325" w:type="pct"/>
            <w:tcBorders>
              <w:top w:val="nil"/>
              <w:left w:val="single" w:sz="4" w:space="0" w:color="auto"/>
              <w:bottom w:val="single" w:sz="4" w:space="0" w:color="auto"/>
              <w:right w:val="single" w:sz="4" w:space="0" w:color="auto"/>
            </w:tcBorders>
            <w:shd w:val="clear" w:color="auto" w:fill="auto"/>
            <w:vAlign w:val="center"/>
            <w:hideMark/>
          </w:tcPr>
          <w:p w14:paraId="5757A025"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1.6</w:t>
            </w:r>
          </w:p>
        </w:tc>
        <w:tc>
          <w:tcPr>
            <w:tcW w:w="1089" w:type="pct"/>
            <w:tcBorders>
              <w:top w:val="nil"/>
              <w:left w:val="nil"/>
              <w:bottom w:val="single" w:sz="4" w:space="0" w:color="auto"/>
              <w:right w:val="nil"/>
            </w:tcBorders>
            <w:shd w:val="clear" w:color="auto" w:fill="auto"/>
            <w:vAlign w:val="center"/>
            <w:hideMark/>
          </w:tcPr>
          <w:p w14:paraId="57A78C2C" w14:textId="77777777" w:rsidR="00C42BAA" w:rsidRPr="004B4DE0" w:rsidRDefault="00C42BAA" w:rsidP="00193356">
            <w:pPr>
              <w:spacing w:after="0" w:line="240" w:lineRule="auto"/>
              <w:rPr>
                <w:rFonts w:ascii="Calibri" w:eastAsia="Times New Roman" w:hAnsi="Calibri" w:cs="Calibri"/>
                <w:color w:val="000000"/>
                <w:sz w:val="16"/>
                <w:szCs w:val="16"/>
              </w:rPr>
            </w:pPr>
            <w:r w:rsidRPr="004B4DE0">
              <w:rPr>
                <w:rFonts w:ascii="Calibri" w:eastAsia="Times New Roman" w:hAnsi="Calibri" w:cs="Calibri"/>
                <w:color w:val="000000"/>
                <w:sz w:val="16"/>
                <w:szCs w:val="16"/>
              </w:rPr>
              <w:t>Number of hectare</w:t>
            </w:r>
            <w:r>
              <w:rPr>
                <w:rFonts w:ascii="Calibri" w:eastAsia="Times New Roman" w:hAnsi="Calibri" w:cs="Calibri"/>
                <w:color w:val="000000"/>
                <w:sz w:val="16"/>
                <w:szCs w:val="16"/>
              </w:rPr>
              <w:t>s under improved technologies o</w:t>
            </w:r>
            <w:r w:rsidRPr="004B4DE0">
              <w:rPr>
                <w:rFonts w:ascii="Calibri" w:eastAsia="Times New Roman" w:hAnsi="Calibri" w:cs="Calibri"/>
                <w:color w:val="000000"/>
                <w:sz w:val="16"/>
                <w:szCs w:val="16"/>
              </w:rPr>
              <w:t>r management practices as a result of USG assistance (4.5.2(2).</w:t>
            </w:r>
          </w:p>
        </w:tc>
        <w:tc>
          <w:tcPr>
            <w:tcW w:w="183" w:type="pct"/>
            <w:tcBorders>
              <w:top w:val="nil"/>
              <w:left w:val="single" w:sz="4" w:space="0" w:color="auto"/>
              <w:bottom w:val="single" w:sz="4" w:space="0" w:color="auto"/>
              <w:right w:val="single" w:sz="4" w:space="0" w:color="auto"/>
            </w:tcBorders>
            <w:shd w:val="clear" w:color="auto" w:fill="auto"/>
            <w:vAlign w:val="center"/>
            <w:hideMark/>
          </w:tcPr>
          <w:p w14:paraId="51B960EE"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7.2</w:t>
            </w:r>
          </w:p>
        </w:tc>
        <w:tc>
          <w:tcPr>
            <w:tcW w:w="309" w:type="pct"/>
            <w:tcBorders>
              <w:top w:val="nil"/>
              <w:left w:val="nil"/>
              <w:bottom w:val="single" w:sz="4" w:space="0" w:color="auto"/>
              <w:right w:val="single" w:sz="4" w:space="0" w:color="auto"/>
            </w:tcBorders>
            <w:shd w:val="clear" w:color="auto" w:fill="auto"/>
            <w:vAlign w:val="center"/>
            <w:hideMark/>
          </w:tcPr>
          <w:p w14:paraId="4FC86858"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657E8A9"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9.6</w:t>
            </w:r>
          </w:p>
        </w:tc>
        <w:tc>
          <w:tcPr>
            <w:tcW w:w="309" w:type="pct"/>
            <w:tcBorders>
              <w:top w:val="nil"/>
              <w:left w:val="nil"/>
              <w:bottom w:val="single" w:sz="4" w:space="0" w:color="auto"/>
              <w:right w:val="single" w:sz="4" w:space="0" w:color="auto"/>
            </w:tcBorders>
            <w:shd w:val="clear" w:color="auto" w:fill="auto"/>
            <w:vAlign w:val="center"/>
            <w:hideMark/>
          </w:tcPr>
          <w:p w14:paraId="05857C6E"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D03440D"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12.8</w:t>
            </w:r>
          </w:p>
        </w:tc>
        <w:tc>
          <w:tcPr>
            <w:tcW w:w="309" w:type="pct"/>
            <w:tcBorders>
              <w:top w:val="nil"/>
              <w:left w:val="nil"/>
              <w:bottom w:val="single" w:sz="4" w:space="0" w:color="auto"/>
              <w:right w:val="single" w:sz="4" w:space="0" w:color="auto"/>
            </w:tcBorders>
            <w:shd w:val="clear" w:color="auto" w:fill="auto"/>
            <w:vAlign w:val="center"/>
            <w:hideMark/>
          </w:tcPr>
          <w:p w14:paraId="31569A7D"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2717950"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19.2</w:t>
            </w:r>
          </w:p>
        </w:tc>
        <w:tc>
          <w:tcPr>
            <w:tcW w:w="309" w:type="pct"/>
            <w:tcBorders>
              <w:top w:val="nil"/>
              <w:left w:val="nil"/>
              <w:bottom w:val="single" w:sz="4" w:space="0" w:color="auto"/>
              <w:right w:val="single" w:sz="4" w:space="0" w:color="auto"/>
            </w:tcBorders>
            <w:shd w:val="clear" w:color="auto" w:fill="auto"/>
            <w:vAlign w:val="center"/>
            <w:hideMark/>
          </w:tcPr>
          <w:p w14:paraId="3647CBFA"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7B690E75"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085C9A24"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391FF76"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73024E65"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r>
      <w:tr w:rsidR="00C42BAA" w:rsidRPr="004B4DE0" w14:paraId="769BF5C4" w14:textId="77777777" w:rsidTr="00193356">
        <w:trPr>
          <w:trHeight w:val="20"/>
        </w:trPr>
        <w:tc>
          <w:tcPr>
            <w:tcW w:w="325" w:type="pct"/>
            <w:tcBorders>
              <w:top w:val="nil"/>
              <w:left w:val="single" w:sz="4" w:space="0" w:color="auto"/>
              <w:bottom w:val="single" w:sz="4" w:space="0" w:color="auto"/>
              <w:right w:val="single" w:sz="4" w:space="0" w:color="auto"/>
            </w:tcBorders>
            <w:shd w:val="clear" w:color="auto" w:fill="auto"/>
            <w:vAlign w:val="center"/>
            <w:hideMark/>
          </w:tcPr>
          <w:p w14:paraId="53320270"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1.7</w:t>
            </w:r>
          </w:p>
        </w:tc>
        <w:tc>
          <w:tcPr>
            <w:tcW w:w="1089" w:type="pct"/>
            <w:tcBorders>
              <w:top w:val="nil"/>
              <w:left w:val="nil"/>
              <w:bottom w:val="single" w:sz="4" w:space="0" w:color="auto"/>
              <w:right w:val="nil"/>
            </w:tcBorders>
            <w:shd w:val="clear" w:color="auto" w:fill="auto"/>
            <w:vAlign w:val="center"/>
            <w:hideMark/>
          </w:tcPr>
          <w:p w14:paraId="40946BE3" w14:textId="77777777" w:rsidR="00C42BAA" w:rsidRPr="004B4DE0" w:rsidRDefault="00C42BAA" w:rsidP="00193356">
            <w:pPr>
              <w:spacing w:after="0" w:line="240" w:lineRule="auto"/>
              <w:rPr>
                <w:rFonts w:ascii="Calibri" w:eastAsia="Times New Roman" w:hAnsi="Calibri" w:cs="Calibri"/>
                <w:color w:val="000000"/>
                <w:sz w:val="16"/>
                <w:szCs w:val="16"/>
              </w:rPr>
            </w:pPr>
            <w:r w:rsidRPr="004B4DE0">
              <w:rPr>
                <w:rFonts w:ascii="Calibri" w:eastAsia="Times New Roman" w:hAnsi="Calibri" w:cs="Calibri"/>
                <w:color w:val="000000"/>
                <w:sz w:val="16"/>
                <w:szCs w:val="16"/>
              </w:rPr>
              <w:t>Number of public-private partnerships formed as a result of FTF assistance (S) 4.5.2(12).</w:t>
            </w:r>
          </w:p>
        </w:tc>
        <w:tc>
          <w:tcPr>
            <w:tcW w:w="183" w:type="pct"/>
            <w:tcBorders>
              <w:top w:val="nil"/>
              <w:left w:val="single" w:sz="4" w:space="0" w:color="auto"/>
              <w:bottom w:val="single" w:sz="4" w:space="0" w:color="auto"/>
              <w:right w:val="single" w:sz="4" w:space="0" w:color="auto"/>
            </w:tcBorders>
            <w:shd w:val="clear" w:color="auto" w:fill="auto"/>
            <w:vAlign w:val="center"/>
            <w:hideMark/>
          </w:tcPr>
          <w:p w14:paraId="18FBBE35"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45</w:t>
            </w:r>
          </w:p>
        </w:tc>
        <w:tc>
          <w:tcPr>
            <w:tcW w:w="309" w:type="pct"/>
            <w:tcBorders>
              <w:top w:val="nil"/>
              <w:left w:val="nil"/>
              <w:bottom w:val="single" w:sz="4" w:space="0" w:color="auto"/>
              <w:right w:val="single" w:sz="4" w:space="0" w:color="auto"/>
            </w:tcBorders>
            <w:shd w:val="clear" w:color="auto" w:fill="auto"/>
            <w:vAlign w:val="center"/>
            <w:hideMark/>
          </w:tcPr>
          <w:p w14:paraId="0CBCA976"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CBDBBCE"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57</w:t>
            </w:r>
          </w:p>
        </w:tc>
        <w:tc>
          <w:tcPr>
            <w:tcW w:w="309" w:type="pct"/>
            <w:tcBorders>
              <w:top w:val="nil"/>
              <w:left w:val="nil"/>
              <w:bottom w:val="single" w:sz="4" w:space="0" w:color="auto"/>
              <w:right w:val="single" w:sz="4" w:space="0" w:color="auto"/>
            </w:tcBorders>
            <w:shd w:val="clear" w:color="auto" w:fill="auto"/>
            <w:vAlign w:val="center"/>
            <w:hideMark/>
          </w:tcPr>
          <w:p w14:paraId="55DAA08E"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F4E55CE"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67</w:t>
            </w:r>
          </w:p>
        </w:tc>
        <w:tc>
          <w:tcPr>
            <w:tcW w:w="309" w:type="pct"/>
            <w:tcBorders>
              <w:top w:val="nil"/>
              <w:left w:val="nil"/>
              <w:bottom w:val="single" w:sz="4" w:space="0" w:color="auto"/>
              <w:right w:val="single" w:sz="4" w:space="0" w:color="auto"/>
            </w:tcBorders>
            <w:shd w:val="clear" w:color="auto" w:fill="auto"/>
            <w:vAlign w:val="center"/>
            <w:hideMark/>
          </w:tcPr>
          <w:p w14:paraId="3B3EA118"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CB6E6B7"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85</w:t>
            </w:r>
          </w:p>
        </w:tc>
        <w:tc>
          <w:tcPr>
            <w:tcW w:w="309" w:type="pct"/>
            <w:tcBorders>
              <w:top w:val="nil"/>
              <w:left w:val="nil"/>
              <w:bottom w:val="single" w:sz="4" w:space="0" w:color="auto"/>
              <w:right w:val="single" w:sz="4" w:space="0" w:color="auto"/>
            </w:tcBorders>
            <w:shd w:val="clear" w:color="auto" w:fill="auto"/>
            <w:vAlign w:val="center"/>
            <w:hideMark/>
          </w:tcPr>
          <w:p w14:paraId="3FBDE1E2"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728F680D"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0297A979"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0F4D260E"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DB9A92D"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r>
      <w:tr w:rsidR="00C42BAA" w:rsidRPr="004B4DE0" w14:paraId="164A7A92" w14:textId="77777777" w:rsidTr="00193356">
        <w:trPr>
          <w:trHeight w:val="20"/>
        </w:trPr>
        <w:tc>
          <w:tcPr>
            <w:tcW w:w="325" w:type="pct"/>
            <w:vMerge w:val="restart"/>
            <w:tcBorders>
              <w:top w:val="nil"/>
              <w:left w:val="single" w:sz="4" w:space="0" w:color="auto"/>
              <w:bottom w:val="single" w:sz="4" w:space="0" w:color="000000"/>
              <w:right w:val="single" w:sz="4" w:space="0" w:color="auto"/>
            </w:tcBorders>
            <w:shd w:val="clear" w:color="000000" w:fill="FFFF00"/>
            <w:vAlign w:val="center"/>
            <w:hideMark/>
          </w:tcPr>
          <w:p w14:paraId="583058E9"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1.8</w:t>
            </w:r>
          </w:p>
        </w:tc>
        <w:tc>
          <w:tcPr>
            <w:tcW w:w="1089" w:type="pct"/>
            <w:tcBorders>
              <w:top w:val="nil"/>
              <w:left w:val="nil"/>
              <w:bottom w:val="single" w:sz="4" w:space="0" w:color="auto"/>
              <w:right w:val="nil"/>
            </w:tcBorders>
            <w:shd w:val="clear" w:color="auto" w:fill="auto"/>
            <w:vAlign w:val="center"/>
            <w:hideMark/>
          </w:tcPr>
          <w:p w14:paraId="51CFD476" w14:textId="77777777" w:rsidR="00C42BAA" w:rsidRPr="004B4DE0" w:rsidRDefault="00C42BAA" w:rsidP="00193356">
            <w:pPr>
              <w:spacing w:after="0" w:line="240" w:lineRule="auto"/>
              <w:rPr>
                <w:rFonts w:ascii="Calibri" w:eastAsia="Times New Roman" w:hAnsi="Calibri" w:cs="Calibri"/>
                <w:color w:val="000000"/>
                <w:sz w:val="16"/>
                <w:szCs w:val="16"/>
              </w:rPr>
            </w:pPr>
            <w:r w:rsidRPr="004B4DE0">
              <w:rPr>
                <w:rFonts w:ascii="Calibri" w:eastAsia="Times New Roman" w:hAnsi="Calibri" w:cs="Calibri"/>
                <w:color w:val="000000"/>
                <w:sz w:val="16"/>
                <w:szCs w:val="16"/>
              </w:rPr>
              <w:t xml:space="preserve">Number of members of </w:t>
            </w:r>
            <w:r w:rsidRPr="004B4DE0">
              <w:rPr>
                <w:rFonts w:ascii="Calibri" w:eastAsia="Times New Roman" w:hAnsi="Calibri" w:cs="Calibri"/>
                <w:color w:val="000000"/>
                <w:sz w:val="16"/>
                <w:szCs w:val="16"/>
              </w:rPr>
              <w:lastRenderedPageBreak/>
              <w:t>producer organizations and</w:t>
            </w:r>
          </w:p>
        </w:tc>
        <w:tc>
          <w:tcPr>
            <w:tcW w:w="183" w:type="pct"/>
            <w:tcBorders>
              <w:top w:val="nil"/>
              <w:left w:val="single" w:sz="4" w:space="0" w:color="auto"/>
              <w:bottom w:val="single" w:sz="4" w:space="0" w:color="auto"/>
              <w:right w:val="single" w:sz="4" w:space="0" w:color="auto"/>
            </w:tcBorders>
            <w:shd w:val="clear" w:color="auto" w:fill="auto"/>
            <w:vAlign w:val="center"/>
            <w:hideMark/>
          </w:tcPr>
          <w:p w14:paraId="2D168956"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lastRenderedPageBreak/>
              <w:t>23</w:t>
            </w:r>
          </w:p>
        </w:tc>
        <w:tc>
          <w:tcPr>
            <w:tcW w:w="309" w:type="pct"/>
            <w:tcBorders>
              <w:top w:val="nil"/>
              <w:left w:val="nil"/>
              <w:bottom w:val="single" w:sz="4" w:space="0" w:color="auto"/>
              <w:right w:val="single" w:sz="4" w:space="0" w:color="auto"/>
            </w:tcBorders>
            <w:shd w:val="clear" w:color="auto" w:fill="auto"/>
            <w:vAlign w:val="center"/>
            <w:hideMark/>
          </w:tcPr>
          <w:p w14:paraId="549F733F"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04150AE9"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37</w:t>
            </w:r>
          </w:p>
        </w:tc>
        <w:tc>
          <w:tcPr>
            <w:tcW w:w="309" w:type="pct"/>
            <w:tcBorders>
              <w:top w:val="nil"/>
              <w:left w:val="nil"/>
              <w:bottom w:val="single" w:sz="4" w:space="0" w:color="auto"/>
              <w:right w:val="single" w:sz="4" w:space="0" w:color="auto"/>
            </w:tcBorders>
            <w:shd w:val="clear" w:color="auto" w:fill="auto"/>
            <w:vAlign w:val="center"/>
            <w:hideMark/>
          </w:tcPr>
          <w:p w14:paraId="36504A03"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13425DD"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45</w:t>
            </w:r>
          </w:p>
        </w:tc>
        <w:tc>
          <w:tcPr>
            <w:tcW w:w="309" w:type="pct"/>
            <w:tcBorders>
              <w:top w:val="nil"/>
              <w:left w:val="nil"/>
              <w:bottom w:val="single" w:sz="4" w:space="0" w:color="auto"/>
              <w:right w:val="single" w:sz="4" w:space="0" w:color="auto"/>
            </w:tcBorders>
            <w:shd w:val="clear" w:color="auto" w:fill="auto"/>
            <w:vAlign w:val="center"/>
            <w:hideMark/>
          </w:tcPr>
          <w:p w14:paraId="089D61C9"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8BD0EF9"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60</w:t>
            </w:r>
          </w:p>
        </w:tc>
        <w:tc>
          <w:tcPr>
            <w:tcW w:w="309" w:type="pct"/>
            <w:tcBorders>
              <w:top w:val="nil"/>
              <w:left w:val="nil"/>
              <w:bottom w:val="single" w:sz="4" w:space="0" w:color="auto"/>
              <w:right w:val="single" w:sz="4" w:space="0" w:color="auto"/>
            </w:tcBorders>
            <w:shd w:val="clear" w:color="auto" w:fill="auto"/>
            <w:vAlign w:val="center"/>
            <w:hideMark/>
          </w:tcPr>
          <w:p w14:paraId="27F42DB7"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D8A955A"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8908FAA"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CE42ACC"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84ABD3B"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r>
      <w:tr w:rsidR="00C42BAA" w:rsidRPr="004B4DE0" w14:paraId="18AF6924" w14:textId="77777777" w:rsidTr="00193356">
        <w:trPr>
          <w:trHeight w:val="20"/>
        </w:trPr>
        <w:tc>
          <w:tcPr>
            <w:tcW w:w="325" w:type="pct"/>
            <w:vMerge/>
            <w:tcBorders>
              <w:top w:val="nil"/>
              <w:left w:val="single" w:sz="4" w:space="0" w:color="auto"/>
              <w:bottom w:val="single" w:sz="4" w:space="0" w:color="000000"/>
              <w:right w:val="single" w:sz="4" w:space="0" w:color="auto"/>
            </w:tcBorders>
            <w:vAlign w:val="center"/>
            <w:hideMark/>
          </w:tcPr>
          <w:p w14:paraId="424CE95D" w14:textId="77777777" w:rsidR="00C42BAA" w:rsidRPr="004B4DE0" w:rsidRDefault="00C42BAA" w:rsidP="00193356">
            <w:pPr>
              <w:spacing w:after="0" w:line="240" w:lineRule="auto"/>
              <w:rPr>
                <w:rFonts w:ascii="Times New Roman" w:eastAsia="Times New Roman" w:hAnsi="Times New Roman" w:cs="Times New Roman"/>
                <w:b/>
                <w:bCs/>
                <w:color w:val="000000"/>
                <w:sz w:val="16"/>
                <w:szCs w:val="16"/>
              </w:rPr>
            </w:pPr>
          </w:p>
        </w:tc>
        <w:tc>
          <w:tcPr>
            <w:tcW w:w="1089" w:type="pct"/>
            <w:tcBorders>
              <w:top w:val="nil"/>
              <w:left w:val="nil"/>
              <w:bottom w:val="single" w:sz="4" w:space="0" w:color="auto"/>
              <w:right w:val="nil"/>
            </w:tcBorders>
            <w:shd w:val="clear" w:color="auto" w:fill="auto"/>
            <w:vAlign w:val="center"/>
            <w:hideMark/>
          </w:tcPr>
          <w:p w14:paraId="1BA162B7" w14:textId="77777777" w:rsidR="00C42BAA" w:rsidRPr="004B4DE0" w:rsidRDefault="00C42BAA" w:rsidP="00193356">
            <w:pPr>
              <w:spacing w:after="0" w:line="240" w:lineRule="auto"/>
              <w:rPr>
                <w:rFonts w:ascii="Calibri" w:eastAsia="Times New Roman" w:hAnsi="Calibri" w:cs="Calibri"/>
                <w:color w:val="000000"/>
                <w:sz w:val="16"/>
                <w:szCs w:val="16"/>
              </w:rPr>
            </w:pPr>
            <w:r w:rsidRPr="004B4DE0">
              <w:rPr>
                <w:rFonts w:ascii="Calibri" w:eastAsia="Times New Roman" w:hAnsi="Calibri" w:cs="Calibri"/>
                <w:color w:val="000000"/>
                <w:sz w:val="16"/>
                <w:szCs w:val="16"/>
              </w:rPr>
              <w:t>Male</w:t>
            </w:r>
          </w:p>
        </w:tc>
        <w:tc>
          <w:tcPr>
            <w:tcW w:w="183" w:type="pct"/>
            <w:tcBorders>
              <w:top w:val="nil"/>
              <w:left w:val="single" w:sz="4" w:space="0" w:color="auto"/>
              <w:bottom w:val="single" w:sz="4" w:space="0" w:color="auto"/>
              <w:right w:val="single" w:sz="4" w:space="0" w:color="auto"/>
            </w:tcBorders>
            <w:shd w:val="clear" w:color="auto" w:fill="auto"/>
            <w:vAlign w:val="center"/>
          </w:tcPr>
          <w:p w14:paraId="1954B65D"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p>
        </w:tc>
        <w:tc>
          <w:tcPr>
            <w:tcW w:w="309" w:type="pct"/>
            <w:tcBorders>
              <w:top w:val="nil"/>
              <w:left w:val="nil"/>
              <w:bottom w:val="single" w:sz="4" w:space="0" w:color="auto"/>
              <w:right w:val="single" w:sz="4" w:space="0" w:color="auto"/>
            </w:tcBorders>
            <w:shd w:val="clear" w:color="auto" w:fill="auto"/>
            <w:vAlign w:val="center"/>
          </w:tcPr>
          <w:p w14:paraId="61E4C3E2"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p>
        </w:tc>
        <w:tc>
          <w:tcPr>
            <w:tcW w:w="309" w:type="pct"/>
            <w:tcBorders>
              <w:top w:val="nil"/>
              <w:left w:val="nil"/>
              <w:bottom w:val="single" w:sz="4" w:space="0" w:color="auto"/>
              <w:right w:val="single" w:sz="4" w:space="0" w:color="auto"/>
            </w:tcBorders>
            <w:shd w:val="clear" w:color="auto" w:fill="auto"/>
            <w:vAlign w:val="center"/>
            <w:hideMark/>
          </w:tcPr>
          <w:p w14:paraId="203B947D"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8BC3BA7"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8495101"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0FB57D51"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09539C2"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7D59D32"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8FC5937"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3F7427D"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FBE6F07"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7B65389"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r>
      <w:tr w:rsidR="00C42BAA" w:rsidRPr="004B4DE0" w14:paraId="55D53E87" w14:textId="77777777" w:rsidTr="00193356">
        <w:trPr>
          <w:trHeight w:val="20"/>
        </w:trPr>
        <w:tc>
          <w:tcPr>
            <w:tcW w:w="325" w:type="pct"/>
            <w:vMerge/>
            <w:tcBorders>
              <w:top w:val="nil"/>
              <w:left w:val="single" w:sz="4" w:space="0" w:color="auto"/>
              <w:bottom w:val="single" w:sz="4" w:space="0" w:color="000000"/>
              <w:right w:val="single" w:sz="4" w:space="0" w:color="auto"/>
            </w:tcBorders>
            <w:vAlign w:val="center"/>
            <w:hideMark/>
          </w:tcPr>
          <w:p w14:paraId="1C6150AA" w14:textId="77777777" w:rsidR="00C42BAA" w:rsidRPr="004B4DE0" w:rsidRDefault="00C42BAA" w:rsidP="00193356">
            <w:pPr>
              <w:spacing w:after="0" w:line="240" w:lineRule="auto"/>
              <w:rPr>
                <w:rFonts w:ascii="Times New Roman" w:eastAsia="Times New Roman" w:hAnsi="Times New Roman" w:cs="Times New Roman"/>
                <w:b/>
                <w:bCs/>
                <w:color w:val="000000"/>
                <w:sz w:val="16"/>
                <w:szCs w:val="16"/>
              </w:rPr>
            </w:pPr>
          </w:p>
        </w:tc>
        <w:tc>
          <w:tcPr>
            <w:tcW w:w="1089" w:type="pct"/>
            <w:tcBorders>
              <w:top w:val="nil"/>
              <w:left w:val="nil"/>
              <w:bottom w:val="single" w:sz="4" w:space="0" w:color="auto"/>
              <w:right w:val="nil"/>
            </w:tcBorders>
            <w:shd w:val="clear" w:color="auto" w:fill="auto"/>
            <w:vAlign w:val="center"/>
            <w:hideMark/>
          </w:tcPr>
          <w:p w14:paraId="5C604147" w14:textId="77777777" w:rsidR="00C42BAA" w:rsidRPr="004B4DE0" w:rsidRDefault="00C42BAA" w:rsidP="00193356">
            <w:pPr>
              <w:spacing w:after="0" w:line="240" w:lineRule="auto"/>
              <w:rPr>
                <w:rFonts w:ascii="Calibri" w:eastAsia="Times New Roman" w:hAnsi="Calibri" w:cs="Calibri"/>
                <w:color w:val="000000"/>
                <w:sz w:val="16"/>
                <w:szCs w:val="16"/>
              </w:rPr>
            </w:pPr>
            <w:r w:rsidRPr="004B4DE0">
              <w:rPr>
                <w:rFonts w:ascii="Calibri" w:eastAsia="Times New Roman" w:hAnsi="Calibri" w:cs="Calibri"/>
                <w:color w:val="000000"/>
                <w:sz w:val="16"/>
                <w:szCs w:val="16"/>
              </w:rPr>
              <w:t>Female</w:t>
            </w:r>
          </w:p>
        </w:tc>
        <w:tc>
          <w:tcPr>
            <w:tcW w:w="183" w:type="pct"/>
            <w:tcBorders>
              <w:top w:val="nil"/>
              <w:left w:val="single" w:sz="4" w:space="0" w:color="auto"/>
              <w:bottom w:val="single" w:sz="4" w:space="0" w:color="auto"/>
              <w:right w:val="single" w:sz="4" w:space="0" w:color="auto"/>
            </w:tcBorders>
            <w:shd w:val="clear" w:color="auto" w:fill="auto"/>
            <w:vAlign w:val="center"/>
          </w:tcPr>
          <w:p w14:paraId="73B5317B"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p>
        </w:tc>
        <w:tc>
          <w:tcPr>
            <w:tcW w:w="309" w:type="pct"/>
            <w:tcBorders>
              <w:top w:val="nil"/>
              <w:left w:val="nil"/>
              <w:bottom w:val="single" w:sz="4" w:space="0" w:color="auto"/>
              <w:right w:val="single" w:sz="4" w:space="0" w:color="auto"/>
            </w:tcBorders>
            <w:shd w:val="clear" w:color="auto" w:fill="auto"/>
            <w:vAlign w:val="center"/>
          </w:tcPr>
          <w:p w14:paraId="09384315"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p>
        </w:tc>
        <w:tc>
          <w:tcPr>
            <w:tcW w:w="309" w:type="pct"/>
            <w:tcBorders>
              <w:top w:val="nil"/>
              <w:left w:val="nil"/>
              <w:bottom w:val="single" w:sz="4" w:space="0" w:color="auto"/>
              <w:right w:val="single" w:sz="4" w:space="0" w:color="auto"/>
            </w:tcBorders>
            <w:shd w:val="clear" w:color="auto" w:fill="auto"/>
            <w:vAlign w:val="center"/>
            <w:hideMark/>
          </w:tcPr>
          <w:p w14:paraId="4E7238CC"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0EF9BE7B"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E0D3C64"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7CD29BA5"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6AA088C"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416A339"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3809CAB"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8073997"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8393E28"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7125860"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r>
      <w:tr w:rsidR="00C42BAA" w:rsidRPr="004B4DE0" w14:paraId="0242485A" w14:textId="77777777" w:rsidTr="00193356">
        <w:trPr>
          <w:trHeight w:val="20"/>
        </w:trPr>
        <w:tc>
          <w:tcPr>
            <w:tcW w:w="325" w:type="pct"/>
            <w:tcBorders>
              <w:top w:val="nil"/>
              <w:left w:val="single" w:sz="4" w:space="0" w:color="auto"/>
              <w:bottom w:val="single" w:sz="4" w:space="0" w:color="auto"/>
              <w:right w:val="single" w:sz="4" w:space="0" w:color="auto"/>
            </w:tcBorders>
            <w:shd w:val="clear" w:color="000000" w:fill="FFFF00"/>
            <w:vAlign w:val="center"/>
            <w:hideMark/>
          </w:tcPr>
          <w:p w14:paraId="70CCB135" w14:textId="77777777" w:rsidR="00C42BAA" w:rsidRPr="004B4DE0" w:rsidRDefault="00C42BAA" w:rsidP="00193356">
            <w:pPr>
              <w:spacing w:after="0" w:line="240" w:lineRule="auto"/>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 </w:t>
            </w:r>
          </w:p>
        </w:tc>
        <w:tc>
          <w:tcPr>
            <w:tcW w:w="1089" w:type="pct"/>
            <w:tcBorders>
              <w:top w:val="nil"/>
              <w:left w:val="nil"/>
              <w:bottom w:val="single" w:sz="4" w:space="0" w:color="auto"/>
              <w:right w:val="nil"/>
            </w:tcBorders>
            <w:shd w:val="clear" w:color="auto" w:fill="auto"/>
            <w:vAlign w:val="center"/>
            <w:hideMark/>
          </w:tcPr>
          <w:p w14:paraId="77B73B3B" w14:textId="77777777" w:rsidR="00C42BAA" w:rsidRPr="004B4DE0" w:rsidRDefault="00C42BAA" w:rsidP="00193356">
            <w:pPr>
              <w:spacing w:after="0" w:line="240" w:lineRule="auto"/>
              <w:rPr>
                <w:rFonts w:ascii="Calibri" w:eastAsia="Times New Roman" w:hAnsi="Calibri" w:cs="Calibri"/>
                <w:color w:val="000000"/>
                <w:sz w:val="16"/>
                <w:szCs w:val="16"/>
              </w:rPr>
            </w:pPr>
            <w:r w:rsidRPr="004B4DE0">
              <w:rPr>
                <w:rFonts w:ascii="Calibri" w:eastAsia="Times New Roman" w:hAnsi="Calibri" w:cs="Calibri"/>
                <w:color w:val="000000"/>
                <w:sz w:val="16"/>
                <w:szCs w:val="16"/>
              </w:rPr>
              <w:t>CBOs receiving USG assistance (S) 4.5.2(27).</w:t>
            </w:r>
          </w:p>
        </w:tc>
        <w:tc>
          <w:tcPr>
            <w:tcW w:w="183" w:type="pct"/>
            <w:tcBorders>
              <w:top w:val="nil"/>
              <w:left w:val="single" w:sz="4" w:space="0" w:color="auto"/>
              <w:bottom w:val="single" w:sz="4" w:space="0" w:color="auto"/>
              <w:right w:val="single" w:sz="4" w:space="0" w:color="auto"/>
            </w:tcBorders>
            <w:shd w:val="clear" w:color="auto" w:fill="auto"/>
            <w:vAlign w:val="center"/>
          </w:tcPr>
          <w:p w14:paraId="4B6845BD"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p>
        </w:tc>
        <w:tc>
          <w:tcPr>
            <w:tcW w:w="309" w:type="pct"/>
            <w:tcBorders>
              <w:top w:val="nil"/>
              <w:left w:val="nil"/>
              <w:bottom w:val="single" w:sz="4" w:space="0" w:color="auto"/>
              <w:right w:val="single" w:sz="4" w:space="0" w:color="auto"/>
            </w:tcBorders>
            <w:shd w:val="clear" w:color="auto" w:fill="auto"/>
            <w:vAlign w:val="center"/>
          </w:tcPr>
          <w:p w14:paraId="7A482E83"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p>
        </w:tc>
        <w:tc>
          <w:tcPr>
            <w:tcW w:w="309" w:type="pct"/>
            <w:tcBorders>
              <w:top w:val="nil"/>
              <w:left w:val="nil"/>
              <w:bottom w:val="single" w:sz="4" w:space="0" w:color="auto"/>
              <w:right w:val="single" w:sz="4" w:space="0" w:color="auto"/>
            </w:tcBorders>
            <w:shd w:val="clear" w:color="auto" w:fill="auto"/>
            <w:vAlign w:val="center"/>
            <w:hideMark/>
          </w:tcPr>
          <w:p w14:paraId="3E2D430A"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9719C64"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689864A"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4F1962F"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31B3F9F"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7649998"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9652619"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8736AAC"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ECFF6F1"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B4146B5"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r>
      <w:tr w:rsidR="00C42BAA" w:rsidRPr="004B4DE0" w14:paraId="73CEFA0A" w14:textId="77777777" w:rsidTr="00193356">
        <w:trPr>
          <w:trHeight w:val="20"/>
        </w:trPr>
        <w:tc>
          <w:tcPr>
            <w:tcW w:w="325" w:type="pct"/>
            <w:tcBorders>
              <w:top w:val="nil"/>
              <w:left w:val="single" w:sz="4" w:space="0" w:color="auto"/>
              <w:bottom w:val="single" w:sz="4" w:space="0" w:color="auto"/>
              <w:right w:val="single" w:sz="4" w:space="0" w:color="auto"/>
            </w:tcBorders>
            <w:shd w:val="clear" w:color="auto" w:fill="auto"/>
            <w:vAlign w:val="center"/>
            <w:hideMark/>
          </w:tcPr>
          <w:p w14:paraId="43DE59D2"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1.9</w:t>
            </w:r>
          </w:p>
        </w:tc>
        <w:tc>
          <w:tcPr>
            <w:tcW w:w="1089" w:type="pct"/>
            <w:tcBorders>
              <w:top w:val="nil"/>
              <w:left w:val="nil"/>
              <w:bottom w:val="single" w:sz="4" w:space="0" w:color="auto"/>
              <w:right w:val="nil"/>
            </w:tcBorders>
            <w:shd w:val="clear" w:color="auto" w:fill="auto"/>
            <w:vAlign w:val="center"/>
            <w:hideMark/>
          </w:tcPr>
          <w:p w14:paraId="44289ED0" w14:textId="77777777" w:rsidR="00C42BAA" w:rsidRPr="004B4DE0" w:rsidRDefault="00C42BAA" w:rsidP="00193356">
            <w:pPr>
              <w:spacing w:after="0" w:line="240" w:lineRule="auto"/>
              <w:rPr>
                <w:rFonts w:ascii="Calibri" w:eastAsia="Times New Roman" w:hAnsi="Calibri" w:cs="Calibri"/>
                <w:color w:val="000000"/>
                <w:sz w:val="16"/>
                <w:szCs w:val="16"/>
              </w:rPr>
            </w:pPr>
            <w:r w:rsidRPr="004B4DE0">
              <w:rPr>
                <w:rFonts w:ascii="Calibri" w:eastAsia="Times New Roman" w:hAnsi="Calibri" w:cs="Calibri"/>
                <w:color w:val="000000"/>
                <w:sz w:val="16"/>
                <w:szCs w:val="16"/>
              </w:rPr>
              <w:t>Number of private enterprises (for profit), producers organizations, water users associations, women's groups, trade and business associations, and CBOs that applied improved technologies or management practices as a result of USG assistance (4.5.2(42): (4.5.2-28).</w:t>
            </w:r>
          </w:p>
        </w:tc>
        <w:tc>
          <w:tcPr>
            <w:tcW w:w="183" w:type="pct"/>
            <w:tcBorders>
              <w:top w:val="nil"/>
              <w:left w:val="single" w:sz="4" w:space="0" w:color="auto"/>
              <w:bottom w:val="single" w:sz="4" w:space="0" w:color="auto"/>
              <w:right w:val="single" w:sz="4" w:space="0" w:color="auto"/>
            </w:tcBorders>
            <w:shd w:val="clear" w:color="auto" w:fill="auto"/>
            <w:vAlign w:val="center"/>
            <w:hideMark/>
          </w:tcPr>
          <w:p w14:paraId="65617404"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27</w:t>
            </w:r>
          </w:p>
        </w:tc>
        <w:tc>
          <w:tcPr>
            <w:tcW w:w="309" w:type="pct"/>
            <w:tcBorders>
              <w:top w:val="nil"/>
              <w:left w:val="nil"/>
              <w:bottom w:val="single" w:sz="4" w:space="0" w:color="auto"/>
              <w:right w:val="single" w:sz="4" w:space="0" w:color="auto"/>
            </w:tcBorders>
            <w:shd w:val="clear" w:color="auto" w:fill="auto"/>
            <w:vAlign w:val="center"/>
            <w:hideMark/>
          </w:tcPr>
          <w:p w14:paraId="66ACB137"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0A177D2D"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45</w:t>
            </w:r>
          </w:p>
        </w:tc>
        <w:tc>
          <w:tcPr>
            <w:tcW w:w="309" w:type="pct"/>
            <w:tcBorders>
              <w:top w:val="nil"/>
              <w:left w:val="nil"/>
              <w:bottom w:val="single" w:sz="4" w:space="0" w:color="auto"/>
              <w:right w:val="single" w:sz="4" w:space="0" w:color="auto"/>
            </w:tcBorders>
            <w:shd w:val="clear" w:color="auto" w:fill="auto"/>
            <w:vAlign w:val="center"/>
            <w:hideMark/>
          </w:tcPr>
          <w:p w14:paraId="4229D3EE"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9B42E39"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55</w:t>
            </w:r>
          </w:p>
        </w:tc>
        <w:tc>
          <w:tcPr>
            <w:tcW w:w="309" w:type="pct"/>
            <w:tcBorders>
              <w:top w:val="nil"/>
              <w:left w:val="nil"/>
              <w:bottom w:val="single" w:sz="4" w:space="0" w:color="auto"/>
              <w:right w:val="single" w:sz="4" w:space="0" w:color="auto"/>
            </w:tcBorders>
            <w:shd w:val="clear" w:color="auto" w:fill="auto"/>
            <w:vAlign w:val="center"/>
            <w:hideMark/>
          </w:tcPr>
          <w:p w14:paraId="705E1599"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46F8711"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70</w:t>
            </w:r>
          </w:p>
        </w:tc>
        <w:tc>
          <w:tcPr>
            <w:tcW w:w="309" w:type="pct"/>
            <w:tcBorders>
              <w:top w:val="nil"/>
              <w:left w:val="nil"/>
              <w:bottom w:val="single" w:sz="4" w:space="0" w:color="auto"/>
              <w:right w:val="single" w:sz="4" w:space="0" w:color="auto"/>
            </w:tcBorders>
            <w:shd w:val="clear" w:color="auto" w:fill="auto"/>
            <w:vAlign w:val="center"/>
            <w:hideMark/>
          </w:tcPr>
          <w:p w14:paraId="259D7404"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47872F4"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BDEC8A4"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CC418C9"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9F7D5B9"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r>
      <w:tr w:rsidR="00C42BAA" w:rsidRPr="004B4DE0" w14:paraId="3E7B5B44" w14:textId="77777777" w:rsidTr="00193356">
        <w:trPr>
          <w:trHeight w:val="20"/>
        </w:trPr>
        <w:tc>
          <w:tcPr>
            <w:tcW w:w="325" w:type="pct"/>
            <w:tcBorders>
              <w:top w:val="nil"/>
              <w:left w:val="single" w:sz="4" w:space="0" w:color="auto"/>
              <w:bottom w:val="single" w:sz="4" w:space="0" w:color="auto"/>
              <w:right w:val="single" w:sz="4" w:space="0" w:color="auto"/>
            </w:tcBorders>
            <w:shd w:val="clear" w:color="auto" w:fill="auto"/>
            <w:vAlign w:val="center"/>
            <w:hideMark/>
          </w:tcPr>
          <w:p w14:paraId="665B37AF"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1.10</w:t>
            </w:r>
          </w:p>
        </w:tc>
        <w:tc>
          <w:tcPr>
            <w:tcW w:w="1089" w:type="pct"/>
            <w:tcBorders>
              <w:top w:val="nil"/>
              <w:left w:val="nil"/>
              <w:bottom w:val="single" w:sz="4" w:space="0" w:color="auto"/>
              <w:right w:val="nil"/>
            </w:tcBorders>
            <w:shd w:val="clear" w:color="auto" w:fill="auto"/>
            <w:vAlign w:val="center"/>
            <w:hideMark/>
          </w:tcPr>
          <w:p w14:paraId="54741DB3" w14:textId="77777777" w:rsidR="00C42BAA" w:rsidRPr="004B4DE0" w:rsidRDefault="00C42BAA" w:rsidP="00193356">
            <w:pPr>
              <w:spacing w:after="0" w:line="240" w:lineRule="auto"/>
              <w:rPr>
                <w:rFonts w:ascii="Calibri" w:eastAsia="Times New Roman" w:hAnsi="Calibri" w:cs="Calibri"/>
                <w:color w:val="000000"/>
                <w:sz w:val="16"/>
                <w:szCs w:val="16"/>
              </w:rPr>
            </w:pPr>
            <w:r w:rsidRPr="004B4DE0">
              <w:rPr>
                <w:rFonts w:ascii="Calibri" w:eastAsia="Times New Roman" w:hAnsi="Calibri" w:cs="Calibri"/>
                <w:color w:val="000000"/>
                <w:sz w:val="16"/>
                <w:szCs w:val="16"/>
              </w:rPr>
              <w:t>Number of technologies or management practices in one of the following phases of development: (Phase I/II/III) (S) 4.5.2(39):</w:t>
            </w:r>
          </w:p>
        </w:tc>
        <w:tc>
          <w:tcPr>
            <w:tcW w:w="183" w:type="pct"/>
            <w:tcBorders>
              <w:top w:val="nil"/>
              <w:left w:val="single" w:sz="4" w:space="0" w:color="auto"/>
              <w:bottom w:val="single" w:sz="4" w:space="0" w:color="auto"/>
              <w:right w:val="single" w:sz="4" w:space="0" w:color="auto"/>
            </w:tcBorders>
            <w:shd w:val="clear" w:color="auto" w:fill="auto"/>
            <w:vAlign w:val="center"/>
            <w:hideMark/>
          </w:tcPr>
          <w:p w14:paraId="05A42FCD"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06CA81CD"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1E23D09"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7F4C5882"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EEC760E"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079B042"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76B9E29"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69F37A1"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7525DFD2"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9086E4E"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37C7948"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9459BEB"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r>
      <w:tr w:rsidR="00C42BAA" w:rsidRPr="004B4DE0" w14:paraId="4352CA5D" w14:textId="77777777" w:rsidTr="00193356">
        <w:trPr>
          <w:trHeight w:val="20"/>
        </w:trPr>
        <w:tc>
          <w:tcPr>
            <w:tcW w:w="325" w:type="pct"/>
            <w:tcBorders>
              <w:top w:val="nil"/>
              <w:left w:val="single" w:sz="4" w:space="0" w:color="auto"/>
              <w:bottom w:val="single" w:sz="4" w:space="0" w:color="auto"/>
              <w:right w:val="single" w:sz="4" w:space="0" w:color="auto"/>
            </w:tcBorders>
            <w:shd w:val="clear" w:color="auto" w:fill="auto"/>
            <w:vAlign w:val="center"/>
            <w:hideMark/>
          </w:tcPr>
          <w:p w14:paraId="1D6911D4"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1.10.1</w:t>
            </w:r>
          </w:p>
        </w:tc>
        <w:tc>
          <w:tcPr>
            <w:tcW w:w="1089" w:type="pct"/>
            <w:tcBorders>
              <w:top w:val="nil"/>
              <w:left w:val="nil"/>
              <w:bottom w:val="single" w:sz="4" w:space="0" w:color="auto"/>
              <w:right w:val="nil"/>
            </w:tcBorders>
            <w:shd w:val="clear" w:color="auto" w:fill="auto"/>
            <w:vAlign w:val="center"/>
            <w:hideMark/>
          </w:tcPr>
          <w:p w14:paraId="62DDA87D" w14:textId="77777777" w:rsidR="00C42BAA" w:rsidRPr="004B4DE0" w:rsidRDefault="00C42BAA" w:rsidP="00193356">
            <w:pPr>
              <w:spacing w:after="0" w:line="240" w:lineRule="auto"/>
              <w:rPr>
                <w:rFonts w:ascii="Calibri" w:eastAsia="Times New Roman" w:hAnsi="Calibri" w:cs="Calibri"/>
                <w:color w:val="000000"/>
                <w:sz w:val="16"/>
                <w:szCs w:val="16"/>
              </w:rPr>
            </w:pPr>
            <w:r w:rsidRPr="004B4DE0">
              <w:rPr>
                <w:rFonts w:ascii="Calibri" w:eastAsia="Times New Roman" w:hAnsi="Calibri" w:cs="Calibri"/>
                <w:color w:val="000000"/>
                <w:sz w:val="16"/>
                <w:szCs w:val="16"/>
              </w:rPr>
              <w:t>Phase 1 Number of new technologies or management practices under research as  a result of USG assistance</w:t>
            </w:r>
          </w:p>
        </w:tc>
        <w:tc>
          <w:tcPr>
            <w:tcW w:w="183" w:type="pct"/>
            <w:tcBorders>
              <w:top w:val="nil"/>
              <w:left w:val="single" w:sz="4" w:space="0" w:color="auto"/>
              <w:bottom w:val="single" w:sz="4" w:space="0" w:color="auto"/>
              <w:right w:val="single" w:sz="4" w:space="0" w:color="auto"/>
            </w:tcBorders>
            <w:shd w:val="clear" w:color="auto" w:fill="auto"/>
            <w:vAlign w:val="center"/>
            <w:hideMark/>
          </w:tcPr>
          <w:p w14:paraId="6C959F45"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15</w:t>
            </w:r>
          </w:p>
        </w:tc>
        <w:tc>
          <w:tcPr>
            <w:tcW w:w="309" w:type="pct"/>
            <w:tcBorders>
              <w:top w:val="nil"/>
              <w:left w:val="nil"/>
              <w:bottom w:val="single" w:sz="4" w:space="0" w:color="auto"/>
              <w:right w:val="single" w:sz="4" w:space="0" w:color="auto"/>
            </w:tcBorders>
            <w:shd w:val="clear" w:color="auto" w:fill="auto"/>
            <w:vAlign w:val="center"/>
            <w:hideMark/>
          </w:tcPr>
          <w:p w14:paraId="430C0E6E"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0926F3F"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16</w:t>
            </w:r>
          </w:p>
        </w:tc>
        <w:tc>
          <w:tcPr>
            <w:tcW w:w="309" w:type="pct"/>
            <w:tcBorders>
              <w:top w:val="nil"/>
              <w:left w:val="nil"/>
              <w:bottom w:val="single" w:sz="4" w:space="0" w:color="auto"/>
              <w:right w:val="single" w:sz="4" w:space="0" w:color="auto"/>
            </w:tcBorders>
            <w:shd w:val="clear" w:color="auto" w:fill="auto"/>
            <w:vAlign w:val="center"/>
            <w:hideMark/>
          </w:tcPr>
          <w:p w14:paraId="4CC2A332"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1FB90CD"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24</w:t>
            </w:r>
          </w:p>
        </w:tc>
        <w:tc>
          <w:tcPr>
            <w:tcW w:w="309" w:type="pct"/>
            <w:tcBorders>
              <w:top w:val="nil"/>
              <w:left w:val="nil"/>
              <w:bottom w:val="single" w:sz="4" w:space="0" w:color="auto"/>
              <w:right w:val="single" w:sz="4" w:space="0" w:color="auto"/>
            </w:tcBorders>
            <w:shd w:val="clear" w:color="auto" w:fill="auto"/>
            <w:vAlign w:val="center"/>
            <w:hideMark/>
          </w:tcPr>
          <w:p w14:paraId="0AEEE7EF"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0A447F0A"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28</w:t>
            </w:r>
          </w:p>
        </w:tc>
        <w:tc>
          <w:tcPr>
            <w:tcW w:w="309" w:type="pct"/>
            <w:tcBorders>
              <w:top w:val="nil"/>
              <w:left w:val="nil"/>
              <w:bottom w:val="single" w:sz="4" w:space="0" w:color="auto"/>
              <w:right w:val="single" w:sz="4" w:space="0" w:color="auto"/>
            </w:tcBorders>
            <w:shd w:val="clear" w:color="auto" w:fill="auto"/>
            <w:vAlign w:val="center"/>
            <w:hideMark/>
          </w:tcPr>
          <w:p w14:paraId="00CA537E"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CF1A65E"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0D885AB1"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30BDE97"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96719BA"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r>
      <w:tr w:rsidR="00C42BAA" w:rsidRPr="004B4DE0" w14:paraId="512680CD" w14:textId="77777777" w:rsidTr="00193356">
        <w:trPr>
          <w:trHeight w:val="20"/>
        </w:trPr>
        <w:tc>
          <w:tcPr>
            <w:tcW w:w="325" w:type="pct"/>
            <w:tcBorders>
              <w:top w:val="nil"/>
              <w:left w:val="single" w:sz="4" w:space="0" w:color="auto"/>
              <w:bottom w:val="single" w:sz="4" w:space="0" w:color="auto"/>
              <w:right w:val="single" w:sz="4" w:space="0" w:color="auto"/>
            </w:tcBorders>
            <w:shd w:val="clear" w:color="auto" w:fill="auto"/>
            <w:vAlign w:val="center"/>
            <w:hideMark/>
          </w:tcPr>
          <w:p w14:paraId="5A2A2ACC"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1.10.2</w:t>
            </w:r>
          </w:p>
        </w:tc>
        <w:tc>
          <w:tcPr>
            <w:tcW w:w="1089" w:type="pct"/>
            <w:tcBorders>
              <w:top w:val="nil"/>
              <w:left w:val="nil"/>
              <w:bottom w:val="single" w:sz="4" w:space="0" w:color="auto"/>
              <w:right w:val="nil"/>
            </w:tcBorders>
            <w:shd w:val="clear" w:color="auto" w:fill="auto"/>
            <w:vAlign w:val="center"/>
            <w:hideMark/>
          </w:tcPr>
          <w:p w14:paraId="1EB8CC39" w14:textId="77777777" w:rsidR="00C42BAA" w:rsidRPr="004B4DE0" w:rsidRDefault="00C42BAA" w:rsidP="00193356">
            <w:pPr>
              <w:spacing w:after="0" w:line="240" w:lineRule="auto"/>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P</w:t>
            </w:r>
            <w:r w:rsidRPr="004B4DE0">
              <w:rPr>
                <w:rFonts w:ascii="Calibri" w:eastAsia="Times New Roman" w:hAnsi="Calibri" w:cs="Calibri"/>
                <w:color w:val="000000"/>
                <w:sz w:val="16"/>
                <w:szCs w:val="16"/>
              </w:rPr>
              <w:t xml:space="preserve">hase 2 Number of new technologies or management practices under field </w:t>
            </w:r>
            <w:r w:rsidRPr="004B4DE0">
              <w:rPr>
                <w:rFonts w:ascii="Calibri" w:eastAsia="Times New Roman" w:hAnsi="Calibri" w:cs="Calibri"/>
                <w:color w:val="000000"/>
                <w:sz w:val="16"/>
                <w:szCs w:val="16"/>
              </w:rPr>
              <w:lastRenderedPageBreak/>
              <w:t>testing as a result of USG assistance</w:t>
            </w:r>
          </w:p>
        </w:tc>
        <w:tc>
          <w:tcPr>
            <w:tcW w:w="183" w:type="pct"/>
            <w:tcBorders>
              <w:top w:val="nil"/>
              <w:left w:val="single" w:sz="4" w:space="0" w:color="auto"/>
              <w:bottom w:val="single" w:sz="4" w:space="0" w:color="auto"/>
              <w:right w:val="single" w:sz="4" w:space="0" w:color="auto"/>
            </w:tcBorders>
            <w:shd w:val="clear" w:color="auto" w:fill="auto"/>
            <w:vAlign w:val="center"/>
            <w:hideMark/>
          </w:tcPr>
          <w:p w14:paraId="327F60B4"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lastRenderedPageBreak/>
              <w:t>9</w:t>
            </w:r>
          </w:p>
        </w:tc>
        <w:tc>
          <w:tcPr>
            <w:tcW w:w="309" w:type="pct"/>
            <w:tcBorders>
              <w:top w:val="nil"/>
              <w:left w:val="nil"/>
              <w:bottom w:val="single" w:sz="4" w:space="0" w:color="auto"/>
              <w:right w:val="single" w:sz="4" w:space="0" w:color="auto"/>
            </w:tcBorders>
            <w:shd w:val="clear" w:color="auto" w:fill="auto"/>
            <w:vAlign w:val="center"/>
            <w:hideMark/>
          </w:tcPr>
          <w:p w14:paraId="5BADA37E"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F660B44"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6</w:t>
            </w:r>
          </w:p>
        </w:tc>
        <w:tc>
          <w:tcPr>
            <w:tcW w:w="309" w:type="pct"/>
            <w:tcBorders>
              <w:top w:val="nil"/>
              <w:left w:val="nil"/>
              <w:bottom w:val="single" w:sz="4" w:space="0" w:color="auto"/>
              <w:right w:val="single" w:sz="4" w:space="0" w:color="auto"/>
            </w:tcBorders>
            <w:shd w:val="clear" w:color="auto" w:fill="auto"/>
            <w:vAlign w:val="center"/>
            <w:hideMark/>
          </w:tcPr>
          <w:p w14:paraId="78CAF828"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D9F092D"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10</w:t>
            </w:r>
          </w:p>
        </w:tc>
        <w:tc>
          <w:tcPr>
            <w:tcW w:w="309" w:type="pct"/>
            <w:tcBorders>
              <w:top w:val="nil"/>
              <w:left w:val="nil"/>
              <w:bottom w:val="single" w:sz="4" w:space="0" w:color="auto"/>
              <w:right w:val="single" w:sz="4" w:space="0" w:color="auto"/>
            </w:tcBorders>
            <w:shd w:val="clear" w:color="auto" w:fill="auto"/>
            <w:vAlign w:val="center"/>
            <w:hideMark/>
          </w:tcPr>
          <w:p w14:paraId="792FB386"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6071404"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12</w:t>
            </w:r>
          </w:p>
        </w:tc>
        <w:tc>
          <w:tcPr>
            <w:tcW w:w="309" w:type="pct"/>
            <w:tcBorders>
              <w:top w:val="nil"/>
              <w:left w:val="nil"/>
              <w:bottom w:val="single" w:sz="4" w:space="0" w:color="auto"/>
              <w:right w:val="single" w:sz="4" w:space="0" w:color="auto"/>
            </w:tcBorders>
            <w:shd w:val="clear" w:color="auto" w:fill="auto"/>
            <w:vAlign w:val="center"/>
            <w:hideMark/>
          </w:tcPr>
          <w:p w14:paraId="4897AC81"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7DC19C8A"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079F4582"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043A4AF2"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B59DAAA"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r>
      <w:tr w:rsidR="00C42BAA" w:rsidRPr="004B4DE0" w14:paraId="3BE39FB4" w14:textId="77777777" w:rsidTr="00193356">
        <w:trPr>
          <w:trHeight w:val="20"/>
        </w:trPr>
        <w:tc>
          <w:tcPr>
            <w:tcW w:w="325" w:type="pct"/>
            <w:tcBorders>
              <w:top w:val="nil"/>
              <w:left w:val="single" w:sz="4" w:space="0" w:color="auto"/>
              <w:bottom w:val="single" w:sz="4" w:space="0" w:color="auto"/>
              <w:right w:val="single" w:sz="4" w:space="0" w:color="auto"/>
            </w:tcBorders>
            <w:shd w:val="clear" w:color="auto" w:fill="auto"/>
            <w:vAlign w:val="center"/>
            <w:hideMark/>
          </w:tcPr>
          <w:p w14:paraId="4D281888"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1.10.3</w:t>
            </w:r>
          </w:p>
        </w:tc>
        <w:tc>
          <w:tcPr>
            <w:tcW w:w="1089" w:type="pct"/>
            <w:tcBorders>
              <w:top w:val="nil"/>
              <w:left w:val="nil"/>
              <w:bottom w:val="single" w:sz="4" w:space="0" w:color="auto"/>
              <w:right w:val="nil"/>
            </w:tcBorders>
            <w:shd w:val="clear" w:color="auto" w:fill="auto"/>
            <w:vAlign w:val="center"/>
            <w:hideMark/>
          </w:tcPr>
          <w:p w14:paraId="1641EE01" w14:textId="77777777" w:rsidR="00C42BAA" w:rsidRPr="004B4DE0" w:rsidRDefault="00C42BAA" w:rsidP="00193356">
            <w:pPr>
              <w:spacing w:after="0" w:line="240" w:lineRule="auto"/>
              <w:rPr>
                <w:rFonts w:ascii="Calibri" w:eastAsia="Times New Roman" w:hAnsi="Calibri" w:cs="Calibri"/>
                <w:color w:val="000000"/>
                <w:sz w:val="16"/>
                <w:szCs w:val="16"/>
              </w:rPr>
            </w:pPr>
            <w:r w:rsidRPr="004B4DE0">
              <w:rPr>
                <w:rFonts w:ascii="Calibri" w:eastAsia="Times New Roman" w:hAnsi="Calibri" w:cs="Calibri"/>
                <w:color w:val="000000"/>
                <w:sz w:val="16"/>
                <w:szCs w:val="16"/>
              </w:rPr>
              <w:t>Phase 3 Number of new technologies or management practices made available for transfer as a result of USG assistance</w:t>
            </w:r>
          </w:p>
        </w:tc>
        <w:tc>
          <w:tcPr>
            <w:tcW w:w="183" w:type="pct"/>
            <w:tcBorders>
              <w:top w:val="nil"/>
              <w:left w:val="single" w:sz="4" w:space="0" w:color="auto"/>
              <w:bottom w:val="single" w:sz="4" w:space="0" w:color="auto"/>
              <w:right w:val="single" w:sz="4" w:space="0" w:color="auto"/>
            </w:tcBorders>
            <w:shd w:val="clear" w:color="auto" w:fill="auto"/>
            <w:vAlign w:val="center"/>
            <w:hideMark/>
          </w:tcPr>
          <w:p w14:paraId="7A54529C"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32</w:t>
            </w:r>
          </w:p>
        </w:tc>
        <w:tc>
          <w:tcPr>
            <w:tcW w:w="309" w:type="pct"/>
            <w:tcBorders>
              <w:top w:val="nil"/>
              <w:left w:val="nil"/>
              <w:bottom w:val="single" w:sz="4" w:space="0" w:color="auto"/>
              <w:right w:val="single" w:sz="4" w:space="0" w:color="auto"/>
            </w:tcBorders>
            <w:shd w:val="clear" w:color="auto" w:fill="auto"/>
            <w:vAlign w:val="center"/>
            <w:hideMark/>
          </w:tcPr>
          <w:p w14:paraId="0FF217FF"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58F45B6"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20</w:t>
            </w:r>
          </w:p>
        </w:tc>
        <w:tc>
          <w:tcPr>
            <w:tcW w:w="309" w:type="pct"/>
            <w:tcBorders>
              <w:top w:val="nil"/>
              <w:left w:val="nil"/>
              <w:bottom w:val="single" w:sz="4" w:space="0" w:color="auto"/>
              <w:right w:val="single" w:sz="4" w:space="0" w:color="auto"/>
            </w:tcBorders>
            <w:shd w:val="clear" w:color="auto" w:fill="auto"/>
            <w:vAlign w:val="center"/>
            <w:hideMark/>
          </w:tcPr>
          <w:p w14:paraId="74723A2B"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D2E88C4"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24</w:t>
            </w:r>
          </w:p>
        </w:tc>
        <w:tc>
          <w:tcPr>
            <w:tcW w:w="309" w:type="pct"/>
            <w:tcBorders>
              <w:top w:val="nil"/>
              <w:left w:val="nil"/>
              <w:bottom w:val="single" w:sz="4" w:space="0" w:color="auto"/>
              <w:right w:val="single" w:sz="4" w:space="0" w:color="auto"/>
            </w:tcBorders>
            <w:shd w:val="clear" w:color="auto" w:fill="auto"/>
            <w:vAlign w:val="center"/>
            <w:hideMark/>
          </w:tcPr>
          <w:p w14:paraId="5D41BEDD"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E440132"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24</w:t>
            </w:r>
          </w:p>
        </w:tc>
        <w:tc>
          <w:tcPr>
            <w:tcW w:w="309" w:type="pct"/>
            <w:tcBorders>
              <w:top w:val="nil"/>
              <w:left w:val="nil"/>
              <w:bottom w:val="single" w:sz="4" w:space="0" w:color="auto"/>
              <w:right w:val="single" w:sz="4" w:space="0" w:color="auto"/>
            </w:tcBorders>
            <w:shd w:val="clear" w:color="auto" w:fill="auto"/>
            <w:vAlign w:val="center"/>
            <w:hideMark/>
          </w:tcPr>
          <w:p w14:paraId="51EEBDFE"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EFBA984"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7A30A8A"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4D824F4"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30E6FCB"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r>
      <w:tr w:rsidR="00C42BAA" w:rsidRPr="004B4DE0" w14:paraId="4D54681E" w14:textId="77777777" w:rsidTr="00193356">
        <w:trPr>
          <w:trHeight w:val="20"/>
        </w:trPr>
        <w:tc>
          <w:tcPr>
            <w:tcW w:w="325" w:type="pct"/>
            <w:vMerge w:val="restart"/>
            <w:tcBorders>
              <w:top w:val="nil"/>
              <w:left w:val="single" w:sz="4" w:space="0" w:color="auto"/>
              <w:bottom w:val="single" w:sz="4" w:space="0" w:color="000000"/>
              <w:right w:val="single" w:sz="4" w:space="0" w:color="auto"/>
            </w:tcBorders>
            <w:shd w:val="clear" w:color="000000" w:fill="FFFF00"/>
            <w:vAlign w:val="center"/>
            <w:hideMark/>
          </w:tcPr>
          <w:p w14:paraId="267297E1"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1.11</w:t>
            </w:r>
          </w:p>
        </w:tc>
        <w:tc>
          <w:tcPr>
            <w:tcW w:w="1089" w:type="pct"/>
            <w:tcBorders>
              <w:top w:val="nil"/>
              <w:left w:val="nil"/>
              <w:bottom w:val="single" w:sz="4" w:space="0" w:color="auto"/>
              <w:right w:val="nil"/>
            </w:tcBorders>
            <w:shd w:val="clear" w:color="auto" w:fill="auto"/>
            <w:vAlign w:val="center"/>
            <w:hideMark/>
          </w:tcPr>
          <w:p w14:paraId="15396443" w14:textId="77777777" w:rsidR="00C42BAA" w:rsidRPr="004B4DE0" w:rsidRDefault="00C42BAA" w:rsidP="00193356">
            <w:pPr>
              <w:spacing w:after="0" w:line="240" w:lineRule="auto"/>
              <w:rPr>
                <w:rFonts w:ascii="Calibri" w:eastAsia="Times New Roman" w:hAnsi="Calibri" w:cs="Calibri"/>
                <w:color w:val="000000"/>
                <w:sz w:val="16"/>
                <w:szCs w:val="16"/>
              </w:rPr>
            </w:pPr>
            <w:r w:rsidRPr="004B4DE0">
              <w:rPr>
                <w:rFonts w:ascii="Calibri" w:eastAsia="Times New Roman" w:hAnsi="Calibri" w:cs="Calibri"/>
                <w:color w:val="000000"/>
                <w:sz w:val="16"/>
                <w:szCs w:val="16"/>
              </w:rPr>
              <w:t>Number of children under 2 (0-23 months) reached with community level nutrition interventions through USG-supported programs</w:t>
            </w:r>
          </w:p>
        </w:tc>
        <w:tc>
          <w:tcPr>
            <w:tcW w:w="183" w:type="pct"/>
            <w:tcBorders>
              <w:top w:val="nil"/>
              <w:left w:val="single" w:sz="4" w:space="0" w:color="auto"/>
              <w:bottom w:val="single" w:sz="4" w:space="0" w:color="auto"/>
              <w:right w:val="single" w:sz="4" w:space="0" w:color="auto"/>
            </w:tcBorders>
            <w:shd w:val="clear" w:color="auto" w:fill="auto"/>
            <w:vAlign w:val="center"/>
            <w:hideMark/>
          </w:tcPr>
          <w:p w14:paraId="55C829CB"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1000</w:t>
            </w:r>
          </w:p>
        </w:tc>
        <w:tc>
          <w:tcPr>
            <w:tcW w:w="309" w:type="pct"/>
            <w:tcBorders>
              <w:top w:val="nil"/>
              <w:left w:val="nil"/>
              <w:bottom w:val="single" w:sz="4" w:space="0" w:color="auto"/>
              <w:right w:val="single" w:sz="4" w:space="0" w:color="auto"/>
            </w:tcBorders>
            <w:shd w:val="clear" w:color="auto" w:fill="auto"/>
            <w:vAlign w:val="center"/>
          </w:tcPr>
          <w:p w14:paraId="7AF82736"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p>
        </w:tc>
        <w:tc>
          <w:tcPr>
            <w:tcW w:w="309" w:type="pct"/>
            <w:tcBorders>
              <w:top w:val="nil"/>
              <w:left w:val="nil"/>
              <w:bottom w:val="single" w:sz="4" w:space="0" w:color="auto"/>
              <w:right w:val="single" w:sz="4" w:space="0" w:color="auto"/>
            </w:tcBorders>
            <w:shd w:val="clear" w:color="auto" w:fill="auto"/>
            <w:vAlign w:val="center"/>
            <w:hideMark/>
          </w:tcPr>
          <w:p w14:paraId="1D0533FC"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1000</w:t>
            </w:r>
          </w:p>
        </w:tc>
        <w:tc>
          <w:tcPr>
            <w:tcW w:w="309" w:type="pct"/>
            <w:tcBorders>
              <w:top w:val="nil"/>
              <w:left w:val="nil"/>
              <w:bottom w:val="single" w:sz="4" w:space="0" w:color="auto"/>
              <w:right w:val="single" w:sz="4" w:space="0" w:color="auto"/>
            </w:tcBorders>
            <w:shd w:val="clear" w:color="auto" w:fill="auto"/>
            <w:vAlign w:val="center"/>
            <w:hideMark/>
          </w:tcPr>
          <w:p w14:paraId="6BA81DA4"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B860747"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1000</w:t>
            </w:r>
          </w:p>
        </w:tc>
        <w:tc>
          <w:tcPr>
            <w:tcW w:w="309" w:type="pct"/>
            <w:tcBorders>
              <w:top w:val="nil"/>
              <w:left w:val="nil"/>
              <w:bottom w:val="single" w:sz="4" w:space="0" w:color="auto"/>
              <w:right w:val="single" w:sz="4" w:space="0" w:color="auto"/>
            </w:tcBorders>
            <w:shd w:val="clear" w:color="auto" w:fill="auto"/>
            <w:vAlign w:val="center"/>
            <w:hideMark/>
          </w:tcPr>
          <w:p w14:paraId="4FD1FB72"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5A81749"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1000</w:t>
            </w:r>
          </w:p>
        </w:tc>
        <w:tc>
          <w:tcPr>
            <w:tcW w:w="309" w:type="pct"/>
            <w:tcBorders>
              <w:top w:val="nil"/>
              <w:left w:val="nil"/>
              <w:bottom w:val="single" w:sz="4" w:space="0" w:color="auto"/>
              <w:right w:val="single" w:sz="4" w:space="0" w:color="auto"/>
            </w:tcBorders>
            <w:shd w:val="clear" w:color="auto" w:fill="auto"/>
            <w:vAlign w:val="center"/>
            <w:hideMark/>
          </w:tcPr>
          <w:p w14:paraId="5C922150"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D14D313"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1000</w:t>
            </w:r>
          </w:p>
        </w:tc>
        <w:tc>
          <w:tcPr>
            <w:tcW w:w="309" w:type="pct"/>
            <w:tcBorders>
              <w:top w:val="nil"/>
              <w:left w:val="nil"/>
              <w:bottom w:val="single" w:sz="4" w:space="0" w:color="auto"/>
              <w:right w:val="single" w:sz="4" w:space="0" w:color="auto"/>
            </w:tcBorders>
            <w:shd w:val="clear" w:color="auto" w:fill="auto"/>
            <w:vAlign w:val="center"/>
            <w:hideMark/>
          </w:tcPr>
          <w:p w14:paraId="52F27803"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AF2EB86"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2500</w:t>
            </w:r>
          </w:p>
        </w:tc>
        <w:tc>
          <w:tcPr>
            <w:tcW w:w="309" w:type="pct"/>
            <w:tcBorders>
              <w:top w:val="nil"/>
              <w:left w:val="nil"/>
              <w:bottom w:val="single" w:sz="4" w:space="0" w:color="auto"/>
              <w:right w:val="single" w:sz="4" w:space="0" w:color="auto"/>
            </w:tcBorders>
            <w:shd w:val="clear" w:color="auto" w:fill="auto"/>
            <w:vAlign w:val="center"/>
            <w:hideMark/>
          </w:tcPr>
          <w:p w14:paraId="144244C1"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r>
      <w:tr w:rsidR="00C42BAA" w:rsidRPr="004B4DE0" w14:paraId="204BF765" w14:textId="77777777" w:rsidTr="00193356">
        <w:trPr>
          <w:trHeight w:val="20"/>
        </w:trPr>
        <w:tc>
          <w:tcPr>
            <w:tcW w:w="325" w:type="pct"/>
            <w:vMerge/>
            <w:tcBorders>
              <w:top w:val="nil"/>
              <w:left w:val="single" w:sz="4" w:space="0" w:color="auto"/>
              <w:bottom w:val="single" w:sz="4" w:space="0" w:color="000000"/>
              <w:right w:val="single" w:sz="4" w:space="0" w:color="auto"/>
            </w:tcBorders>
            <w:vAlign w:val="center"/>
            <w:hideMark/>
          </w:tcPr>
          <w:p w14:paraId="3A2B3618" w14:textId="77777777" w:rsidR="00C42BAA" w:rsidRPr="004B4DE0" w:rsidRDefault="00C42BAA" w:rsidP="00193356">
            <w:pPr>
              <w:spacing w:after="0" w:line="240" w:lineRule="auto"/>
              <w:rPr>
                <w:rFonts w:ascii="Times New Roman" w:eastAsia="Times New Roman" w:hAnsi="Times New Roman" w:cs="Times New Roman"/>
                <w:b/>
                <w:bCs/>
                <w:color w:val="000000"/>
                <w:sz w:val="16"/>
                <w:szCs w:val="16"/>
              </w:rPr>
            </w:pPr>
          </w:p>
        </w:tc>
        <w:tc>
          <w:tcPr>
            <w:tcW w:w="1089" w:type="pct"/>
            <w:tcBorders>
              <w:top w:val="nil"/>
              <w:left w:val="nil"/>
              <w:bottom w:val="nil"/>
              <w:right w:val="nil"/>
            </w:tcBorders>
            <w:shd w:val="clear" w:color="auto" w:fill="auto"/>
            <w:vAlign w:val="center"/>
            <w:hideMark/>
          </w:tcPr>
          <w:p w14:paraId="26C6FF7A" w14:textId="77777777" w:rsidR="00C42BAA" w:rsidRPr="004B4DE0" w:rsidRDefault="00C42BAA" w:rsidP="00193356">
            <w:pPr>
              <w:spacing w:after="0" w:line="240" w:lineRule="auto"/>
              <w:rPr>
                <w:rFonts w:ascii="Calibri" w:eastAsia="Times New Roman" w:hAnsi="Calibri" w:cs="Calibri"/>
                <w:color w:val="000000"/>
                <w:sz w:val="16"/>
                <w:szCs w:val="16"/>
              </w:rPr>
            </w:pPr>
            <w:r w:rsidRPr="004B4DE0">
              <w:rPr>
                <w:rFonts w:ascii="Calibri" w:eastAsia="Times New Roman" w:hAnsi="Calibri" w:cs="Calibri"/>
                <w:color w:val="000000"/>
                <w:sz w:val="16"/>
                <w:szCs w:val="16"/>
              </w:rPr>
              <w:t>Male</w:t>
            </w:r>
          </w:p>
        </w:tc>
        <w:tc>
          <w:tcPr>
            <w:tcW w:w="183" w:type="pct"/>
            <w:tcBorders>
              <w:top w:val="nil"/>
              <w:left w:val="single" w:sz="4" w:space="0" w:color="auto"/>
              <w:bottom w:val="single" w:sz="4" w:space="0" w:color="auto"/>
              <w:right w:val="single" w:sz="4" w:space="0" w:color="auto"/>
            </w:tcBorders>
            <w:shd w:val="clear" w:color="auto" w:fill="auto"/>
            <w:vAlign w:val="center"/>
            <w:hideMark/>
          </w:tcPr>
          <w:p w14:paraId="3B43AD1C"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250</w:t>
            </w:r>
          </w:p>
        </w:tc>
        <w:tc>
          <w:tcPr>
            <w:tcW w:w="309" w:type="pct"/>
            <w:tcBorders>
              <w:top w:val="nil"/>
              <w:left w:val="nil"/>
              <w:bottom w:val="single" w:sz="4" w:space="0" w:color="auto"/>
              <w:right w:val="single" w:sz="4" w:space="0" w:color="auto"/>
            </w:tcBorders>
            <w:shd w:val="clear" w:color="auto" w:fill="auto"/>
            <w:vAlign w:val="center"/>
          </w:tcPr>
          <w:p w14:paraId="2E54D115"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p>
        </w:tc>
        <w:tc>
          <w:tcPr>
            <w:tcW w:w="309" w:type="pct"/>
            <w:tcBorders>
              <w:top w:val="nil"/>
              <w:left w:val="nil"/>
              <w:bottom w:val="single" w:sz="4" w:space="0" w:color="auto"/>
              <w:right w:val="single" w:sz="4" w:space="0" w:color="auto"/>
            </w:tcBorders>
            <w:shd w:val="clear" w:color="auto" w:fill="auto"/>
            <w:vAlign w:val="center"/>
            <w:hideMark/>
          </w:tcPr>
          <w:p w14:paraId="06E5D82B"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250</w:t>
            </w:r>
          </w:p>
        </w:tc>
        <w:tc>
          <w:tcPr>
            <w:tcW w:w="309" w:type="pct"/>
            <w:tcBorders>
              <w:top w:val="nil"/>
              <w:left w:val="nil"/>
              <w:bottom w:val="single" w:sz="4" w:space="0" w:color="auto"/>
              <w:right w:val="single" w:sz="4" w:space="0" w:color="auto"/>
            </w:tcBorders>
            <w:shd w:val="clear" w:color="auto" w:fill="auto"/>
            <w:vAlign w:val="center"/>
            <w:hideMark/>
          </w:tcPr>
          <w:p w14:paraId="3AA28C50"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08EDB6BA"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250</w:t>
            </w:r>
          </w:p>
        </w:tc>
        <w:tc>
          <w:tcPr>
            <w:tcW w:w="309" w:type="pct"/>
            <w:tcBorders>
              <w:top w:val="nil"/>
              <w:left w:val="nil"/>
              <w:bottom w:val="single" w:sz="4" w:space="0" w:color="auto"/>
              <w:right w:val="single" w:sz="4" w:space="0" w:color="auto"/>
            </w:tcBorders>
            <w:shd w:val="clear" w:color="auto" w:fill="auto"/>
            <w:vAlign w:val="center"/>
            <w:hideMark/>
          </w:tcPr>
          <w:p w14:paraId="2287B2FF"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AEAA7AB"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250</w:t>
            </w:r>
          </w:p>
        </w:tc>
        <w:tc>
          <w:tcPr>
            <w:tcW w:w="309" w:type="pct"/>
            <w:tcBorders>
              <w:top w:val="nil"/>
              <w:left w:val="nil"/>
              <w:bottom w:val="single" w:sz="4" w:space="0" w:color="auto"/>
              <w:right w:val="single" w:sz="4" w:space="0" w:color="auto"/>
            </w:tcBorders>
            <w:shd w:val="clear" w:color="auto" w:fill="auto"/>
            <w:vAlign w:val="center"/>
            <w:hideMark/>
          </w:tcPr>
          <w:p w14:paraId="272F2C74"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7C9361B"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250</w:t>
            </w:r>
          </w:p>
        </w:tc>
        <w:tc>
          <w:tcPr>
            <w:tcW w:w="309" w:type="pct"/>
            <w:tcBorders>
              <w:top w:val="nil"/>
              <w:left w:val="nil"/>
              <w:bottom w:val="single" w:sz="4" w:space="0" w:color="auto"/>
              <w:right w:val="single" w:sz="4" w:space="0" w:color="auto"/>
            </w:tcBorders>
            <w:shd w:val="clear" w:color="auto" w:fill="auto"/>
            <w:vAlign w:val="center"/>
            <w:hideMark/>
          </w:tcPr>
          <w:p w14:paraId="5D2D8D16"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78A78AF"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1250</w:t>
            </w:r>
          </w:p>
        </w:tc>
        <w:tc>
          <w:tcPr>
            <w:tcW w:w="309" w:type="pct"/>
            <w:tcBorders>
              <w:top w:val="nil"/>
              <w:left w:val="nil"/>
              <w:bottom w:val="single" w:sz="4" w:space="0" w:color="auto"/>
              <w:right w:val="single" w:sz="4" w:space="0" w:color="auto"/>
            </w:tcBorders>
            <w:shd w:val="clear" w:color="auto" w:fill="auto"/>
            <w:vAlign w:val="center"/>
            <w:hideMark/>
          </w:tcPr>
          <w:p w14:paraId="5644966F"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r>
      <w:tr w:rsidR="00C42BAA" w:rsidRPr="004B4DE0" w14:paraId="27156206" w14:textId="77777777" w:rsidTr="00193356">
        <w:trPr>
          <w:trHeight w:val="20"/>
        </w:trPr>
        <w:tc>
          <w:tcPr>
            <w:tcW w:w="325" w:type="pct"/>
            <w:vMerge/>
            <w:tcBorders>
              <w:top w:val="nil"/>
              <w:left w:val="single" w:sz="4" w:space="0" w:color="auto"/>
              <w:bottom w:val="single" w:sz="4" w:space="0" w:color="000000"/>
              <w:right w:val="single" w:sz="4" w:space="0" w:color="auto"/>
            </w:tcBorders>
            <w:vAlign w:val="center"/>
            <w:hideMark/>
          </w:tcPr>
          <w:p w14:paraId="1D5E93B8" w14:textId="77777777" w:rsidR="00C42BAA" w:rsidRPr="004B4DE0" w:rsidRDefault="00C42BAA" w:rsidP="00193356">
            <w:pPr>
              <w:spacing w:after="0" w:line="240" w:lineRule="auto"/>
              <w:rPr>
                <w:rFonts w:ascii="Times New Roman" w:eastAsia="Times New Roman" w:hAnsi="Times New Roman" w:cs="Times New Roman"/>
                <w:b/>
                <w:bCs/>
                <w:color w:val="000000"/>
                <w:sz w:val="16"/>
                <w:szCs w:val="16"/>
              </w:rPr>
            </w:pPr>
          </w:p>
        </w:tc>
        <w:tc>
          <w:tcPr>
            <w:tcW w:w="1089" w:type="pct"/>
            <w:tcBorders>
              <w:top w:val="single" w:sz="4" w:space="0" w:color="auto"/>
              <w:left w:val="nil"/>
              <w:bottom w:val="nil"/>
              <w:right w:val="nil"/>
            </w:tcBorders>
            <w:shd w:val="clear" w:color="auto" w:fill="auto"/>
            <w:vAlign w:val="center"/>
            <w:hideMark/>
          </w:tcPr>
          <w:p w14:paraId="5055ABE5" w14:textId="77777777" w:rsidR="00C42BAA" w:rsidRPr="004B4DE0" w:rsidRDefault="00C42BAA" w:rsidP="00193356">
            <w:pPr>
              <w:spacing w:after="0" w:line="240" w:lineRule="auto"/>
              <w:rPr>
                <w:rFonts w:ascii="Calibri" w:eastAsia="Times New Roman" w:hAnsi="Calibri" w:cs="Calibri"/>
                <w:color w:val="000000"/>
                <w:sz w:val="16"/>
                <w:szCs w:val="16"/>
              </w:rPr>
            </w:pPr>
            <w:r w:rsidRPr="004B4DE0">
              <w:rPr>
                <w:rFonts w:ascii="Calibri" w:eastAsia="Times New Roman" w:hAnsi="Calibri" w:cs="Calibri"/>
                <w:color w:val="000000"/>
                <w:sz w:val="16"/>
                <w:szCs w:val="16"/>
              </w:rPr>
              <w:t>Female</w:t>
            </w:r>
          </w:p>
        </w:tc>
        <w:tc>
          <w:tcPr>
            <w:tcW w:w="183" w:type="pct"/>
            <w:tcBorders>
              <w:top w:val="nil"/>
              <w:left w:val="single" w:sz="4" w:space="0" w:color="auto"/>
              <w:bottom w:val="single" w:sz="4" w:space="0" w:color="auto"/>
              <w:right w:val="single" w:sz="4" w:space="0" w:color="auto"/>
            </w:tcBorders>
            <w:shd w:val="clear" w:color="auto" w:fill="auto"/>
            <w:vAlign w:val="center"/>
            <w:hideMark/>
          </w:tcPr>
          <w:p w14:paraId="01B056EC"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250</w:t>
            </w:r>
          </w:p>
        </w:tc>
        <w:tc>
          <w:tcPr>
            <w:tcW w:w="309" w:type="pct"/>
            <w:tcBorders>
              <w:top w:val="nil"/>
              <w:left w:val="nil"/>
              <w:bottom w:val="single" w:sz="4" w:space="0" w:color="auto"/>
              <w:right w:val="single" w:sz="4" w:space="0" w:color="auto"/>
            </w:tcBorders>
            <w:shd w:val="clear" w:color="auto" w:fill="auto"/>
            <w:vAlign w:val="center"/>
          </w:tcPr>
          <w:p w14:paraId="65035055"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p>
        </w:tc>
        <w:tc>
          <w:tcPr>
            <w:tcW w:w="309" w:type="pct"/>
            <w:tcBorders>
              <w:top w:val="nil"/>
              <w:left w:val="nil"/>
              <w:bottom w:val="single" w:sz="4" w:space="0" w:color="auto"/>
              <w:right w:val="single" w:sz="4" w:space="0" w:color="auto"/>
            </w:tcBorders>
            <w:shd w:val="clear" w:color="auto" w:fill="auto"/>
            <w:vAlign w:val="center"/>
            <w:hideMark/>
          </w:tcPr>
          <w:p w14:paraId="4B2DBA5A"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250</w:t>
            </w:r>
          </w:p>
        </w:tc>
        <w:tc>
          <w:tcPr>
            <w:tcW w:w="309" w:type="pct"/>
            <w:tcBorders>
              <w:top w:val="nil"/>
              <w:left w:val="nil"/>
              <w:bottom w:val="single" w:sz="4" w:space="0" w:color="auto"/>
              <w:right w:val="single" w:sz="4" w:space="0" w:color="auto"/>
            </w:tcBorders>
            <w:shd w:val="clear" w:color="auto" w:fill="auto"/>
            <w:vAlign w:val="center"/>
            <w:hideMark/>
          </w:tcPr>
          <w:p w14:paraId="3452E7A3"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B8D22FE"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250</w:t>
            </w:r>
          </w:p>
        </w:tc>
        <w:tc>
          <w:tcPr>
            <w:tcW w:w="309" w:type="pct"/>
            <w:tcBorders>
              <w:top w:val="nil"/>
              <w:left w:val="nil"/>
              <w:bottom w:val="single" w:sz="4" w:space="0" w:color="auto"/>
              <w:right w:val="single" w:sz="4" w:space="0" w:color="auto"/>
            </w:tcBorders>
            <w:shd w:val="clear" w:color="auto" w:fill="auto"/>
            <w:vAlign w:val="center"/>
            <w:hideMark/>
          </w:tcPr>
          <w:p w14:paraId="20844EC1"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0ECE0BEC"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250</w:t>
            </w:r>
          </w:p>
        </w:tc>
        <w:tc>
          <w:tcPr>
            <w:tcW w:w="309" w:type="pct"/>
            <w:tcBorders>
              <w:top w:val="nil"/>
              <w:left w:val="nil"/>
              <w:bottom w:val="single" w:sz="4" w:space="0" w:color="auto"/>
              <w:right w:val="single" w:sz="4" w:space="0" w:color="auto"/>
            </w:tcBorders>
            <w:shd w:val="clear" w:color="auto" w:fill="auto"/>
            <w:vAlign w:val="center"/>
            <w:hideMark/>
          </w:tcPr>
          <w:p w14:paraId="11AC0CFE"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07B1EDA"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250</w:t>
            </w:r>
          </w:p>
        </w:tc>
        <w:tc>
          <w:tcPr>
            <w:tcW w:w="309" w:type="pct"/>
            <w:tcBorders>
              <w:top w:val="nil"/>
              <w:left w:val="nil"/>
              <w:bottom w:val="single" w:sz="4" w:space="0" w:color="auto"/>
              <w:right w:val="single" w:sz="4" w:space="0" w:color="auto"/>
            </w:tcBorders>
            <w:shd w:val="clear" w:color="auto" w:fill="auto"/>
            <w:vAlign w:val="center"/>
            <w:hideMark/>
          </w:tcPr>
          <w:p w14:paraId="5E5B5BF9"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71E443EF"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1250</w:t>
            </w:r>
          </w:p>
        </w:tc>
        <w:tc>
          <w:tcPr>
            <w:tcW w:w="309" w:type="pct"/>
            <w:tcBorders>
              <w:top w:val="nil"/>
              <w:left w:val="nil"/>
              <w:bottom w:val="single" w:sz="4" w:space="0" w:color="auto"/>
              <w:right w:val="single" w:sz="4" w:space="0" w:color="auto"/>
            </w:tcBorders>
            <w:shd w:val="clear" w:color="auto" w:fill="auto"/>
            <w:vAlign w:val="center"/>
            <w:hideMark/>
          </w:tcPr>
          <w:p w14:paraId="5D0F17EA"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r>
      <w:tr w:rsidR="00C42BAA" w:rsidRPr="004B4DE0" w14:paraId="124C6994" w14:textId="77777777" w:rsidTr="00193356">
        <w:trPr>
          <w:trHeight w:val="20"/>
        </w:trPr>
        <w:tc>
          <w:tcPr>
            <w:tcW w:w="325" w:type="pct"/>
            <w:vMerge w:val="restart"/>
            <w:tcBorders>
              <w:top w:val="nil"/>
              <w:left w:val="single" w:sz="4" w:space="0" w:color="auto"/>
              <w:bottom w:val="single" w:sz="4" w:space="0" w:color="000000"/>
              <w:right w:val="single" w:sz="4" w:space="0" w:color="auto"/>
            </w:tcBorders>
            <w:shd w:val="clear" w:color="000000" w:fill="FFFF00"/>
            <w:vAlign w:val="center"/>
            <w:hideMark/>
          </w:tcPr>
          <w:p w14:paraId="7A5E36E0"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1.12</w:t>
            </w:r>
          </w:p>
        </w:tc>
        <w:tc>
          <w:tcPr>
            <w:tcW w:w="1089" w:type="pct"/>
            <w:tcBorders>
              <w:top w:val="single" w:sz="4" w:space="0" w:color="auto"/>
              <w:left w:val="nil"/>
              <w:bottom w:val="nil"/>
              <w:right w:val="nil"/>
            </w:tcBorders>
            <w:shd w:val="clear" w:color="auto" w:fill="auto"/>
            <w:vAlign w:val="center"/>
            <w:hideMark/>
          </w:tcPr>
          <w:p w14:paraId="0B6C2025" w14:textId="77777777" w:rsidR="00C42BAA" w:rsidRPr="004B4DE0" w:rsidRDefault="00C42BAA" w:rsidP="00193356">
            <w:pPr>
              <w:spacing w:after="0" w:line="240" w:lineRule="auto"/>
              <w:rPr>
                <w:rFonts w:ascii="Calibri" w:eastAsia="Times New Roman" w:hAnsi="Calibri" w:cs="Calibri"/>
                <w:color w:val="000000"/>
                <w:sz w:val="16"/>
                <w:szCs w:val="16"/>
              </w:rPr>
            </w:pPr>
            <w:r w:rsidRPr="004B4DE0">
              <w:rPr>
                <w:rFonts w:ascii="Calibri" w:eastAsia="Times New Roman" w:hAnsi="Calibri" w:cs="Calibri"/>
                <w:color w:val="000000"/>
                <w:sz w:val="16"/>
                <w:szCs w:val="16"/>
              </w:rPr>
              <w:t>Number of individuals receiving nutrition related professional training through USG-supported programs</w:t>
            </w:r>
          </w:p>
        </w:tc>
        <w:tc>
          <w:tcPr>
            <w:tcW w:w="183" w:type="pct"/>
            <w:tcBorders>
              <w:top w:val="nil"/>
              <w:left w:val="single" w:sz="4" w:space="0" w:color="auto"/>
              <w:bottom w:val="single" w:sz="4" w:space="0" w:color="auto"/>
              <w:right w:val="single" w:sz="4" w:space="0" w:color="auto"/>
            </w:tcBorders>
            <w:shd w:val="clear" w:color="auto" w:fill="auto"/>
            <w:vAlign w:val="center"/>
            <w:hideMark/>
          </w:tcPr>
          <w:p w14:paraId="4E19ED27"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800</w:t>
            </w:r>
          </w:p>
        </w:tc>
        <w:tc>
          <w:tcPr>
            <w:tcW w:w="309" w:type="pct"/>
            <w:tcBorders>
              <w:top w:val="nil"/>
              <w:left w:val="nil"/>
              <w:bottom w:val="single" w:sz="4" w:space="0" w:color="auto"/>
              <w:right w:val="single" w:sz="4" w:space="0" w:color="auto"/>
            </w:tcBorders>
            <w:shd w:val="clear" w:color="auto" w:fill="auto"/>
            <w:vAlign w:val="center"/>
            <w:hideMark/>
          </w:tcPr>
          <w:p w14:paraId="53ABD678"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024FA99E"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800</w:t>
            </w:r>
          </w:p>
        </w:tc>
        <w:tc>
          <w:tcPr>
            <w:tcW w:w="309" w:type="pct"/>
            <w:tcBorders>
              <w:top w:val="nil"/>
              <w:left w:val="nil"/>
              <w:bottom w:val="single" w:sz="4" w:space="0" w:color="auto"/>
              <w:right w:val="single" w:sz="4" w:space="0" w:color="auto"/>
            </w:tcBorders>
            <w:shd w:val="clear" w:color="auto" w:fill="auto"/>
            <w:vAlign w:val="center"/>
            <w:hideMark/>
          </w:tcPr>
          <w:p w14:paraId="452AB4B7"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263B1AB"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800</w:t>
            </w:r>
          </w:p>
        </w:tc>
        <w:tc>
          <w:tcPr>
            <w:tcW w:w="309" w:type="pct"/>
            <w:tcBorders>
              <w:top w:val="nil"/>
              <w:left w:val="nil"/>
              <w:bottom w:val="single" w:sz="4" w:space="0" w:color="auto"/>
              <w:right w:val="single" w:sz="4" w:space="0" w:color="auto"/>
            </w:tcBorders>
            <w:shd w:val="clear" w:color="auto" w:fill="auto"/>
            <w:vAlign w:val="center"/>
            <w:hideMark/>
          </w:tcPr>
          <w:p w14:paraId="15A3A7CB"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268D2D7"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800</w:t>
            </w:r>
          </w:p>
        </w:tc>
        <w:tc>
          <w:tcPr>
            <w:tcW w:w="309" w:type="pct"/>
            <w:tcBorders>
              <w:top w:val="nil"/>
              <w:left w:val="nil"/>
              <w:bottom w:val="single" w:sz="4" w:space="0" w:color="auto"/>
              <w:right w:val="single" w:sz="4" w:space="0" w:color="auto"/>
            </w:tcBorders>
            <w:shd w:val="clear" w:color="auto" w:fill="auto"/>
            <w:vAlign w:val="center"/>
            <w:hideMark/>
          </w:tcPr>
          <w:p w14:paraId="4A6D4F82"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E8FFA0D"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800</w:t>
            </w:r>
          </w:p>
        </w:tc>
        <w:tc>
          <w:tcPr>
            <w:tcW w:w="309" w:type="pct"/>
            <w:tcBorders>
              <w:top w:val="nil"/>
              <w:left w:val="nil"/>
              <w:bottom w:val="single" w:sz="4" w:space="0" w:color="auto"/>
              <w:right w:val="single" w:sz="4" w:space="0" w:color="auto"/>
            </w:tcBorders>
            <w:shd w:val="clear" w:color="auto" w:fill="auto"/>
            <w:vAlign w:val="center"/>
            <w:hideMark/>
          </w:tcPr>
          <w:p w14:paraId="5478BE08"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71F15AB"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2000</w:t>
            </w:r>
          </w:p>
        </w:tc>
        <w:tc>
          <w:tcPr>
            <w:tcW w:w="309" w:type="pct"/>
            <w:tcBorders>
              <w:top w:val="nil"/>
              <w:left w:val="nil"/>
              <w:bottom w:val="single" w:sz="4" w:space="0" w:color="auto"/>
              <w:right w:val="single" w:sz="4" w:space="0" w:color="auto"/>
            </w:tcBorders>
            <w:shd w:val="clear" w:color="auto" w:fill="auto"/>
            <w:vAlign w:val="center"/>
            <w:hideMark/>
          </w:tcPr>
          <w:p w14:paraId="3E8F1604"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r>
      <w:tr w:rsidR="00C42BAA" w:rsidRPr="004B4DE0" w14:paraId="2E14687D" w14:textId="77777777" w:rsidTr="00193356">
        <w:trPr>
          <w:trHeight w:val="20"/>
        </w:trPr>
        <w:tc>
          <w:tcPr>
            <w:tcW w:w="325" w:type="pct"/>
            <w:vMerge/>
            <w:tcBorders>
              <w:top w:val="nil"/>
              <w:left w:val="single" w:sz="4" w:space="0" w:color="auto"/>
              <w:bottom w:val="single" w:sz="4" w:space="0" w:color="000000"/>
              <w:right w:val="single" w:sz="4" w:space="0" w:color="auto"/>
            </w:tcBorders>
            <w:vAlign w:val="center"/>
            <w:hideMark/>
          </w:tcPr>
          <w:p w14:paraId="187B093E" w14:textId="77777777" w:rsidR="00C42BAA" w:rsidRPr="004B4DE0" w:rsidRDefault="00C42BAA" w:rsidP="00193356">
            <w:pPr>
              <w:spacing w:after="0" w:line="240" w:lineRule="auto"/>
              <w:rPr>
                <w:rFonts w:ascii="Times New Roman" w:eastAsia="Times New Roman" w:hAnsi="Times New Roman" w:cs="Times New Roman"/>
                <w:b/>
                <w:bCs/>
                <w:color w:val="000000"/>
                <w:sz w:val="16"/>
                <w:szCs w:val="16"/>
              </w:rPr>
            </w:pPr>
          </w:p>
        </w:tc>
        <w:tc>
          <w:tcPr>
            <w:tcW w:w="1089" w:type="pct"/>
            <w:tcBorders>
              <w:top w:val="single" w:sz="4" w:space="0" w:color="auto"/>
              <w:left w:val="nil"/>
              <w:bottom w:val="nil"/>
              <w:right w:val="nil"/>
            </w:tcBorders>
            <w:shd w:val="clear" w:color="auto" w:fill="auto"/>
            <w:vAlign w:val="center"/>
            <w:hideMark/>
          </w:tcPr>
          <w:p w14:paraId="431E4506" w14:textId="77777777" w:rsidR="00C42BAA" w:rsidRPr="004B4DE0" w:rsidRDefault="00C42BAA" w:rsidP="00193356">
            <w:pPr>
              <w:spacing w:after="0" w:line="240" w:lineRule="auto"/>
              <w:rPr>
                <w:rFonts w:ascii="Calibri" w:eastAsia="Times New Roman" w:hAnsi="Calibri" w:cs="Calibri"/>
                <w:color w:val="000000"/>
                <w:sz w:val="16"/>
                <w:szCs w:val="16"/>
              </w:rPr>
            </w:pPr>
            <w:r w:rsidRPr="004B4DE0">
              <w:rPr>
                <w:rFonts w:ascii="Calibri" w:eastAsia="Times New Roman" w:hAnsi="Calibri" w:cs="Calibri"/>
                <w:color w:val="000000"/>
                <w:sz w:val="16"/>
                <w:szCs w:val="16"/>
              </w:rPr>
              <w:t>Male</w:t>
            </w:r>
          </w:p>
        </w:tc>
        <w:tc>
          <w:tcPr>
            <w:tcW w:w="183" w:type="pct"/>
            <w:tcBorders>
              <w:top w:val="nil"/>
              <w:left w:val="single" w:sz="4" w:space="0" w:color="auto"/>
              <w:bottom w:val="single" w:sz="4" w:space="0" w:color="auto"/>
              <w:right w:val="single" w:sz="4" w:space="0" w:color="auto"/>
            </w:tcBorders>
            <w:shd w:val="clear" w:color="auto" w:fill="auto"/>
            <w:vAlign w:val="center"/>
            <w:hideMark/>
          </w:tcPr>
          <w:p w14:paraId="7B4AC52D"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100</w:t>
            </w:r>
          </w:p>
        </w:tc>
        <w:tc>
          <w:tcPr>
            <w:tcW w:w="309" w:type="pct"/>
            <w:tcBorders>
              <w:top w:val="nil"/>
              <w:left w:val="nil"/>
              <w:bottom w:val="single" w:sz="4" w:space="0" w:color="auto"/>
              <w:right w:val="single" w:sz="4" w:space="0" w:color="auto"/>
            </w:tcBorders>
            <w:shd w:val="clear" w:color="auto" w:fill="auto"/>
            <w:vAlign w:val="center"/>
            <w:hideMark/>
          </w:tcPr>
          <w:p w14:paraId="7E7B52EB"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C290013"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100</w:t>
            </w:r>
          </w:p>
        </w:tc>
        <w:tc>
          <w:tcPr>
            <w:tcW w:w="309" w:type="pct"/>
            <w:tcBorders>
              <w:top w:val="nil"/>
              <w:left w:val="nil"/>
              <w:bottom w:val="single" w:sz="4" w:space="0" w:color="auto"/>
              <w:right w:val="single" w:sz="4" w:space="0" w:color="auto"/>
            </w:tcBorders>
            <w:shd w:val="clear" w:color="auto" w:fill="auto"/>
            <w:vAlign w:val="center"/>
            <w:hideMark/>
          </w:tcPr>
          <w:p w14:paraId="2BF4B8BD"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65FEA59"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100</w:t>
            </w:r>
          </w:p>
        </w:tc>
        <w:tc>
          <w:tcPr>
            <w:tcW w:w="309" w:type="pct"/>
            <w:tcBorders>
              <w:top w:val="nil"/>
              <w:left w:val="nil"/>
              <w:bottom w:val="single" w:sz="4" w:space="0" w:color="auto"/>
              <w:right w:val="single" w:sz="4" w:space="0" w:color="auto"/>
            </w:tcBorders>
            <w:shd w:val="clear" w:color="auto" w:fill="auto"/>
            <w:vAlign w:val="center"/>
            <w:hideMark/>
          </w:tcPr>
          <w:p w14:paraId="08AE414F"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00C3989"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100</w:t>
            </w:r>
          </w:p>
        </w:tc>
        <w:tc>
          <w:tcPr>
            <w:tcW w:w="309" w:type="pct"/>
            <w:tcBorders>
              <w:top w:val="nil"/>
              <w:left w:val="nil"/>
              <w:bottom w:val="single" w:sz="4" w:space="0" w:color="auto"/>
              <w:right w:val="single" w:sz="4" w:space="0" w:color="auto"/>
            </w:tcBorders>
            <w:shd w:val="clear" w:color="auto" w:fill="auto"/>
            <w:vAlign w:val="center"/>
            <w:hideMark/>
          </w:tcPr>
          <w:p w14:paraId="1007FB57"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D41DF6C"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100</w:t>
            </w:r>
          </w:p>
        </w:tc>
        <w:tc>
          <w:tcPr>
            <w:tcW w:w="309" w:type="pct"/>
            <w:tcBorders>
              <w:top w:val="nil"/>
              <w:left w:val="nil"/>
              <w:bottom w:val="single" w:sz="4" w:space="0" w:color="auto"/>
              <w:right w:val="single" w:sz="4" w:space="0" w:color="auto"/>
            </w:tcBorders>
            <w:shd w:val="clear" w:color="auto" w:fill="auto"/>
            <w:vAlign w:val="center"/>
            <w:hideMark/>
          </w:tcPr>
          <w:p w14:paraId="0324E929"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A1182D7"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500</w:t>
            </w:r>
          </w:p>
        </w:tc>
        <w:tc>
          <w:tcPr>
            <w:tcW w:w="309" w:type="pct"/>
            <w:tcBorders>
              <w:top w:val="nil"/>
              <w:left w:val="nil"/>
              <w:bottom w:val="single" w:sz="4" w:space="0" w:color="auto"/>
              <w:right w:val="single" w:sz="4" w:space="0" w:color="auto"/>
            </w:tcBorders>
            <w:shd w:val="clear" w:color="auto" w:fill="auto"/>
            <w:vAlign w:val="center"/>
            <w:hideMark/>
          </w:tcPr>
          <w:p w14:paraId="4CD54DBF"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r>
      <w:tr w:rsidR="00C42BAA" w:rsidRPr="004B4DE0" w14:paraId="488F2BD8" w14:textId="77777777" w:rsidTr="00193356">
        <w:trPr>
          <w:trHeight w:val="20"/>
        </w:trPr>
        <w:tc>
          <w:tcPr>
            <w:tcW w:w="325" w:type="pct"/>
            <w:vMerge/>
            <w:tcBorders>
              <w:top w:val="nil"/>
              <w:left w:val="single" w:sz="4" w:space="0" w:color="auto"/>
              <w:bottom w:val="single" w:sz="4" w:space="0" w:color="000000"/>
              <w:right w:val="single" w:sz="4" w:space="0" w:color="auto"/>
            </w:tcBorders>
            <w:vAlign w:val="center"/>
            <w:hideMark/>
          </w:tcPr>
          <w:p w14:paraId="5FF93D8E" w14:textId="77777777" w:rsidR="00C42BAA" w:rsidRPr="004B4DE0" w:rsidRDefault="00C42BAA" w:rsidP="00193356">
            <w:pPr>
              <w:spacing w:after="0" w:line="240" w:lineRule="auto"/>
              <w:rPr>
                <w:rFonts w:ascii="Times New Roman" w:eastAsia="Times New Roman" w:hAnsi="Times New Roman" w:cs="Times New Roman"/>
                <w:b/>
                <w:bCs/>
                <w:color w:val="000000"/>
                <w:sz w:val="16"/>
                <w:szCs w:val="16"/>
              </w:rPr>
            </w:pPr>
          </w:p>
        </w:tc>
        <w:tc>
          <w:tcPr>
            <w:tcW w:w="1089" w:type="pct"/>
            <w:tcBorders>
              <w:top w:val="single" w:sz="4" w:space="0" w:color="auto"/>
              <w:left w:val="nil"/>
              <w:bottom w:val="nil"/>
              <w:right w:val="nil"/>
            </w:tcBorders>
            <w:shd w:val="clear" w:color="auto" w:fill="auto"/>
            <w:vAlign w:val="center"/>
            <w:hideMark/>
          </w:tcPr>
          <w:p w14:paraId="77BB48A0" w14:textId="77777777" w:rsidR="00C42BAA" w:rsidRPr="004B4DE0" w:rsidRDefault="00C42BAA" w:rsidP="00193356">
            <w:pPr>
              <w:spacing w:after="0" w:line="240" w:lineRule="auto"/>
              <w:rPr>
                <w:rFonts w:ascii="Calibri" w:eastAsia="Times New Roman" w:hAnsi="Calibri" w:cs="Calibri"/>
                <w:color w:val="000000"/>
                <w:sz w:val="16"/>
                <w:szCs w:val="16"/>
              </w:rPr>
            </w:pPr>
            <w:r w:rsidRPr="004B4DE0">
              <w:rPr>
                <w:rFonts w:ascii="Calibri" w:eastAsia="Times New Roman" w:hAnsi="Calibri" w:cs="Calibri"/>
                <w:color w:val="000000"/>
                <w:sz w:val="16"/>
                <w:szCs w:val="16"/>
              </w:rPr>
              <w:t>Female</w:t>
            </w:r>
          </w:p>
        </w:tc>
        <w:tc>
          <w:tcPr>
            <w:tcW w:w="183" w:type="pct"/>
            <w:tcBorders>
              <w:top w:val="nil"/>
              <w:left w:val="single" w:sz="4" w:space="0" w:color="auto"/>
              <w:bottom w:val="single" w:sz="4" w:space="0" w:color="auto"/>
              <w:right w:val="single" w:sz="4" w:space="0" w:color="auto"/>
            </w:tcBorders>
            <w:shd w:val="clear" w:color="auto" w:fill="auto"/>
            <w:vAlign w:val="center"/>
            <w:hideMark/>
          </w:tcPr>
          <w:p w14:paraId="66DE0C5F"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300</w:t>
            </w:r>
          </w:p>
        </w:tc>
        <w:tc>
          <w:tcPr>
            <w:tcW w:w="309" w:type="pct"/>
            <w:tcBorders>
              <w:top w:val="nil"/>
              <w:left w:val="nil"/>
              <w:bottom w:val="single" w:sz="4" w:space="0" w:color="auto"/>
              <w:right w:val="single" w:sz="4" w:space="0" w:color="auto"/>
            </w:tcBorders>
            <w:shd w:val="clear" w:color="auto" w:fill="auto"/>
            <w:vAlign w:val="center"/>
            <w:hideMark/>
          </w:tcPr>
          <w:p w14:paraId="6F8D883A"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3B0129B"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300</w:t>
            </w:r>
          </w:p>
        </w:tc>
        <w:tc>
          <w:tcPr>
            <w:tcW w:w="309" w:type="pct"/>
            <w:tcBorders>
              <w:top w:val="nil"/>
              <w:left w:val="nil"/>
              <w:bottom w:val="single" w:sz="4" w:space="0" w:color="auto"/>
              <w:right w:val="single" w:sz="4" w:space="0" w:color="auto"/>
            </w:tcBorders>
            <w:shd w:val="clear" w:color="auto" w:fill="auto"/>
            <w:vAlign w:val="center"/>
            <w:hideMark/>
          </w:tcPr>
          <w:p w14:paraId="34C68FC3"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086024F"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300</w:t>
            </w:r>
          </w:p>
        </w:tc>
        <w:tc>
          <w:tcPr>
            <w:tcW w:w="309" w:type="pct"/>
            <w:tcBorders>
              <w:top w:val="nil"/>
              <w:left w:val="nil"/>
              <w:bottom w:val="single" w:sz="4" w:space="0" w:color="auto"/>
              <w:right w:val="single" w:sz="4" w:space="0" w:color="auto"/>
            </w:tcBorders>
            <w:shd w:val="clear" w:color="auto" w:fill="auto"/>
            <w:vAlign w:val="center"/>
            <w:hideMark/>
          </w:tcPr>
          <w:p w14:paraId="70135BB3"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1B1DB6A"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300</w:t>
            </w:r>
          </w:p>
        </w:tc>
        <w:tc>
          <w:tcPr>
            <w:tcW w:w="309" w:type="pct"/>
            <w:tcBorders>
              <w:top w:val="nil"/>
              <w:left w:val="nil"/>
              <w:bottom w:val="single" w:sz="4" w:space="0" w:color="auto"/>
              <w:right w:val="single" w:sz="4" w:space="0" w:color="auto"/>
            </w:tcBorders>
            <w:shd w:val="clear" w:color="auto" w:fill="auto"/>
            <w:vAlign w:val="center"/>
            <w:hideMark/>
          </w:tcPr>
          <w:p w14:paraId="0F3B2EE1"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C821825"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300</w:t>
            </w:r>
          </w:p>
        </w:tc>
        <w:tc>
          <w:tcPr>
            <w:tcW w:w="309" w:type="pct"/>
            <w:tcBorders>
              <w:top w:val="nil"/>
              <w:left w:val="nil"/>
              <w:bottom w:val="single" w:sz="4" w:space="0" w:color="auto"/>
              <w:right w:val="single" w:sz="4" w:space="0" w:color="auto"/>
            </w:tcBorders>
            <w:shd w:val="clear" w:color="auto" w:fill="auto"/>
            <w:vAlign w:val="center"/>
            <w:hideMark/>
          </w:tcPr>
          <w:p w14:paraId="55E53C4D"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6472F5C"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1500</w:t>
            </w:r>
          </w:p>
        </w:tc>
        <w:tc>
          <w:tcPr>
            <w:tcW w:w="309" w:type="pct"/>
            <w:tcBorders>
              <w:top w:val="nil"/>
              <w:left w:val="nil"/>
              <w:bottom w:val="single" w:sz="4" w:space="0" w:color="auto"/>
              <w:right w:val="single" w:sz="4" w:space="0" w:color="auto"/>
            </w:tcBorders>
            <w:shd w:val="clear" w:color="auto" w:fill="auto"/>
            <w:vAlign w:val="center"/>
            <w:hideMark/>
          </w:tcPr>
          <w:p w14:paraId="03F0D104"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r>
      <w:tr w:rsidR="00C42BAA" w:rsidRPr="004B4DE0" w14:paraId="285BB130" w14:textId="77777777" w:rsidTr="00193356">
        <w:trPr>
          <w:trHeight w:val="20"/>
        </w:trPr>
        <w:tc>
          <w:tcPr>
            <w:tcW w:w="141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91C972" w14:textId="77777777" w:rsidR="00C42BAA" w:rsidRPr="004B4DE0" w:rsidRDefault="00C42BAA" w:rsidP="00193356">
            <w:pPr>
              <w:spacing w:after="0" w:line="240" w:lineRule="auto"/>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2. Custom indicators</w:t>
            </w:r>
          </w:p>
        </w:tc>
        <w:tc>
          <w:tcPr>
            <w:tcW w:w="183" w:type="pct"/>
            <w:tcBorders>
              <w:top w:val="nil"/>
              <w:left w:val="single" w:sz="4" w:space="0" w:color="auto"/>
              <w:bottom w:val="single" w:sz="4" w:space="0" w:color="auto"/>
              <w:right w:val="single" w:sz="4" w:space="0" w:color="auto"/>
            </w:tcBorders>
            <w:shd w:val="clear" w:color="auto" w:fill="auto"/>
            <w:vAlign w:val="center"/>
            <w:hideMark/>
          </w:tcPr>
          <w:p w14:paraId="6EE9FB4B"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15A6721"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43332A2"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B2A3BEE"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7E49F372"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760D6262"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7A84411C"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EC2C496"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0FC7A3E"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00EA8EDE"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177952B"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3A26725"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r>
      <w:tr w:rsidR="00C42BAA" w:rsidRPr="004B4DE0" w14:paraId="4E973D2C" w14:textId="77777777" w:rsidTr="00193356">
        <w:trPr>
          <w:trHeight w:val="20"/>
        </w:trPr>
        <w:tc>
          <w:tcPr>
            <w:tcW w:w="325" w:type="pct"/>
            <w:tcBorders>
              <w:top w:val="nil"/>
              <w:left w:val="single" w:sz="4" w:space="0" w:color="auto"/>
              <w:bottom w:val="single" w:sz="4" w:space="0" w:color="auto"/>
              <w:right w:val="single" w:sz="4" w:space="0" w:color="auto"/>
            </w:tcBorders>
            <w:shd w:val="clear" w:color="auto" w:fill="auto"/>
            <w:vAlign w:val="center"/>
            <w:hideMark/>
          </w:tcPr>
          <w:p w14:paraId="60A9417F"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1</w:t>
            </w:r>
          </w:p>
        </w:tc>
        <w:tc>
          <w:tcPr>
            <w:tcW w:w="1089" w:type="pct"/>
            <w:tcBorders>
              <w:top w:val="nil"/>
              <w:left w:val="nil"/>
              <w:bottom w:val="nil"/>
              <w:right w:val="nil"/>
            </w:tcBorders>
            <w:shd w:val="clear" w:color="auto" w:fill="auto"/>
            <w:vAlign w:val="center"/>
            <w:hideMark/>
          </w:tcPr>
          <w:p w14:paraId="584294C7" w14:textId="77777777" w:rsidR="00C42BAA" w:rsidRPr="004B4DE0" w:rsidRDefault="00C42BAA" w:rsidP="00193356">
            <w:pPr>
              <w:spacing w:after="0" w:line="240" w:lineRule="auto"/>
              <w:rPr>
                <w:rFonts w:ascii="Calibri" w:eastAsia="Times New Roman" w:hAnsi="Calibri" w:cs="Calibri"/>
                <w:color w:val="000000"/>
                <w:sz w:val="16"/>
                <w:szCs w:val="16"/>
              </w:rPr>
            </w:pPr>
            <w:r w:rsidRPr="004B4DE0">
              <w:rPr>
                <w:rFonts w:ascii="Calibri" w:eastAsia="Times New Roman" w:hAnsi="Calibri" w:cs="Calibri"/>
                <w:color w:val="000000"/>
                <w:sz w:val="16"/>
                <w:szCs w:val="16"/>
              </w:rPr>
              <w:t>Number of community-based, regional and national networks and partners established to exchange knowledge and information.</w:t>
            </w:r>
          </w:p>
        </w:tc>
        <w:tc>
          <w:tcPr>
            <w:tcW w:w="183" w:type="pct"/>
            <w:tcBorders>
              <w:top w:val="nil"/>
              <w:left w:val="single" w:sz="4" w:space="0" w:color="auto"/>
              <w:bottom w:val="single" w:sz="4" w:space="0" w:color="auto"/>
              <w:right w:val="single" w:sz="4" w:space="0" w:color="auto"/>
            </w:tcBorders>
            <w:shd w:val="clear" w:color="auto" w:fill="auto"/>
            <w:vAlign w:val="center"/>
            <w:hideMark/>
          </w:tcPr>
          <w:p w14:paraId="0D5288DD"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2592F59"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27A317D"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4C95F2D"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7C552839"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9F4FB9B"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76654E89"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782C6D2"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F12333D"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84499E7"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AD11E97"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38F615F"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r>
      <w:tr w:rsidR="00C42BAA" w:rsidRPr="004B4DE0" w14:paraId="5E2F2484" w14:textId="77777777" w:rsidTr="00193356">
        <w:trPr>
          <w:trHeight w:val="20"/>
        </w:trPr>
        <w:tc>
          <w:tcPr>
            <w:tcW w:w="325" w:type="pct"/>
            <w:tcBorders>
              <w:top w:val="nil"/>
              <w:left w:val="single" w:sz="4" w:space="0" w:color="auto"/>
              <w:bottom w:val="single" w:sz="4" w:space="0" w:color="auto"/>
              <w:right w:val="single" w:sz="4" w:space="0" w:color="auto"/>
            </w:tcBorders>
            <w:shd w:val="clear" w:color="auto" w:fill="auto"/>
            <w:vAlign w:val="center"/>
            <w:hideMark/>
          </w:tcPr>
          <w:p w14:paraId="1B129BA6"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2</w:t>
            </w:r>
          </w:p>
        </w:tc>
        <w:tc>
          <w:tcPr>
            <w:tcW w:w="1089" w:type="pct"/>
            <w:tcBorders>
              <w:top w:val="single" w:sz="4" w:space="0" w:color="auto"/>
              <w:left w:val="nil"/>
              <w:bottom w:val="nil"/>
              <w:right w:val="nil"/>
            </w:tcBorders>
            <w:shd w:val="clear" w:color="auto" w:fill="auto"/>
            <w:vAlign w:val="center"/>
            <w:hideMark/>
          </w:tcPr>
          <w:p w14:paraId="33EA00E7" w14:textId="77777777" w:rsidR="00C42BAA" w:rsidRPr="004B4DE0" w:rsidRDefault="00C42BAA" w:rsidP="00193356">
            <w:pPr>
              <w:spacing w:after="0" w:line="240" w:lineRule="auto"/>
              <w:rPr>
                <w:rFonts w:ascii="Calibri" w:eastAsia="Times New Roman" w:hAnsi="Calibri" w:cs="Calibri"/>
                <w:color w:val="000000"/>
                <w:sz w:val="16"/>
                <w:szCs w:val="16"/>
              </w:rPr>
            </w:pPr>
            <w:r w:rsidRPr="004B4DE0">
              <w:rPr>
                <w:rFonts w:ascii="Calibri" w:eastAsia="Times New Roman" w:hAnsi="Calibri" w:cs="Calibri"/>
                <w:color w:val="000000"/>
                <w:sz w:val="16"/>
                <w:szCs w:val="16"/>
              </w:rPr>
              <w:t>Number of on-farm demonstrations established</w:t>
            </w:r>
          </w:p>
        </w:tc>
        <w:tc>
          <w:tcPr>
            <w:tcW w:w="183" w:type="pct"/>
            <w:tcBorders>
              <w:top w:val="nil"/>
              <w:left w:val="single" w:sz="4" w:space="0" w:color="auto"/>
              <w:bottom w:val="single" w:sz="4" w:space="0" w:color="auto"/>
              <w:right w:val="single" w:sz="4" w:space="0" w:color="auto"/>
            </w:tcBorders>
            <w:shd w:val="clear" w:color="auto" w:fill="auto"/>
            <w:vAlign w:val="center"/>
            <w:hideMark/>
          </w:tcPr>
          <w:p w14:paraId="33317057"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75</w:t>
            </w:r>
          </w:p>
        </w:tc>
        <w:tc>
          <w:tcPr>
            <w:tcW w:w="309" w:type="pct"/>
            <w:tcBorders>
              <w:top w:val="nil"/>
              <w:left w:val="nil"/>
              <w:bottom w:val="single" w:sz="4" w:space="0" w:color="auto"/>
              <w:right w:val="single" w:sz="4" w:space="0" w:color="auto"/>
            </w:tcBorders>
            <w:shd w:val="clear" w:color="auto" w:fill="auto"/>
            <w:vAlign w:val="center"/>
            <w:hideMark/>
          </w:tcPr>
          <w:p w14:paraId="0AAF8BF5"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0B98DB06"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02171E52"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BF2D88D"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E6A6BDF"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3B921E8"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056773B"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028E3E1"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BBB1996"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3D16A14"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73DF7241"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r>
      <w:tr w:rsidR="00C42BAA" w:rsidRPr="004B4DE0" w14:paraId="3F5397AC" w14:textId="77777777" w:rsidTr="00193356">
        <w:trPr>
          <w:trHeight w:val="20"/>
        </w:trPr>
        <w:tc>
          <w:tcPr>
            <w:tcW w:w="325" w:type="pct"/>
            <w:tcBorders>
              <w:top w:val="nil"/>
              <w:left w:val="single" w:sz="4" w:space="0" w:color="auto"/>
              <w:bottom w:val="single" w:sz="4" w:space="0" w:color="auto"/>
              <w:right w:val="single" w:sz="4" w:space="0" w:color="auto"/>
            </w:tcBorders>
            <w:shd w:val="clear" w:color="auto" w:fill="auto"/>
            <w:vAlign w:val="center"/>
            <w:hideMark/>
          </w:tcPr>
          <w:p w14:paraId="5198D45D"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3</w:t>
            </w:r>
          </w:p>
        </w:tc>
        <w:tc>
          <w:tcPr>
            <w:tcW w:w="1089" w:type="pct"/>
            <w:tcBorders>
              <w:top w:val="single" w:sz="4" w:space="0" w:color="auto"/>
              <w:left w:val="nil"/>
              <w:bottom w:val="nil"/>
              <w:right w:val="nil"/>
            </w:tcBorders>
            <w:shd w:val="clear" w:color="auto" w:fill="auto"/>
            <w:vAlign w:val="center"/>
            <w:hideMark/>
          </w:tcPr>
          <w:p w14:paraId="6F17C9A7" w14:textId="77777777" w:rsidR="00C42BAA" w:rsidRPr="004B4DE0" w:rsidRDefault="00C42BAA" w:rsidP="00193356">
            <w:pPr>
              <w:spacing w:after="0" w:line="240" w:lineRule="auto"/>
              <w:rPr>
                <w:rFonts w:ascii="Calibri" w:eastAsia="Times New Roman" w:hAnsi="Calibri" w:cs="Calibri"/>
                <w:color w:val="000000"/>
                <w:sz w:val="16"/>
                <w:szCs w:val="16"/>
              </w:rPr>
            </w:pPr>
            <w:r w:rsidRPr="004B4DE0">
              <w:rPr>
                <w:rFonts w:ascii="Calibri" w:eastAsia="Times New Roman" w:hAnsi="Calibri" w:cs="Calibri"/>
                <w:color w:val="000000"/>
                <w:sz w:val="16"/>
                <w:szCs w:val="16"/>
              </w:rPr>
              <w:t>Number of field days organized</w:t>
            </w:r>
          </w:p>
        </w:tc>
        <w:tc>
          <w:tcPr>
            <w:tcW w:w="183" w:type="pct"/>
            <w:tcBorders>
              <w:top w:val="nil"/>
              <w:left w:val="single" w:sz="4" w:space="0" w:color="auto"/>
              <w:bottom w:val="single" w:sz="4" w:space="0" w:color="auto"/>
              <w:right w:val="single" w:sz="4" w:space="0" w:color="auto"/>
            </w:tcBorders>
            <w:shd w:val="clear" w:color="auto" w:fill="auto"/>
            <w:vAlign w:val="center"/>
            <w:hideMark/>
          </w:tcPr>
          <w:p w14:paraId="7E9FEBA6"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2</w:t>
            </w:r>
          </w:p>
        </w:tc>
        <w:tc>
          <w:tcPr>
            <w:tcW w:w="309" w:type="pct"/>
            <w:tcBorders>
              <w:top w:val="nil"/>
              <w:left w:val="nil"/>
              <w:bottom w:val="single" w:sz="4" w:space="0" w:color="auto"/>
              <w:right w:val="single" w:sz="4" w:space="0" w:color="auto"/>
            </w:tcBorders>
            <w:shd w:val="clear" w:color="auto" w:fill="auto"/>
            <w:vAlign w:val="center"/>
            <w:hideMark/>
          </w:tcPr>
          <w:p w14:paraId="5820335E"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65F84EC"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797B4186"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088DB22F"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EF97C55"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042398C2"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4A7EFB7"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9A423E3"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9017E3A"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9544AD7"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1C7F6CB"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r>
      <w:tr w:rsidR="00C42BAA" w:rsidRPr="004B4DE0" w14:paraId="1F14B036" w14:textId="77777777" w:rsidTr="00193356">
        <w:trPr>
          <w:trHeight w:val="20"/>
        </w:trPr>
        <w:tc>
          <w:tcPr>
            <w:tcW w:w="325" w:type="pct"/>
            <w:vMerge w:val="restart"/>
            <w:tcBorders>
              <w:top w:val="nil"/>
              <w:left w:val="single" w:sz="4" w:space="0" w:color="auto"/>
              <w:bottom w:val="single" w:sz="4" w:space="0" w:color="000000"/>
              <w:right w:val="single" w:sz="4" w:space="0" w:color="auto"/>
            </w:tcBorders>
            <w:shd w:val="clear" w:color="000000" w:fill="FFFF00"/>
            <w:vAlign w:val="center"/>
            <w:hideMark/>
          </w:tcPr>
          <w:p w14:paraId="04EE77BB"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4</w:t>
            </w:r>
          </w:p>
        </w:tc>
        <w:tc>
          <w:tcPr>
            <w:tcW w:w="1089" w:type="pct"/>
            <w:tcBorders>
              <w:top w:val="single" w:sz="4" w:space="0" w:color="auto"/>
              <w:left w:val="nil"/>
              <w:bottom w:val="nil"/>
              <w:right w:val="nil"/>
            </w:tcBorders>
            <w:shd w:val="clear" w:color="auto" w:fill="auto"/>
            <w:vAlign w:val="center"/>
            <w:hideMark/>
          </w:tcPr>
          <w:p w14:paraId="4B73F708" w14:textId="77777777" w:rsidR="00C42BAA" w:rsidRPr="004B4DE0" w:rsidRDefault="00C42BAA" w:rsidP="00193356">
            <w:pPr>
              <w:spacing w:after="0" w:line="240" w:lineRule="auto"/>
              <w:rPr>
                <w:rFonts w:ascii="Calibri" w:eastAsia="Times New Roman" w:hAnsi="Calibri" w:cs="Calibri"/>
                <w:color w:val="000000"/>
                <w:sz w:val="16"/>
                <w:szCs w:val="16"/>
              </w:rPr>
            </w:pPr>
            <w:r w:rsidRPr="004B4DE0">
              <w:rPr>
                <w:rFonts w:ascii="Calibri" w:eastAsia="Times New Roman" w:hAnsi="Calibri" w:cs="Calibri"/>
                <w:color w:val="000000"/>
                <w:sz w:val="16"/>
                <w:szCs w:val="16"/>
              </w:rPr>
              <w:t xml:space="preserve">Number of youth and women </w:t>
            </w:r>
            <w:r w:rsidRPr="004B4DE0">
              <w:rPr>
                <w:rFonts w:ascii="Calibri" w:eastAsia="Times New Roman" w:hAnsi="Calibri" w:cs="Calibri"/>
                <w:color w:val="000000"/>
                <w:sz w:val="16"/>
                <w:szCs w:val="16"/>
              </w:rPr>
              <w:lastRenderedPageBreak/>
              <w:t>participating in project activities</w:t>
            </w:r>
          </w:p>
        </w:tc>
        <w:tc>
          <w:tcPr>
            <w:tcW w:w="183" w:type="pct"/>
            <w:tcBorders>
              <w:top w:val="nil"/>
              <w:left w:val="single" w:sz="4" w:space="0" w:color="auto"/>
              <w:bottom w:val="single" w:sz="4" w:space="0" w:color="auto"/>
              <w:right w:val="single" w:sz="4" w:space="0" w:color="auto"/>
            </w:tcBorders>
            <w:shd w:val="clear" w:color="auto" w:fill="auto"/>
            <w:vAlign w:val="center"/>
            <w:hideMark/>
          </w:tcPr>
          <w:p w14:paraId="3AD8CD4A"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lastRenderedPageBreak/>
              <w:t>5615</w:t>
            </w:r>
          </w:p>
        </w:tc>
        <w:tc>
          <w:tcPr>
            <w:tcW w:w="309" w:type="pct"/>
            <w:tcBorders>
              <w:top w:val="nil"/>
              <w:left w:val="nil"/>
              <w:bottom w:val="single" w:sz="4" w:space="0" w:color="auto"/>
              <w:right w:val="single" w:sz="4" w:space="0" w:color="auto"/>
            </w:tcBorders>
            <w:shd w:val="clear" w:color="auto" w:fill="auto"/>
            <w:vAlign w:val="center"/>
            <w:hideMark/>
          </w:tcPr>
          <w:p w14:paraId="2A48727D"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85D00C0"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600</w:t>
            </w:r>
          </w:p>
        </w:tc>
        <w:tc>
          <w:tcPr>
            <w:tcW w:w="309" w:type="pct"/>
            <w:tcBorders>
              <w:top w:val="nil"/>
              <w:left w:val="nil"/>
              <w:bottom w:val="single" w:sz="4" w:space="0" w:color="auto"/>
              <w:right w:val="single" w:sz="4" w:space="0" w:color="auto"/>
            </w:tcBorders>
            <w:shd w:val="clear" w:color="auto" w:fill="auto"/>
            <w:vAlign w:val="center"/>
            <w:hideMark/>
          </w:tcPr>
          <w:p w14:paraId="62F28955"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0D8B7BF1"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600</w:t>
            </w:r>
          </w:p>
        </w:tc>
        <w:tc>
          <w:tcPr>
            <w:tcW w:w="309" w:type="pct"/>
            <w:tcBorders>
              <w:top w:val="nil"/>
              <w:left w:val="nil"/>
              <w:bottom w:val="single" w:sz="4" w:space="0" w:color="auto"/>
              <w:right w:val="single" w:sz="4" w:space="0" w:color="auto"/>
            </w:tcBorders>
            <w:shd w:val="clear" w:color="auto" w:fill="auto"/>
            <w:vAlign w:val="center"/>
            <w:hideMark/>
          </w:tcPr>
          <w:p w14:paraId="3B1E7BE8"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B844555"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600</w:t>
            </w:r>
          </w:p>
        </w:tc>
        <w:tc>
          <w:tcPr>
            <w:tcW w:w="309" w:type="pct"/>
            <w:tcBorders>
              <w:top w:val="nil"/>
              <w:left w:val="nil"/>
              <w:bottom w:val="single" w:sz="4" w:space="0" w:color="auto"/>
              <w:right w:val="single" w:sz="4" w:space="0" w:color="auto"/>
            </w:tcBorders>
            <w:shd w:val="clear" w:color="auto" w:fill="auto"/>
            <w:vAlign w:val="center"/>
            <w:hideMark/>
          </w:tcPr>
          <w:p w14:paraId="3C647D62"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762AF895"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600</w:t>
            </w:r>
          </w:p>
        </w:tc>
        <w:tc>
          <w:tcPr>
            <w:tcW w:w="309" w:type="pct"/>
            <w:tcBorders>
              <w:top w:val="nil"/>
              <w:left w:val="nil"/>
              <w:bottom w:val="single" w:sz="4" w:space="0" w:color="auto"/>
              <w:right w:val="single" w:sz="4" w:space="0" w:color="auto"/>
            </w:tcBorders>
            <w:shd w:val="clear" w:color="auto" w:fill="auto"/>
            <w:vAlign w:val="center"/>
            <w:hideMark/>
          </w:tcPr>
          <w:p w14:paraId="698F601E"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C673FA2"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1500</w:t>
            </w:r>
          </w:p>
        </w:tc>
        <w:tc>
          <w:tcPr>
            <w:tcW w:w="309" w:type="pct"/>
            <w:tcBorders>
              <w:top w:val="nil"/>
              <w:left w:val="nil"/>
              <w:bottom w:val="single" w:sz="4" w:space="0" w:color="auto"/>
              <w:right w:val="single" w:sz="4" w:space="0" w:color="auto"/>
            </w:tcBorders>
            <w:shd w:val="clear" w:color="auto" w:fill="auto"/>
            <w:vAlign w:val="center"/>
            <w:hideMark/>
          </w:tcPr>
          <w:p w14:paraId="6000F06F"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2000</w:t>
            </w:r>
          </w:p>
        </w:tc>
      </w:tr>
      <w:tr w:rsidR="00C42BAA" w:rsidRPr="004B4DE0" w14:paraId="5582BDC3" w14:textId="77777777" w:rsidTr="00193356">
        <w:trPr>
          <w:trHeight w:val="20"/>
        </w:trPr>
        <w:tc>
          <w:tcPr>
            <w:tcW w:w="325" w:type="pct"/>
            <w:vMerge/>
            <w:tcBorders>
              <w:top w:val="nil"/>
              <w:left w:val="single" w:sz="4" w:space="0" w:color="auto"/>
              <w:bottom w:val="single" w:sz="4" w:space="0" w:color="000000"/>
              <w:right w:val="single" w:sz="4" w:space="0" w:color="auto"/>
            </w:tcBorders>
            <w:vAlign w:val="center"/>
            <w:hideMark/>
          </w:tcPr>
          <w:p w14:paraId="77B8D1F1" w14:textId="77777777" w:rsidR="00C42BAA" w:rsidRPr="004B4DE0" w:rsidRDefault="00C42BAA" w:rsidP="00193356">
            <w:pPr>
              <w:spacing w:after="0" w:line="240" w:lineRule="auto"/>
              <w:rPr>
                <w:rFonts w:ascii="Times New Roman" w:eastAsia="Times New Roman" w:hAnsi="Times New Roman" w:cs="Times New Roman"/>
                <w:b/>
                <w:bCs/>
                <w:color w:val="000000"/>
                <w:sz w:val="16"/>
                <w:szCs w:val="16"/>
              </w:rPr>
            </w:pPr>
          </w:p>
        </w:tc>
        <w:tc>
          <w:tcPr>
            <w:tcW w:w="1089" w:type="pct"/>
            <w:tcBorders>
              <w:top w:val="single" w:sz="4" w:space="0" w:color="auto"/>
              <w:left w:val="nil"/>
              <w:bottom w:val="nil"/>
              <w:right w:val="nil"/>
            </w:tcBorders>
            <w:shd w:val="clear" w:color="auto" w:fill="auto"/>
            <w:vAlign w:val="center"/>
            <w:hideMark/>
          </w:tcPr>
          <w:p w14:paraId="085B11F3" w14:textId="77777777" w:rsidR="00C42BAA" w:rsidRPr="004B4DE0" w:rsidRDefault="00C42BAA" w:rsidP="00193356">
            <w:pPr>
              <w:spacing w:after="0" w:line="240" w:lineRule="auto"/>
              <w:rPr>
                <w:rFonts w:ascii="Calibri" w:eastAsia="Times New Roman" w:hAnsi="Calibri" w:cs="Calibri"/>
                <w:color w:val="000000"/>
                <w:sz w:val="16"/>
                <w:szCs w:val="16"/>
              </w:rPr>
            </w:pPr>
            <w:r w:rsidRPr="004B4DE0">
              <w:rPr>
                <w:rFonts w:ascii="Calibri" w:eastAsia="Times New Roman" w:hAnsi="Calibri" w:cs="Calibri"/>
                <w:color w:val="000000"/>
                <w:sz w:val="16"/>
                <w:szCs w:val="16"/>
              </w:rPr>
              <w:t>Youth</w:t>
            </w:r>
          </w:p>
        </w:tc>
        <w:tc>
          <w:tcPr>
            <w:tcW w:w="183" w:type="pct"/>
            <w:tcBorders>
              <w:top w:val="nil"/>
              <w:left w:val="single" w:sz="4" w:space="0" w:color="auto"/>
              <w:bottom w:val="single" w:sz="4" w:space="0" w:color="auto"/>
              <w:right w:val="single" w:sz="4" w:space="0" w:color="auto"/>
            </w:tcBorders>
            <w:shd w:val="clear" w:color="auto" w:fill="auto"/>
            <w:vAlign w:val="center"/>
            <w:hideMark/>
          </w:tcPr>
          <w:p w14:paraId="28CC5372"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1AA10C9"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452B6BA"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438D0E4"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72B29411"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7E736D4"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0C2F372A"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0A63F910"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8569422"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C7DB477"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D812A73"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F4642F0"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r>
      <w:tr w:rsidR="00C42BAA" w:rsidRPr="004B4DE0" w14:paraId="73193C2A" w14:textId="77777777" w:rsidTr="00193356">
        <w:trPr>
          <w:trHeight w:val="20"/>
        </w:trPr>
        <w:tc>
          <w:tcPr>
            <w:tcW w:w="325" w:type="pct"/>
            <w:vMerge/>
            <w:tcBorders>
              <w:top w:val="nil"/>
              <w:left w:val="single" w:sz="4" w:space="0" w:color="auto"/>
              <w:bottom w:val="single" w:sz="4" w:space="0" w:color="000000"/>
              <w:right w:val="single" w:sz="4" w:space="0" w:color="auto"/>
            </w:tcBorders>
            <w:vAlign w:val="center"/>
            <w:hideMark/>
          </w:tcPr>
          <w:p w14:paraId="13B6D41C" w14:textId="77777777" w:rsidR="00C42BAA" w:rsidRPr="004B4DE0" w:rsidRDefault="00C42BAA" w:rsidP="00193356">
            <w:pPr>
              <w:spacing w:after="0" w:line="240" w:lineRule="auto"/>
              <w:rPr>
                <w:rFonts w:ascii="Times New Roman" w:eastAsia="Times New Roman" w:hAnsi="Times New Roman" w:cs="Times New Roman"/>
                <w:b/>
                <w:bCs/>
                <w:color w:val="000000"/>
                <w:sz w:val="16"/>
                <w:szCs w:val="16"/>
              </w:rPr>
            </w:pPr>
          </w:p>
        </w:tc>
        <w:tc>
          <w:tcPr>
            <w:tcW w:w="1089" w:type="pct"/>
            <w:tcBorders>
              <w:top w:val="single" w:sz="4" w:space="0" w:color="auto"/>
              <w:left w:val="nil"/>
              <w:bottom w:val="nil"/>
              <w:right w:val="nil"/>
            </w:tcBorders>
            <w:shd w:val="clear" w:color="auto" w:fill="auto"/>
            <w:vAlign w:val="center"/>
            <w:hideMark/>
          </w:tcPr>
          <w:p w14:paraId="67F3E9B8" w14:textId="77777777" w:rsidR="00C42BAA" w:rsidRPr="004B4DE0" w:rsidRDefault="00C42BAA" w:rsidP="00193356">
            <w:pPr>
              <w:spacing w:after="0" w:line="240" w:lineRule="auto"/>
              <w:rPr>
                <w:rFonts w:ascii="Calibri" w:eastAsia="Times New Roman" w:hAnsi="Calibri" w:cs="Calibri"/>
                <w:color w:val="000000"/>
                <w:sz w:val="16"/>
                <w:szCs w:val="16"/>
              </w:rPr>
            </w:pPr>
            <w:r w:rsidRPr="004B4DE0">
              <w:rPr>
                <w:rFonts w:ascii="Calibri" w:eastAsia="Times New Roman" w:hAnsi="Calibri" w:cs="Calibri"/>
                <w:color w:val="000000"/>
                <w:sz w:val="16"/>
                <w:szCs w:val="16"/>
              </w:rPr>
              <w:t>Women</w:t>
            </w:r>
          </w:p>
        </w:tc>
        <w:tc>
          <w:tcPr>
            <w:tcW w:w="183" w:type="pct"/>
            <w:tcBorders>
              <w:top w:val="nil"/>
              <w:left w:val="single" w:sz="4" w:space="0" w:color="auto"/>
              <w:bottom w:val="single" w:sz="4" w:space="0" w:color="auto"/>
              <w:right w:val="single" w:sz="4" w:space="0" w:color="auto"/>
            </w:tcBorders>
            <w:shd w:val="clear" w:color="auto" w:fill="auto"/>
            <w:vAlign w:val="center"/>
            <w:hideMark/>
          </w:tcPr>
          <w:p w14:paraId="135A36DA"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06F6F81B"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B98CC0B"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FD8B097"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76FB6E96"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6CE799D"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A1C3F18"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08AD6B5E"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7FFC9AFC"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8D2AB56"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503CA65"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D7881D2"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r>
      <w:tr w:rsidR="00C42BAA" w:rsidRPr="004B4DE0" w14:paraId="63E759CA" w14:textId="77777777" w:rsidTr="00193356">
        <w:trPr>
          <w:trHeight w:val="20"/>
        </w:trPr>
        <w:tc>
          <w:tcPr>
            <w:tcW w:w="325" w:type="pct"/>
            <w:tcBorders>
              <w:top w:val="nil"/>
              <w:left w:val="single" w:sz="4" w:space="0" w:color="auto"/>
              <w:bottom w:val="single" w:sz="4" w:space="0" w:color="auto"/>
              <w:right w:val="single" w:sz="4" w:space="0" w:color="auto"/>
            </w:tcBorders>
            <w:shd w:val="clear" w:color="auto" w:fill="auto"/>
            <w:vAlign w:val="center"/>
            <w:hideMark/>
          </w:tcPr>
          <w:p w14:paraId="2A260029"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5</w:t>
            </w:r>
          </w:p>
        </w:tc>
        <w:tc>
          <w:tcPr>
            <w:tcW w:w="1089" w:type="pct"/>
            <w:tcBorders>
              <w:top w:val="single" w:sz="4" w:space="0" w:color="auto"/>
              <w:left w:val="nil"/>
              <w:bottom w:val="nil"/>
              <w:right w:val="nil"/>
            </w:tcBorders>
            <w:shd w:val="clear" w:color="auto" w:fill="auto"/>
            <w:vAlign w:val="center"/>
            <w:hideMark/>
          </w:tcPr>
          <w:p w14:paraId="0EE0E3C3" w14:textId="77777777" w:rsidR="00C42BAA" w:rsidRPr="004B4DE0" w:rsidRDefault="00C42BAA" w:rsidP="00193356">
            <w:pPr>
              <w:spacing w:after="0" w:line="240" w:lineRule="auto"/>
              <w:rPr>
                <w:rFonts w:ascii="Calibri" w:eastAsia="Times New Roman" w:hAnsi="Calibri" w:cs="Calibri"/>
                <w:color w:val="000000"/>
                <w:sz w:val="16"/>
                <w:szCs w:val="16"/>
              </w:rPr>
            </w:pPr>
            <w:r w:rsidRPr="004B4DE0">
              <w:rPr>
                <w:rFonts w:ascii="Calibri" w:eastAsia="Times New Roman" w:hAnsi="Calibri" w:cs="Calibri"/>
                <w:color w:val="000000"/>
                <w:sz w:val="16"/>
                <w:szCs w:val="16"/>
              </w:rPr>
              <w:t>Number of households using climate information or implementing risk-reducing actions to improve resilience to climate change</w:t>
            </w:r>
          </w:p>
        </w:tc>
        <w:tc>
          <w:tcPr>
            <w:tcW w:w="183" w:type="pct"/>
            <w:tcBorders>
              <w:top w:val="nil"/>
              <w:left w:val="single" w:sz="4" w:space="0" w:color="auto"/>
              <w:bottom w:val="single" w:sz="4" w:space="0" w:color="auto"/>
              <w:right w:val="single" w:sz="4" w:space="0" w:color="auto"/>
            </w:tcBorders>
            <w:shd w:val="clear" w:color="auto" w:fill="auto"/>
            <w:vAlign w:val="center"/>
            <w:hideMark/>
          </w:tcPr>
          <w:p w14:paraId="648E7286"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7CC71D8"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09384C48"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FD30D58"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EB3C2BB"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01427101"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CF5EA95"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1355150"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57D40C1"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12A0C06"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51C08D7"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F8BDE98"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r>
      <w:tr w:rsidR="00C42BAA" w:rsidRPr="004B4DE0" w14:paraId="1C4C70AA" w14:textId="77777777" w:rsidTr="00193356">
        <w:trPr>
          <w:trHeight w:val="20"/>
        </w:trPr>
        <w:tc>
          <w:tcPr>
            <w:tcW w:w="325" w:type="pct"/>
            <w:tcBorders>
              <w:top w:val="nil"/>
              <w:left w:val="single" w:sz="4" w:space="0" w:color="auto"/>
              <w:bottom w:val="single" w:sz="4" w:space="0" w:color="auto"/>
              <w:right w:val="single" w:sz="4" w:space="0" w:color="auto"/>
            </w:tcBorders>
            <w:shd w:val="clear" w:color="auto" w:fill="auto"/>
            <w:vAlign w:val="center"/>
            <w:hideMark/>
          </w:tcPr>
          <w:p w14:paraId="3D6C7BDD"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6</w:t>
            </w:r>
          </w:p>
        </w:tc>
        <w:tc>
          <w:tcPr>
            <w:tcW w:w="1089" w:type="pct"/>
            <w:tcBorders>
              <w:top w:val="single" w:sz="4" w:space="0" w:color="auto"/>
              <w:left w:val="nil"/>
              <w:bottom w:val="nil"/>
              <w:right w:val="nil"/>
            </w:tcBorders>
            <w:shd w:val="clear" w:color="auto" w:fill="auto"/>
            <w:vAlign w:val="center"/>
            <w:hideMark/>
          </w:tcPr>
          <w:p w14:paraId="05D8B331" w14:textId="77777777" w:rsidR="00C42BAA" w:rsidRPr="004B4DE0" w:rsidRDefault="00C42BAA" w:rsidP="00193356">
            <w:pPr>
              <w:spacing w:after="0" w:line="240" w:lineRule="auto"/>
              <w:rPr>
                <w:rFonts w:ascii="Calibri" w:eastAsia="Times New Roman" w:hAnsi="Calibri" w:cs="Calibri"/>
                <w:color w:val="000000"/>
                <w:sz w:val="16"/>
                <w:szCs w:val="16"/>
              </w:rPr>
            </w:pPr>
            <w:r w:rsidRPr="004B4DE0">
              <w:rPr>
                <w:rFonts w:ascii="Calibri" w:eastAsia="Times New Roman" w:hAnsi="Calibri" w:cs="Calibri"/>
                <w:color w:val="000000"/>
                <w:sz w:val="16"/>
                <w:szCs w:val="16"/>
              </w:rPr>
              <w:t>Number of guidelines and training materials developed</w:t>
            </w:r>
          </w:p>
        </w:tc>
        <w:tc>
          <w:tcPr>
            <w:tcW w:w="183" w:type="pct"/>
            <w:tcBorders>
              <w:top w:val="nil"/>
              <w:left w:val="single" w:sz="4" w:space="0" w:color="auto"/>
              <w:bottom w:val="single" w:sz="4" w:space="0" w:color="auto"/>
              <w:right w:val="single" w:sz="4" w:space="0" w:color="auto"/>
            </w:tcBorders>
            <w:shd w:val="clear" w:color="auto" w:fill="auto"/>
            <w:vAlign w:val="center"/>
            <w:hideMark/>
          </w:tcPr>
          <w:p w14:paraId="655F1379"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0B7AFD66"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0857EFE0"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09A123B"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1BA4192"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0172333E"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52483A7"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4DB6500"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FBE9357"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D276D1A"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C913D3C"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AE708E1"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r>
      <w:tr w:rsidR="00C42BAA" w:rsidRPr="004B4DE0" w14:paraId="51D8EC61" w14:textId="77777777" w:rsidTr="00193356">
        <w:trPr>
          <w:trHeight w:val="20"/>
        </w:trPr>
        <w:tc>
          <w:tcPr>
            <w:tcW w:w="325" w:type="pct"/>
            <w:vMerge w:val="restart"/>
            <w:tcBorders>
              <w:top w:val="nil"/>
              <w:left w:val="single" w:sz="4" w:space="0" w:color="auto"/>
              <w:bottom w:val="single" w:sz="4" w:space="0" w:color="000000"/>
              <w:right w:val="single" w:sz="4" w:space="0" w:color="auto"/>
            </w:tcBorders>
            <w:shd w:val="clear" w:color="000000" w:fill="FFFF00"/>
            <w:vAlign w:val="center"/>
            <w:hideMark/>
          </w:tcPr>
          <w:p w14:paraId="3B8AE3D4"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7</w:t>
            </w:r>
          </w:p>
        </w:tc>
        <w:tc>
          <w:tcPr>
            <w:tcW w:w="1089" w:type="pct"/>
            <w:tcBorders>
              <w:top w:val="single" w:sz="4" w:space="0" w:color="auto"/>
              <w:left w:val="nil"/>
              <w:bottom w:val="nil"/>
              <w:right w:val="nil"/>
            </w:tcBorders>
            <w:shd w:val="clear" w:color="auto" w:fill="auto"/>
            <w:vAlign w:val="center"/>
            <w:hideMark/>
          </w:tcPr>
          <w:p w14:paraId="5A530D16" w14:textId="77777777" w:rsidR="00C42BAA" w:rsidRPr="004B4DE0" w:rsidRDefault="00C42BAA" w:rsidP="00193356">
            <w:pPr>
              <w:spacing w:after="0" w:line="240" w:lineRule="auto"/>
              <w:rPr>
                <w:rFonts w:ascii="Calibri" w:eastAsia="Times New Roman" w:hAnsi="Calibri" w:cs="Calibri"/>
                <w:color w:val="000000"/>
                <w:sz w:val="16"/>
                <w:szCs w:val="16"/>
              </w:rPr>
            </w:pPr>
            <w:r w:rsidRPr="004B4DE0">
              <w:rPr>
                <w:rFonts w:ascii="Calibri" w:eastAsia="Times New Roman" w:hAnsi="Calibri" w:cs="Calibri"/>
                <w:color w:val="000000"/>
                <w:sz w:val="16"/>
                <w:szCs w:val="16"/>
              </w:rPr>
              <w:t>Number of graduate (MSc and PhD) students trained</w:t>
            </w:r>
          </w:p>
        </w:tc>
        <w:tc>
          <w:tcPr>
            <w:tcW w:w="183" w:type="pct"/>
            <w:tcBorders>
              <w:top w:val="nil"/>
              <w:left w:val="single" w:sz="4" w:space="0" w:color="auto"/>
              <w:bottom w:val="single" w:sz="4" w:space="0" w:color="auto"/>
              <w:right w:val="single" w:sz="4" w:space="0" w:color="auto"/>
            </w:tcBorders>
            <w:shd w:val="clear" w:color="auto" w:fill="auto"/>
            <w:vAlign w:val="center"/>
            <w:hideMark/>
          </w:tcPr>
          <w:p w14:paraId="3F29F35D"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4</w:t>
            </w:r>
          </w:p>
        </w:tc>
        <w:tc>
          <w:tcPr>
            <w:tcW w:w="309" w:type="pct"/>
            <w:tcBorders>
              <w:top w:val="nil"/>
              <w:left w:val="nil"/>
              <w:bottom w:val="single" w:sz="4" w:space="0" w:color="auto"/>
              <w:right w:val="single" w:sz="4" w:space="0" w:color="auto"/>
            </w:tcBorders>
            <w:shd w:val="clear" w:color="auto" w:fill="auto"/>
            <w:vAlign w:val="center"/>
            <w:hideMark/>
          </w:tcPr>
          <w:p w14:paraId="4769FF9E"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8801927"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7551D551"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F7170B2"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DFD48A3"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8D8653E"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0B0AEB3"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52AE530"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9A74C4F"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22765CA"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C78D039"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r>
      <w:tr w:rsidR="00C42BAA" w:rsidRPr="004B4DE0" w14:paraId="5529DC41" w14:textId="77777777" w:rsidTr="00193356">
        <w:trPr>
          <w:trHeight w:val="20"/>
        </w:trPr>
        <w:tc>
          <w:tcPr>
            <w:tcW w:w="325" w:type="pct"/>
            <w:vMerge/>
            <w:tcBorders>
              <w:top w:val="nil"/>
              <w:left w:val="single" w:sz="4" w:space="0" w:color="auto"/>
              <w:bottom w:val="single" w:sz="4" w:space="0" w:color="000000"/>
              <w:right w:val="single" w:sz="4" w:space="0" w:color="auto"/>
            </w:tcBorders>
            <w:vAlign w:val="center"/>
            <w:hideMark/>
          </w:tcPr>
          <w:p w14:paraId="09F11EA2" w14:textId="77777777" w:rsidR="00C42BAA" w:rsidRPr="004B4DE0" w:rsidRDefault="00C42BAA" w:rsidP="00193356">
            <w:pPr>
              <w:spacing w:after="0" w:line="240" w:lineRule="auto"/>
              <w:rPr>
                <w:rFonts w:ascii="Times New Roman" w:eastAsia="Times New Roman" w:hAnsi="Times New Roman" w:cs="Times New Roman"/>
                <w:b/>
                <w:bCs/>
                <w:color w:val="000000"/>
                <w:sz w:val="16"/>
                <w:szCs w:val="16"/>
              </w:rPr>
            </w:pPr>
          </w:p>
        </w:tc>
        <w:tc>
          <w:tcPr>
            <w:tcW w:w="1089" w:type="pct"/>
            <w:tcBorders>
              <w:top w:val="single" w:sz="4" w:space="0" w:color="auto"/>
              <w:left w:val="nil"/>
              <w:bottom w:val="nil"/>
              <w:right w:val="nil"/>
            </w:tcBorders>
            <w:shd w:val="clear" w:color="auto" w:fill="auto"/>
            <w:vAlign w:val="center"/>
            <w:hideMark/>
          </w:tcPr>
          <w:p w14:paraId="0230D4B8" w14:textId="77777777" w:rsidR="00C42BAA" w:rsidRPr="004B4DE0" w:rsidRDefault="00C42BAA" w:rsidP="00193356">
            <w:pPr>
              <w:spacing w:after="0" w:line="240" w:lineRule="auto"/>
              <w:rPr>
                <w:rFonts w:ascii="Calibri" w:eastAsia="Times New Roman" w:hAnsi="Calibri" w:cs="Calibri"/>
                <w:color w:val="000000"/>
                <w:sz w:val="16"/>
                <w:szCs w:val="16"/>
              </w:rPr>
            </w:pPr>
            <w:r w:rsidRPr="004B4DE0">
              <w:rPr>
                <w:rFonts w:ascii="Calibri" w:eastAsia="Times New Roman" w:hAnsi="Calibri" w:cs="Calibri"/>
                <w:color w:val="000000"/>
                <w:sz w:val="16"/>
                <w:szCs w:val="16"/>
              </w:rPr>
              <w:t>Male</w:t>
            </w:r>
          </w:p>
        </w:tc>
        <w:tc>
          <w:tcPr>
            <w:tcW w:w="183" w:type="pct"/>
            <w:tcBorders>
              <w:top w:val="nil"/>
              <w:left w:val="single" w:sz="4" w:space="0" w:color="auto"/>
              <w:bottom w:val="single" w:sz="4" w:space="0" w:color="auto"/>
              <w:right w:val="single" w:sz="4" w:space="0" w:color="auto"/>
            </w:tcBorders>
            <w:shd w:val="clear" w:color="auto" w:fill="auto"/>
            <w:vAlign w:val="center"/>
            <w:hideMark/>
          </w:tcPr>
          <w:p w14:paraId="265D3C3C"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1</w:t>
            </w:r>
          </w:p>
        </w:tc>
        <w:tc>
          <w:tcPr>
            <w:tcW w:w="309" w:type="pct"/>
            <w:tcBorders>
              <w:top w:val="nil"/>
              <w:left w:val="nil"/>
              <w:bottom w:val="single" w:sz="4" w:space="0" w:color="auto"/>
              <w:right w:val="single" w:sz="4" w:space="0" w:color="auto"/>
            </w:tcBorders>
            <w:shd w:val="clear" w:color="auto" w:fill="auto"/>
            <w:vAlign w:val="center"/>
            <w:hideMark/>
          </w:tcPr>
          <w:p w14:paraId="61DC95C6"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66AC4D0"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90D5161"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7EF7CCB4"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037506C3"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B911393"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7A8B2BD"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DDDC950"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080D4EF"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975AA9E"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21F486B"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r>
      <w:tr w:rsidR="00C42BAA" w:rsidRPr="004B4DE0" w14:paraId="45EE89C6" w14:textId="77777777" w:rsidTr="00193356">
        <w:trPr>
          <w:trHeight w:val="20"/>
        </w:trPr>
        <w:tc>
          <w:tcPr>
            <w:tcW w:w="325" w:type="pct"/>
            <w:vMerge/>
            <w:tcBorders>
              <w:top w:val="nil"/>
              <w:left w:val="single" w:sz="4" w:space="0" w:color="auto"/>
              <w:bottom w:val="single" w:sz="4" w:space="0" w:color="000000"/>
              <w:right w:val="single" w:sz="4" w:space="0" w:color="auto"/>
            </w:tcBorders>
            <w:vAlign w:val="center"/>
            <w:hideMark/>
          </w:tcPr>
          <w:p w14:paraId="41F389F9" w14:textId="77777777" w:rsidR="00C42BAA" w:rsidRPr="004B4DE0" w:rsidRDefault="00C42BAA" w:rsidP="00193356">
            <w:pPr>
              <w:spacing w:after="0" w:line="240" w:lineRule="auto"/>
              <w:rPr>
                <w:rFonts w:ascii="Times New Roman" w:eastAsia="Times New Roman" w:hAnsi="Times New Roman" w:cs="Times New Roman"/>
                <w:b/>
                <w:bCs/>
                <w:color w:val="000000"/>
                <w:sz w:val="16"/>
                <w:szCs w:val="16"/>
              </w:rPr>
            </w:pPr>
          </w:p>
        </w:tc>
        <w:tc>
          <w:tcPr>
            <w:tcW w:w="1089" w:type="pct"/>
            <w:tcBorders>
              <w:top w:val="nil"/>
              <w:left w:val="nil"/>
              <w:bottom w:val="nil"/>
              <w:right w:val="nil"/>
            </w:tcBorders>
            <w:shd w:val="clear" w:color="auto" w:fill="auto"/>
            <w:vAlign w:val="center"/>
            <w:hideMark/>
          </w:tcPr>
          <w:p w14:paraId="3700DF90" w14:textId="77777777" w:rsidR="00C42BAA" w:rsidRPr="004B4DE0" w:rsidRDefault="00C42BAA" w:rsidP="00193356">
            <w:pPr>
              <w:spacing w:after="0" w:line="240" w:lineRule="auto"/>
              <w:rPr>
                <w:rFonts w:ascii="Calibri" w:eastAsia="Times New Roman" w:hAnsi="Calibri" w:cs="Calibri"/>
                <w:color w:val="000000"/>
                <w:sz w:val="16"/>
                <w:szCs w:val="16"/>
              </w:rPr>
            </w:pPr>
            <w:r w:rsidRPr="004B4DE0">
              <w:rPr>
                <w:rFonts w:ascii="Calibri" w:eastAsia="Times New Roman" w:hAnsi="Calibri" w:cs="Calibri"/>
                <w:color w:val="000000"/>
                <w:sz w:val="16"/>
                <w:szCs w:val="16"/>
              </w:rPr>
              <w:t>Female</w:t>
            </w:r>
          </w:p>
        </w:tc>
        <w:tc>
          <w:tcPr>
            <w:tcW w:w="183" w:type="pct"/>
            <w:tcBorders>
              <w:top w:val="nil"/>
              <w:left w:val="single" w:sz="4" w:space="0" w:color="auto"/>
              <w:bottom w:val="single" w:sz="4" w:space="0" w:color="auto"/>
              <w:right w:val="single" w:sz="4" w:space="0" w:color="auto"/>
            </w:tcBorders>
            <w:shd w:val="clear" w:color="auto" w:fill="auto"/>
            <w:vAlign w:val="center"/>
            <w:hideMark/>
          </w:tcPr>
          <w:p w14:paraId="378D6371"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1</w:t>
            </w:r>
          </w:p>
        </w:tc>
        <w:tc>
          <w:tcPr>
            <w:tcW w:w="309" w:type="pct"/>
            <w:tcBorders>
              <w:top w:val="nil"/>
              <w:left w:val="nil"/>
              <w:bottom w:val="single" w:sz="4" w:space="0" w:color="auto"/>
              <w:right w:val="single" w:sz="4" w:space="0" w:color="auto"/>
            </w:tcBorders>
            <w:shd w:val="clear" w:color="auto" w:fill="auto"/>
            <w:vAlign w:val="center"/>
            <w:hideMark/>
          </w:tcPr>
          <w:p w14:paraId="462CAE82"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B2F7D81"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7EE9442"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06BA6C04"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8CE863B"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60068C9"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8C0E1AE"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A9E90F3"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02B91B9"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728218B5"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03FAC1EE"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r>
      <w:tr w:rsidR="00C42BAA" w:rsidRPr="004B4DE0" w14:paraId="14D8213A" w14:textId="77777777" w:rsidTr="00193356">
        <w:trPr>
          <w:trHeight w:val="20"/>
        </w:trPr>
        <w:tc>
          <w:tcPr>
            <w:tcW w:w="325" w:type="pct"/>
            <w:tcBorders>
              <w:top w:val="nil"/>
              <w:left w:val="single" w:sz="4" w:space="0" w:color="auto"/>
              <w:bottom w:val="single" w:sz="4" w:space="0" w:color="auto"/>
              <w:right w:val="single" w:sz="4" w:space="0" w:color="auto"/>
            </w:tcBorders>
            <w:shd w:val="clear" w:color="auto" w:fill="auto"/>
            <w:vAlign w:val="center"/>
            <w:hideMark/>
          </w:tcPr>
          <w:p w14:paraId="6B284140"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8</w:t>
            </w:r>
          </w:p>
        </w:tc>
        <w:tc>
          <w:tcPr>
            <w:tcW w:w="1089" w:type="pct"/>
            <w:tcBorders>
              <w:top w:val="single" w:sz="4" w:space="0" w:color="auto"/>
              <w:left w:val="nil"/>
              <w:bottom w:val="nil"/>
              <w:right w:val="nil"/>
            </w:tcBorders>
            <w:shd w:val="clear" w:color="auto" w:fill="auto"/>
            <w:vAlign w:val="center"/>
            <w:hideMark/>
          </w:tcPr>
          <w:p w14:paraId="025C29AB" w14:textId="77777777" w:rsidR="00C42BAA" w:rsidRPr="004B4DE0" w:rsidRDefault="00C42BAA" w:rsidP="00193356">
            <w:pPr>
              <w:spacing w:after="0" w:line="240" w:lineRule="auto"/>
              <w:rPr>
                <w:rFonts w:ascii="Calibri" w:eastAsia="Times New Roman" w:hAnsi="Calibri" w:cs="Calibri"/>
                <w:color w:val="000000"/>
                <w:sz w:val="16"/>
                <w:szCs w:val="16"/>
              </w:rPr>
            </w:pPr>
            <w:r w:rsidRPr="004B4DE0">
              <w:rPr>
                <w:rFonts w:ascii="Calibri" w:eastAsia="Times New Roman" w:hAnsi="Calibri" w:cs="Calibri"/>
                <w:color w:val="000000"/>
                <w:sz w:val="16"/>
                <w:szCs w:val="16"/>
              </w:rPr>
              <w:t>Number of project reports</w:t>
            </w:r>
          </w:p>
        </w:tc>
        <w:tc>
          <w:tcPr>
            <w:tcW w:w="183" w:type="pct"/>
            <w:tcBorders>
              <w:top w:val="nil"/>
              <w:left w:val="single" w:sz="4" w:space="0" w:color="auto"/>
              <w:bottom w:val="single" w:sz="4" w:space="0" w:color="auto"/>
              <w:right w:val="single" w:sz="4" w:space="0" w:color="auto"/>
            </w:tcBorders>
            <w:shd w:val="clear" w:color="auto" w:fill="auto"/>
            <w:vAlign w:val="center"/>
            <w:hideMark/>
          </w:tcPr>
          <w:p w14:paraId="24B72A83"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8</w:t>
            </w:r>
          </w:p>
        </w:tc>
        <w:tc>
          <w:tcPr>
            <w:tcW w:w="309" w:type="pct"/>
            <w:tcBorders>
              <w:top w:val="nil"/>
              <w:left w:val="nil"/>
              <w:bottom w:val="single" w:sz="4" w:space="0" w:color="auto"/>
              <w:right w:val="single" w:sz="4" w:space="0" w:color="auto"/>
            </w:tcBorders>
            <w:shd w:val="clear" w:color="auto" w:fill="auto"/>
            <w:vAlign w:val="center"/>
            <w:hideMark/>
          </w:tcPr>
          <w:p w14:paraId="21E6AF92"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9EA4590"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2</w:t>
            </w:r>
          </w:p>
        </w:tc>
        <w:tc>
          <w:tcPr>
            <w:tcW w:w="309" w:type="pct"/>
            <w:tcBorders>
              <w:top w:val="nil"/>
              <w:left w:val="nil"/>
              <w:bottom w:val="single" w:sz="4" w:space="0" w:color="auto"/>
              <w:right w:val="single" w:sz="4" w:space="0" w:color="auto"/>
            </w:tcBorders>
            <w:shd w:val="clear" w:color="auto" w:fill="auto"/>
            <w:vAlign w:val="center"/>
            <w:hideMark/>
          </w:tcPr>
          <w:p w14:paraId="1B7B70C5"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9A1E5AB"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02F4C27E"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02D6086F"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2</w:t>
            </w:r>
          </w:p>
        </w:tc>
        <w:tc>
          <w:tcPr>
            <w:tcW w:w="309" w:type="pct"/>
            <w:tcBorders>
              <w:top w:val="nil"/>
              <w:left w:val="nil"/>
              <w:bottom w:val="single" w:sz="4" w:space="0" w:color="auto"/>
              <w:right w:val="single" w:sz="4" w:space="0" w:color="auto"/>
            </w:tcBorders>
            <w:shd w:val="clear" w:color="auto" w:fill="auto"/>
            <w:vAlign w:val="center"/>
            <w:hideMark/>
          </w:tcPr>
          <w:p w14:paraId="680E47B1"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06E13913"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09574FB1"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7598FF35"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4</w:t>
            </w:r>
          </w:p>
        </w:tc>
        <w:tc>
          <w:tcPr>
            <w:tcW w:w="309" w:type="pct"/>
            <w:tcBorders>
              <w:top w:val="nil"/>
              <w:left w:val="nil"/>
              <w:bottom w:val="single" w:sz="4" w:space="0" w:color="auto"/>
              <w:right w:val="single" w:sz="4" w:space="0" w:color="auto"/>
            </w:tcBorders>
            <w:shd w:val="clear" w:color="auto" w:fill="auto"/>
            <w:vAlign w:val="center"/>
            <w:hideMark/>
          </w:tcPr>
          <w:p w14:paraId="09838027"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r>
      <w:tr w:rsidR="00C42BAA" w:rsidRPr="004B4DE0" w14:paraId="28FEF7F8" w14:textId="77777777" w:rsidTr="00193356">
        <w:trPr>
          <w:trHeight w:val="20"/>
        </w:trPr>
        <w:tc>
          <w:tcPr>
            <w:tcW w:w="325" w:type="pct"/>
            <w:tcBorders>
              <w:top w:val="nil"/>
              <w:left w:val="single" w:sz="4" w:space="0" w:color="auto"/>
              <w:bottom w:val="single" w:sz="4" w:space="0" w:color="auto"/>
              <w:right w:val="single" w:sz="4" w:space="0" w:color="auto"/>
            </w:tcBorders>
            <w:shd w:val="clear" w:color="auto" w:fill="auto"/>
            <w:vAlign w:val="center"/>
            <w:hideMark/>
          </w:tcPr>
          <w:p w14:paraId="427F655E"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9</w:t>
            </w:r>
          </w:p>
        </w:tc>
        <w:tc>
          <w:tcPr>
            <w:tcW w:w="1089" w:type="pct"/>
            <w:tcBorders>
              <w:top w:val="single" w:sz="4" w:space="0" w:color="auto"/>
              <w:left w:val="nil"/>
              <w:bottom w:val="nil"/>
              <w:right w:val="nil"/>
            </w:tcBorders>
            <w:shd w:val="clear" w:color="auto" w:fill="auto"/>
            <w:vAlign w:val="center"/>
            <w:hideMark/>
          </w:tcPr>
          <w:p w14:paraId="2C60A2F0" w14:textId="77777777" w:rsidR="00C42BAA" w:rsidRPr="004B4DE0" w:rsidRDefault="00C42BAA" w:rsidP="00193356">
            <w:pPr>
              <w:spacing w:after="0" w:line="240" w:lineRule="auto"/>
              <w:rPr>
                <w:rFonts w:ascii="Calibri" w:eastAsia="Times New Roman" w:hAnsi="Calibri" w:cs="Calibri"/>
                <w:color w:val="000000"/>
                <w:sz w:val="16"/>
                <w:szCs w:val="16"/>
              </w:rPr>
            </w:pPr>
            <w:r w:rsidRPr="004B4DE0">
              <w:rPr>
                <w:rFonts w:ascii="Calibri" w:eastAsia="Times New Roman" w:hAnsi="Calibri" w:cs="Calibri"/>
                <w:color w:val="000000"/>
                <w:sz w:val="16"/>
                <w:szCs w:val="16"/>
              </w:rPr>
              <w:t>Number of journal papers</w:t>
            </w:r>
          </w:p>
        </w:tc>
        <w:tc>
          <w:tcPr>
            <w:tcW w:w="183" w:type="pct"/>
            <w:tcBorders>
              <w:top w:val="nil"/>
              <w:left w:val="single" w:sz="4" w:space="0" w:color="auto"/>
              <w:bottom w:val="single" w:sz="4" w:space="0" w:color="auto"/>
              <w:right w:val="single" w:sz="4" w:space="0" w:color="auto"/>
            </w:tcBorders>
            <w:shd w:val="clear" w:color="auto" w:fill="auto"/>
            <w:vAlign w:val="center"/>
            <w:hideMark/>
          </w:tcPr>
          <w:p w14:paraId="12579839"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5777DAD"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41D2DD1"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1</w:t>
            </w:r>
          </w:p>
        </w:tc>
        <w:tc>
          <w:tcPr>
            <w:tcW w:w="309" w:type="pct"/>
            <w:tcBorders>
              <w:top w:val="nil"/>
              <w:left w:val="nil"/>
              <w:bottom w:val="single" w:sz="4" w:space="0" w:color="auto"/>
              <w:right w:val="single" w:sz="4" w:space="0" w:color="auto"/>
            </w:tcBorders>
            <w:shd w:val="clear" w:color="auto" w:fill="auto"/>
            <w:vAlign w:val="center"/>
            <w:hideMark/>
          </w:tcPr>
          <w:p w14:paraId="3E7367D8"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C6396CB"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39CD4F8"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72A3053C"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730CB226"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91B569D"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8D693C9"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AF05C31"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20D72EF"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r>
      <w:tr w:rsidR="00C42BAA" w:rsidRPr="004B4DE0" w14:paraId="2EF2ECFA" w14:textId="77777777" w:rsidTr="00193356">
        <w:trPr>
          <w:trHeight w:val="20"/>
        </w:trPr>
        <w:tc>
          <w:tcPr>
            <w:tcW w:w="325" w:type="pct"/>
            <w:tcBorders>
              <w:top w:val="nil"/>
              <w:left w:val="single" w:sz="4" w:space="0" w:color="auto"/>
              <w:bottom w:val="single" w:sz="4" w:space="0" w:color="auto"/>
              <w:right w:val="single" w:sz="4" w:space="0" w:color="auto"/>
            </w:tcBorders>
            <w:shd w:val="clear" w:color="auto" w:fill="auto"/>
            <w:vAlign w:val="center"/>
            <w:hideMark/>
          </w:tcPr>
          <w:p w14:paraId="587BA0F6"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10</w:t>
            </w:r>
          </w:p>
        </w:tc>
        <w:tc>
          <w:tcPr>
            <w:tcW w:w="1089" w:type="pct"/>
            <w:tcBorders>
              <w:top w:val="single" w:sz="4" w:space="0" w:color="auto"/>
              <w:left w:val="nil"/>
              <w:bottom w:val="nil"/>
              <w:right w:val="nil"/>
            </w:tcBorders>
            <w:shd w:val="clear" w:color="auto" w:fill="auto"/>
            <w:vAlign w:val="center"/>
            <w:hideMark/>
          </w:tcPr>
          <w:p w14:paraId="19DADC3B" w14:textId="77777777" w:rsidR="00C42BAA" w:rsidRPr="004B4DE0" w:rsidRDefault="00C42BAA" w:rsidP="00193356">
            <w:pPr>
              <w:spacing w:after="0" w:line="240" w:lineRule="auto"/>
              <w:rPr>
                <w:rFonts w:ascii="Calibri" w:eastAsia="Times New Roman" w:hAnsi="Calibri" w:cs="Calibri"/>
                <w:color w:val="000000"/>
                <w:sz w:val="16"/>
                <w:szCs w:val="16"/>
              </w:rPr>
            </w:pPr>
            <w:r w:rsidRPr="004B4DE0">
              <w:rPr>
                <w:rFonts w:ascii="Calibri" w:eastAsia="Times New Roman" w:hAnsi="Calibri" w:cs="Calibri"/>
                <w:color w:val="000000"/>
                <w:sz w:val="16"/>
                <w:szCs w:val="16"/>
              </w:rPr>
              <w:t>Number of posters, policy briefs, leaflets and films</w:t>
            </w:r>
          </w:p>
        </w:tc>
        <w:tc>
          <w:tcPr>
            <w:tcW w:w="183" w:type="pct"/>
            <w:tcBorders>
              <w:top w:val="nil"/>
              <w:left w:val="single" w:sz="4" w:space="0" w:color="auto"/>
              <w:bottom w:val="single" w:sz="4" w:space="0" w:color="auto"/>
              <w:right w:val="single" w:sz="4" w:space="0" w:color="auto"/>
            </w:tcBorders>
            <w:shd w:val="clear" w:color="auto" w:fill="auto"/>
            <w:vAlign w:val="center"/>
            <w:hideMark/>
          </w:tcPr>
          <w:p w14:paraId="7C3F7542"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2</w:t>
            </w:r>
          </w:p>
        </w:tc>
        <w:tc>
          <w:tcPr>
            <w:tcW w:w="309" w:type="pct"/>
            <w:tcBorders>
              <w:top w:val="nil"/>
              <w:left w:val="nil"/>
              <w:bottom w:val="single" w:sz="4" w:space="0" w:color="auto"/>
              <w:right w:val="single" w:sz="4" w:space="0" w:color="auto"/>
            </w:tcBorders>
            <w:shd w:val="clear" w:color="auto" w:fill="auto"/>
            <w:vAlign w:val="center"/>
            <w:hideMark/>
          </w:tcPr>
          <w:p w14:paraId="29825D2A"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093CD539"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2</w:t>
            </w:r>
          </w:p>
        </w:tc>
        <w:tc>
          <w:tcPr>
            <w:tcW w:w="309" w:type="pct"/>
            <w:tcBorders>
              <w:top w:val="nil"/>
              <w:left w:val="nil"/>
              <w:bottom w:val="single" w:sz="4" w:space="0" w:color="auto"/>
              <w:right w:val="single" w:sz="4" w:space="0" w:color="auto"/>
            </w:tcBorders>
            <w:shd w:val="clear" w:color="auto" w:fill="auto"/>
            <w:vAlign w:val="center"/>
            <w:hideMark/>
          </w:tcPr>
          <w:p w14:paraId="7DCCB1B0"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0C99FCE"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2</w:t>
            </w:r>
          </w:p>
        </w:tc>
        <w:tc>
          <w:tcPr>
            <w:tcW w:w="309" w:type="pct"/>
            <w:tcBorders>
              <w:top w:val="nil"/>
              <w:left w:val="nil"/>
              <w:bottom w:val="single" w:sz="4" w:space="0" w:color="auto"/>
              <w:right w:val="single" w:sz="4" w:space="0" w:color="auto"/>
            </w:tcBorders>
            <w:shd w:val="clear" w:color="auto" w:fill="auto"/>
            <w:vAlign w:val="center"/>
            <w:hideMark/>
          </w:tcPr>
          <w:p w14:paraId="420466D8"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DEA5179"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2</w:t>
            </w:r>
          </w:p>
        </w:tc>
        <w:tc>
          <w:tcPr>
            <w:tcW w:w="309" w:type="pct"/>
            <w:tcBorders>
              <w:top w:val="nil"/>
              <w:left w:val="nil"/>
              <w:bottom w:val="single" w:sz="4" w:space="0" w:color="auto"/>
              <w:right w:val="single" w:sz="4" w:space="0" w:color="auto"/>
            </w:tcBorders>
            <w:shd w:val="clear" w:color="auto" w:fill="auto"/>
            <w:vAlign w:val="center"/>
            <w:hideMark/>
          </w:tcPr>
          <w:p w14:paraId="6144631A"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79AB59D"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2</w:t>
            </w:r>
          </w:p>
        </w:tc>
        <w:tc>
          <w:tcPr>
            <w:tcW w:w="309" w:type="pct"/>
            <w:tcBorders>
              <w:top w:val="nil"/>
              <w:left w:val="nil"/>
              <w:bottom w:val="single" w:sz="4" w:space="0" w:color="auto"/>
              <w:right w:val="single" w:sz="4" w:space="0" w:color="auto"/>
            </w:tcBorders>
            <w:shd w:val="clear" w:color="auto" w:fill="auto"/>
            <w:vAlign w:val="center"/>
            <w:hideMark/>
          </w:tcPr>
          <w:p w14:paraId="2536015B"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3DED82D"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10</w:t>
            </w:r>
          </w:p>
        </w:tc>
        <w:tc>
          <w:tcPr>
            <w:tcW w:w="309" w:type="pct"/>
            <w:tcBorders>
              <w:top w:val="nil"/>
              <w:left w:val="nil"/>
              <w:bottom w:val="single" w:sz="4" w:space="0" w:color="auto"/>
              <w:right w:val="single" w:sz="4" w:space="0" w:color="auto"/>
            </w:tcBorders>
            <w:shd w:val="clear" w:color="auto" w:fill="auto"/>
            <w:vAlign w:val="center"/>
            <w:hideMark/>
          </w:tcPr>
          <w:p w14:paraId="37180134"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r>
      <w:tr w:rsidR="00C42BAA" w:rsidRPr="004B4DE0" w14:paraId="6BD2AD2A" w14:textId="77777777" w:rsidTr="00193356">
        <w:trPr>
          <w:trHeight w:val="20"/>
        </w:trPr>
        <w:tc>
          <w:tcPr>
            <w:tcW w:w="325" w:type="pct"/>
            <w:tcBorders>
              <w:top w:val="nil"/>
              <w:left w:val="single" w:sz="4" w:space="0" w:color="auto"/>
              <w:bottom w:val="single" w:sz="4" w:space="0" w:color="auto"/>
              <w:right w:val="single" w:sz="4" w:space="0" w:color="auto"/>
            </w:tcBorders>
            <w:shd w:val="clear" w:color="auto" w:fill="auto"/>
            <w:vAlign w:val="center"/>
            <w:hideMark/>
          </w:tcPr>
          <w:p w14:paraId="3879F86E"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11</w:t>
            </w:r>
          </w:p>
        </w:tc>
        <w:tc>
          <w:tcPr>
            <w:tcW w:w="1089" w:type="pct"/>
            <w:tcBorders>
              <w:top w:val="single" w:sz="4" w:space="0" w:color="auto"/>
              <w:left w:val="nil"/>
              <w:bottom w:val="nil"/>
              <w:right w:val="nil"/>
            </w:tcBorders>
            <w:shd w:val="clear" w:color="auto" w:fill="auto"/>
            <w:vAlign w:val="center"/>
            <w:hideMark/>
          </w:tcPr>
          <w:p w14:paraId="3A3C63FC" w14:textId="77777777" w:rsidR="00C42BAA" w:rsidRPr="004B4DE0" w:rsidRDefault="00C42BAA" w:rsidP="00193356">
            <w:pPr>
              <w:spacing w:after="0" w:line="240" w:lineRule="auto"/>
              <w:rPr>
                <w:rFonts w:ascii="Calibri" w:eastAsia="Times New Roman" w:hAnsi="Calibri" w:cs="Calibri"/>
                <w:color w:val="000000"/>
                <w:sz w:val="16"/>
                <w:szCs w:val="16"/>
              </w:rPr>
            </w:pPr>
            <w:r w:rsidRPr="004B4DE0">
              <w:rPr>
                <w:rFonts w:ascii="Calibri" w:eastAsia="Times New Roman" w:hAnsi="Calibri" w:cs="Calibri"/>
                <w:color w:val="000000"/>
                <w:sz w:val="16"/>
                <w:szCs w:val="16"/>
              </w:rPr>
              <w:t>Number of radio and TV discussions organized</w:t>
            </w:r>
          </w:p>
        </w:tc>
        <w:tc>
          <w:tcPr>
            <w:tcW w:w="183" w:type="pct"/>
            <w:tcBorders>
              <w:top w:val="nil"/>
              <w:left w:val="single" w:sz="4" w:space="0" w:color="auto"/>
              <w:bottom w:val="single" w:sz="4" w:space="0" w:color="auto"/>
              <w:right w:val="single" w:sz="4" w:space="0" w:color="auto"/>
            </w:tcBorders>
            <w:shd w:val="clear" w:color="auto" w:fill="auto"/>
            <w:vAlign w:val="center"/>
            <w:hideMark/>
          </w:tcPr>
          <w:p w14:paraId="39D49416"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2</w:t>
            </w:r>
          </w:p>
        </w:tc>
        <w:tc>
          <w:tcPr>
            <w:tcW w:w="309" w:type="pct"/>
            <w:tcBorders>
              <w:top w:val="nil"/>
              <w:left w:val="nil"/>
              <w:bottom w:val="single" w:sz="4" w:space="0" w:color="auto"/>
              <w:right w:val="single" w:sz="4" w:space="0" w:color="auto"/>
            </w:tcBorders>
            <w:shd w:val="clear" w:color="auto" w:fill="auto"/>
            <w:vAlign w:val="center"/>
            <w:hideMark/>
          </w:tcPr>
          <w:p w14:paraId="2B41EC28"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B0D7E0B"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FA938B8"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9F1EB0C"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0D2FD1B"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944D52B"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00B29CBB"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F3357B2"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FB8367C"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90F0AC9"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011DB5C3"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r>
      <w:tr w:rsidR="00C42BAA" w:rsidRPr="004B4DE0" w14:paraId="2D734707" w14:textId="77777777" w:rsidTr="00193356">
        <w:trPr>
          <w:trHeight w:val="20"/>
        </w:trPr>
        <w:tc>
          <w:tcPr>
            <w:tcW w:w="325" w:type="pct"/>
            <w:tcBorders>
              <w:top w:val="nil"/>
              <w:left w:val="single" w:sz="4" w:space="0" w:color="auto"/>
              <w:bottom w:val="single" w:sz="4" w:space="0" w:color="auto"/>
              <w:right w:val="single" w:sz="4" w:space="0" w:color="auto"/>
            </w:tcBorders>
            <w:shd w:val="clear" w:color="auto" w:fill="auto"/>
            <w:vAlign w:val="center"/>
            <w:hideMark/>
          </w:tcPr>
          <w:p w14:paraId="0C4A0E5C"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12</w:t>
            </w:r>
          </w:p>
        </w:tc>
        <w:tc>
          <w:tcPr>
            <w:tcW w:w="1089" w:type="pct"/>
            <w:tcBorders>
              <w:top w:val="single" w:sz="4" w:space="0" w:color="auto"/>
              <w:left w:val="nil"/>
              <w:bottom w:val="nil"/>
              <w:right w:val="nil"/>
            </w:tcBorders>
            <w:shd w:val="clear" w:color="auto" w:fill="auto"/>
            <w:vAlign w:val="center"/>
            <w:hideMark/>
          </w:tcPr>
          <w:p w14:paraId="1015A63B" w14:textId="77777777" w:rsidR="00C42BAA" w:rsidRPr="004B4DE0" w:rsidRDefault="00C42BAA" w:rsidP="00193356">
            <w:pPr>
              <w:spacing w:after="0" w:line="240" w:lineRule="auto"/>
              <w:rPr>
                <w:rFonts w:ascii="Calibri" w:eastAsia="Times New Roman" w:hAnsi="Calibri" w:cs="Calibri"/>
                <w:color w:val="000000"/>
                <w:sz w:val="16"/>
                <w:szCs w:val="16"/>
              </w:rPr>
            </w:pPr>
            <w:r w:rsidRPr="004B4DE0">
              <w:rPr>
                <w:rFonts w:ascii="Calibri" w:eastAsia="Times New Roman" w:hAnsi="Calibri" w:cs="Calibri"/>
                <w:color w:val="000000"/>
                <w:sz w:val="16"/>
                <w:szCs w:val="16"/>
              </w:rPr>
              <w:t>Number of households benefiting from nutrition intervention</w:t>
            </w:r>
          </w:p>
        </w:tc>
        <w:tc>
          <w:tcPr>
            <w:tcW w:w="183" w:type="pct"/>
            <w:tcBorders>
              <w:top w:val="nil"/>
              <w:left w:val="single" w:sz="4" w:space="0" w:color="auto"/>
              <w:bottom w:val="single" w:sz="4" w:space="0" w:color="auto"/>
              <w:right w:val="single" w:sz="4" w:space="0" w:color="auto"/>
            </w:tcBorders>
            <w:shd w:val="clear" w:color="auto" w:fill="auto"/>
            <w:vAlign w:val="center"/>
            <w:hideMark/>
          </w:tcPr>
          <w:p w14:paraId="2996F1DD"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1200</w:t>
            </w:r>
          </w:p>
        </w:tc>
        <w:tc>
          <w:tcPr>
            <w:tcW w:w="309" w:type="pct"/>
            <w:tcBorders>
              <w:top w:val="nil"/>
              <w:left w:val="nil"/>
              <w:bottom w:val="single" w:sz="4" w:space="0" w:color="auto"/>
              <w:right w:val="single" w:sz="4" w:space="0" w:color="auto"/>
            </w:tcBorders>
            <w:shd w:val="clear" w:color="auto" w:fill="auto"/>
            <w:vAlign w:val="center"/>
            <w:hideMark/>
          </w:tcPr>
          <w:p w14:paraId="1EC96941"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FD79E68"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1200</w:t>
            </w:r>
          </w:p>
        </w:tc>
        <w:tc>
          <w:tcPr>
            <w:tcW w:w="309" w:type="pct"/>
            <w:tcBorders>
              <w:top w:val="nil"/>
              <w:left w:val="nil"/>
              <w:bottom w:val="single" w:sz="4" w:space="0" w:color="auto"/>
              <w:right w:val="single" w:sz="4" w:space="0" w:color="auto"/>
            </w:tcBorders>
            <w:shd w:val="clear" w:color="auto" w:fill="auto"/>
            <w:vAlign w:val="center"/>
            <w:hideMark/>
          </w:tcPr>
          <w:p w14:paraId="7DE4D3AB"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E9949CC"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1200</w:t>
            </w:r>
          </w:p>
        </w:tc>
        <w:tc>
          <w:tcPr>
            <w:tcW w:w="309" w:type="pct"/>
            <w:tcBorders>
              <w:top w:val="nil"/>
              <w:left w:val="nil"/>
              <w:bottom w:val="single" w:sz="4" w:space="0" w:color="auto"/>
              <w:right w:val="single" w:sz="4" w:space="0" w:color="auto"/>
            </w:tcBorders>
            <w:shd w:val="clear" w:color="auto" w:fill="auto"/>
            <w:vAlign w:val="center"/>
            <w:hideMark/>
          </w:tcPr>
          <w:p w14:paraId="69B0E88E"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2D67A6F"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1200</w:t>
            </w:r>
          </w:p>
        </w:tc>
        <w:tc>
          <w:tcPr>
            <w:tcW w:w="309" w:type="pct"/>
            <w:tcBorders>
              <w:top w:val="nil"/>
              <w:left w:val="nil"/>
              <w:bottom w:val="single" w:sz="4" w:space="0" w:color="auto"/>
              <w:right w:val="single" w:sz="4" w:space="0" w:color="auto"/>
            </w:tcBorders>
            <w:shd w:val="clear" w:color="auto" w:fill="auto"/>
            <w:vAlign w:val="center"/>
            <w:hideMark/>
          </w:tcPr>
          <w:p w14:paraId="3923CEEA"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DC5B1A3"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1200</w:t>
            </w:r>
          </w:p>
        </w:tc>
        <w:tc>
          <w:tcPr>
            <w:tcW w:w="309" w:type="pct"/>
            <w:tcBorders>
              <w:top w:val="nil"/>
              <w:left w:val="nil"/>
              <w:bottom w:val="single" w:sz="4" w:space="0" w:color="auto"/>
              <w:right w:val="single" w:sz="4" w:space="0" w:color="auto"/>
            </w:tcBorders>
            <w:shd w:val="clear" w:color="auto" w:fill="auto"/>
            <w:vAlign w:val="center"/>
            <w:hideMark/>
          </w:tcPr>
          <w:p w14:paraId="143C90C3"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728A3472"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6000</w:t>
            </w:r>
          </w:p>
        </w:tc>
        <w:tc>
          <w:tcPr>
            <w:tcW w:w="309" w:type="pct"/>
            <w:tcBorders>
              <w:top w:val="nil"/>
              <w:left w:val="nil"/>
              <w:bottom w:val="single" w:sz="4" w:space="0" w:color="auto"/>
              <w:right w:val="single" w:sz="4" w:space="0" w:color="auto"/>
            </w:tcBorders>
            <w:shd w:val="clear" w:color="auto" w:fill="auto"/>
            <w:vAlign w:val="center"/>
            <w:hideMark/>
          </w:tcPr>
          <w:p w14:paraId="3B0AEEAD"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r>
      <w:tr w:rsidR="00C42BAA" w:rsidRPr="004B4DE0" w14:paraId="7344D74A" w14:textId="77777777" w:rsidTr="00193356">
        <w:trPr>
          <w:trHeight w:val="20"/>
        </w:trPr>
        <w:tc>
          <w:tcPr>
            <w:tcW w:w="325" w:type="pct"/>
            <w:tcBorders>
              <w:top w:val="nil"/>
              <w:left w:val="single" w:sz="4" w:space="0" w:color="auto"/>
              <w:bottom w:val="single" w:sz="4" w:space="0" w:color="auto"/>
              <w:right w:val="single" w:sz="4" w:space="0" w:color="auto"/>
            </w:tcBorders>
            <w:shd w:val="clear" w:color="auto" w:fill="auto"/>
            <w:vAlign w:val="center"/>
            <w:hideMark/>
          </w:tcPr>
          <w:p w14:paraId="3A78ABC3"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13</w:t>
            </w:r>
          </w:p>
        </w:tc>
        <w:tc>
          <w:tcPr>
            <w:tcW w:w="1089" w:type="pct"/>
            <w:tcBorders>
              <w:top w:val="single" w:sz="4" w:space="0" w:color="auto"/>
              <w:left w:val="nil"/>
              <w:bottom w:val="nil"/>
              <w:right w:val="nil"/>
            </w:tcBorders>
            <w:shd w:val="clear" w:color="auto" w:fill="auto"/>
            <w:vAlign w:val="center"/>
            <w:hideMark/>
          </w:tcPr>
          <w:p w14:paraId="426237F9" w14:textId="77777777" w:rsidR="00C42BAA" w:rsidRPr="004B4DE0" w:rsidRDefault="00C42BAA" w:rsidP="00193356">
            <w:pPr>
              <w:spacing w:after="0" w:line="240" w:lineRule="auto"/>
              <w:rPr>
                <w:rFonts w:ascii="Calibri" w:eastAsia="Times New Roman" w:hAnsi="Calibri" w:cs="Calibri"/>
                <w:color w:val="000000"/>
                <w:sz w:val="16"/>
                <w:szCs w:val="16"/>
              </w:rPr>
            </w:pPr>
            <w:r w:rsidRPr="004B4DE0">
              <w:rPr>
                <w:rFonts w:ascii="Calibri" w:eastAsia="Times New Roman" w:hAnsi="Calibri" w:cs="Calibri"/>
                <w:color w:val="000000"/>
                <w:sz w:val="16"/>
                <w:szCs w:val="16"/>
              </w:rPr>
              <w:t>Percent change in dietary diversity score of farm household in the project intervention communities.</w:t>
            </w:r>
          </w:p>
        </w:tc>
        <w:tc>
          <w:tcPr>
            <w:tcW w:w="183" w:type="pct"/>
            <w:tcBorders>
              <w:top w:val="nil"/>
              <w:left w:val="single" w:sz="4" w:space="0" w:color="auto"/>
              <w:bottom w:val="single" w:sz="4" w:space="0" w:color="auto"/>
              <w:right w:val="single" w:sz="4" w:space="0" w:color="auto"/>
            </w:tcBorders>
            <w:shd w:val="clear" w:color="auto" w:fill="auto"/>
            <w:vAlign w:val="center"/>
            <w:hideMark/>
          </w:tcPr>
          <w:p w14:paraId="4D0A2705"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0.2</w:t>
            </w:r>
          </w:p>
        </w:tc>
        <w:tc>
          <w:tcPr>
            <w:tcW w:w="309" w:type="pct"/>
            <w:tcBorders>
              <w:top w:val="nil"/>
              <w:left w:val="nil"/>
              <w:bottom w:val="single" w:sz="4" w:space="0" w:color="auto"/>
              <w:right w:val="single" w:sz="4" w:space="0" w:color="auto"/>
            </w:tcBorders>
            <w:shd w:val="clear" w:color="auto" w:fill="auto"/>
            <w:vAlign w:val="center"/>
            <w:hideMark/>
          </w:tcPr>
          <w:p w14:paraId="1987C34F"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085C7509"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0.4</w:t>
            </w:r>
          </w:p>
        </w:tc>
        <w:tc>
          <w:tcPr>
            <w:tcW w:w="309" w:type="pct"/>
            <w:tcBorders>
              <w:top w:val="nil"/>
              <w:left w:val="nil"/>
              <w:bottom w:val="single" w:sz="4" w:space="0" w:color="auto"/>
              <w:right w:val="single" w:sz="4" w:space="0" w:color="auto"/>
            </w:tcBorders>
            <w:shd w:val="clear" w:color="auto" w:fill="auto"/>
            <w:vAlign w:val="center"/>
            <w:hideMark/>
          </w:tcPr>
          <w:p w14:paraId="5E028ABF"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291AF3C"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0.4</w:t>
            </w:r>
          </w:p>
        </w:tc>
        <w:tc>
          <w:tcPr>
            <w:tcW w:w="309" w:type="pct"/>
            <w:tcBorders>
              <w:top w:val="nil"/>
              <w:left w:val="nil"/>
              <w:bottom w:val="single" w:sz="4" w:space="0" w:color="auto"/>
              <w:right w:val="single" w:sz="4" w:space="0" w:color="auto"/>
            </w:tcBorders>
            <w:shd w:val="clear" w:color="auto" w:fill="auto"/>
            <w:vAlign w:val="center"/>
            <w:hideMark/>
          </w:tcPr>
          <w:p w14:paraId="49FC4F36"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F77B038"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0.4</w:t>
            </w:r>
          </w:p>
        </w:tc>
        <w:tc>
          <w:tcPr>
            <w:tcW w:w="309" w:type="pct"/>
            <w:tcBorders>
              <w:top w:val="nil"/>
              <w:left w:val="nil"/>
              <w:bottom w:val="single" w:sz="4" w:space="0" w:color="auto"/>
              <w:right w:val="single" w:sz="4" w:space="0" w:color="auto"/>
            </w:tcBorders>
            <w:shd w:val="clear" w:color="auto" w:fill="auto"/>
            <w:vAlign w:val="center"/>
            <w:hideMark/>
          </w:tcPr>
          <w:p w14:paraId="5DB039DF"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CA8FEA5"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0.4</w:t>
            </w:r>
          </w:p>
        </w:tc>
        <w:tc>
          <w:tcPr>
            <w:tcW w:w="309" w:type="pct"/>
            <w:tcBorders>
              <w:top w:val="nil"/>
              <w:left w:val="nil"/>
              <w:bottom w:val="single" w:sz="4" w:space="0" w:color="auto"/>
              <w:right w:val="single" w:sz="4" w:space="0" w:color="auto"/>
            </w:tcBorders>
            <w:shd w:val="clear" w:color="auto" w:fill="auto"/>
            <w:vAlign w:val="center"/>
            <w:hideMark/>
          </w:tcPr>
          <w:p w14:paraId="0A3DE998"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0437240B"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0.4</w:t>
            </w:r>
          </w:p>
        </w:tc>
        <w:tc>
          <w:tcPr>
            <w:tcW w:w="309" w:type="pct"/>
            <w:tcBorders>
              <w:top w:val="nil"/>
              <w:left w:val="nil"/>
              <w:bottom w:val="single" w:sz="4" w:space="0" w:color="auto"/>
              <w:right w:val="single" w:sz="4" w:space="0" w:color="auto"/>
            </w:tcBorders>
            <w:shd w:val="clear" w:color="auto" w:fill="auto"/>
            <w:vAlign w:val="center"/>
            <w:hideMark/>
          </w:tcPr>
          <w:p w14:paraId="526E79D6"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r>
      <w:tr w:rsidR="00C42BAA" w:rsidRPr="004B4DE0" w14:paraId="53420F94" w14:textId="77777777" w:rsidTr="00193356">
        <w:trPr>
          <w:trHeight w:val="20"/>
        </w:trPr>
        <w:tc>
          <w:tcPr>
            <w:tcW w:w="325" w:type="pct"/>
            <w:tcBorders>
              <w:top w:val="nil"/>
              <w:left w:val="single" w:sz="4" w:space="0" w:color="auto"/>
              <w:bottom w:val="single" w:sz="4" w:space="0" w:color="auto"/>
              <w:right w:val="single" w:sz="4" w:space="0" w:color="auto"/>
            </w:tcBorders>
            <w:shd w:val="clear" w:color="auto" w:fill="auto"/>
            <w:vAlign w:val="center"/>
            <w:hideMark/>
          </w:tcPr>
          <w:p w14:paraId="330415D7"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14</w:t>
            </w:r>
          </w:p>
        </w:tc>
        <w:tc>
          <w:tcPr>
            <w:tcW w:w="1089" w:type="pct"/>
            <w:tcBorders>
              <w:top w:val="single" w:sz="4" w:space="0" w:color="auto"/>
              <w:left w:val="nil"/>
              <w:bottom w:val="nil"/>
              <w:right w:val="nil"/>
            </w:tcBorders>
            <w:shd w:val="clear" w:color="auto" w:fill="auto"/>
            <w:vAlign w:val="center"/>
            <w:hideMark/>
          </w:tcPr>
          <w:p w14:paraId="3EC69892" w14:textId="77777777" w:rsidR="00C42BAA" w:rsidRPr="004B4DE0" w:rsidRDefault="00C42BAA" w:rsidP="00193356">
            <w:pPr>
              <w:spacing w:after="0" w:line="240" w:lineRule="auto"/>
              <w:rPr>
                <w:rFonts w:ascii="Calibri" w:eastAsia="Times New Roman" w:hAnsi="Calibri" w:cs="Calibri"/>
                <w:color w:val="000000"/>
                <w:sz w:val="16"/>
                <w:szCs w:val="16"/>
              </w:rPr>
            </w:pPr>
            <w:r w:rsidRPr="004B4DE0">
              <w:rPr>
                <w:rFonts w:ascii="Calibri" w:eastAsia="Times New Roman" w:hAnsi="Calibri" w:cs="Calibri"/>
                <w:color w:val="000000"/>
                <w:sz w:val="16"/>
                <w:szCs w:val="16"/>
              </w:rPr>
              <w:t xml:space="preserve">Number of households, especially </w:t>
            </w:r>
            <w:r w:rsidRPr="004B4DE0">
              <w:rPr>
                <w:rFonts w:ascii="Calibri" w:eastAsia="Times New Roman" w:hAnsi="Calibri" w:cs="Calibri"/>
                <w:color w:val="000000"/>
                <w:sz w:val="16"/>
                <w:szCs w:val="16"/>
              </w:rPr>
              <w:lastRenderedPageBreak/>
              <w:t>women with access to home or community garden</w:t>
            </w:r>
          </w:p>
        </w:tc>
        <w:tc>
          <w:tcPr>
            <w:tcW w:w="183" w:type="pct"/>
            <w:tcBorders>
              <w:top w:val="nil"/>
              <w:left w:val="single" w:sz="4" w:space="0" w:color="auto"/>
              <w:bottom w:val="single" w:sz="4" w:space="0" w:color="auto"/>
              <w:right w:val="single" w:sz="4" w:space="0" w:color="auto"/>
            </w:tcBorders>
            <w:shd w:val="clear" w:color="auto" w:fill="auto"/>
            <w:vAlign w:val="center"/>
            <w:hideMark/>
          </w:tcPr>
          <w:p w14:paraId="63D7ED1B"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lastRenderedPageBreak/>
              <w:t>500</w:t>
            </w:r>
          </w:p>
        </w:tc>
        <w:tc>
          <w:tcPr>
            <w:tcW w:w="309" w:type="pct"/>
            <w:tcBorders>
              <w:top w:val="nil"/>
              <w:left w:val="nil"/>
              <w:bottom w:val="single" w:sz="4" w:space="0" w:color="auto"/>
              <w:right w:val="single" w:sz="4" w:space="0" w:color="auto"/>
            </w:tcBorders>
            <w:shd w:val="clear" w:color="auto" w:fill="auto"/>
            <w:vAlign w:val="center"/>
            <w:hideMark/>
          </w:tcPr>
          <w:p w14:paraId="6DB01D5E"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86382F5"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500</w:t>
            </w:r>
          </w:p>
        </w:tc>
        <w:tc>
          <w:tcPr>
            <w:tcW w:w="309" w:type="pct"/>
            <w:tcBorders>
              <w:top w:val="nil"/>
              <w:left w:val="nil"/>
              <w:bottom w:val="single" w:sz="4" w:space="0" w:color="auto"/>
              <w:right w:val="single" w:sz="4" w:space="0" w:color="auto"/>
            </w:tcBorders>
            <w:shd w:val="clear" w:color="auto" w:fill="auto"/>
            <w:vAlign w:val="center"/>
            <w:hideMark/>
          </w:tcPr>
          <w:p w14:paraId="3CA3A262"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C9957F9"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500</w:t>
            </w:r>
          </w:p>
        </w:tc>
        <w:tc>
          <w:tcPr>
            <w:tcW w:w="309" w:type="pct"/>
            <w:tcBorders>
              <w:top w:val="nil"/>
              <w:left w:val="nil"/>
              <w:bottom w:val="single" w:sz="4" w:space="0" w:color="auto"/>
              <w:right w:val="single" w:sz="4" w:space="0" w:color="auto"/>
            </w:tcBorders>
            <w:shd w:val="clear" w:color="auto" w:fill="auto"/>
            <w:vAlign w:val="center"/>
            <w:hideMark/>
          </w:tcPr>
          <w:p w14:paraId="51D0EB82"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6E7C466"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500</w:t>
            </w:r>
          </w:p>
        </w:tc>
        <w:tc>
          <w:tcPr>
            <w:tcW w:w="309" w:type="pct"/>
            <w:tcBorders>
              <w:top w:val="nil"/>
              <w:left w:val="nil"/>
              <w:bottom w:val="single" w:sz="4" w:space="0" w:color="auto"/>
              <w:right w:val="single" w:sz="4" w:space="0" w:color="auto"/>
            </w:tcBorders>
            <w:shd w:val="clear" w:color="auto" w:fill="auto"/>
            <w:vAlign w:val="center"/>
            <w:hideMark/>
          </w:tcPr>
          <w:p w14:paraId="146665A8"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756A763"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500</w:t>
            </w:r>
          </w:p>
        </w:tc>
        <w:tc>
          <w:tcPr>
            <w:tcW w:w="309" w:type="pct"/>
            <w:tcBorders>
              <w:top w:val="nil"/>
              <w:left w:val="nil"/>
              <w:bottom w:val="single" w:sz="4" w:space="0" w:color="auto"/>
              <w:right w:val="single" w:sz="4" w:space="0" w:color="auto"/>
            </w:tcBorders>
            <w:shd w:val="clear" w:color="auto" w:fill="auto"/>
            <w:vAlign w:val="center"/>
            <w:hideMark/>
          </w:tcPr>
          <w:p w14:paraId="12605423"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4888E05"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2500</w:t>
            </w:r>
          </w:p>
        </w:tc>
        <w:tc>
          <w:tcPr>
            <w:tcW w:w="309" w:type="pct"/>
            <w:tcBorders>
              <w:top w:val="nil"/>
              <w:left w:val="nil"/>
              <w:bottom w:val="single" w:sz="4" w:space="0" w:color="auto"/>
              <w:right w:val="single" w:sz="4" w:space="0" w:color="auto"/>
            </w:tcBorders>
            <w:shd w:val="clear" w:color="auto" w:fill="auto"/>
            <w:vAlign w:val="center"/>
            <w:hideMark/>
          </w:tcPr>
          <w:p w14:paraId="55BD1E59"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r>
      <w:tr w:rsidR="00C42BAA" w:rsidRPr="004B4DE0" w14:paraId="17810B37" w14:textId="77777777" w:rsidTr="00193356">
        <w:trPr>
          <w:trHeight w:val="20"/>
        </w:trPr>
        <w:tc>
          <w:tcPr>
            <w:tcW w:w="325" w:type="pct"/>
            <w:vMerge w:val="restart"/>
            <w:tcBorders>
              <w:top w:val="nil"/>
              <w:left w:val="single" w:sz="4" w:space="0" w:color="auto"/>
              <w:bottom w:val="single" w:sz="4" w:space="0" w:color="000000"/>
              <w:right w:val="single" w:sz="4" w:space="0" w:color="auto"/>
            </w:tcBorders>
            <w:shd w:val="clear" w:color="000000" w:fill="FFFF00"/>
            <w:vAlign w:val="center"/>
            <w:hideMark/>
          </w:tcPr>
          <w:p w14:paraId="285C730A"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15</w:t>
            </w:r>
          </w:p>
        </w:tc>
        <w:tc>
          <w:tcPr>
            <w:tcW w:w="1089" w:type="pct"/>
            <w:tcBorders>
              <w:top w:val="single" w:sz="4" w:space="0" w:color="auto"/>
              <w:left w:val="nil"/>
              <w:bottom w:val="nil"/>
              <w:right w:val="nil"/>
            </w:tcBorders>
            <w:shd w:val="clear" w:color="auto" w:fill="auto"/>
            <w:vAlign w:val="center"/>
            <w:hideMark/>
          </w:tcPr>
          <w:p w14:paraId="7DB60B0A" w14:textId="77777777" w:rsidR="00C42BAA" w:rsidRPr="004B4DE0" w:rsidRDefault="00C42BAA" w:rsidP="00193356">
            <w:pPr>
              <w:spacing w:after="0" w:line="240" w:lineRule="auto"/>
              <w:rPr>
                <w:rFonts w:ascii="Calibri" w:eastAsia="Times New Roman" w:hAnsi="Calibri" w:cs="Calibri"/>
                <w:color w:val="000000"/>
                <w:sz w:val="16"/>
                <w:szCs w:val="16"/>
              </w:rPr>
            </w:pPr>
            <w:r w:rsidRPr="004B4DE0">
              <w:rPr>
                <w:rFonts w:ascii="Calibri" w:eastAsia="Times New Roman" w:hAnsi="Calibri" w:cs="Calibri"/>
                <w:color w:val="000000"/>
                <w:sz w:val="16"/>
                <w:szCs w:val="16"/>
              </w:rPr>
              <w:t>Number of women and youth participating in production and marketing decisions</w:t>
            </w:r>
          </w:p>
        </w:tc>
        <w:tc>
          <w:tcPr>
            <w:tcW w:w="183" w:type="pct"/>
            <w:tcBorders>
              <w:top w:val="nil"/>
              <w:left w:val="single" w:sz="4" w:space="0" w:color="auto"/>
              <w:bottom w:val="single" w:sz="4" w:space="0" w:color="auto"/>
              <w:right w:val="single" w:sz="4" w:space="0" w:color="auto"/>
            </w:tcBorders>
            <w:shd w:val="clear" w:color="auto" w:fill="auto"/>
            <w:vAlign w:val="center"/>
            <w:hideMark/>
          </w:tcPr>
          <w:p w14:paraId="4BD2789E"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46A1425"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493CBF9"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504E4F3"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7D021C8"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6ACD7E3"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FE2FE54"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2438E57"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4B897CA"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8A407B5"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7C89719"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5598CF2"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r>
      <w:tr w:rsidR="00C42BAA" w:rsidRPr="004B4DE0" w14:paraId="3EFB37FB" w14:textId="77777777" w:rsidTr="00193356">
        <w:trPr>
          <w:trHeight w:val="20"/>
        </w:trPr>
        <w:tc>
          <w:tcPr>
            <w:tcW w:w="325" w:type="pct"/>
            <w:vMerge/>
            <w:tcBorders>
              <w:top w:val="nil"/>
              <w:left w:val="single" w:sz="4" w:space="0" w:color="auto"/>
              <w:bottom w:val="single" w:sz="4" w:space="0" w:color="000000"/>
              <w:right w:val="single" w:sz="4" w:space="0" w:color="auto"/>
            </w:tcBorders>
            <w:vAlign w:val="center"/>
            <w:hideMark/>
          </w:tcPr>
          <w:p w14:paraId="4C97F4A7" w14:textId="77777777" w:rsidR="00C42BAA" w:rsidRPr="004B4DE0" w:rsidRDefault="00C42BAA" w:rsidP="00193356">
            <w:pPr>
              <w:spacing w:after="0" w:line="240" w:lineRule="auto"/>
              <w:rPr>
                <w:rFonts w:ascii="Times New Roman" w:eastAsia="Times New Roman" w:hAnsi="Times New Roman" w:cs="Times New Roman"/>
                <w:b/>
                <w:bCs/>
                <w:color w:val="000000"/>
                <w:sz w:val="16"/>
                <w:szCs w:val="16"/>
              </w:rPr>
            </w:pPr>
          </w:p>
        </w:tc>
        <w:tc>
          <w:tcPr>
            <w:tcW w:w="1089" w:type="pct"/>
            <w:tcBorders>
              <w:top w:val="single" w:sz="4" w:space="0" w:color="auto"/>
              <w:left w:val="nil"/>
              <w:bottom w:val="nil"/>
              <w:right w:val="nil"/>
            </w:tcBorders>
            <w:shd w:val="clear" w:color="auto" w:fill="auto"/>
            <w:vAlign w:val="center"/>
            <w:hideMark/>
          </w:tcPr>
          <w:p w14:paraId="7C9182EE" w14:textId="77777777" w:rsidR="00C42BAA" w:rsidRPr="004B4DE0" w:rsidRDefault="00C42BAA" w:rsidP="00193356">
            <w:pPr>
              <w:spacing w:after="0" w:line="240" w:lineRule="auto"/>
              <w:rPr>
                <w:rFonts w:ascii="Calibri" w:eastAsia="Times New Roman" w:hAnsi="Calibri" w:cs="Calibri"/>
                <w:color w:val="000000"/>
                <w:sz w:val="16"/>
                <w:szCs w:val="16"/>
              </w:rPr>
            </w:pPr>
            <w:r w:rsidRPr="004B4DE0">
              <w:rPr>
                <w:rFonts w:ascii="Calibri" w:eastAsia="Times New Roman" w:hAnsi="Calibri" w:cs="Calibri"/>
                <w:color w:val="000000"/>
                <w:sz w:val="16"/>
                <w:szCs w:val="16"/>
              </w:rPr>
              <w:t>Youth</w:t>
            </w:r>
          </w:p>
        </w:tc>
        <w:tc>
          <w:tcPr>
            <w:tcW w:w="183" w:type="pct"/>
            <w:tcBorders>
              <w:top w:val="nil"/>
              <w:left w:val="single" w:sz="4" w:space="0" w:color="auto"/>
              <w:bottom w:val="single" w:sz="4" w:space="0" w:color="auto"/>
              <w:right w:val="single" w:sz="4" w:space="0" w:color="auto"/>
            </w:tcBorders>
            <w:shd w:val="clear" w:color="auto" w:fill="auto"/>
            <w:vAlign w:val="center"/>
            <w:hideMark/>
          </w:tcPr>
          <w:p w14:paraId="7558E39C"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E20E150"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7E70ADD3"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3C969EB"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0F1365D"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0BF4707"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514CF0E"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A581B10"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112F986"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FFB52D0"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07A4B3D5"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493A3AE"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r>
      <w:tr w:rsidR="00C42BAA" w:rsidRPr="004B4DE0" w14:paraId="2D80B220" w14:textId="77777777" w:rsidTr="00193356">
        <w:trPr>
          <w:trHeight w:val="20"/>
        </w:trPr>
        <w:tc>
          <w:tcPr>
            <w:tcW w:w="325" w:type="pct"/>
            <w:vMerge/>
            <w:tcBorders>
              <w:top w:val="nil"/>
              <w:left w:val="single" w:sz="4" w:space="0" w:color="auto"/>
              <w:bottom w:val="single" w:sz="4" w:space="0" w:color="000000"/>
              <w:right w:val="single" w:sz="4" w:space="0" w:color="auto"/>
            </w:tcBorders>
            <w:vAlign w:val="center"/>
            <w:hideMark/>
          </w:tcPr>
          <w:p w14:paraId="469F75FE" w14:textId="77777777" w:rsidR="00C42BAA" w:rsidRPr="004B4DE0" w:rsidRDefault="00C42BAA" w:rsidP="00193356">
            <w:pPr>
              <w:spacing w:after="0" w:line="240" w:lineRule="auto"/>
              <w:rPr>
                <w:rFonts w:ascii="Times New Roman" w:eastAsia="Times New Roman" w:hAnsi="Times New Roman" w:cs="Times New Roman"/>
                <w:b/>
                <w:bCs/>
                <w:color w:val="000000"/>
                <w:sz w:val="16"/>
                <w:szCs w:val="16"/>
              </w:rPr>
            </w:pPr>
          </w:p>
        </w:tc>
        <w:tc>
          <w:tcPr>
            <w:tcW w:w="1089" w:type="pct"/>
            <w:tcBorders>
              <w:top w:val="single" w:sz="4" w:space="0" w:color="auto"/>
              <w:left w:val="nil"/>
              <w:bottom w:val="nil"/>
              <w:right w:val="nil"/>
            </w:tcBorders>
            <w:shd w:val="clear" w:color="auto" w:fill="auto"/>
            <w:vAlign w:val="center"/>
            <w:hideMark/>
          </w:tcPr>
          <w:p w14:paraId="6E7E7AFF" w14:textId="77777777" w:rsidR="00C42BAA" w:rsidRPr="004B4DE0" w:rsidRDefault="00C42BAA" w:rsidP="00193356">
            <w:pPr>
              <w:spacing w:after="0" w:line="240" w:lineRule="auto"/>
              <w:rPr>
                <w:rFonts w:ascii="Calibri" w:eastAsia="Times New Roman" w:hAnsi="Calibri" w:cs="Calibri"/>
                <w:color w:val="000000"/>
                <w:sz w:val="16"/>
                <w:szCs w:val="16"/>
              </w:rPr>
            </w:pPr>
            <w:r w:rsidRPr="004B4DE0">
              <w:rPr>
                <w:rFonts w:ascii="Calibri" w:eastAsia="Times New Roman" w:hAnsi="Calibri" w:cs="Calibri"/>
                <w:color w:val="000000"/>
                <w:sz w:val="16"/>
                <w:szCs w:val="16"/>
              </w:rPr>
              <w:t>women</w:t>
            </w:r>
          </w:p>
        </w:tc>
        <w:tc>
          <w:tcPr>
            <w:tcW w:w="183" w:type="pct"/>
            <w:tcBorders>
              <w:top w:val="nil"/>
              <w:left w:val="single" w:sz="4" w:space="0" w:color="auto"/>
              <w:bottom w:val="single" w:sz="4" w:space="0" w:color="auto"/>
              <w:right w:val="single" w:sz="4" w:space="0" w:color="auto"/>
            </w:tcBorders>
            <w:shd w:val="clear" w:color="auto" w:fill="auto"/>
            <w:vAlign w:val="center"/>
            <w:hideMark/>
          </w:tcPr>
          <w:p w14:paraId="05416DCB"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A1DC09D"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27325E6"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6819A62"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50C736D"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9B4DD8F"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AA4A34B"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7919671C"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E958878"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9A141A1"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A5F95C1"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000E5E8"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r>
      <w:tr w:rsidR="00C42BAA" w:rsidRPr="004B4DE0" w14:paraId="15852696" w14:textId="77777777" w:rsidTr="00193356">
        <w:trPr>
          <w:trHeight w:val="20"/>
        </w:trPr>
        <w:tc>
          <w:tcPr>
            <w:tcW w:w="325" w:type="pct"/>
            <w:tcBorders>
              <w:top w:val="nil"/>
              <w:left w:val="single" w:sz="4" w:space="0" w:color="auto"/>
              <w:bottom w:val="single" w:sz="4" w:space="0" w:color="auto"/>
              <w:right w:val="single" w:sz="4" w:space="0" w:color="auto"/>
            </w:tcBorders>
            <w:shd w:val="clear" w:color="auto" w:fill="auto"/>
            <w:vAlign w:val="center"/>
            <w:hideMark/>
          </w:tcPr>
          <w:p w14:paraId="3D3E3BFC"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16</w:t>
            </w:r>
          </w:p>
        </w:tc>
        <w:tc>
          <w:tcPr>
            <w:tcW w:w="1089" w:type="pct"/>
            <w:tcBorders>
              <w:top w:val="single" w:sz="4" w:space="0" w:color="auto"/>
              <w:left w:val="nil"/>
              <w:bottom w:val="nil"/>
              <w:right w:val="nil"/>
            </w:tcBorders>
            <w:shd w:val="clear" w:color="auto" w:fill="auto"/>
            <w:vAlign w:val="center"/>
            <w:hideMark/>
          </w:tcPr>
          <w:p w14:paraId="178FFB88" w14:textId="77777777" w:rsidR="00C42BAA" w:rsidRPr="004B4DE0" w:rsidRDefault="00C42BAA" w:rsidP="00193356">
            <w:pPr>
              <w:spacing w:after="0" w:line="240" w:lineRule="auto"/>
              <w:rPr>
                <w:rFonts w:ascii="Calibri" w:eastAsia="Times New Roman" w:hAnsi="Calibri" w:cs="Calibri"/>
                <w:color w:val="000000"/>
                <w:sz w:val="16"/>
                <w:szCs w:val="16"/>
              </w:rPr>
            </w:pPr>
            <w:r w:rsidRPr="004B4DE0">
              <w:rPr>
                <w:rFonts w:ascii="Calibri" w:eastAsia="Times New Roman" w:hAnsi="Calibri" w:cs="Calibri"/>
                <w:color w:val="000000"/>
                <w:sz w:val="16"/>
                <w:szCs w:val="16"/>
              </w:rPr>
              <w:t>Percent aflatoxin reduction at harvest through use of aflasafe in the field</w:t>
            </w:r>
          </w:p>
        </w:tc>
        <w:tc>
          <w:tcPr>
            <w:tcW w:w="183" w:type="pct"/>
            <w:tcBorders>
              <w:top w:val="nil"/>
              <w:left w:val="single" w:sz="4" w:space="0" w:color="auto"/>
              <w:bottom w:val="single" w:sz="4" w:space="0" w:color="auto"/>
              <w:right w:val="single" w:sz="4" w:space="0" w:color="auto"/>
            </w:tcBorders>
            <w:shd w:val="clear" w:color="auto" w:fill="auto"/>
            <w:vAlign w:val="center"/>
            <w:hideMark/>
          </w:tcPr>
          <w:p w14:paraId="09B140BD"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700D4C34"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93153E9"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046CF694"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33C3294"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76D350E"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3991308"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27BF58B"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887B4F4"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935DE36"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29ABB32"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50C577E"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r>
      <w:tr w:rsidR="00C42BAA" w:rsidRPr="004B4DE0" w14:paraId="7DD26A4C" w14:textId="77777777" w:rsidTr="00193356">
        <w:trPr>
          <w:trHeight w:val="20"/>
        </w:trPr>
        <w:tc>
          <w:tcPr>
            <w:tcW w:w="325" w:type="pct"/>
            <w:tcBorders>
              <w:top w:val="nil"/>
              <w:left w:val="single" w:sz="4" w:space="0" w:color="auto"/>
              <w:bottom w:val="single" w:sz="4" w:space="0" w:color="auto"/>
              <w:right w:val="single" w:sz="4" w:space="0" w:color="auto"/>
            </w:tcBorders>
            <w:shd w:val="clear" w:color="auto" w:fill="auto"/>
            <w:vAlign w:val="center"/>
            <w:hideMark/>
          </w:tcPr>
          <w:p w14:paraId="3026099B"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17</w:t>
            </w:r>
          </w:p>
        </w:tc>
        <w:tc>
          <w:tcPr>
            <w:tcW w:w="1089" w:type="pct"/>
            <w:tcBorders>
              <w:top w:val="single" w:sz="4" w:space="0" w:color="auto"/>
              <w:left w:val="nil"/>
              <w:bottom w:val="nil"/>
              <w:right w:val="nil"/>
            </w:tcBorders>
            <w:shd w:val="clear" w:color="auto" w:fill="auto"/>
            <w:vAlign w:val="center"/>
            <w:hideMark/>
          </w:tcPr>
          <w:p w14:paraId="3E4B533B" w14:textId="77777777" w:rsidR="00C42BAA" w:rsidRPr="004B4DE0" w:rsidRDefault="00C42BAA" w:rsidP="00193356">
            <w:pPr>
              <w:spacing w:after="0" w:line="240" w:lineRule="auto"/>
              <w:rPr>
                <w:rFonts w:ascii="Calibri" w:eastAsia="Times New Roman" w:hAnsi="Calibri" w:cs="Calibri"/>
                <w:color w:val="000000"/>
                <w:sz w:val="16"/>
                <w:szCs w:val="16"/>
              </w:rPr>
            </w:pPr>
            <w:r w:rsidRPr="004B4DE0">
              <w:rPr>
                <w:rFonts w:ascii="Calibri" w:eastAsia="Times New Roman" w:hAnsi="Calibri" w:cs="Calibri"/>
                <w:color w:val="000000"/>
                <w:sz w:val="16"/>
                <w:szCs w:val="16"/>
              </w:rPr>
              <w:t>Number of published guidelines on market opportunities and market niches</w:t>
            </w:r>
          </w:p>
        </w:tc>
        <w:tc>
          <w:tcPr>
            <w:tcW w:w="183" w:type="pct"/>
            <w:tcBorders>
              <w:top w:val="nil"/>
              <w:left w:val="single" w:sz="4" w:space="0" w:color="auto"/>
              <w:bottom w:val="single" w:sz="4" w:space="0" w:color="auto"/>
              <w:right w:val="single" w:sz="4" w:space="0" w:color="auto"/>
            </w:tcBorders>
            <w:shd w:val="clear" w:color="auto" w:fill="auto"/>
            <w:vAlign w:val="center"/>
            <w:hideMark/>
          </w:tcPr>
          <w:p w14:paraId="6AC4C2B1"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96DEC5A"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910E953"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08D3EA93"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4DABF93"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6F450C2"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5CADA99"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230FB4B"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C2552AC"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EE175EF"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A764FED"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07E52BEA"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r>
      <w:tr w:rsidR="00C42BAA" w:rsidRPr="004B4DE0" w14:paraId="522B9E30" w14:textId="77777777" w:rsidTr="00193356">
        <w:trPr>
          <w:trHeight w:val="20"/>
        </w:trPr>
        <w:tc>
          <w:tcPr>
            <w:tcW w:w="325" w:type="pct"/>
            <w:tcBorders>
              <w:top w:val="nil"/>
              <w:left w:val="single" w:sz="4" w:space="0" w:color="auto"/>
              <w:bottom w:val="single" w:sz="4" w:space="0" w:color="auto"/>
              <w:right w:val="single" w:sz="4" w:space="0" w:color="auto"/>
            </w:tcBorders>
            <w:shd w:val="clear" w:color="auto" w:fill="auto"/>
            <w:vAlign w:val="center"/>
            <w:hideMark/>
          </w:tcPr>
          <w:p w14:paraId="0C44F1F4"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18</w:t>
            </w:r>
          </w:p>
        </w:tc>
        <w:tc>
          <w:tcPr>
            <w:tcW w:w="1089" w:type="pct"/>
            <w:tcBorders>
              <w:top w:val="single" w:sz="4" w:space="0" w:color="auto"/>
              <w:left w:val="nil"/>
              <w:bottom w:val="nil"/>
              <w:right w:val="nil"/>
            </w:tcBorders>
            <w:shd w:val="clear" w:color="auto" w:fill="auto"/>
            <w:vAlign w:val="center"/>
            <w:hideMark/>
          </w:tcPr>
          <w:p w14:paraId="4C02D95C" w14:textId="77777777" w:rsidR="00C42BAA" w:rsidRPr="004B4DE0" w:rsidRDefault="00C42BAA" w:rsidP="00193356">
            <w:pPr>
              <w:spacing w:after="0" w:line="240" w:lineRule="auto"/>
              <w:rPr>
                <w:rFonts w:ascii="Calibri" w:eastAsia="Times New Roman" w:hAnsi="Calibri" w:cs="Calibri"/>
                <w:color w:val="000000"/>
                <w:sz w:val="16"/>
                <w:szCs w:val="16"/>
              </w:rPr>
            </w:pPr>
            <w:r w:rsidRPr="004B4DE0">
              <w:rPr>
                <w:rFonts w:ascii="Calibri" w:eastAsia="Times New Roman" w:hAnsi="Calibri" w:cs="Calibri"/>
                <w:color w:val="000000"/>
                <w:sz w:val="16"/>
                <w:szCs w:val="16"/>
              </w:rPr>
              <w:t>Number of community-based producers' organizations established and/or strengthened for production, processing and marketing.</w:t>
            </w:r>
          </w:p>
        </w:tc>
        <w:tc>
          <w:tcPr>
            <w:tcW w:w="183" w:type="pct"/>
            <w:tcBorders>
              <w:top w:val="nil"/>
              <w:left w:val="single" w:sz="4" w:space="0" w:color="auto"/>
              <w:bottom w:val="single" w:sz="4" w:space="0" w:color="auto"/>
              <w:right w:val="single" w:sz="4" w:space="0" w:color="auto"/>
            </w:tcBorders>
            <w:shd w:val="clear" w:color="auto" w:fill="auto"/>
            <w:vAlign w:val="center"/>
            <w:hideMark/>
          </w:tcPr>
          <w:p w14:paraId="24596F59"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20</w:t>
            </w:r>
          </w:p>
        </w:tc>
        <w:tc>
          <w:tcPr>
            <w:tcW w:w="309" w:type="pct"/>
            <w:tcBorders>
              <w:top w:val="nil"/>
              <w:left w:val="nil"/>
              <w:bottom w:val="single" w:sz="4" w:space="0" w:color="auto"/>
              <w:right w:val="single" w:sz="4" w:space="0" w:color="auto"/>
            </w:tcBorders>
            <w:shd w:val="clear" w:color="auto" w:fill="auto"/>
            <w:vAlign w:val="center"/>
            <w:hideMark/>
          </w:tcPr>
          <w:p w14:paraId="16116368"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41F377E"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24</w:t>
            </w:r>
          </w:p>
        </w:tc>
        <w:tc>
          <w:tcPr>
            <w:tcW w:w="309" w:type="pct"/>
            <w:tcBorders>
              <w:top w:val="nil"/>
              <w:left w:val="nil"/>
              <w:bottom w:val="single" w:sz="4" w:space="0" w:color="auto"/>
              <w:right w:val="single" w:sz="4" w:space="0" w:color="auto"/>
            </w:tcBorders>
            <w:shd w:val="clear" w:color="auto" w:fill="auto"/>
            <w:vAlign w:val="center"/>
            <w:hideMark/>
          </w:tcPr>
          <w:p w14:paraId="2CA0A4C8"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9DE557D"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24</w:t>
            </w:r>
          </w:p>
        </w:tc>
        <w:tc>
          <w:tcPr>
            <w:tcW w:w="309" w:type="pct"/>
            <w:tcBorders>
              <w:top w:val="nil"/>
              <w:left w:val="nil"/>
              <w:bottom w:val="single" w:sz="4" w:space="0" w:color="auto"/>
              <w:right w:val="single" w:sz="4" w:space="0" w:color="auto"/>
            </w:tcBorders>
            <w:shd w:val="clear" w:color="auto" w:fill="auto"/>
            <w:vAlign w:val="center"/>
            <w:hideMark/>
          </w:tcPr>
          <w:p w14:paraId="5182652A"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26FE469"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24</w:t>
            </w:r>
          </w:p>
        </w:tc>
        <w:tc>
          <w:tcPr>
            <w:tcW w:w="309" w:type="pct"/>
            <w:tcBorders>
              <w:top w:val="nil"/>
              <w:left w:val="nil"/>
              <w:bottom w:val="single" w:sz="4" w:space="0" w:color="auto"/>
              <w:right w:val="single" w:sz="4" w:space="0" w:color="auto"/>
            </w:tcBorders>
            <w:shd w:val="clear" w:color="auto" w:fill="auto"/>
            <w:vAlign w:val="center"/>
            <w:hideMark/>
          </w:tcPr>
          <w:p w14:paraId="699A560D"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0E41C9E"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24</w:t>
            </w:r>
          </w:p>
        </w:tc>
        <w:tc>
          <w:tcPr>
            <w:tcW w:w="309" w:type="pct"/>
            <w:tcBorders>
              <w:top w:val="nil"/>
              <w:left w:val="nil"/>
              <w:bottom w:val="single" w:sz="4" w:space="0" w:color="auto"/>
              <w:right w:val="single" w:sz="4" w:space="0" w:color="auto"/>
            </w:tcBorders>
            <w:shd w:val="clear" w:color="auto" w:fill="auto"/>
            <w:vAlign w:val="center"/>
            <w:hideMark/>
          </w:tcPr>
          <w:p w14:paraId="2A2AC8D2"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666D796"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24</w:t>
            </w:r>
          </w:p>
        </w:tc>
        <w:tc>
          <w:tcPr>
            <w:tcW w:w="309" w:type="pct"/>
            <w:tcBorders>
              <w:top w:val="nil"/>
              <w:left w:val="nil"/>
              <w:bottom w:val="single" w:sz="4" w:space="0" w:color="auto"/>
              <w:right w:val="single" w:sz="4" w:space="0" w:color="auto"/>
            </w:tcBorders>
            <w:shd w:val="clear" w:color="auto" w:fill="auto"/>
            <w:vAlign w:val="center"/>
            <w:hideMark/>
          </w:tcPr>
          <w:p w14:paraId="72697147"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r>
      <w:tr w:rsidR="00C42BAA" w:rsidRPr="004B4DE0" w14:paraId="7328DCE9" w14:textId="77777777" w:rsidTr="00193356">
        <w:trPr>
          <w:trHeight w:val="20"/>
        </w:trPr>
        <w:tc>
          <w:tcPr>
            <w:tcW w:w="325" w:type="pct"/>
            <w:tcBorders>
              <w:top w:val="nil"/>
              <w:left w:val="single" w:sz="4" w:space="0" w:color="auto"/>
              <w:bottom w:val="single" w:sz="4" w:space="0" w:color="auto"/>
              <w:right w:val="single" w:sz="4" w:space="0" w:color="auto"/>
            </w:tcBorders>
            <w:shd w:val="clear" w:color="auto" w:fill="auto"/>
            <w:vAlign w:val="center"/>
            <w:hideMark/>
          </w:tcPr>
          <w:p w14:paraId="6E6078C4"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19</w:t>
            </w:r>
          </w:p>
        </w:tc>
        <w:tc>
          <w:tcPr>
            <w:tcW w:w="1089" w:type="pct"/>
            <w:tcBorders>
              <w:top w:val="single" w:sz="4" w:space="0" w:color="auto"/>
              <w:left w:val="nil"/>
              <w:bottom w:val="nil"/>
              <w:right w:val="nil"/>
            </w:tcBorders>
            <w:shd w:val="clear" w:color="auto" w:fill="auto"/>
            <w:vAlign w:val="center"/>
            <w:hideMark/>
          </w:tcPr>
          <w:p w14:paraId="0605F589" w14:textId="77777777" w:rsidR="00C42BAA" w:rsidRPr="004B4DE0" w:rsidRDefault="00C42BAA" w:rsidP="00193356">
            <w:pPr>
              <w:spacing w:after="0" w:line="240" w:lineRule="auto"/>
              <w:rPr>
                <w:rFonts w:ascii="Calibri" w:eastAsia="Times New Roman" w:hAnsi="Calibri" w:cs="Calibri"/>
                <w:color w:val="000000"/>
                <w:sz w:val="16"/>
                <w:szCs w:val="16"/>
              </w:rPr>
            </w:pPr>
            <w:r w:rsidRPr="004B4DE0">
              <w:rPr>
                <w:rFonts w:ascii="Calibri" w:eastAsia="Times New Roman" w:hAnsi="Calibri" w:cs="Calibri"/>
                <w:color w:val="000000"/>
                <w:sz w:val="16"/>
                <w:szCs w:val="16"/>
              </w:rPr>
              <w:t>Number of households clustered to viable value chains by type of market orientation</w:t>
            </w:r>
          </w:p>
        </w:tc>
        <w:tc>
          <w:tcPr>
            <w:tcW w:w="183" w:type="pct"/>
            <w:tcBorders>
              <w:top w:val="nil"/>
              <w:left w:val="single" w:sz="4" w:space="0" w:color="auto"/>
              <w:bottom w:val="single" w:sz="4" w:space="0" w:color="auto"/>
              <w:right w:val="single" w:sz="4" w:space="0" w:color="auto"/>
            </w:tcBorders>
            <w:shd w:val="clear" w:color="auto" w:fill="auto"/>
            <w:vAlign w:val="center"/>
            <w:hideMark/>
          </w:tcPr>
          <w:p w14:paraId="2DA945D6"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1E8FE01"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72654F57"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3A1BAC9"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E87865C"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03A735B"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D682E2B"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0C005BC"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1A8B62B"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061644B"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3514E77"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013BEE12"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r>
      <w:tr w:rsidR="00C42BAA" w:rsidRPr="004B4DE0" w14:paraId="75462F91" w14:textId="77777777" w:rsidTr="00193356">
        <w:trPr>
          <w:trHeight w:val="20"/>
        </w:trPr>
        <w:tc>
          <w:tcPr>
            <w:tcW w:w="325" w:type="pct"/>
            <w:tcBorders>
              <w:top w:val="nil"/>
              <w:left w:val="single" w:sz="4" w:space="0" w:color="auto"/>
              <w:bottom w:val="single" w:sz="4" w:space="0" w:color="auto"/>
              <w:right w:val="single" w:sz="4" w:space="0" w:color="auto"/>
            </w:tcBorders>
            <w:shd w:val="clear" w:color="auto" w:fill="auto"/>
            <w:vAlign w:val="center"/>
            <w:hideMark/>
          </w:tcPr>
          <w:p w14:paraId="01AFD594"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t>20</w:t>
            </w:r>
          </w:p>
        </w:tc>
        <w:tc>
          <w:tcPr>
            <w:tcW w:w="1089" w:type="pct"/>
            <w:tcBorders>
              <w:top w:val="single" w:sz="4" w:space="0" w:color="auto"/>
              <w:left w:val="nil"/>
              <w:bottom w:val="nil"/>
              <w:right w:val="nil"/>
            </w:tcBorders>
            <w:shd w:val="clear" w:color="auto" w:fill="auto"/>
            <w:vAlign w:val="center"/>
            <w:hideMark/>
          </w:tcPr>
          <w:p w14:paraId="51A1423E" w14:textId="77777777" w:rsidR="00C42BAA" w:rsidRPr="004B4DE0" w:rsidRDefault="00C42BAA" w:rsidP="00193356">
            <w:pPr>
              <w:spacing w:after="0" w:line="240" w:lineRule="auto"/>
              <w:rPr>
                <w:rFonts w:ascii="Calibri" w:eastAsia="Times New Roman" w:hAnsi="Calibri" w:cs="Calibri"/>
                <w:color w:val="000000"/>
                <w:sz w:val="16"/>
                <w:szCs w:val="16"/>
              </w:rPr>
            </w:pPr>
            <w:r w:rsidRPr="004B4DE0">
              <w:rPr>
                <w:rFonts w:ascii="Calibri" w:eastAsia="Times New Roman" w:hAnsi="Calibri" w:cs="Calibri"/>
                <w:color w:val="000000"/>
                <w:sz w:val="16"/>
                <w:szCs w:val="16"/>
              </w:rPr>
              <w:t>Number of agricultural and nutritional enabling policies, regulations and administrative procedures recommended and communicated.</w:t>
            </w:r>
          </w:p>
        </w:tc>
        <w:tc>
          <w:tcPr>
            <w:tcW w:w="183" w:type="pct"/>
            <w:tcBorders>
              <w:top w:val="nil"/>
              <w:left w:val="single" w:sz="4" w:space="0" w:color="auto"/>
              <w:bottom w:val="single" w:sz="4" w:space="0" w:color="auto"/>
              <w:right w:val="single" w:sz="4" w:space="0" w:color="auto"/>
            </w:tcBorders>
            <w:shd w:val="clear" w:color="auto" w:fill="auto"/>
            <w:vAlign w:val="center"/>
            <w:hideMark/>
          </w:tcPr>
          <w:p w14:paraId="32771633"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D9B6C8F"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EA06F1B"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BD351C0"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4F3FECE"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F82E652"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0BCACE8E"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7E62CD50"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2F6B6AF4"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46F2D3E7"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CB826C6"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FB45C4F"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r>
      <w:tr w:rsidR="00C42BAA" w:rsidRPr="004B4DE0" w14:paraId="4A2F31F8" w14:textId="77777777" w:rsidTr="00193356">
        <w:trPr>
          <w:trHeight w:val="20"/>
        </w:trPr>
        <w:tc>
          <w:tcPr>
            <w:tcW w:w="325" w:type="pct"/>
            <w:tcBorders>
              <w:top w:val="nil"/>
              <w:left w:val="single" w:sz="4" w:space="0" w:color="auto"/>
              <w:bottom w:val="single" w:sz="4" w:space="0" w:color="auto"/>
              <w:right w:val="single" w:sz="4" w:space="0" w:color="auto"/>
            </w:tcBorders>
            <w:shd w:val="clear" w:color="auto" w:fill="auto"/>
            <w:vAlign w:val="center"/>
            <w:hideMark/>
          </w:tcPr>
          <w:p w14:paraId="209BCB08" w14:textId="77777777" w:rsidR="00C42BAA" w:rsidRPr="004B4DE0" w:rsidRDefault="00C42BAA" w:rsidP="00193356">
            <w:pPr>
              <w:spacing w:after="0" w:line="240" w:lineRule="auto"/>
              <w:jc w:val="center"/>
              <w:rPr>
                <w:rFonts w:ascii="Times New Roman" w:eastAsia="Times New Roman" w:hAnsi="Times New Roman" w:cs="Times New Roman"/>
                <w:b/>
                <w:bCs/>
                <w:color w:val="000000"/>
                <w:sz w:val="16"/>
                <w:szCs w:val="16"/>
              </w:rPr>
            </w:pPr>
            <w:r w:rsidRPr="004B4DE0">
              <w:rPr>
                <w:rFonts w:ascii="Times New Roman" w:eastAsia="Times New Roman" w:hAnsi="Times New Roman" w:cs="Times New Roman"/>
                <w:b/>
                <w:bCs/>
                <w:color w:val="000000"/>
                <w:sz w:val="16"/>
                <w:szCs w:val="16"/>
              </w:rPr>
              <w:lastRenderedPageBreak/>
              <w:t>21</w:t>
            </w:r>
          </w:p>
        </w:tc>
        <w:tc>
          <w:tcPr>
            <w:tcW w:w="1089" w:type="pct"/>
            <w:tcBorders>
              <w:top w:val="single" w:sz="4" w:space="0" w:color="auto"/>
              <w:left w:val="nil"/>
              <w:bottom w:val="single" w:sz="4" w:space="0" w:color="auto"/>
              <w:right w:val="nil"/>
            </w:tcBorders>
            <w:shd w:val="clear" w:color="auto" w:fill="auto"/>
            <w:vAlign w:val="center"/>
            <w:hideMark/>
          </w:tcPr>
          <w:p w14:paraId="13C8C767" w14:textId="77777777" w:rsidR="00C42BAA" w:rsidRPr="004B4DE0" w:rsidRDefault="00C42BAA" w:rsidP="00193356">
            <w:pPr>
              <w:spacing w:after="0" w:line="240" w:lineRule="auto"/>
              <w:rPr>
                <w:rFonts w:ascii="Calibri" w:eastAsia="Times New Roman" w:hAnsi="Calibri" w:cs="Calibri"/>
                <w:color w:val="000000"/>
                <w:sz w:val="16"/>
                <w:szCs w:val="16"/>
              </w:rPr>
            </w:pPr>
            <w:r w:rsidRPr="004B4DE0">
              <w:rPr>
                <w:rFonts w:ascii="Calibri" w:eastAsia="Times New Roman" w:hAnsi="Calibri" w:cs="Calibri"/>
                <w:color w:val="000000"/>
                <w:sz w:val="16"/>
                <w:szCs w:val="16"/>
              </w:rPr>
              <w:t>Number of knowledge sharing centers and learning-alliances developed within existing local and regional institutions.</w:t>
            </w:r>
          </w:p>
        </w:tc>
        <w:tc>
          <w:tcPr>
            <w:tcW w:w="183" w:type="pct"/>
            <w:tcBorders>
              <w:top w:val="nil"/>
              <w:left w:val="single" w:sz="4" w:space="0" w:color="auto"/>
              <w:bottom w:val="single" w:sz="4" w:space="0" w:color="auto"/>
              <w:right w:val="single" w:sz="4" w:space="0" w:color="auto"/>
            </w:tcBorders>
            <w:shd w:val="clear" w:color="auto" w:fill="auto"/>
            <w:vAlign w:val="center"/>
            <w:hideMark/>
          </w:tcPr>
          <w:p w14:paraId="18967790"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F758B2E"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B694292"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02BB33B"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787B042"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B8194F0"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653BA788"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3C96FF6C"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07D1A51C"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10B7D29B"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771736F5"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c>
          <w:tcPr>
            <w:tcW w:w="309" w:type="pct"/>
            <w:tcBorders>
              <w:top w:val="nil"/>
              <w:left w:val="nil"/>
              <w:bottom w:val="single" w:sz="4" w:space="0" w:color="auto"/>
              <w:right w:val="single" w:sz="4" w:space="0" w:color="auto"/>
            </w:tcBorders>
            <w:shd w:val="clear" w:color="auto" w:fill="auto"/>
            <w:vAlign w:val="center"/>
            <w:hideMark/>
          </w:tcPr>
          <w:p w14:paraId="50A44D1D" w14:textId="77777777" w:rsidR="00C42BAA" w:rsidRPr="004B4DE0" w:rsidRDefault="00C42BAA" w:rsidP="00193356">
            <w:pPr>
              <w:spacing w:after="0" w:line="240" w:lineRule="auto"/>
              <w:jc w:val="right"/>
              <w:rPr>
                <w:rFonts w:ascii="Times New Roman" w:eastAsia="Times New Roman" w:hAnsi="Times New Roman" w:cs="Times New Roman"/>
                <w:color w:val="000000"/>
                <w:sz w:val="16"/>
                <w:szCs w:val="16"/>
              </w:rPr>
            </w:pPr>
            <w:r w:rsidRPr="004B4DE0">
              <w:rPr>
                <w:rFonts w:ascii="Times New Roman" w:eastAsia="Times New Roman" w:hAnsi="Times New Roman" w:cs="Times New Roman"/>
                <w:color w:val="000000"/>
                <w:sz w:val="16"/>
                <w:szCs w:val="16"/>
              </w:rPr>
              <w:t>0</w:t>
            </w:r>
          </w:p>
        </w:tc>
      </w:tr>
    </w:tbl>
    <w:p w14:paraId="0F9CC82B" w14:textId="77777777" w:rsidR="00C42BAA" w:rsidRDefault="00C42BAA" w:rsidP="00C42BAA">
      <w:pPr>
        <w:spacing w:line="240" w:lineRule="auto"/>
        <w:rPr>
          <w:rFonts w:cstheme="minorHAnsi"/>
          <w:sz w:val="18"/>
          <w:szCs w:val="18"/>
        </w:rPr>
      </w:pPr>
    </w:p>
    <w:p w14:paraId="0CB7E1A1" w14:textId="77777777" w:rsidR="00C42BAA" w:rsidRPr="00CC6185" w:rsidRDefault="00C42BAA" w:rsidP="00C42BAA">
      <w:pPr>
        <w:spacing w:line="240" w:lineRule="auto"/>
        <w:rPr>
          <w:rFonts w:cstheme="minorHAnsi"/>
          <w:sz w:val="18"/>
          <w:szCs w:val="18"/>
        </w:rPr>
      </w:pPr>
    </w:p>
    <w:p w14:paraId="0557A653" w14:textId="77777777" w:rsidR="00C42BAA" w:rsidRDefault="00C42BAA" w:rsidP="00C42BAA">
      <w:pPr>
        <w:tabs>
          <w:tab w:val="left" w:pos="2640"/>
        </w:tabs>
        <w:rPr>
          <w:rFonts w:eastAsia="Times New Roman" w:cstheme="minorHAnsi"/>
          <w:b/>
          <w:bCs/>
          <w:color w:val="000000"/>
          <w:sz w:val="18"/>
          <w:szCs w:val="18"/>
        </w:rPr>
      </w:pPr>
    </w:p>
    <w:p w14:paraId="0E94608C" w14:textId="77777777" w:rsidR="00C42BAA" w:rsidRDefault="00C42BAA" w:rsidP="00C42BAA">
      <w:pPr>
        <w:tabs>
          <w:tab w:val="left" w:pos="2640"/>
        </w:tabs>
        <w:rPr>
          <w:rFonts w:eastAsia="Times New Roman" w:cstheme="minorHAnsi"/>
          <w:b/>
          <w:bCs/>
          <w:color w:val="000000"/>
          <w:sz w:val="18"/>
          <w:szCs w:val="18"/>
        </w:rPr>
      </w:pPr>
    </w:p>
    <w:p w14:paraId="6D489CA5" w14:textId="77777777" w:rsidR="00C42BAA" w:rsidRDefault="00C42BAA" w:rsidP="00C42BAA">
      <w:pPr>
        <w:tabs>
          <w:tab w:val="left" w:pos="2640"/>
        </w:tabs>
        <w:rPr>
          <w:rFonts w:eastAsia="Times New Roman" w:cstheme="minorHAnsi"/>
          <w:b/>
          <w:bCs/>
          <w:color w:val="000000"/>
          <w:sz w:val="18"/>
          <w:szCs w:val="18"/>
        </w:rPr>
      </w:pPr>
    </w:p>
    <w:p w14:paraId="15AE5237" w14:textId="77777777" w:rsidR="00C42BAA" w:rsidRPr="00C42BAA" w:rsidRDefault="00C42BAA" w:rsidP="00C42BAA">
      <w:pPr>
        <w:tabs>
          <w:tab w:val="left" w:pos="2640"/>
        </w:tabs>
      </w:pPr>
    </w:p>
    <w:sectPr w:rsidR="00C42BAA" w:rsidRPr="00C42BAA">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Birhanu Zemadim" w:date="2017-03-02T15:23:00Z" w:initials="BZ">
    <w:p w14:paraId="65D6FF1E" w14:textId="77777777" w:rsidR="00C42BAA" w:rsidRDefault="00C42BAA" w:rsidP="00C42BAA">
      <w:pPr>
        <w:pStyle w:val="CommentText"/>
      </w:pPr>
      <w:r>
        <w:rPr>
          <w:rStyle w:val="CommentReference"/>
        </w:rPr>
        <w:annotationRef/>
      </w:r>
      <w:r>
        <w:t>Who is this?</w:t>
      </w:r>
    </w:p>
  </w:comment>
  <w:comment w:id="2" w:author="Tabo, Ramadjita (ICRISAT-Mali)" w:date="2017-02-26T16:42:00Z" w:initials="TR(">
    <w:p w14:paraId="040618D0" w14:textId="77777777" w:rsidR="00C42BAA" w:rsidRDefault="00C42BAA" w:rsidP="00C42BAA">
      <w:pPr>
        <w:pStyle w:val="CommentText"/>
      </w:pPr>
      <w:r>
        <w:rPr>
          <w:rStyle w:val="CommentReference"/>
        </w:rPr>
        <w:annotationRef/>
      </w:r>
      <w:r>
        <w:t xml:space="preserve">Incomplete; </w:t>
      </w:r>
    </w:p>
  </w:comment>
  <w:comment w:id="3" w:author="Tabo, Ramadjita (ICRISAT-Mali)" w:date="2017-02-26T16:50:00Z" w:initials="TR(">
    <w:p w14:paraId="78F2A127" w14:textId="77777777" w:rsidR="00C42BAA" w:rsidRDefault="00C42BAA" w:rsidP="00C42BAA">
      <w:pPr>
        <w:pStyle w:val="CommentText"/>
      </w:pPr>
      <w:r>
        <w:rPr>
          <w:rStyle w:val="CommentReference"/>
        </w:rPr>
        <w:annotationRef/>
      </w:r>
      <w:r>
        <w:t>It should be specified that these rates are per ha and will be converted per unit area corresponding to the plot sizes</w:t>
      </w:r>
    </w:p>
  </w:comment>
  <w:comment w:id="4" w:author="Tabo, Ramadjita (ICRISAT-Mali)" w:date="2017-02-26T16:52:00Z" w:initials="TR(">
    <w:p w14:paraId="0F1D3AD9" w14:textId="77777777" w:rsidR="00C42BAA" w:rsidRDefault="00C42BAA" w:rsidP="00C42BAA">
      <w:pPr>
        <w:pStyle w:val="CommentText"/>
      </w:pPr>
      <w:r>
        <w:rPr>
          <w:rStyle w:val="CommentReference"/>
        </w:rPr>
        <w:annotationRef/>
      </w:r>
      <w:r>
        <w:t>Will this be only urea or also NPK? What are the recommended rate for that region/site?</w:t>
      </w:r>
    </w:p>
  </w:comment>
  <w:comment w:id="5" w:author="Tabo, Ramadjita (ICRISAT-Mali)" w:date="2017-02-26T17:01:00Z" w:initials="TR(">
    <w:p w14:paraId="6F675D0A" w14:textId="77777777" w:rsidR="00C42BAA" w:rsidRDefault="00C42BAA" w:rsidP="00C42BAA">
      <w:pPr>
        <w:pStyle w:val="CommentText"/>
      </w:pPr>
      <w:r>
        <w:rPr>
          <w:rStyle w:val="CommentReference"/>
        </w:rPr>
        <w:annotationRef/>
      </w:r>
      <w:r>
        <w:t>Is this date correct? check</w:t>
      </w:r>
    </w:p>
  </w:comment>
  <w:comment w:id="6" w:author="Birhanu Zemadim" w:date="2017-03-03T12:14:00Z" w:initials="BZ">
    <w:p w14:paraId="6B692A0A" w14:textId="77777777" w:rsidR="00C42BAA" w:rsidRDefault="00C42BAA" w:rsidP="00C42BAA">
      <w:pPr>
        <w:pStyle w:val="CommentText"/>
      </w:pPr>
      <w:r>
        <w:rPr>
          <w:rStyle w:val="CommentReference"/>
        </w:rPr>
        <w:annotationRef/>
      </w:r>
      <w:r>
        <w:t>Put here who is responsible</w:t>
      </w:r>
    </w:p>
  </w:comment>
  <w:comment w:id="7" w:author="AA" w:date="2017-02-24T15:00:00Z" w:initials="AA">
    <w:p w14:paraId="3C7EA091" w14:textId="77777777" w:rsidR="00C42BAA" w:rsidRDefault="00C42BAA" w:rsidP="00C42BAA">
      <w:pPr>
        <w:pStyle w:val="CommentText"/>
      </w:pPr>
      <w:r>
        <w:rPr>
          <w:rStyle w:val="CommentReference"/>
        </w:rPr>
        <w:annotationRef/>
      </w:r>
      <w:r>
        <w:t>Need to agree on the feasible number of communities with the interventions.</w:t>
      </w:r>
    </w:p>
  </w:comment>
  <w:comment w:id="8" w:author="AA" w:date="2017-02-24T15:01:00Z" w:initials="AA">
    <w:p w14:paraId="60E2B9E8" w14:textId="77777777" w:rsidR="00C42BAA" w:rsidRDefault="00C42BAA" w:rsidP="00C42BAA">
      <w:pPr>
        <w:pStyle w:val="CommentText"/>
      </w:pPr>
      <w:r>
        <w:rPr>
          <w:rStyle w:val="CommentReference"/>
        </w:rPr>
        <w:annotationRef/>
      </w:r>
      <w:r>
        <w:t>Same comment as for number of treatment communities.</w:t>
      </w:r>
    </w:p>
  </w:comment>
  <w:comment w:id="9" w:author="Birhanu Zemadim" w:date="2017-03-03T13:41:00Z" w:initials="BZ">
    <w:p w14:paraId="7502F450" w14:textId="77777777" w:rsidR="00C42BAA" w:rsidRDefault="00C42BAA" w:rsidP="00C42BAA">
      <w:pPr>
        <w:pStyle w:val="CommentText"/>
      </w:pPr>
      <w:r>
        <w:rPr>
          <w:rStyle w:val="CommentReference"/>
        </w:rPr>
        <w:annotationRef/>
      </w:r>
      <w:r>
        <w:t>Please put the indicators</w:t>
      </w:r>
    </w:p>
  </w:comment>
  <w:comment w:id="10" w:author="Birhanu Zemadim" w:date="2017-03-03T13:53:00Z" w:initials="BZ">
    <w:p w14:paraId="0D6384A5" w14:textId="77777777" w:rsidR="00C42BAA" w:rsidRDefault="00C42BAA" w:rsidP="00C42BAA">
      <w:pPr>
        <w:pStyle w:val="CommentText"/>
      </w:pPr>
      <w:r>
        <w:rPr>
          <w:rStyle w:val="CommentReference"/>
        </w:rPr>
        <w:annotationRef/>
      </w:r>
      <w:r>
        <w:t>What is the justification?</w:t>
      </w:r>
    </w:p>
  </w:comment>
  <w:comment w:id="11" w:author="Birhanu Zemadim" w:date="2017-03-03T13:53:00Z" w:initials="BZ">
    <w:p w14:paraId="3DE470DA" w14:textId="77777777" w:rsidR="00C42BAA" w:rsidRDefault="00C42BAA" w:rsidP="00C42BAA">
      <w:pPr>
        <w:pStyle w:val="CommentText"/>
      </w:pPr>
      <w:r>
        <w:rPr>
          <w:rStyle w:val="CommentReference"/>
        </w:rPr>
        <w:annotationRef/>
      </w:r>
      <w:r>
        <w:t>What is the objective</w:t>
      </w:r>
    </w:p>
  </w:comment>
  <w:comment w:id="12" w:author="Birhanu Zemadim" w:date="2017-03-02T11:58:00Z" w:initials="BZ">
    <w:p w14:paraId="7FCA3CE6" w14:textId="77777777" w:rsidR="00C42BAA" w:rsidRDefault="00C42BAA" w:rsidP="00C42BAA">
      <w:pPr>
        <w:pStyle w:val="CommentText"/>
      </w:pPr>
      <w:r>
        <w:rPr>
          <w:rStyle w:val="CommentReference"/>
        </w:rPr>
        <w:annotationRef/>
      </w:r>
      <w:r>
        <w:t>What is this?</w:t>
      </w:r>
    </w:p>
  </w:comment>
  <w:comment w:id="13" w:author="Birhanu Zemadim" w:date="2017-03-02T13:22:00Z" w:initials="BZ">
    <w:p w14:paraId="0C8F3E5E" w14:textId="77777777" w:rsidR="00C42BAA" w:rsidRDefault="00C42BAA" w:rsidP="00C42BAA">
      <w:pPr>
        <w:pStyle w:val="CommentText"/>
      </w:pPr>
      <w:r>
        <w:rPr>
          <w:rStyle w:val="CommentReference"/>
        </w:rPr>
        <w:annotationRef/>
      </w:r>
      <w:r>
        <w:t>What is this?</w:t>
      </w:r>
    </w:p>
  </w:comment>
  <w:comment w:id="14" w:author="Birhanu Zemadim" w:date="2017-03-02T12:10:00Z" w:initials="BZ">
    <w:p w14:paraId="6E584488" w14:textId="77777777" w:rsidR="00C42BAA" w:rsidRDefault="00C42BAA" w:rsidP="00C42BAA">
      <w:pPr>
        <w:pStyle w:val="CommentText"/>
      </w:pPr>
      <w:r>
        <w:rPr>
          <w:rStyle w:val="CommentReference"/>
        </w:rPr>
        <w:annotationRef/>
      </w:r>
      <w:r>
        <w:t>Let’s put this number only for one year, may be 2000</w:t>
      </w:r>
    </w:p>
  </w:comment>
  <w:comment w:id="15" w:author="Birhanu Zemadim" w:date="2017-03-02T12:11:00Z" w:initials="BZ">
    <w:p w14:paraId="4B4A11F0" w14:textId="77777777" w:rsidR="00C42BAA" w:rsidRDefault="00C42BAA" w:rsidP="00C42BAA">
      <w:pPr>
        <w:pStyle w:val="CommentText"/>
      </w:pPr>
      <w:r>
        <w:rPr>
          <w:rStyle w:val="CommentReference"/>
        </w:rPr>
        <w:annotationRef/>
      </w:r>
      <w:r>
        <w:t>In fact this is relevant if there is  research to do. In my view this can be done by researchers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5D6FF1E" w15:done="0"/>
  <w15:commentEx w15:paraId="040618D0" w15:done="0"/>
  <w15:commentEx w15:paraId="78F2A127" w15:done="0"/>
  <w15:commentEx w15:paraId="0F1D3AD9" w15:done="0"/>
  <w15:commentEx w15:paraId="6F675D0A" w15:done="0"/>
  <w15:commentEx w15:paraId="6B692A0A" w15:done="0"/>
  <w15:commentEx w15:paraId="3C7EA091" w15:done="0"/>
  <w15:commentEx w15:paraId="60E2B9E8" w15:done="0"/>
  <w15:commentEx w15:paraId="7502F450" w15:done="0"/>
  <w15:commentEx w15:paraId="0D6384A5" w15:done="0"/>
  <w15:commentEx w15:paraId="3DE470DA" w15:done="0"/>
  <w15:commentEx w15:paraId="7FCA3CE6" w15:done="0"/>
  <w15:commentEx w15:paraId="0C8F3E5E" w15:done="0"/>
  <w15:commentEx w15:paraId="6E584488" w15:done="0"/>
  <w15:commentEx w15:paraId="4B4A11F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EB29DE"/>
    <w:multiLevelType w:val="hybridMultilevel"/>
    <w:tmpl w:val="E7BCC102"/>
    <w:lvl w:ilvl="0" w:tplc="4594B38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2DB0B7F"/>
    <w:multiLevelType w:val="hybridMultilevel"/>
    <w:tmpl w:val="79FC4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8143DB"/>
    <w:multiLevelType w:val="hybridMultilevel"/>
    <w:tmpl w:val="44DE5B5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760D52"/>
    <w:multiLevelType w:val="hybridMultilevel"/>
    <w:tmpl w:val="AAD0A16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99B773F"/>
    <w:multiLevelType w:val="hybridMultilevel"/>
    <w:tmpl w:val="BE36A41C"/>
    <w:lvl w:ilvl="0" w:tplc="D4CE96AC">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A6848C0"/>
    <w:multiLevelType w:val="hybridMultilevel"/>
    <w:tmpl w:val="B1465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B325493"/>
    <w:multiLevelType w:val="multilevel"/>
    <w:tmpl w:val="9B9C582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306293A"/>
    <w:multiLevelType w:val="hybridMultilevel"/>
    <w:tmpl w:val="854E64D2"/>
    <w:lvl w:ilvl="0" w:tplc="040C000D">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8" w15:restartNumberingAfterBreak="0">
    <w:nsid w:val="3FA60B3F"/>
    <w:multiLevelType w:val="hybridMultilevel"/>
    <w:tmpl w:val="6C16E96A"/>
    <w:lvl w:ilvl="0" w:tplc="F9783C80">
      <w:start w:val="4"/>
      <w:numFmt w:val="bullet"/>
      <w:lvlText w:val="-"/>
      <w:lvlJc w:val="left"/>
      <w:pPr>
        <w:ind w:left="1080" w:hanging="360"/>
      </w:pPr>
      <w:rPr>
        <w:rFonts w:ascii="Calibri" w:eastAsia="Calibr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4BA239B4"/>
    <w:multiLevelType w:val="hybridMultilevel"/>
    <w:tmpl w:val="8F7620C8"/>
    <w:lvl w:ilvl="0" w:tplc="56C8BD60">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E0B4B32"/>
    <w:multiLevelType w:val="hybridMultilevel"/>
    <w:tmpl w:val="131A310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05D4DA0"/>
    <w:multiLevelType w:val="hybridMultilevel"/>
    <w:tmpl w:val="4A807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3C278DA"/>
    <w:multiLevelType w:val="hybridMultilevel"/>
    <w:tmpl w:val="4AACF9E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A151937"/>
    <w:multiLevelType w:val="hybridMultilevel"/>
    <w:tmpl w:val="5C00D18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C6839B1"/>
    <w:multiLevelType w:val="multilevel"/>
    <w:tmpl w:val="EEAA996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63A505F5"/>
    <w:multiLevelType w:val="multilevel"/>
    <w:tmpl w:val="918E743A"/>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6E3C5631"/>
    <w:multiLevelType w:val="hybridMultilevel"/>
    <w:tmpl w:val="CE841402"/>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16"/>
  </w:num>
  <w:num w:numId="2">
    <w:abstractNumId w:val="6"/>
  </w:num>
  <w:num w:numId="3">
    <w:abstractNumId w:val="14"/>
  </w:num>
  <w:num w:numId="4">
    <w:abstractNumId w:val="4"/>
  </w:num>
  <w:num w:numId="5">
    <w:abstractNumId w:val="2"/>
  </w:num>
  <w:num w:numId="6">
    <w:abstractNumId w:val="10"/>
  </w:num>
  <w:num w:numId="7">
    <w:abstractNumId w:val="7"/>
  </w:num>
  <w:num w:numId="8">
    <w:abstractNumId w:val="0"/>
  </w:num>
  <w:num w:numId="9">
    <w:abstractNumId w:val="12"/>
  </w:num>
  <w:num w:numId="10">
    <w:abstractNumId w:val="15"/>
  </w:num>
  <w:num w:numId="11">
    <w:abstractNumId w:val="8"/>
  </w:num>
  <w:num w:numId="12">
    <w:abstractNumId w:val="1"/>
  </w:num>
  <w:num w:numId="13">
    <w:abstractNumId w:val="5"/>
  </w:num>
  <w:num w:numId="14">
    <w:abstractNumId w:val="9"/>
  </w:num>
  <w:num w:numId="15">
    <w:abstractNumId w:val="13"/>
  </w:num>
  <w:num w:numId="16">
    <w:abstractNumId w:val="3"/>
  </w:num>
  <w:num w:numId="17">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irhanu Zemadim">
    <w15:presenceInfo w15:providerId="AD" w15:userId="S-1-5-21-1852010197-547958496-740312968-3127"/>
  </w15:person>
  <w15:person w15:author="Tabo, Ramadjita (ICRISAT-Mali)">
    <w15:presenceInfo w15:providerId="None" w15:userId="Tabo, Ramadjita (ICRISAT-Mali)"/>
  </w15:person>
  <w15:person w15:author="AA">
    <w15:presenceInfo w15:providerId="None" w15:userId="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BAA"/>
    <w:rsid w:val="00980DAA"/>
    <w:rsid w:val="00A52D26"/>
    <w:rsid w:val="00C42BAA"/>
    <w:rsid w:val="00C52474"/>
    <w:rsid w:val="00F94A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5048C"/>
  <w15:chartTrackingRefBased/>
  <w15:docId w15:val="{5A79F1D9-D69A-4C47-9D3C-A7F9279B3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s,List Paragraph (numbered (a))"/>
    <w:basedOn w:val="Normal"/>
    <w:link w:val="ListParagraphChar"/>
    <w:uiPriority w:val="34"/>
    <w:qFormat/>
    <w:rsid w:val="00C42BAA"/>
    <w:pPr>
      <w:spacing w:after="0" w:line="240" w:lineRule="auto"/>
      <w:ind w:left="720"/>
    </w:pPr>
    <w:rPr>
      <w:rFonts w:ascii="Times New Roman" w:eastAsia="Times New Roman" w:hAnsi="Times New Roman" w:cs="Times New Roman"/>
      <w:sz w:val="24"/>
      <w:szCs w:val="24"/>
    </w:rPr>
  </w:style>
  <w:style w:type="table" w:styleId="TableGrid">
    <w:name w:val="Table Grid"/>
    <w:basedOn w:val="TableNormal"/>
    <w:uiPriority w:val="59"/>
    <w:rsid w:val="00C42B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C42BAA"/>
    <w:pPr>
      <w:tabs>
        <w:tab w:val="left" w:pos="1980"/>
      </w:tabs>
      <w:spacing w:after="0" w:line="240" w:lineRule="auto"/>
      <w:jc w:val="both"/>
    </w:pPr>
    <w:rPr>
      <w:rFonts w:ascii="Helvetica" w:eastAsia="Times New Roman" w:hAnsi="Helvetica" w:cs="Times New Roman"/>
      <w:sz w:val="24"/>
      <w:szCs w:val="24"/>
      <w:lang w:val="en-GB"/>
    </w:rPr>
  </w:style>
  <w:style w:type="character" w:customStyle="1" w:styleId="BodyTextChar">
    <w:name w:val="Body Text Char"/>
    <w:basedOn w:val="DefaultParagraphFont"/>
    <w:link w:val="BodyText"/>
    <w:rsid w:val="00C42BAA"/>
    <w:rPr>
      <w:rFonts w:ascii="Helvetica" w:eastAsia="Times New Roman" w:hAnsi="Helvetica" w:cs="Times New Roman"/>
      <w:sz w:val="24"/>
      <w:szCs w:val="24"/>
      <w:lang w:val="en-GB"/>
    </w:rPr>
  </w:style>
  <w:style w:type="paragraph" w:styleId="BalloonText">
    <w:name w:val="Balloon Text"/>
    <w:basedOn w:val="Normal"/>
    <w:link w:val="BalloonTextChar"/>
    <w:uiPriority w:val="99"/>
    <w:semiHidden/>
    <w:unhideWhenUsed/>
    <w:rsid w:val="00C42B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2BAA"/>
    <w:rPr>
      <w:rFonts w:ascii="Segoe UI" w:hAnsi="Segoe UI" w:cs="Segoe UI"/>
      <w:sz w:val="18"/>
      <w:szCs w:val="18"/>
    </w:rPr>
  </w:style>
  <w:style w:type="character" w:styleId="CommentReference">
    <w:name w:val="annotation reference"/>
    <w:basedOn w:val="DefaultParagraphFont"/>
    <w:uiPriority w:val="99"/>
    <w:semiHidden/>
    <w:unhideWhenUsed/>
    <w:rsid w:val="00C42BAA"/>
    <w:rPr>
      <w:sz w:val="16"/>
      <w:szCs w:val="16"/>
    </w:rPr>
  </w:style>
  <w:style w:type="paragraph" w:styleId="CommentText">
    <w:name w:val="annotation text"/>
    <w:basedOn w:val="Normal"/>
    <w:link w:val="CommentTextChar"/>
    <w:uiPriority w:val="99"/>
    <w:semiHidden/>
    <w:unhideWhenUsed/>
    <w:rsid w:val="00C42BAA"/>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C42BAA"/>
    <w:rPr>
      <w:sz w:val="20"/>
      <w:szCs w:val="20"/>
    </w:rPr>
  </w:style>
  <w:style w:type="paragraph" w:styleId="CommentSubject">
    <w:name w:val="annotation subject"/>
    <w:basedOn w:val="CommentText"/>
    <w:next w:val="CommentText"/>
    <w:link w:val="CommentSubjectChar"/>
    <w:uiPriority w:val="99"/>
    <w:semiHidden/>
    <w:unhideWhenUsed/>
    <w:rsid w:val="00C42BAA"/>
    <w:rPr>
      <w:b/>
      <w:bCs/>
    </w:rPr>
  </w:style>
  <w:style w:type="character" w:customStyle="1" w:styleId="CommentSubjectChar">
    <w:name w:val="Comment Subject Char"/>
    <w:basedOn w:val="CommentTextChar"/>
    <w:link w:val="CommentSubject"/>
    <w:uiPriority w:val="99"/>
    <w:semiHidden/>
    <w:rsid w:val="00C42BAA"/>
    <w:rPr>
      <w:b/>
      <w:bCs/>
      <w:sz w:val="20"/>
      <w:szCs w:val="20"/>
    </w:rPr>
  </w:style>
  <w:style w:type="paragraph" w:styleId="Header">
    <w:name w:val="header"/>
    <w:basedOn w:val="Normal"/>
    <w:link w:val="HeaderChar"/>
    <w:uiPriority w:val="99"/>
    <w:unhideWhenUsed/>
    <w:rsid w:val="00C42B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2BAA"/>
  </w:style>
  <w:style w:type="paragraph" w:styleId="Footer">
    <w:name w:val="footer"/>
    <w:basedOn w:val="Normal"/>
    <w:link w:val="FooterChar"/>
    <w:uiPriority w:val="99"/>
    <w:unhideWhenUsed/>
    <w:rsid w:val="00C42B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2BAA"/>
  </w:style>
  <w:style w:type="character" w:customStyle="1" w:styleId="st">
    <w:name w:val="st"/>
    <w:basedOn w:val="DefaultParagraphFont"/>
    <w:rsid w:val="00C42BAA"/>
  </w:style>
  <w:style w:type="character" w:customStyle="1" w:styleId="shorttext">
    <w:name w:val="short_text"/>
    <w:basedOn w:val="DefaultParagraphFont"/>
    <w:rsid w:val="00C42BAA"/>
  </w:style>
  <w:style w:type="character" w:customStyle="1" w:styleId="ListParagraphChar">
    <w:name w:val="List Paragraph Char"/>
    <w:aliases w:val="Bullets Char,List Paragraph (numbered (a)) Char"/>
    <w:basedOn w:val="DefaultParagraphFont"/>
    <w:link w:val="ListParagraph"/>
    <w:uiPriority w:val="34"/>
    <w:rsid w:val="00C42BAA"/>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42BAA"/>
    <w:rPr>
      <w:color w:val="0563C1"/>
      <w:u w:val="single"/>
    </w:rPr>
  </w:style>
  <w:style w:type="character" w:styleId="FollowedHyperlink">
    <w:name w:val="FollowedHyperlink"/>
    <w:basedOn w:val="DefaultParagraphFont"/>
    <w:uiPriority w:val="99"/>
    <w:semiHidden/>
    <w:unhideWhenUsed/>
    <w:rsid w:val="00C42BAA"/>
    <w:rPr>
      <w:color w:val="954F72"/>
      <w:u w:val="single"/>
    </w:rPr>
  </w:style>
  <w:style w:type="paragraph" w:customStyle="1" w:styleId="font5">
    <w:name w:val="font5"/>
    <w:basedOn w:val="Normal"/>
    <w:rsid w:val="00C42BAA"/>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6">
    <w:name w:val="font6"/>
    <w:basedOn w:val="Normal"/>
    <w:rsid w:val="00C42BAA"/>
    <w:pPr>
      <w:spacing w:before="100" w:beforeAutospacing="1" w:after="100" w:afterAutospacing="1" w:line="240" w:lineRule="auto"/>
    </w:pPr>
    <w:rPr>
      <w:rFonts w:ascii="Calibri" w:eastAsia="Times New Roman" w:hAnsi="Calibri" w:cs="Calibri"/>
      <w:color w:val="000000"/>
    </w:rPr>
  </w:style>
  <w:style w:type="paragraph" w:customStyle="1" w:styleId="xl63">
    <w:name w:val="xl63"/>
    <w:basedOn w:val="Normal"/>
    <w:rsid w:val="00C42B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64">
    <w:name w:val="xl64"/>
    <w:basedOn w:val="Normal"/>
    <w:rsid w:val="00C42B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65">
    <w:name w:val="xl65"/>
    <w:basedOn w:val="Normal"/>
    <w:rsid w:val="00C42B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6">
    <w:name w:val="xl66"/>
    <w:basedOn w:val="Normal"/>
    <w:rsid w:val="00C42BAA"/>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67">
    <w:name w:val="xl67"/>
    <w:basedOn w:val="Normal"/>
    <w:rsid w:val="00C42B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68">
    <w:name w:val="xl68"/>
    <w:basedOn w:val="Normal"/>
    <w:rsid w:val="00C42BA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69">
    <w:name w:val="xl69"/>
    <w:basedOn w:val="Normal"/>
    <w:rsid w:val="00C42BA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0">
    <w:name w:val="xl70"/>
    <w:basedOn w:val="Normal"/>
    <w:rsid w:val="00C42BA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1">
    <w:name w:val="xl71"/>
    <w:basedOn w:val="Normal"/>
    <w:rsid w:val="00C42BAA"/>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2">
    <w:name w:val="xl72"/>
    <w:basedOn w:val="Normal"/>
    <w:rsid w:val="00C42BA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3">
    <w:name w:val="xl73"/>
    <w:basedOn w:val="Normal"/>
    <w:rsid w:val="00C42B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74">
    <w:name w:val="xl74"/>
    <w:basedOn w:val="Normal"/>
    <w:rsid w:val="00C42BAA"/>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5">
    <w:name w:val="xl75"/>
    <w:basedOn w:val="Normal"/>
    <w:rsid w:val="00C42BAA"/>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Normal"/>
    <w:rsid w:val="00C42BAA"/>
    <w:pPr>
      <w:pBdr>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7">
    <w:name w:val="xl77"/>
    <w:basedOn w:val="Normal"/>
    <w:rsid w:val="00C42BAA"/>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8">
    <w:name w:val="xl78"/>
    <w:basedOn w:val="Normal"/>
    <w:rsid w:val="00C42B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9">
    <w:name w:val="xl79"/>
    <w:basedOn w:val="Normal"/>
    <w:rsid w:val="00C42B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rPr>
  </w:style>
  <w:style w:type="paragraph" w:customStyle="1" w:styleId="xl80">
    <w:name w:val="xl80"/>
    <w:basedOn w:val="Normal"/>
    <w:rsid w:val="00C42BAA"/>
    <w:pPr>
      <w:pBdr>
        <w:top w:val="single" w:sz="4" w:space="0" w:color="auto"/>
        <w:left w:val="single" w:sz="4" w:space="11" w:color="auto"/>
        <w:bottom w:val="single" w:sz="4" w:space="0" w:color="auto"/>
        <w:right w:val="single" w:sz="4" w:space="0" w:color="auto"/>
      </w:pBdr>
      <w:spacing w:before="100" w:beforeAutospacing="1" w:after="100" w:afterAutospacing="1" w:line="240" w:lineRule="auto"/>
      <w:ind w:firstLineChars="100"/>
      <w:textAlignment w:val="center"/>
    </w:pPr>
    <w:rPr>
      <w:rFonts w:ascii="Symbol" w:eastAsia="Times New Roman" w:hAnsi="Symbol" w:cs="Times New Roman"/>
      <w:sz w:val="20"/>
      <w:szCs w:val="20"/>
    </w:rPr>
  </w:style>
  <w:style w:type="paragraph" w:customStyle="1" w:styleId="xl81">
    <w:name w:val="xl81"/>
    <w:basedOn w:val="Normal"/>
    <w:rsid w:val="00C42BA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58</Pages>
  <Words>24184</Words>
  <Characters>137855</Characters>
  <Application>Microsoft Office Word</Application>
  <DocSecurity>0</DocSecurity>
  <Lines>1148</Lines>
  <Paragraphs>323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Birhanu Zemadim</dc:creator>
  <cp:keywords/>
  <dc:description/>
  <cp:lastModifiedBy>Birhanu Zemadim</cp:lastModifiedBy>
  <cp:revision>4</cp:revision>
  <dcterms:created xsi:type="dcterms:W3CDTF">2017-03-07T11:01:00Z</dcterms:created>
  <dcterms:modified xsi:type="dcterms:W3CDTF">2017-03-07T11:16:00Z</dcterms:modified>
</cp:coreProperties>
</file>